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668" w:rsidRPr="0040774B" w:rsidRDefault="008B3668" w:rsidP="008B3668">
      <w:pPr>
        <w:jc w:val="center"/>
        <w:rPr>
          <w:sz w:val="40"/>
        </w:rPr>
      </w:pPr>
      <w:r w:rsidRPr="0040774B">
        <w:rPr>
          <w:rFonts w:ascii="Trebuchet MS" w:hAnsi="Trebuchet MS"/>
          <w:noProof/>
        </w:rPr>
        <w:drawing>
          <wp:inline distT="0" distB="0" distL="0" distR="0">
            <wp:extent cx="6115050" cy="1447800"/>
            <wp:effectExtent l="19050" t="0" r="0" b="0"/>
            <wp:docPr id="1" name="Obrázek 1" descr="fhs_logo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fhs_logo_cz"/>
                    <pic:cNvPicPr>
                      <a:picLocks noChangeAspect="1" noChangeArrowheads="1"/>
                    </pic:cNvPicPr>
                  </pic:nvPicPr>
                  <pic:blipFill>
                    <a:blip r:embed="rId8"/>
                    <a:srcRect/>
                    <a:stretch>
                      <a:fillRect/>
                    </a:stretch>
                  </pic:blipFill>
                  <pic:spPr bwMode="auto">
                    <a:xfrm>
                      <a:off x="0" y="0"/>
                      <a:ext cx="6115050" cy="1447800"/>
                    </a:xfrm>
                    <a:prstGeom prst="rect">
                      <a:avLst/>
                    </a:prstGeom>
                    <a:noFill/>
                    <a:ln w="9525">
                      <a:noFill/>
                      <a:miter lim="800000"/>
                      <a:headEnd/>
                      <a:tailEnd/>
                    </a:ln>
                  </pic:spPr>
                </pic:pic>
              </a:graphicData>
            </a:graphic>
          </wp:inline>
        </w:drawing>
      </w:r>
    </w:p>
    <w:p w:rsidR="008B3668" w:rsidRPr="0040774B" w:rsidRDefault="008B3668" w:rsidP="008B3668">
      <w:pPr>
        <w:jc w:val="center"/>
        <w:rPr>
          <w:sz w:val="40"/>
        </w:rPr>
      </w:pPr>
    </w:p>
    <w:p w:rsidR="008B3668" w:rsidRPr="0040774B" w:rsidRDefault="008B3668" w:rsidP="008B3668">
      <w:pPr>
        <w:jc w:val="center"/>
        <w:rPr>
          <w:sz w:val="40"/>
        </w:rPr>
      </w:pPr>
    </w:p>
    <w:p w:rsidR="008B3668" w:rsidRPr="0040774B" w:rsidRDefault="008B3668" w:rsidP="008B3668">
      <w:pPr>
        <w:jc w:val="center"/>
        <w:rPr>
          <w:sz w:val="40"/>
        </w:rPr>
      </w:pPr>
    </w:p>
    <w:p w:rsidR="008B3668" w:rsidRPr="0040774B" w:rsidRDefault="008B3668" w:rsidP="008B3668">
      <w:pPr>
        <w:jc w:val="center"/>
        <w:rPr>
          <w:sz w:val="40"/>
        </w:rPr>
      </w:pPr>
    </w:p>
    <w:p w:rsidR="008B3668" w:rsidRPr="0040774B" w:rsidRDefault="008B3668" w:rsidP="008B3668">
      <w:pPr>
        <w:rPr>
          <w:sz w:val="40"/>
        </w:rPr>
      </w:pPr>
    </w:p>
    <w:p w:rsidR="008B3668" w:rsidRPr="0040774B" w:rsidRDefault="00005D29" w:rsidP="00005D29">
      <w:pPr>
        <w:pStyle w:val="Nadpis2"/>
        <w:shd w:val="clear" w:color="auto" w:fill="D9D9D9"/>
        <w:jc w:val="center"/>
        <w:rPr>
          <w:b/>
          <w:color w:val="auto"/>
          <w:sz w:val="48"/>
          <w:szCs w:val="52"/>
        </w:rPr>
      </w:pPr>
      <w:r w:rsidRPr="0040774B">
        <w:rPr>
          <w:b/>
          <w:color w:val="auto"/>
          <w:sz w:val="48"/>
          <w:szCs w:val="52"/>
        </w:rPr>
        <w:t xml:space="preserve">ŽÁDOST </w:t>
      </w:r>
      <w:r w:rsidR="008B3668" w:rsidRPr="0040774B">
        <w:rPr>
          <w:b/>
          <w:color w:val="auto"/>
          <w:sz w:val="48"/>
          <w:szCs w:val="52"/>
        </w:rPr>
        <w:t xml:space="preserve">O </w:t>
      </w:r>
      <w:ins w:id="0" w:author="Hana Navrátilová" w:date="2018-05-31T11:32:00Z">
        <w:r w:rsidR="001E794A">
          <w:rPr>
            <w:b/>
            <w:color w:val="auto"/>
            <w:sz w:val="48"/>
            <w:szCs w:val="52"/>
          </w:rPr>
          <w:t>UDĚLENÍ AKREDITACE</w:t>
        </w:r>
      </w:ins>
      <w:del w:id="1" w:author="Hana Navrátilová" w:date="2018-05-31T11:32:00Z">
        <w:r w:rsidR="008B3668" w:rsidRPr="0040774B" w:rsidDel="001E794A">
          <w:rPr>
            <w:b/>
            <w:color w:val="auto"/>
            <w:sz w:val="48"/>
            <w:szCs w:val="52"/>
          </w:rPr>
          <w:delText>AKREDITACI BAKALÁŘSKÉHO STUDIJNÍHO PROGRAMU</w:delText>
        </w:r>
      </w:del>
    </w:p>
    <w:p w:rsidR="008B3668" w:rsidRPr="0040774B" w:rsidRDefault="008B3668" w:rsidP="008B3668">
      <w:pPr>
        <w:rPr>
          <w:b/>
          <w:bCs/>
          <w:sz w:val="40"/>
        </w:rPr>
      </w:pPr>
    </w:p>
    <w:tbl>
      <w:tblPr>
        <w:tblW w:w="9142" w:type="dxa"/>
        <w:tblCellMar>
          <w:left w:w="70" w:type="dxa"/>
          <w:right w:w="70" w:type="dxa"/>
        </w:tblCellMar>
        <w:tblLook w:val="04A0" w:firstRow="1" w:lastRow="0" w:firstColumn="1" w:lastColumn="0" w:noHBand="0" w:noVBand="1"/>
      </w:tblPr>
      <w:tblGrid>
        <w:gridCol w:w="4390"/>
        <w:gridCol w:w="4752"/>
      </w:tblGrid>
      <w:tr w:rsidR="008B3668" w:rsidRPr="0040774B" w:rsidTr="008B3668">
        <w:tc>
          <w:tcPr>
            <w:tcW w:w="4390" w:type="dxa"/>
            <w:hideMark/>
          </w:tcPr>
          <w:p w:rsidR="008B3668" w:rsidRPr="0040774B" w:rsidRDefault="008B3668">
            <w:pPr>
              <w:rPr>
                <w:b/>
                <w:bCs/>
                <w:sz w:val="32"/>
              </w:rPr>
            </w:pPr>
            <w:r w:rsidRPr="0040774B">
              <w:rPr>
                <w:b/>
                <w:bCs/>
                <w:sz w:val="32"/>
              </w:rPr>
              <w:t>Název studijního programu:</w:t>
            </w:r>
          </w:p>
        </w:tc>
        <w:tc>
          <w:tcPr>
            <w:tcW w:w="4752" w:type="dxa"/>
            <w:hideMark/>
          </w:tcPr>
          <w:p w:rsidR="008B3668" w:rsidRPr="0040774B" w:rsidRDefault="008B3668">
            <w:pPr>
              <w:rPr>
                <w:b/>
                <w:bCs/>
                <w:sz w:val="32"/>
              </w:rPr>
            </w:pPr>
            <w:r w:rsidRPr="0040774B">
              <w:rPr>
                <w:b/>
                <w:bCs/>
                <w:sz w:val="32"/>
              </w:rPr>
              <w:t>Učitelství pro mateřské školy</w:t>
            </w:r>
          </w:p>
        </w:tc>
      </w:tr>
      <w:tr w:rsidR="008B3668" w:rsidRPr="0040774B" w:rsidTr="008B3668">
        <w:tc>
          <w:tcPr>
            <w:tcW w:w="4390" w:type="dxa"/>
            <w:hideMark/>
          </w:tcPr>
          <w:p w:rsidR="008B3668" w:rsidRPr="0040774B" w:rsidRDefault="008B3668">
            <w:pPr>
              <w:rPr>
                <w:b/>
                <w:bCs/>
                <w:sz w:val="32"/>
              </w:rPr>
            </w:pPr>
            <w:r w:rsidRPr="0040774B">
              <w:rPr>
                <w:b/>
                <w:bCs/>
                <w:sz w:val="32"/>
              </w:rPr>
              <w:t>Typ studijního programu:</w:t>
            </w:r>
          </w:p>
        </w:tc>
        <w:tc>
          <w:tcPr>
            <w:tcW w:w="4752" w:type="dxa"/>
            <w:hideMark/>
          </w:tcPr>
          <w:p w:rsidR="008B3668" w:rsidRPr="0040774B" w:rsidRDefault="008B3668">
            <w:pPr>
              <w:rPr>
                <w:b/>
                <w:bCs/>
                <w:sz w:val="32"/>
              </w:rPr>
            </w:pPr>
            <w:r w:rsidRPr="0040774B">
              <w:rPr>
                <w:sz w:val="32"/>
              </w:rPr>
              <w:t>bakalářský</w:t>
            </w:r>
          </w:p>
        </w:tc>
      </w:tr>
      <w:tr w:rsidR="008B3668" w:rsidRPr="0040774B" w:rsidTr="008B3668">
        <w:tc>
          <w:tcPr>
            <w:tcW w:w="4390" w:type="dxa"/>
            <w:hideMark/>
          </w:tcPr>
          <w:p w:rsidR="008B3668" w:rsidRPr="0040774B" w:rsidRDefault="008B3668">
            <w:pPr>
              <w:rPr>
                <w:b/>
                <w:bCs/>
                <w:sz w:val="32"/>
              </w:rPr>
            </w:pPr>
            <w:r w:rsidRPr="0040774B">
              <w:rPr>
                <w:b/>
                <w:bCs/>
                <w:sz w:val="32"/>
              </w:rPr>
              <w:t>Forma studia:</w:t>
            </w:r>
          </w:p>
        </w:tc>
        <w:tc>
          <w:tcPr>
            <w:tcW w:w="4752" w:type="dxa"/>
            <w:hideMark/>
          </w:tcPr>
          <w:p w:rsidR="008B3668" w:rsidRPr="0040774B" w:rsidRDefault="008B3668" w:rsidP="002609BB">
            <w:pPr>
              <w:rPr>
                <w:b/>
                <w:bCs/>
                <w:sz w:val="32"/>
              </w:rPr>
            </w:pPr>
            <w:r w:rsidRPr="0040774B">
              <w:rPr>
                <w:sz w:val="32"/>
              </w:rPr>
              <w:t>kombinovan</w:t>
            </w:r>
            <w:r w:rsidR="002609BB">
              <w:rPr>
                <w:sz w:val="32"/>
              </w:rPr>
              <w:t>á</w:t>
            </w:r>
          </w:p>
        </w:tc>
      </w:tr>
      <w:tr w:rsidR="008B3668" w:rsidRPr="0040774B" w:rsidTr="008B3668">
        <w:tc>
          <w:tcPr>
            <w:tcW w:w="4390" w:type="dxa"/>
            <w:hideMark/>
          </w:tcPr>
          <w:p w:rsidR="008B3668" w:rsidRPr="0040774B" w:rsidRDefault="008B3668">
            <w:pPr>
              <w:rPr>
                <w:b/>
                <w:bCs/>
                <w:sz w:val="32"/>
              </w:rPr>
            </w:pPr>
            <w:r w:rsidRPr="0040774B">
              <w:rPr>
                <w:b/>
                <w:bCs/>
                <w:sz w:val="32"/>
              </w:rPr>
              <w:t>Délka studia:</w:t>
            </w:r>
          </w:p>
        </w:tc>
        <w:tc>
          <w:tcPr>
            <w:tcW w:w="4752" w:type="dxa"/>
            <w:hideMark/>
          </w:tcPr>
          <w:p w:rsidR="008B3668" w:rsidRPr="0040774B" w:rsidRDefault="008B3668">
            <w:pPr>
              <w:rPr>
                <w:b/>
                <w:bCs/>
                <w:sz w:val="32"/>
              </w:rPr>
            </w:pPr>
            <w:r w:rsidRPr="0040774B">
              <w:rPr>
                <w:sz w:val="32"/>
              </w:rPr>
              <w:t>3 roky</w:t>
            </w:r>
          </w:p>
        </w:tc>
      </w:tr>
    </w:tbl>
    <w:p w:rsidR="008B3668" w:rsidRPr="0040774B" w:rsidRDefault="008B3668" w:rsidP="008B3668">
      <w:pPr>
        <w:rPr>
          <w:sz w:val="32"/>
        </w:rPr>
      </w:pPr>
    </w:p>
    <w:p w:rsidR="008B3668" w:rsidRPr="0040774B" w:rsidRDefault="008B3668" w:rsidP="008B3668">
      <w:pPr>
        <w:pStyle w:val="Nadpis1"/>
        <w:numPr>
          <w:ilvl w:val="0"/>
          <w:numId w:val="0"/>
        </w:numPr>
        <w:ind w:left="360"/>
      </w:pPr>
    </w:p>
    <w:p w:rsidR="008B3668" w:rsidRPr="0040774B" w:rsidRDefault="008B3668" w:rsidP="008B3668">
      <w:pPr>
        <w:rPr>
          <w:sz w:val="40"/>
          <w:szCs w:val="24"/>
        </w:rPr>
      </w:pPr>
    </w:p>
    <w:p w:rsidR="008B3668" w:rsidRPr="0040774B" w:rsidRDefault="008B3668" w:rsidP="008B3668">
      <w:pPr>
        <w:rPr>
          <w:sz w:val="40"/>
          <w:szCs w:val="24"/>
        </w:rPr>
      </w:pPr>
    </w:p>
    <w:p w:rsidR="008B3668" w:rsidRPr="0040774B" w:rsidRDefault="008B3668" w:rsidP="008B3668">
      <w:pPr>
        <w:rPr>
          <w:sz w:val="40"/>
          <w:szCs w:val="24"/>
        </w:rPr>
      </w:pPr>
    </w:p>
    <w:p w:rsidR="008B3668" w:rsidRPr="0040774B" w:rsidRDefault="008B3668" w:rsidP="008B3668">
      <w:pPr>
        <w:rPr>
          <w:sz w:val="40"/>
          <w:szCs w:val="24"/>
        </w:rPr>
      </w:pPr>
    </w:p>
    <w:p w:rsidR="008B3668" w:rsidRPr="0040774B" w:rsidRDefault="008B3668" w:rsidP="008B3668">
      <w:pPr>
        <w:rPr>
          <w:sz w:val="40"/>
          <w:szCs w:val="24"/>
        </w:rPr>
      </w:pPr>
    </w:p>
    <w:p w:rsidR="008B3668" w:rsidRPr="0040774B" w:rsidRDefault="008B3668" w:rsidP="008B3668">
      <w:pPr>
        <w:rPr>
          <w:sz w:val="40"/>
          <w:szCs w:val="24"/>
        </w:rPr>
      </w:pPr>
    </w:p>
    <w:p w:rsidR="008B3668" w:rsidRPr="0040774B" w:rsidRDefault="008B3668" w:rsidP="008B3668"/>
    <w:p w:rsidR="008B3668" w:rsidRPr="0040774B" w:rsidRDefault="00E52049" w:rsidP="008B3668">
      <w:pPr>
        <w:jc w:val="center"/>
        <w:rPr>
          <w:b/>
          <w:sz w:val="40"/>
        </w:rPr>
      </w:pPr>
      <w:r>
        <w:rPr>
          <w:b/>
          <w:sz w:val="40"/>
        </w:rPr>
        <w:t>2018</w:t>
      </w:r>
    </w:p>
    <w:p w:rsidR="008B3668" w:rsidRPr="0040774B" w:rsidRDefault="008B3668" w:rsidP="008B3668">
      <w:pPr>
        <w:rPr>
          <w:sz w:val="40"/>
        </w:rPr>
        <w:sectPr w:rsidR="008B3668" w:rsidRPr="0040774B">
          <w:footerReference w:type="default" r:id="rId9"/>
          <w:pgSz w:w="11907" w:h="16840"/>
          <w:pgMar w:top="1417" w:right="1417" w:bottom="1417" w:left="1417" w:header="709" w:footer="851" w:gutter="0"/>
          <w:cols w:space="708"/>
        </w:sectPr>
      </w:pPr>
    </w:p>
    <w:p w:rsidR="00001E3D" w:rsidRPr="0040774B"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sidRPr="0040774B">
        <w:rPr>
          <w:b/>
          <w:sz w:val="28"/>
        </w:rPr>
        <w:lastRenderedPageBreak/>
        <w:t xml:space="preserve">A-I – </w:t>
      </w:r>
      <w:r w:rsidRPr="0040774B">
        <w:rPr>
          <w:b/>
          <w:sz w:val="26"/>
          <w:szCs w:val="26"/>
        </w:rPr>
        <w:t>Základní informace o žádosti o akreditaci</w:t>
      </w:r>
    </w:p>
    <w:p w:rsidR="00001E3D" w:rsidRPr="0040774B" w:rsidRDefault="00001E3D" w:rsidP="00CB41FC">
      <w:pPr>
        <w:rPr>
          <w:b/>
          <w:sz w:val="28"/>
        </w:rPr>
      </w:pPr>
    </w:p>
    <w:p w:rsidR="00001E3D" w:rsidRPr="0040774B" w:rsidRDefault="00001E3D" w:rsidP="002909C8">
      <w:pPr>
        <w:spacing w:after="240"/>
        <w:rPr>
          <w:b/>
          <w:sz w:val="28"/>
        </w:rPr>
      </w:pPr>
      <w:r w:rsidRPr="0040774B">
        <w:rPr>
          <w:b/>
          <w:sz w:val="28"/>
        </w:rPr>
        <w:t>Název vysoké školy:</w:t>
      </w:r>
      <w:r w:rsidR="002909C8" w:rsidRPr="0040774B">
        <w:rPr>
          <w:b/>
          <w:sz w:val="28"/>
        </w:rPr>
        <w:t xml:space="preserve"> </w:t>
      </w:r>
      <w:r w:rsidR="002909C8" w:rsidRPr="0040774B">
        <w:rPr>
          <w:sz w:val="28"/>
        </w:rPr>
        <w:t>Univerzita Tomáše Bati ve Zlíně</w:t>
      </w:r>
    </w:p>
    <w:p w:rsidR="002909C8" w:rsidRPr="0040774B" w:rsidRDefault="002909C8" w:rsidP="00C50458">
      <w:pPr>
        <w:spacing w:after="240"/>
        <w:rPr>
          <w:b/>
          <w:sz w:val="28"/>
        </w:rPr>
      </w:pPr>
    </w:p>
    <w:p w:rsidR="00001E3D" w:rsidRPr="0040774B" w:rsidRDefault="00001E3D" w:rsidP="002909C8">
      <w:pPr>
        <w:spacing w:after="240"/>
        <w:rPr>
          <w:b/>
          <w:sz w:val="28"/>
        </w:rPr>
      </w:pPr>
      <w:r w:rsidRPr="0040774B">
        <w:rPr>
          <w:b/>
          <w:sz w:val="28"/>
        </w:rPr>
        <w:t>Název součásti vysoké školy</w:t>
      </w:r>
      <w:r w:rsidR="002909C8" w:rsidRPr="0040774B">
        <w:rPr>
          <w:b/>
          <w:sz w:val="28"/>
        </w:rPr>
        <w:t xml:space="preserve">: </w:t>
      </w:r>
      <w:r w:rsidR="002909C8" w:rsidRPr="0040774B">
        <w:rPr>
          <w:sz w:val="28"/>
        </w:rPr>
        <w:t>Fakulta humanitních studií</w:t>
      </w:r>
      <w:r w:rsidR="005F36BC" w:rsidRPr="0040774B">
        <w:rPr>
          <w:sz w:val="28"/>
        </w:rPr>
        <w:t xml:space="preserve"> </w:t>
      </w:r>
    </w:p>
    <w:p w:rsidR="002909C8" w:rsidRPr="0040774B" w:rsidRDefault="002909C8" w:rsidP="00C50458">
      <w:pPr>
        <w:spacing w:after="240"/>
        <w:rPr>
          <w:b/>
          <w:sz w:val="28"/>
        </w:rPr>
      </w:pPr>
    </w:p>
    <w:p w:rsidR="00001E3D" w:rsidRPr="0040774B" w:rsidRDefault="00001E3D" w:rsidP="00C50458">
      <w:pPr>
        <w:spacing w:after="240"/>
        <w:rPr>
          <w:b/>
          <w:sz w:val="28"/>
        </w:rPr>
      </w:pPr>
      <w:r w:rsidRPr="0040774B">
        <w:rPr>
          <w:b/>
          <w:sz w:val="28"/>
        </w:rPr>
        <w:t>Název spolupracující instituce:</w:t>
      </w:r>
      <w:r w:rsidR="003D41D2" w:rsidRPr="0040774B">
        <w:rPr>
          <w:b/>
          <w:sz w:val="28"/>
        </w:rPr>
        <w:t xml:space="preserve"> </w:t>
      </w:r>
    </w:p>
    <w:p w:rsidR="00001E3D" w:rsidRPr="0040774B" w:rsidRDefault="00001E3D" w:rsidP="00C50458">
      <w:pPr>
        <w:spacing w:after="240"/>
        <w:rPr>
          <w:b/>
          <w:sz w:val="28"/>
        </w:rPr>
      </w:pPr>
    </w:p>
    <w:p w:rsidR="00001E3D" w:rsidRPr="0040774B" w:rsidRDefault="002909C8" w:rsidP="00C50458">
      <w:pPr>
        <w:spacing w:after="240"/>
        <w:rPr>
          <w:b/>
          <w:sz w:val="28"/>
        </w:rPr>
      </w:pPr>
      <w:r w:rsidRPr="0040774B">
        <w:rPr>
          <w:b/>
          <w:sz w:val="28"/>
        </w:rPr>
        <w:t xml:space="preserve">Název studijního programu: </w:t>
      </w:r>
      <w:r w:rsidRPr="0040774B">
        <w:rPr>
          <w:sz w:val="28"/>
        </w:rPr>
        <w:t>Učitelství pro mateřské školy</w:t>
      </w:r>
    </w:p>
    <w:p w:rsidR="00001E3D" w:rsidRPr="0040774B" w:rsidRDefault="00001E3D" w:rsidP="00C50458">
      <w:pPr>
        <w:spacing w:after="240"/>
        <w:rPr>
          <w:b/>
          <w:sz w:val="28"/>
        </w:rPr>
      </w:pPr>
    </w:p>
    <w:p w:rsidR="00001E3D" w:rsidRPr="0040774B" w:rsidRDefault="00001E3D" w:rsidP="008F099C">
      <w:pPr>
        <w:spacing w:after="240"/>
        <w:ind w:left="3544" w:hanging="3544"/>
        <w:rPr>
          <w:sz w:val="28"/>
          <w:szCs w:val="28"/>
        </w:rPr>
      </w:pPr>
      <w:r w:rsidRPr="0040774B">
        <w:rPr>
          <w:b/>
          <w:sz w:val="28"/>
          <w:szCs w:val="28"/>
        </w:rPr>
        <w:t>Typ žádosti o akreditaci:</w:t>
      </w:r>
      <w:r w:rsidRPr="0040774B">
        <w:rPr>
          <w:sz w:val="28"/>
          <w:szCs w:val="28"/>
        </w:rPr>
        <w:t xml:space="preserve"> </w:t>
      </w:r>
      <w:r w:rsidR="007E0652">
        <w:rPr>
          <w:sz w:val="28"/>
          <w:szCs w:val="28"/>
        </w:rPr>
        <w:t>udělení</w:t>
      </w:r>
      <w:r w:rsidRPr="0040774B">
        <w:rPr>
          <w:sz w:val="28"/>
          <w:szCs w:val="28"/>
        </w:rPr>
        <w:t xml:space="preserve"> akreditace </w:t>
      </w:r>
    </w:p>
    <w:p w:rsidR="00001E3D" w:rsidRPr="0040774B" w:rsidRDefault="00001E3D" w:rsidP="00C50458">
      <w:pPr>
        <w:spacing w:after="240"/>
        <w:rPr>
          <w:b/>
          <w:sz w:val="28"/>
        </w:rPr>
      </w:pPr>
    </w:p>
    <w:p w:rsidR="007E0652" w:rsidRDefault="007E0652" w:rsidP="007E0652">
      <w:pPr>
        <w:rPr>
          <w:sz w:val="28"/>
        </w:rPr>
      </w:pPr>
      <w:r>
        <w:rPr>
          <w:b/>
          <w:sz w:val="28"/>
        </w:rPr>
        <w:t xml:space="preserve">Schvalující orgán: </w:t>
      </w:r>
      <w:r>
        <w:rPr>
          <w:sz w:val="28"/>
        </w:rPr>
        <w:t>Vědecká rada FHS UTB</w:t>
      </w:r>
    </w:p>
    <w:p w:rsidR="007E0652" w:rsidRPr="0099355C" w:rsidRDefault="007E0652" w:rsidP="007E0652">
      <w:pPr>
        <w:spacing w:after="240"/>
        <w:ind w:left="2268"/>
        <w:jc w:val="both"/>
        <w:rPr>
          <w:sz w:val="28"/>
        </w:rPr>
      </w:pPr>
      <w:r>
        <w:rPr>
          <w:sz w:val="28"/>
        </w:rPr>
        <w:t xml:space="preserve">Rada pro vnitřní hodnocení UTB </w:t>
      </w:r>
    </w:p>
    <w:p w:rsidR="00001E3D" w:rsidRPr="0040774B" w:rsidRDefault="007E0652" w:rsidP="007E0652">
      <w:pPr>
        <w:spacing w:after="240"/>
        <w:rPr>
          <w:b/>
          <w:sz w:val="28"/>
        </w:rPr>
      </w:pPr>
      <w:r>
        <w:rPr>
          <w:b/>
          <w:sz w:val="28"/>
        </w:rPr>
        <w:t xml:space="preserve">Datum schválení žádosti: </w:t>
      </w:r>
      <w:r>
        <w:rPr>
          <w:sz w:val="28"/>
        </w:rPr>
        <w:t>Schváleno Vědeckou radu FHS UTB 3. 1. 2018</w:t>
      </w:r>
    </w:p>
    <w:p w:rsidR="00001E3D" w:rsidRPr="0040774B" w:rsidRDefault="00001E3D" w:rsidP="00C50458">
      <w:pPr>
        <w:spacing w:after="240"/>
        <w:rPr>
          <w:b/>
          <w:sz w:val="28"/>
        </w:rPr>
      </w:pPr>
    </w:p>
    <w:p w:rsidR="007E0652" w:rsidRPr="000B7B38" w:rsidRDefault="007E0652" w:rsidP="007E0652">
      <w:pPr>
        <w:spacing w:after="240"/>
        <w:rPr>
          <w:b/>
          <w:sz w:val="28"/>
          <w:szCs w:val="28"/>
        </w:rPr>
      </w:pPr>
      <w:r>
        <w:rPr>
          <w:b/>
          <w:sz w:val="28"/>
          <w:szCs w:val="28"/>
        </w:rPr>
        <w:t>Odkaz n</w:t>
      </w:r>
      <w:r w:rsidRPr="000B7B38">
        <w:rPr>
          <w:b/>
          <w:sz w:val="28"/>
          <w:szCs w:val="28"/>
        </w:rPr>
        <w:t>a elektronickou podobu žádosti:</w:t>
      </w:r>
    </w:p>
    <w:p w:rsidR="007E0652" w:rsidRPr="000B7B38" w:rsidRDefault="007E0652" w:rsidP="007E0652">
      <w:pPr>
        <w:rPr>
          <w:sz w:val="28"/>
          <w:szCs w:val="28"/>
        </w:rPr>
      </w:pPr>
      <w:hyperlink r:id="rId10" w:history="1">
        <w:r w:rsidRPr="00080B8A">
          <w:rPr>
            <w:rStyle w:val="Hypertextovodkaz"/>
            <w:rFonts w:eastAsiaTheme="majorEastAsia"/>
            <w:sz w:val="28"/>
            <w:szCs w:val="28"/>
          </w:rPr>
          <w:t>https://fhs.utb.cz/wp-login.php</w:t>
        </w:r>
      </w:hyperlink>
      <w:r w:rsidRPr="000B7B38">
        <w:rPr>
          <w:sz w:val="28"/>
          <w:szCs w:val="28"/>
        </w:rPr>
        <w:t xml:space="preserve">       </w:t>
      </w:r>
    </w:p>
    <w:p w:rsidR="007E0652" w:rsidRPr="00105216" w:rsidRDefault="007E0652" w:rsidP="007E0652">
      <w:pPr>
        <w:rPr>
          <w:sz w:val="28"/>
          <w:szCs w:val="28"/>
        </w:rPr>
      </w:pPr>
      <w:r w:rsidRPr="00105216">
        <w:rPr>
          <w:sz w:val="28"/>
          <w:szCs w:val="28"/>
        </w:rPr>
        <w:t>jméno a heslo k přístupu na www: fhs-akreditace, FHS_akreditace/123</w:t>
      </w:r>
    </w:p>
    <w:p w:rsidR="00001E3D" w:rsidRPr="0040774B" w:rsidRDefault="007E0652" w:rsidP="007E0652">
      <w:pPr>
        <w:spacing w:after="240"/>
        <w:rPr>
          <w:sz w:val="28"/>
        </w:rPr>
      </w:pPr>
      <w:r w:rsidRPr="00105216">
        <w:rPr>
          <w:sz w:val="28"/>
          <w:szCs w:val="28"/>
        </w:rPr>
        <w:t xml:space="preserve">Poté odkaz: </w:t>
      </w:r>
      <w:hyperlink r:id="rId11" w:history="1">
        <w:r w:rsidRPr="00080B8A">
          <w:rPr>
            <w:rStyle w:val="Hypertextovodkaz"/>
            <w:rFonts w:eastAsiaTheme="majorEastAsia"/>
            <w:sz w:val="28"/>
            <w:szCs w:val="28"/>
          </w:rPr>
          <w:t>https://fhs.utb.cz/o-fakulte/uredni-deska/akreditace/</w:t>
        </w:r>
      </w:hyperlink>
    </w:p>
    <w:p w:rsidR="00001E3D" w:rsidRPr="0040774B" w:rsidRDefault="00001E3D" w:rsidP="00C50458">
      <w:pPr>
        <w:spacing w:after="240"/>
        <w:rPr>
          <w:b/>
          <w:sz w:val="28"/>
        </w:rPr>
      </w:pPr>
    </w:p>
    <w:p w:rsidR="007E0652" w:rsidRDefault="007E0652" w:rsidP="007E0652">
      <w:pPr>
        <w:spacing w:after="240"/>
        <w:rPr>
          <w:b/>
          <w:sz w:val="28"/>
        </w:rPr>
      </w:pPr>
      <w:r>
        <w:rPr>
          <w:b/>
          <w:sz w:val="28"/>
        </w:rPr>
        <w:t xml:space="preserve">Odkazy na relevantní vnitřní předpisy: </w:t>
      </w:r>
    </w:p>
    <w:p w:rsidR="007E0652" w:rsidRPr="00E61CBD" w:rsidRDefault="007E0652" w:rsidP="007E0652">
      <w:pPr>
        <w:rPr>
          <w:sz w:val="28"/>
          <w:szCs w:val="28"/>
        </w:rPr>
      </w:pPr>
      <w:r w:rsidRPr="00E61CBD">
        <w:rPr>
          <w:sz w:val="28"/>
          <w:szCs w:val="28"/>
        </w:rPr>
        <w:t xml:space="preserve">Vnitřní předpisy UTB: </w:t>
      </w:r>
      <w:hyperlink r:id="rId12" w:history="1">
        <w:r w:rsidRPr="00E61CBD">
          <w:rPr>
            <w:rStyle w:val="Hypertextovodkaz"/>
            <w:sz w:val="28"/>
            <w:szCs w:val="28"/>
          </w:rPr>
          <w:t>https://www.utb.cz/univerzita/uredni-deska/vnitrni-normy-a-predpisy/vnitrni-predpisy/</w:t>
        </w:r>
      </w:hyperlink>
    </w:p>
    <w:p w:rsidR="007E0652" w:rsidRPr="00E61CBD" w:rsidRDefault="007E0652" w:rsidP="007E0652">
      <w:pPr>
        <w:spacing w:after="240"/>
        <w:rPr>
          <w:sz w:val="28"/>
          <w:szCs w:val="28"/>
        </w:rPr>
      </w:pPr>
      <w:r w:rsidRPr="00E61CBD">
        <w:rPr>
          <w:sz w:val="28"/>
          <w:szCs w:val="28"/>
        </w:rPr>
        <w:t xml:space="preserve">Vnitřní předpisy FHS UTB: </w:t>
      </w:r>
      <w:hyperlink r:id="rId13" w:history="1">
        <w:r w:rsidRPr="00E61CBD">
          <w:rPr>
            <w:rStyle w:val="Hypertextovodkaz"/>
            <w:sz w:val="28"/>
            <w:szCs w:val="28"/>
          </w:rPr>
          <w:t>https://fhs.utb.cz/o-fakulte/uredni-deska/vnitrni-normy-a-predpisy/vnitrni-predpisy-utb-a-fhs/</w:t>
        </w:r>
      </w:hyperlink>
    </w:p>
    <w:p w:rsidR="00C96B37" w:rsidRPr="0040774B" w:rsidRDefault="00C96B37" w:rsidP="00C50458">
      <w:pPr>
        <w:spacing w:after="240"/>
        <w:rPr>
          <w:b/>
          <w:sz w:val="28"/>
        </w:rPr>
      </w:pPr>
    </w:p>
    <w:p w:rsidR="00022D9F" w:rsidRPr="0040774B" w:rsidRDefault="00001E3D" w:rsidP="007E0652">
      <w:pPr>
        <w:spacing w:after="240"/>
        <w:rPr>
          <w:b/>
          <w:color w:val="000000"/>
          <w:sz w:val="28"/>
          <w:szCs w:val="28"/>
        </w:rPr>
      </w:pPr>
      <w:r w:rsidRPr="0040774B">
        <w:rPr>
          <w:b/>
          <w:sz w:val="28"/>
        </w:rPr>
        <w:t>ISCED F:</w:t>
      </w:r>
      <w:r w:rsidR="007E0652">
        <w:rPr>
          <w:b/>
          <w:sz w:val="28"/>
        </w:rPr>
        <w:t xml:space="preserve"> </w:t>
      </w:r>
      <w:r w:rsidR="00022D9F" w:rsidRPr="0040774B">
        <w:rPr>
          <w:color w:val="000000"/>
          <w:sz w:val="28"/>
          <w:szCs w:val="28"/>
        </w:rPr>
        <w:t>01 Vzdělávání a výchova</w:t>
      </w:r>
      <w:r w:rsidR="007E0652">
        <w:rPr>
          <w:color w:val="000000"/>
          <w:sz w:val="28"/>
          <w:szCs w:val="28"/>
        </w:rPr>
        <w:t xml:space="preserve">, </w:t>
      </w:r>
      <w:r w:rsidR="00022D9F" w:rsidRPr="0040774B">
        <w:rPr>
          <w:color w:val="000000"/>
          <w:sz w:val="28"/>
          <w:szCs w:val="28"/>
        </w:rPr>
        <w:t>011 Vzdělávání a výchova</w:t>
      </w:r>
      <w:r w:rsidR="007E0652">
        <w:rPr>
          <w:color w:val="000000"/>
          <w:sz w:val="28"/>
          <w:szCs w:val="28"/>
        </w:rPr>
        <w:t xml:space="preserve">, </w:t>
      </w:r>
      <w:r w:rsidR="00022D9F" w:rsidRPr="0040774B">
        <w:rPr>
          <w:b/>
          <w:color w:val="000000"/>
          <w:sz w:val="28"/>
          <w:szCs w:val="28"/>
        </w:rPr>
        <w:t>0112 Příprava učitelů pro předškolní vzdělávání a výchovu</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B32C84" w:rsidRPr="0040774B" w:rsidTr="00F37C01">
        <w:tc>
          <w:tcPr>
            <w:tcW w:w="9285" w:type="dxa"/>
            <w:gridSpan w:val="4"/>
            <w:tcBorders>
              <w:bottom w:val="double" w:sz="4" w:space="0" w:color="auto"/>
            </w:tcBorders>
            <w:shd w:val="clear" w:color="auto" w:fill="BDD6EE"/>
          </w:tcPr>
          <w:p w:rsidR="00B32C84" w:rsidRPr="0040774B" w:rsidRDefault="00B32C84" w:rsidP="00F37C01">
            <w:pPr>
              <w:jc w:val="both"/>
              <w:rPr>
                <w:b/>
                <w:sz w:val="28"/>
              </w:rPr>
            </w:pPr>
            <w:r w:rsidRPr="0040774B">
              <w:rPr>
                <w:b/>
                <w:sz w:val="28"/>
              </w:rPr>
              <w:lastRenderedPageBreak/>
              <w:t xml:space="preserve">B-I – </w:t>
            </w:r>
            <w:r w:rsidRPr="0040774B">
              <w:rPr>
                <w:b/>
                <w:sz w:val="26"/>
                <w:szCs w:val="26"/>
              </w:rPr>
              <w:t>Charakteristika studijního programu</w:t>
            </w:r>
          </w:p>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Název studijního programu</w:t>
            </w:r>
          </w:p>
        </w:tc>
        <w:tc>
          <w:tcPr>
            <w:tcW w:w="6117" w:type="dxa"/>
            <w:gridSpan w:val="3"/>
            <w:tcBorders>
              <w:bottom w:val="single" w:sz="2" w:space="0" w:color="auto"/>
            </w:tcBorders>
          </w:tcPr>
          <w:p w:rsidR="00B32C84" w:rsidRPr="0040774B" w:rsidRDefault="0055284E" w:rsidP="00F37C01">
            <w:r w:rsidRPr="0040774B">
              <w:t>Učitelství pro mateřské školy</w:t>
            </w:r>
          </w:p>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Typ studijního programu</w:t>
            </w:r>
          </w:p>
        </w:tc>
        <w:tc>
          <w:tcPr>
            <w:tcW w:w="6117" w:type="dxa"/>
            <w:gridSpan w:val="3"/>
            <w:tcBorders>
              <w:bottom w:val="single" w:sz="2" w:space="0" w:color="auto"/>
            </w:tcBorders>
          </w:tcPr>
          <w:p w:rsidR="00B32C84" w:rsidRPr="0040774B" w:rsidRDefault="00B32C84" w:rsidP="0055284E">
            <w:r w:rsidRPr="0040774B">
              <w:t xml:space="preserve">bakalářský </w:t>
            </w:r>
          </w:p>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Profil studijního programu</w:t>
            </w:r>
          </w:p>
        </w:tc>
        <w:tc>
          <w:tcPr>
            <w:tcW w:w="6117" w:type="dxa"/>
            <w:gridSpan w:val="3"/>
            <w:tcBorders>
              <w:bottom w:val="single" w:sz="2" w:space="0" w:color="auto"/>
            </w:tcBorders>
          </w:tcPr>
          <w:p w:rsidR="00B32C84" w:rsidRPr="0040774B" w:rsidRDefault="00B32C84" w:rsidP="00F37C01">
            <w:r w:rsidRPr="0040774B">
              <w:t>profesně zaměřený</w:t>
            </w:r>
          </w:p>
        </w:tc>
      </w:tr>
      <w:tr w:rsidR="00B32C84" w:rsidRPr="0040774B" w:rsidTr="000877FB">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Forma studia</w:t>
            </w:r>
          </w:p>
        </w:tc>
        <w:tc>
          <w:tcPr>
            <w:tcW w:w="6117" w:type="dxa"/>
            <w:gridSpan w:val="3"/>
            <w:tcBorders>
              <w:bottom w:val="single" w:sz="2" w:space="0" w:color="auto"/>
            </w:tcBorders>
            <w:shd w:val="clear" w:color="auto" w:fill="auto"/>
          </w:tcPr>
          <w:p w:rsidR="00B32C84" w:rsidRPr="0040774B" w:rsidRDefault="00B32C84" w:rsidP="0055284E">
            <w:r w:rsidRPr="0040774B">
              <w:t>kombinovaná</w:t>
            </w:r>
          </w:p>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Standardní doba studia</w:t>
            </w:r>
          </w:p>
        </w:tc>
        <w:tc>
          <w:tcPr>
            <w:tcW w:w="6117" w:type="dxa"/>
            <w:gridSpan w:val="3"/>
            <w:tcBorders>
              <w:bottom w:val="single" w:sz="2" w:space="0" w:color="auto"/>
            </w:tcBorders>
          </w:tcPr>
          <w:p w:rsidR="00B32C84" w:rsidRPr="0040774B" w:rsidRDefault="0055284E" w:rsidP="00F37C01">
            <w:r w:rsidRPr="0040774B">
              <w:t>3 roky</w:t>
            </w:r>
          </w:p>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Jazyk studia</w:t>
            </w:r>
          </w:p>
        </w:tc>
        <w:tc>
          <w:tcPr>
            <w:tcW w:w="6117" w:type="dxa"/>
            <w:gridSpan w:val="3"/>
            <w:tcBorders>
              <w:bottom w:val="single" w:sz="2" w:space="0" w:color="auto"/>
            </w:tcBorders>
          </w:tcPr>
          <w:p w:rsidR="00B32C84" w:rsidRPr="0040774B" w:rsidRDefault="003D41D2" w:rsidP="00F37C01">
            <w:r w:rsidRPr="0040774B">
              <w:t>č</w:t>
            </w:r>
            <w:r w:rsidR="0055284E" w:rsidRPr="0040774B">
              <w:t>eský</w:t>
            </w:r>
          </w:p>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Udělovaný akademický titul</w:t>
            </w:r>
          </w:p>
        </w:tc>
        <w:tc>
          <w:tcPr>
            <w:tcW w:w="6117" w:type="dxa"/>
            <w:gridSpan w:val="3"/>
            <w:tcBorders>
              <w:bottom w:val="single" w:sz="2" w:space="0" w:color="auto"/>
            </w:tcBorders>
          </w:tcPr>
          <w:p w:rsidR="00B32C84" w:rsidRPr="0040774B" w:rsidRDefault="0055284E" w:rsidP="00F37C01">
            <w:r w:rsidRPr="0040774B">
              <w:t>Bc.</w:t>
            </w:r>
          </w:p>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Rigorózní řízení</w:t>
            </w:r>
          </w:p>
        </w:tc>
        <w:tc>
          <w:tcPr>
            <w:tcW w:w="1543" w:type="dxa"/>
            <w:tcBorders>
              <w:bottom w:val="single" w:sz="2" w:space="0" w:color="auto"/>
            </w:tcBorders>
          </w:tcPr>
          <w:p w:rsidR="00B32C84" w:rsidRPr="0040774B" w:rsidRDefault="00B32C84" w:rsidP="00F37C01">
            <w:r w:rsidRPr="0040774B">
              <w:t>ne</w:t>
            </w:r>
          </w:p>
        </w:tc>
        <w:tc>
          <w:tcPr>
            <w:tcW w:w="2835" w:type="dxa"/>
            <w:tcBorders>
              <w:bottom w:val="single" w:sz="2" w:space="0" w:color="auto"/>
            </w:tcBorders>
            <w:shd w:val="clear" w:color="auto" w:fill="F7CAAC"/>
          </w:tcPr>
          <w:p w:rsidR="00B32C84" w:rsidRPr="0040774B" w:rsidRDefault="00B32C84" w:rsidP="00F37C01">
            <w:pPr>
              <w:rPr>
                <w:b/>
                <w:bCs/>
              </w:rPr>
            </w:pPr>
            <w:r w:rsidRPr="0040774B">
              <w:rPr>
                <w:b/>
                <w:bCs/>
              </w:rPr>
              <w:t>Udělovaný akademický titul</w:t>
            </w:r>
          </w:p>
        </w:tc>
        <w:tc>
          <w:tcPr>
            <w:tcW w:w="1739" w:type="dxa"/>
            <w:tcBorders>
              <w:bottom w:val="single" w:sz="2" w:space="0" w:color="auto"/>
            </w:tcBorders>
          </w:tcPr>
          <w:p w:rsidR="00B32C84" w:rsidRPr="0040774B" w:rsidRDefault="00B32C84" w:rsidP="00F37C01"/>
        </w:tc>
      </w:tr>
      <w:tr w:rsidR="00B32C84" w:rsidRPr="0040774B" w:rsidTr="00F37C01">
        <w:tc>
          <w:tcPr>
            <w:tcW w:w="3168" w:type="dxa"/>
            <w:tcBorders>
              <w:bottom w:val="single" w:sz="2" w:space="0" w:color="auto"/>
            </w:tcBorders>
            <w:shd w:val="clear" w:color="auto" w:fill="F7CAAC"/>
          </w:tcPr>
          <w:p w:rsidR="00B32C84" w:rsidRPr="0040774B" w:rsidRDefault="00B32C84" w:rsidP="00F37C01">
            <w:pPr>
              <w:jc w:val="both"/>
              <w:rPr>
                <w:b/>
              </w:rPr>
            </w:pPr>
            <w:r w:rsidRPr="0040774B">
              <w:rPr>
                <w:b/>
              </w:rPr>
              <w:t>Garant studijního programu</w:t>
            </w:r>
          </w:p>
        </w:tc>
        <w:tc>
          <w:tcPr>
            <w:tcW w:w="6117" w:type="dxa"/>
            <w:gridSpan w:val="3"/>
            <w:tcBorders>
              <w:bottom w:val="single" w:sz="2" w:space="0" w:color="auto"/>
            </w:tcBorders>
          </w:tcPr>
          <w:p w:rsidR="00B32C84" w:rsidRPr="0040774B" w:rsidRDefault="0055284E" w:rsidP="00F37C01">
            <w:r w:rsidRPr="0040774B">
              <w:t>doc. PaedDr. Jana Majerčíková, PhD.</w:t>
            </w:r>
          </w:p>
        </w:tc>
      </w:tr>
      <w:tr w:rsidR="00B32C84" w:rsidRPr="0040774B" w:rsidTr="00F37C01">
        <w:tc>
          <w:tcPr>
            <w:tcW w:w="3168" w:type="dxa"/>
            <w:tcBorders>
              <w:top w:val="single" w:sz="2" w:space="0" w:color="auto"/>
              <w:left w:val="single" w:sz="2" w:space="0" w:color="auto"/>
              <w:bottom w:val="single" w:sz="2" w:space="0" w:color="auto"/>
              <w:right w:val="single" w:sz="2" w:space="0" w:color="auto"/>
            </w:tcBorders>
            <w:shd w:val="clear" w:color="auto" w:fill="F7CAAC"/>
          </w:tcPr>
          <w:p w:rsidR="00B32C84" w:rsidRPr="0040774B" w:rsidRDefault="00B32C84" w:rsidP="00F37C01">
            <w:pPr>
              <w:jc w:val="both"/>
              <w:rPr>
                <w:b/>
              </w:rPr>
            </w:pPr>
            <w:r w:rsidRPr="0040774B">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B32C84" w:rsidRPr="0040774B" w:rsidRDefault="00B32C84" w:rsidP="000648A5">
            <w:r w:rsidRPr="0040774B">
              <w:t xml:space="preserve">ano </w:t>
            </w:r>
          </w:p>
        </w:tc>
      </w:tr>
      <w:tr w:rsidR="00B32C84" w:rsidRPr="0040774B" w:rsidTr="00F37C01">
        <w:tc>
          <w:tcPr>
            <w:tcW w:w="3168" w:type="dxa"/>
            <w:tcBorders>
              <w:top w:val="single" w:sz="2" w:space="0" w:color="auto"/>
              <w:left w:val="single" w:sz="2" w:space="0" w:color="auto"/>
              <w:bottom w:val="single" w:sz="2" w:space="0" w:color="auto"/>
              <w:right w:val="single" w:sz="2" w:space="0" w:color="auto"/>
            </w:tcBorders>
            <w:shd w:val="clear" w:color="auto" w:fill="F7CAAC"/>
          </w:tcPr>
          <w:p w:rsidR="00B32C84" w:rsidRPr="0040774B" w:rsidRDefault="00B32C84" w:rsidP="00F37C01">
            <w:pPr>
              <w:jc w:val="both"/>
              <w:rPr>
                <w:b/>
              </w:rPr>
            </w:pPr>
            <w:r w:rsidRPr="0040774B">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B32C84" w:rsidRPr="0040774B" w:rsidRDefault="000877FB" w:rsidP="00F37C01">
            <w:r w:rsidRPr="0040774B">
              <w:t>n</w:t>
            </w:r>
            <w:r w:rsidR="00B32C84" w:rsidRPr="0040774B">
              <w:t>e</w:t>
            </w:r>
          </w:p>
        </w:tc>
      </w:tr>
      <w:tr w:rsidR="00B32C84" w:rsidRPr="0040774B" w:rsidTr="00F37C01">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B32C84" w:rsidRPr="0040774B" w:rsidRDefault="00B32C84" w:rsidP="00F37C01">
            <w:pPr>
              <w:jc w:val="both"/>
              <w:rPr>
                <w:b/>
              </w:rPr>
            </w:pPr>
            <w:r w:rsidRPr="0040774B">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B32C84" w:rsidRPr="0040774B" w:rsidRDefault="000648A5" w:rsidP="00F37C01">
            <w:r w:rsidRPr="0040774B">
              <w:rPr>
                <w:bCs/>
              </w:rPr>
              <w:t>Ministerstvo školství, mládeže a tělovýchovy</w:t>
            </w:r>
          </w:p>
        </w:tc>
      </w:tr>
      <w:tr w:rsidR="00B32C84" w:rsidRPr="0040774B" w:rsidTr="00F37C01">
        <w:tc>
          <w:tcPr>
            <w:tcW w:w="9285" w:type="dxa"/>
            <w:gridSpan w:val="4"/>
            <w:tcBorders>
              <w:top w:val="single" w:sz="2" w:space="0" w:color="auto"/>
            </w:tcBorders>
            <w:shd w:val="clear" w:color="auto" w:fill="F7CAAC"/>
          </w:tcPr>
          <w:p w:rsidR="00B32C84" w:rsidRPr="0040774B" w:rsidRDefault="00551A1B" w:rsidP="00F37C01">
            <w:pPr>
              <w:jc w:val="both"/>
            </w:pPr>
            <w:r w:rsidRPr="0040774B">
              <w:rPr>
                <w:b/>
              </w:rPr>
              <w:t xml:space="preserve">Oblast(i) </w:t>
            </w:r>
            <w:r w:rsidR="00B32C84" w:rsidRPr="0040774B">
              <w:rPr>
                <w:b/>
              </w:rPr>
              <w:t>vzdělávání a u kombinovaného studijního programu podíl jednotlivých oblastí vzdělávání v %</w:t>
            </w:r>
          </w:p>
        </w:tc>
      </w:tr>
      <w:tr w:rsidR="00B32C84" w:rsidRPr="0040774B" w:rsidTr="00FF57D8">
        <w:trPr>
          <w:trHeight w:val="755"/>
        </w:trPr>
        <w:tc>
          <w:tcPr>
            <w:tcW w:w="9285" w:type="dxa"/>
            <w:gridSpan w:val="4"/>
            <w:shd w:val="clear" w:color="auto" w:fill="FFFFFF"/>
          </w:tcPr>
          <w:p w:rsidR="00347BD9" w:rsidRPr="0040774B" w:rsidRDefault="00347BD9" w:rsidP="00F37C01"/>
          <w:p w:rsidR="00B32C84" w:rsidRPr="0040774B" w:rsidRDefault="00347BD9" w:rsidP="00F37C01">
            <w:r w:rsidRPr="0040774B">
              <w:t>Učitelství</w:t>
            </w:r>
          </w:p>
        </w:tc>
      </w:tr>
      <w:tr w:rsidR="00B32C84" w:rsidRPr="0040774B" w:rsidTr="00F37C01">
        <w:trPr>
          <w:trHeight w:val="70"/>
        </w:trPr>
        <w:tc>
          <w:tcPr>
            <w:tcW w:w="9285" w:type="dxa"/>
            <w:gridSpan w:val="4"/>
            <w:shd w:val="clear" w:color="auto" w:fill="F7CAAC"/>
          </w:tcPr>
          <w:p w:rsidR="00B32C84" w:rsidRPr="0040774B" w:rsidRDefault="00B32C84" w:rsidP="00F37C01">
            <w:r w:rsidRPr="0040774B">
              <w:rPr>
                <w:b/>
              </w:rPr>
              <w:t>Cíle studia ve studijním programu</w:t>
            </w:r>
          </w:p>
        </w:tc>
      </w:tr>
      <w:tr w:rsidR="00B32C84" w:rsidRPr="0040774B" w:rsidTr="00F37C01">
        <w:trPr>
          <w:trHeight w:val="2108"/>
        </w:trPr>
        <w:tc>
          <w:tcPr>
            <w:tcW w:w="9285" w:type="dxa"/>
            <w:gridSpan w:val="4"/>
            <w:shd w:val="clear" w:color="auto" w:fill="FFFFFF"/>
          </w:tcPr>
          <w:p w:rsidR="00A525F6" w:rsidRPr="0040774B" w:rsidRDefault="00A525F6" w:rsidP="000877FB">
            <w:pPr>
              <w:autoSpaceDE w:val="0"/>
              <w:autoSpaceDN w:val="0"/>
              <w:adjustRightInd w:val="0"/>
              <w:rPr>
                <w:rFonts w:eastAsia="Calibri"/>
              </w:rPr>
            </w:pPr>
          </w:p>
          <w:p w:rsidR="005A37B7" w:rsidRPr="00FE5CF6" w:rsidRDefault="005A37B7" w:rsidP="005A37B7">
            <w:pPr>
              <w:autoSpaceDE w:val="0"/>
              <w:autoSpaceDN w:val="0"/>
              <w:adjustRightInd w:val="0"/>
              <w:jc w:val="both"/>
              <w:rPr>
                <w:rFonts w:eastAsia="Calibri"/>
              </w:rPr>
            </w:pPr>
            <w:r w:rsidRPr="00FE5CF6">
              <w:rPr>
                <w:rFonts w:eastAsia="Calibri"/>
              </w:rPr>
              <w:t>Studijní program Učitelství pro mateřské školy poskytuje absolventovi vysokoškolské vzdělání potřebné pro výkon profese učitele v mateřských školách, případně pedagogického pracovníka ve specializovaných předškolních zařízeních. Reaguje tak na požadavek odborné přípravy učitelů mateřských škol, která by měla být realizována na úrovni vysokoškolské, tedy v terciárním vzdělávání. Vysokoškolská příprava učitelů mateřských škol reflektuje měnící se společenské, tedy i vzdělávací kontexty zasahující i do nejnižších úrovní vzdělávání.</w:t>
            </w:r>
          </w:p>
          <w:p w:rsidR="005A37B7" w:rsidRPr="00FE5CF6" w:rsidRDefault="005A37B7" w:rsidP="005A37B7">
            <w:pPr>
              <w:autoSpaceDE w:val="0"/>
              <w:autoSpaceDN w:val="0"/>
              <w:adjustRightInd w:val="0"/>
              <w:jc w:val="both"/>
              <w:rPr>
                <w:rFonts w:eastAsia="Calibri"/>
              </w:rPr>
            </w:pPr>
            <w:r w:rsidRPr="00FE5CF6">
              <w:rPr>
                <w:rFonts w:eastAsia="Calibri"/>
              </w:rPr>
              <w:t xml:space="preserve">Cílem je takto podpořit rovněž další kvalitativní a rozvojové změny, které posilují akceleraci předškolní pedagogiky v rovině institucionálního vzdělávání a jejího dalšího odborného etablování. </w:t>
            </w:r>
          </w:p>
          <w:p w:rsidR="005A37B7" w:rsidRPr="00FE5CF6" w:rsidRDefault="005A37B7" w:rsidP="005A37B7">
            <w:pPr>
              <w:autoSpaceDE w:val="0"/>
              <w:autoSpaceDN w:val="0"/>
              <w:adjustRightInd w:val="0"/>
              <w:jc w:val="both"/>
              <w:rPr>
                <w:rFonts w:eastAsia="Calibri"/>
              </w:rPr>
            </w:pPr>
          </w:p>
          <w:p w:rsidR="005A37B7" w:rsidRPr="00FE5CF6" w:rsidRDefault="005A37B7" w:rsidP="005A37B7">
            <w:pPr>
              <w:autoSpaceDE w:val="0"/>
              <w:autoSpaceDN w:val="0"/>
              <w:adjustRightInd w:val="0"/>
              <w:jc w:val="both"/>
              <w:rPr>
                <w:rFonts w:eastAsia="Calibri"/>
              </w:rPr>
            </w:pPr>
            <w:r w:rsidRPr="00FE5CF6">
              <w:rPr>
                <w:rFonts w:eastAsia="Calibri"/>
              </w:rPr>
              <w:t>Aktuálně se v předškolním vzdělávání otevírá prostor pro vstup dalších kategorií pracovníků (pečující, pomocný personál), což indikuje požadavek diferencovat kvalifikaci učitelů a jejich přípravu na pedagogické, ale i organizační, plánovací či projektové činnosti a koordinaci všech aktivit v edukační realitě předškolního vzdělávání. Tyto aspekty jsou v programu zohledňovány.</w:t>
            </w:r>
          </w:p>
          <w:p w:rsidR="005A37B7" w:rsidRPr="00FE5CF6" w:rsidRDefault="005A37B7" w:rsidP="005A37B7">
            <w:pPr>
              <w:autoSpaceDE w:val="0"/>
              <w:autoSpaceDN w:val="0"/>
              <w:adjustRightInd w:val="0"/>
              <w:jc w:val="both"/>
              <w:rPr>
                <w:rFonts w:eastAsia="Calibri"/>
              </w:rPr>
            </w:pPr>
          </w:p>
          <w:p w:rsidR="005A37B7" w:rsidRPr="00FE5CF6" w:rsidRDefault="005A37B7" w:rsidP="005A37B7">
            <w:pPr>
              <w:autoSpaceDE w:val="0"/>
              <w:autoSpaceDN w:val="0"/>
              <w:adjustRightInd w:val="0"/>
              <w:jc w:val="both"/>
              <w:rPr>
                <w:rFonts w:eastAsia="Calibri"/>
              </w:rPr>
            </w:pPr>
            <w:r w:rsidRPr="00FE5CF6">
              <w:rPr>
                <w:rFonts w:eastAsia="Calibri"/>
              </w:rPr>
              <w:t xml:space="preserve">V případě předkládaného programu se jedná o profesně zaměřený studijní program, jehož cílem je připravit absolventa na zvládnutí praktických dovedností spojených s činností učitele v mateřských školách a specializovaných předškolních zařízeních. Tyto praktické dovednosti se rozvíjejí na pozadí širokých teoretických znalostí, které je </w:t>
            </w:r>
            <w:r>
              <w:rPr>
                <w:rFonts w:eastAsia="Calibri"/>
              </w:rPr>
              <w:t xml:space="preserve">učitel - </w:t>
            </w:r>
            <w:r w:rsidRPr="00FE5CF6">
              <w:rPr>
                <w:rFonts w:eastAsia="Calibri"/>
              </w:rPr>
              <w:t>absolvent schopen dále obohacovat, především na základě svých praktických zkušeností a dalších dovedností a individuálního studia aktuálních teoretických poznatků.</w:t>
            </w:r>
          </w:p>
          <w:p w:rsidR="005A37B7" w:rsidRPr="00FE5CF6" w:rsidRDefault="005A37B7" w:rsidP="005A37B7">
            <w:pPr>
              <w:autoSpaceDE w:val="0"/>
              <w:autoSpaceDN w:val="0"/>
              <w:adjustRightInd w:val="0"/>
              <w:jc w:val="both"/>
              <w:rPr>
                <w:rFonts w:eastAsia="Calibri"/>
              </w:rPr>
            </w:pPr>
          </w:p>
          <w:p w:rsidR="005A37B7" w:rsidRPr="00FE5CF6" w:rsidRDefault="005A37B7" w:rsidP="005A37B7">
            <w:pPr>
              <w:autoSpaceDE w:val="0"/>
              <w:autoSpaceDN w:val="0"/>
              <w:adjustRightInd w:val="0"/>
              <w:jc w:val="both"/>
              <w:rPr>
                <w:rFonts w:eastAsia="Calibri"/>
              </w:rPr>
            </w:pPr>
            <w:r w:rsidRPr="00FE5CF6">
              <w:rPr>
                <w:rFonts w:eastAsia="Calibri"/>
              </w:rPr>
              <w:t>Východiskem koncipování programu byla relevantní kvalifikace učitele mateřské školy jako faktor ovlivňující kvalitu jeho</w:t>
            </w:r>
            <w:r>
              <w:rPr>
                <w:rFonts w:eastAsia="Calibri"/>
              </w:rPr>
              <w:t xml:space="preserve"> výchovně-</w:t>
            </w:r>
            <w:r w:rsidRPr="00FE5CF6">
              <w:rPr>
                <w:rFonts w:eastAsia="Calibri"/>
              </w:rPr>
              <w:t xml:space="preserve">vzdělávací práce. Učitel s vysokoškolským vzděláním je profesionál, jenž je schopen zabezpečovat péči a vzdělávání dítěte v předškolním věku, garantovat uspokojování jeho potřeb s ohledem na jeho individuální dispozice a zájmy. Na učitele to klade nároky na rozvíjení širšího spektra </w:t>
            </w:r>
            <w:r w:rsidR="00FE3C39" w:rsidRPr="00FE5CF6">
              <w:rPr>
                <w:rFonts w:eastAsia="Calibri"/>
              </w:rPr>
              <w:t xml:space="preserve">odborných </w:t>
            </w:r>
            <w:r w:rsidR="00FE3C39">
              <w:rPr>
                <w:rFonts w:eastAsia="Calibri"/>
              </w:rPr>
              <w:t>i osobnostních</w:t>
            </w:r>
            <w:r w:rsidRPr="00FE5CF6">
              <w:rPr>
                <w:rFonts w:eastAsia="Calibri"/>
              </w:rPr>
              <w:t xml:space="preserve"> kompetencí a uplatňování profesní autonomie a odpovědnosti. Program poskytuje absolventovi takový přehled, </w:t>
            </w:r>
            <w:r>
              <w:rPr>
                <w:rFonts w:eastAsia="Calibri"/>
              </w:rPr>
              <w:t xml:space="preserve">tedy </w:t>
            </w:r>
            <w:r w:rsidRPr="00FE5CF6">
              <w:rPr>
                <w:rFonts w:eastAsia="Calibri"/>
              </w:rPr>
              <w:t xml:space="preserve">oporu v teoretickém zázemí a empirii z dění v mateřských školách, že je schopen realizovat kvalitnější, pro dítě konformnější edukační činnost v porovnání se středoškolsky vzdělaným učitelem. Je totiž schopný integrovat důkladné teoretické vědění a praktické zkušenosti a uvědomovat si různé aspekty a diference poznávání dítěte s ohledem na jeho věk. Profesionalita učitele mateřské školy je v programu </w:t>
            </w:r>
            <w:r w:rsidR="00FE3C39" w:rsidRPr="00FE5CF6">
              <w:rPr>
                <w:rFonts w:eastAsia="Calibri"/>
              </w:rPr>
              <w:t xml:space="preserve">propojena </w:t>
            </w:r>
            <w:r w:rsidR="00FE3C39">
              <w:rPr>
                <w:rFonts w:eastAsia="Calibri"/>
              </w:rPr>
              <w:t>i s rozvojem</w:t>
            </w:r>
            <w:r w:rsidRPr="00FE5CF6">
              <w:rPr>
                <w:rFonts w:eastAsia="Calibri"/>
              </w:rPr>
              <w:t xml:space="preserve"> jeho sebepojetí a profesní identity, která je vnímána jako významná determinanta činnosti učitele mateřské školy, především ve vztahu k okolí a prostředí, ve kterém se pohybuje a kde vykonává veřejnou službu.</w:t>
            </w:r>
          </w:p>
          <w:p w:rsidR="005A37B7" w:rsidRPr="00FE5CF6" w:rsidRDefault="005A37B7" w:rsidP="005A37B7">
            <w:pPr>
              <w:autoSpaceDE w:val="0"/>
              <w:autoSpaceDN w:val="0"/>
              <w:adjustRightInd w:val="0"/>
              <w:jc w:val="both"/>
              <w:rPr>
                <w:rFonts w:eastAsia="Calibri"/>
              </w:rPr>
            </w:pPr>
          </w:p>
          <w:p w:rsidR="00005D29" w:rsidRDefault="0086786F" w:rsidP="005A37B7">
            <w:pPr>
              <w:autoSpaceDE w:val="0"/>
              <w:autoSpaceDN w:val="0"/>
              <w:adjustRightInd w:val="0"/>
              <w:jc w:val="both"/>
              <w:rPr>
                <w:rFonts w:eastAsia="Calibri"/>
              </w:rPr>
            </w:pPr>
            <w:r>
              <w:rPr>
                <w:rFonts w:eastAsia="Calibri"/>
              </w:rPr>
              <w:t>Význam</w:t>
            </w:r>
            <w:r w:rsidR="00FE3C39">
              <w:rPr>
                <w:rFonts w:eastAsia="Calibri"/>
              </w:rPr>
              <w:t>ným požadavkem</w:t>
            </w:r>
            <w:r w:rsidR="005A37B7" w:rsidRPr="00FE5CF6">
              <w:rPr>
                <w:rFonts w:eastAsia="Calibri"/>
              </w:rPr>
              <w:t>, na kte</w:t>
            </w:r>
            <w:r w:rsidR="00FE3C39">
              <w:rPr>
                <w:rFonts w:eastAsia="Calibri"/>
              </w:rPr>
              <w:t>rý</w:t>
            </w:r>
            <w:r w:rsidR="005A37B7" w:rsidRPr="00FE5CF6">
              <w:rPr>
                <w:rFonts w:eastAsia="Calibri"/>
              </w:rPr>
              <w:t xml:space="preserve"> reaguje studijní program, je také spolupráce s praxí a odborníky, kteří působí </w:t>
            </w:r>
            <w:r w:rsidR="00FE3C39">
              <w:rPr>
                <w:rFonts w:eastAsia="Calibri"/>
              </w:rPr>
              <w:t xml:space="preserve">především </w:t>
            </w:r>
            <w:r w:rsidR="005A37B7" w:rsidRPr="00FE5CF6">
              <w:rPr>
                <w:rFonts w:eastAsia="Calibri"/>
              </w:rPr>
              <w:t xml:space="preserve">v mateřských školách. Tito odborníci vstupují do výuky v samotném programu. Studenti mohou také pro praxi připravovat různé metodické materiály, které vznikají v průběhu jejich studia a jsou následně aplikovány v zařízeních, kde studenti působili a </w:t>
            </w:r>
            <w:r w:rsidR="005A37B7">
              <w:rPr>
                <w:rFonts w:eastAsia="Calibri"/>
              </w:rPr>
              <w:t>případně působit budou</w:t>
            </w:r>
            <w:r w:rsidR="005A37B7" w:rsidRPr="00FE5CF6">
              <w:rPr>
                <w:rFonts w:eastAsia="Calibri"/>
              </w:rPr>
              <w:t xml:space="preserve">. </w:t>
            </w:r>
          </w:p>
          <w:p w:rsidR="005A37B7" w:rsidRPr="0040774B" w:rsidRDefault="005A37B7" w:rsidP="005A37B7">
            <w:pPr>
              <w:autoSpaceDE w:val="0"/>
              <w:autoSpaceDN w:val="0"/>
              <w:adjustRightInd w:val="0"/>
              <w:jc w:val="both"/>
              <w:rPr>
                <w:rFonts w:eastAsia="Calibri"/>
              </w:rPr>
            </w:pPr>
          </w:p>
          <w:p w:rsidR="00FD45B2" w:rsidRPr="0040774B" w:rsidRDefault="00984E4D" w:rsidP="000877FB">
            <w:pPr>
              <w:pStyle w:val="Default"/>
              <w:jc w:val="both"/>
              <w:rPr>
                <w:sz w:val="20"/>
                <w:szCs w:val="20"/>
              </w:rPr>
            </w:pPr>
            <w:r w:rsidRPr="0040774B">
              <w:rPr>
                <w:sz w:val="20"/>
                <w:szCs w:val="20"/>
              </w:rPr>
              <w:lastRenderedPageBreak/>
              <w:t xml:space="preserve">Pro kombinovanou formu studia je důležité, že </w:t>
            </w:r>
            <w:r w:rsidR="00FD45B2" w:rsidRPr="0040774B">
              <w:rPr>
                <w:sz w:val="20"/>
                <w:szCs w:val="20"/>
              </w:rPr>
              <w:t>univerzitní knihovna představuje velmi dobré zázemí pro získání kvalitní literatury nejenom z České republiky</w:t>
            </w:r>
            <w:r w:rsidRPr="0040774B">
              <w:rPr>
                <w:sz w:val="20"/>
                <w:szCs w:val="20"/>
              </w:rPr>
              <w:t>, ale i ze zahraničí.</w:t>
            </w:r>
            <w:r w:rsidR="00FD45B2" w:rsidRPr="0040774B">
              <w:rPr>
                <w:sz w:val="20"/>
                <w:szCs w:val="20"/>
              </w:rPr>
              <w:t xml:space="preserve"> </w:t>
            </w:r>
            <w:r w:rsidRPr="0040774B">
              <w:rPr>
                <w:sz w:val="20"/>
                <w:szCs w:val="20"/>
              </w:rPr>
              <w:t>N</w:t>
            </w:r>
            <w:r w:rsidR="00FD45B2" w:rsidRPr="0040774B">
              <w:rPr>
                <w:sz w:val="20"/>
                <w:szCs w:val="20"/>
              </w:rPr>
              <w:t xml:space="preserve">ěkteré předměty mají i svou elektronickou učebnici, </w:t>
            </w:r>
            <w:r w:rsidR="00E52049">
              <w:rPr>
                <w:sz w:val="20"/>
                <w:szCs w:val="20"/>
              </w:rPr>
              <w:t>která je vždy uvedena v příslušné kartě předmětu</w:t>
            </w:r>
            <w:r w:rsidR="00FD45B2" w:rsidRPr="0040774B">
              <w:rPr>
                <w:sz w:val="20"/>
                <w:szCs w:val="20"/>
              </w:rPr>
              <w:t>. V knihovně byla zřízena speciální sekce</w:t>
            </w:r>
            <w:r w:rsidRPr="0040774B">
              <w:rPr>
                <w:sz w:val="20"/>
                <w:szCs w:val="20"/>
              </w:rPr>
              <w:t xml:space="preserve"> literatury</w:t>
            </w:r>
            <w:r w:rsidR="00AC66F9" w:rsidRPr="0040774B">
              <w:rPr>
                <w:sz w:val="20"/>
                <w:szCs w:val="20"/>
              </w:rPr>
              <w:t xml:space="preserve"> – Miniknihovna,</w:t>
            </w:r>
            <w:r w:rsidR="00A301A6" w:rsidRPr="0040774B">
              <w:rPr>
                <w:sz w:val="20"/>
                <w:szCs w:val="20"/>
              </w:rPr>
              <w:t xml:space="preserve"> </w:t>
            </w:r>
            <w:r w:rsidR="00AC66F9" w:rsidRPr="0040774B">
              <w:rPr>
                <w:sz w:val="20"/>
                <w:szCs w:val="20"/>
              </w:rPr>
              <w:t>věnovaná</w:t>
            </w:r>
            <w:r w:rsidR="00EE3718" w:rsidRPr="0040774B">
              <w:rPr>
                <w:sz w:val="20"/>
                <w:szCs w:val="20"/>
              </w:rPr>
              <w:t xml:space="preserve"> různým aspektů</w:t>
            </w:r>
            <w:r w:rsidR="00A301A6" w:rsidRPr="0040774B">
              <w:rPr>
                <w:sz w:val="20"/>
                <w:szCs w:val="20"/>
              </w:rPr>
              <w:t>m předškolního vzděláv</w:t>
            </w:r>
            <w:r w:rsidR="00EE3718" w:rsidRPr="0040774B">
              <w:rPr>
                <w:sz w:val="20"/>
                <w:szCs w:val="20"/>
              </w:rPr>
              <w:t xml:space="preserve">ání. </w:t>
            </w:r>
            <w:r w:rsidR="00AC66F9" w:rsidRPr="0040774B">
              <w:rPr>
                <w:sz w:val="20"/>
                <w:szCs w:val="20"/>
              </w:rPr>
              <w:t>Tituly Miniknihovny byly</w:t>
            </w:r>
            <w:r w:rsidR="00A301A6" w:rsidRPr="0040774B">
              <w:rPr>
                <w:sz w:val="20"/>
                <w:szCs w:val="20"/>
              </w:rPr>
              <w:t xml:space="preserve"> </w:t>
            </w:r>
            <w:r w:rsidR="00E52049">
              <w:rPr>
                <w:sz w:val="20"/>
                <w:szCs w:val="20"/>
              </w:rPr>
              <w:t>zajištěny</w:t>
            </w:r>
            <w:r w:rsidR="003D4128" w:rsidRPr="0040774B">
              <w:rPr>
                <w:sz w:val="20"/>
                <w:szCs w:val="20"/>
              </w:rPr>
              <w:t xml:space="preserve"> z projektů</w:t>
            </w:r>
            <w:r w:rsidR="00AC66F9" w:rsidRPr="0040774B">
              <w:rPr>
                <w:sz w:val="20"/>
                <w:szCs w:val="20"/>
              </w:rPr>
              <w:t xml:space="preserve"> pracovi</w:t>
            </w:r>
            <w:r w:rsidR="00A301A6" w:rsidRPr="0040774B">
              <w:rPr>
                <w:sz w:val="20"/>
                <w:szCs w:val="20"/>
              </w:rPr>
              <w:t xml:space="preserve">ště, na </w:t>
            </w:r>
            <w:r w:rsidR="00EE3718" w:rsidRPr="0040774B">
              <w:rPr>
                <w:sz w:val="20"/>
                <w:szCs w:val="20"/>
              </w:rPr>
              <w:t>němž</w:t>
            </w:r>
            <w:r w:rsidR="00A301A6" w:rsidRPr="0040774B">
              <w:rPr>
                <w:sz w:val="20"/>
                <w:szCs w:val="20"/>
              </w:rPr>
              <w:t xml:space="preserve"> je studijní program uskutečňován.</w:t>
            </w:r>
            <w:r w:rsidR="003D4128" w:rsidRPr="0040774B">
              <w:rPr>
                <w:sz w:val="20"/>
                <w:szCs w:val="20"/>
              </w:rPr>
              <w:t xml:space="preserve"> </w:t>
            </w:r>
            <w:r w:rsidR="00FD45B2" w:rsidRPr="0040774B">
              <w:rPr>
                <w:sz w:val="20"/>
                <w:szCs w:val="20"/>
              </w:rPr>
              <w:t>Pedagogové v</w:t>
            </w:r>
            <w:r w:rsidR="00E52049">
              <w:rPr>
                <w:sz w:val="20"/>
                <w:szCs w:val="20"/>
              </w:rPr>
              <w:t xml:space="preserve"> současném </w:t>
            </w:r>
            <w:r w:rsidR="0034592A" w:rsidRPr="0040774B">
              <w:rPr>
                <w:sz w:val="20"/>
                <w:szCs w:val="20"/>
              </w:rPr>
              <w:t>programu</w:t>
            </w:r>
            <w:r w:rsidR="00FD45B2" w:rsidRPr="0040774B">
              <w:rPr>
                <w:sz w:val="20"/>
                <w:szCs w:val="20"/>
              </w:rPr>
              <w:t xml:space="preserve"> Učitelství pro mateřské školy byli autorsky aktivní a jejich monografie, jejichž vydání finančně podpořila fakulta i univerzita, jsou studentům přístupné. Tímto byla posílena i odborná profilace oboru. Monografie tvoří součást fondu univerzitní knihovny. </w:t>
            </w:r>
          </w:p>
          <w:p w:rsidR="00AC66F9" w:rsidRPr="0040774B" w:rsidRDefault="00AC66F9" w:rsidP="000877FB">
            <w:pPr>
              <w:pStyle w:val="Default"/>
              <w:jc w:val="both"/>
              <w:rPr>
                <w:sz w:val="20"/>
                <w:szCs w:val="20"/>
                <w:highlight w:val="cyan"/>
              </w:rPr>
            </w:pPr>
          </w:p>
          <w:p w:rsidR="00FD45B2" w:rsidRPr="00987E61" w:rsidRDefault="00FD45B2" w:rsidP="000877FB">
            <w:pPr>
              <w:pStyle w:val="Default"/>
              <w:jc w:val="both"/>
              <w:rPr>
                <w:sz w:val="20"/>
                <w:szCs w:val="20"/>
              </w:rPr>
            </w:pPr>
            <w:r w:rsidRPr="00987E61">
              <w:rPr>
                <w:sz w:val="20"/>
                <w:szCs w:val="20"/>
              </w:rPr>
              <w:t xml:space="preserve">Pro realizaci on-line aktivit, které jsou nedílnou </w:t>
            </w:r>
            <w:r w:rsidR="00EE3718" w:rsidRPr="00987E61">
              <w:rPr>
                <w:sz w:val="20"/>
                <w:szCs w:val="20"/>
              </w:rPr>
              <w:t>součástí</w:t>
            </w:r>
            <w:r w:rsidR="00AC66F9" w:rsidRPr="00987E61">
              <w:rPr>
                <w:sz w:val="20"/>
                <w:szCs w:val="20"/>
              </w:rPr>
              <w:t xml:space="preserve"> distan</w:t>
            </w:r>
            <w:r w:rsidR="00EE3718" w:rsidRPr="00987E61">
              <w:rPr>
                <w:sz w:val="20"/>
                <w:szCs w:val="20"/>
              </w:rPr>
              <w:t>ční</w:t>
            </w:r>
            <w:r w:rsidR="00CD5029" w:rsidRPr="00987E61">
              <w:rPr>
                <w:sz w:val="20"/>
                <w:szCs w:val="20"/>
              </w:rPr>
              <w:t xml:space="preserve"> a kombin</w:t>
            </w:r>
            <w:r w:rsidR="00BC6A01" w:rsidRPr="00987E61">
              <w:rPr>
                <w:sz w:val="20"/>
                <w:szCs w:val="20"/>
              </w:rPr>
              <w:t>o</w:t>
            </w:r>
            <w:r w:rsidR="00CD5029" w:rsidRPr="00987E61">
              <w:rPr>
                <w:sz w:val="20"/>
                <w:szCs w:val="20"/>
              </w:rPr>
              <w:t>vané</w:t>
            </w:r>
            <w:r w:rsidR="00EE3718" w:rsidRPr="00987E61">
              <w:rPr>
                <w:sz w:val="20"/>
                <w:szCs w:val="20"/>
              </w:rPr>
              <w:t xml:space="preserve"> složky výuky, je možné využívat</w:t>
            </w:r>
            <w:r w:rsidRPr="00987E61">
              <w:rPr>
                <w:sz w:val="20"/>
                <w:szCs w:val="20"/>
              </w:rPr>
              <w:t xml:space="preserve"> nejen standardní PC s připojením k internetu, ale výběrově i moderní komunikační programy</w:t>
            </w:r>
            <w:r w:rsidR="00E52049">
              <w:rPr>
                <w:sz w:val="20"/>
                <w:szCs w:val="20"/>
              </w:rPr>
              <w:t>,</w:t>
            </w:r>
            <w:r w:rsidRPr="00987E61">
              <w:rPr>
                <w:sz w:val="20"/>
                <w:szCs w:val="20"/>
              </w:rPr>
              <w:t xml:space="preserve"> jako jsou Windows Messenger, ICQ, SKYPE</w:t>
            </w:r>
            <w:r w:rsidR="003D4128" w:rsidRPr="00987E61">
              <w:rPr>
                <w:sz w:val="20"/>
                <w:szCs w:val="20"/>
              </w:rPr>
              <w:t xml:space="preserve">, Instagram </w:t>
            </w:r>
            <w:r w:rsidRPr="00987E61">
              <w:rPr>
                <w:sz w:val="20"/>
                <w:szCs w:val="20"/>
              </w:rPr>
              <w:t xml:space="preserve">apod., umožňující zdarma v reálném čase komunikovat s ostatními uživateli, kteří jsou přihlášeni k těmto programům (v ČR, ale také mimo ČR, podle podmínek daného státu). Tyto programy nabízejí přívětivé uživatelské prostředí, mimo hlasovou komunikaci podporují také </w:t>
            </w:r>
            <w:r w:rsidRPr="00987E61">
              <w:rPr>
                <w:bCs/>
                <w:sz w:val="20"/>
                <w:szCs w:val="20"/>
              </w:rPr>
              <w:t xml:space="preserve">psanou komunikaci </w:t>
            </w:r>
            <w:r w:rsidRPr="00987E61">
              <w:rPr>
                <w:sz w:val="20"/>
                <w:szCs w:val="20"/>
              </w:rPr>
              <w:t xml:space="preserve">a </w:t>
            </w:r>
            <w:r w:rsidRPr="00987E61">
              <w:rPr>
                <w:bCs/>
                <w:sz w:val="20"/>
                <w:szCs w:val="20"/>
              </w:rPr>
              <w:t xml:space="preserve">komunikaci obrazem </w:t>
            </w:r>
            <w:r w:rsidR="00EE3718" w:rsidRPr="00987E61">
              <w:rPr>
                <w:sz w:val="20"/>
                <w:szCs w:val="20"/>
              </w:rPr>
              <w:t>za pomoci web kamery</w:t>
            </w:r>
            <w:r w:rsidRPr="00987E61">
              <w:rPr>
                <w:sz w:val="20"/>
                <w:szCs w:val="20"/>
              </w:rPr>
              <w:t xml:space="preserve"> a také </w:t>
            </w:r>
            <w:r w:rsidRPr="00987E61">
              <w:rPr>
                <w:bCs/>
                <w:sz w:val="20"/>
                <w:szCs w:val="20"/>
              </w:rPr>
              <w:t xml:space="preserve">posílání souborů </w:t>
            </w:r>
            <w:r w:rsidRPr="00987E61">
              <w:rPr>
                <w:sz w:val="20"/>
                <w:szCs w:val="20"/>
              </w:rPr>
              <w:t xml:space="preserve">mezi uživateli. Umožňují vykonávat následující činnosti, které ulehčují komunikaci mezi studentem a vyučujícím: </w:t>
            </w:r>
          </w:p>
          <w:p w:rsidR="00FD45B2" w:rsidRPr="00987E61" w:rsidRDefault="00FD45B2" w:rsidP="000877FB">
            <w:pPr>
              <w:pStyle w:val="Default"/>
              <w:numPr>
                <w:ilvl w:val="0"/>
                <w:numId w:val="13"/>
              </w:numPr>
              <w:jc w:val="both"/>
              <w:rPr>
                <w:sz w:val="20"/>
                <w:szCs w:val="20"/>
              </w:rPr>
            </w:pPr>
            <w:r w:rsidRPr="00987E61">
              <w:rPr>
                <w:sz w:val="20"/>
                <w:szCs w:val="20"/>
              </w:rPr>
              <w:t xml:space="preserve">vytvářet seznamy studentů a spolupracovníků, </w:t>
            </w:r>
          </w:p>
          <w:p w:rsidR="00FD45B2" w:rsidRPr="00987E61" w:rsidRDefault="00FD45B2" w:rsidP="000877FB">
            <w:pPr>
              <w:pStyle w:val="Default"/>
              <w:numPr>
                <w:ilvl w:val="0"/>
                <w:numId w:val="13"/>
              </w:numPr>
              <w:jc w:val="both"/>
              <w:rPr>
                <w:sz w:val="20"/>
                <w:szCs w:val="20"/>
              </w:rPr>
            </w:pPr>
            <w:r w:rsidRPr="00987E61">
              <w:rPr>
                <w:sz w:val="20"/>
                <w:szCs w:val="20"/>
              </w:rPr>
              <w:t xml:space="preserve">zjišťovat, zda kontakty jsou on-line a k dispozici, odesílat a přijímat textové zprávy nebo celé datové soubory (např. dokumenty, obrázky, schémata apod.), </w:t>
            </w:r>
          </w:p>
          <w:p w:rsidR="00FD45B2" w:rsidRPr="00987E61" w:rsidRDefault="00FD45B2" w:rsidP="000877FB">
            <w:pPr>
              <w:pStyle w:val="Default"/>
              <w:numPr>
                <w:ilvl w:val="0"/>
                <w:numId w:val="13"/>
              </w:numPr>
              <w:jc w:val="both"/>
              <w:rPr>
                <w:sz w:val="20"/>
                <w:szCs w:val="20"/>
              </w:rPr>
            </w:pPr>
            <w:r w:rsidRPr="00987E61">
              <w:rPr>
                <w:sz w:val="20"/>
                <w:szCs w:val="20"/>
              </w:rPr>
              <w:t xml:space="preserve">volat do jiného počítače a vést video konverzaci nebo hlasovou konverzaci pomocí mikrofonu, reproduktorů a kamery připojené k počítači, </w:t>
            </w:r>
          </w:p>
          <w:p w:rsidR="00FD45B2" w:rsidRPr="00987E61" w:rsidRDefault="00FD45B2" w:rsidP="000877FB">
            <w:pPr>
              <w:pStyle w:val="Default"/>
              <w:numPr>
                <w:ilvl w:val="0"/>
                <w:numId w:val="13"/>
              </w:numPr>
              <w:jc w:val="both"/>
              <w:rPr>
                <w:sz w:val="20"/>
                <w:szCs w:val="20"/>
              </w:rPr>
            </w:pPr>
            <w:r w:rsidRPr="00987E61">
              <w:rPr>
                <w:sz w:val="20"/>
                <w:szCs w:val="20"/>
              </w:rPr>
              <w:t xml:space="preserve">vést konferenční hovory, </w:t>
            </w:r>
          </w:p>
          <w:p w:rsidR="00FD45B2" w:rsidRPr="00987E61" w:rsidRDefault="00FD45B2" w:rsidP="000877FB">
            <w:pPr>
              <w:pStyle w:val="Default"/>
              <w:numPr>
                <w:ilvl w:val="0"/>
                <w:numId w:val="13"/>
              </w:numPr>
              <w:jc w:val="both"/>
              <w:rPr>
                <w:sz w:val="20"/>
                <w:szCs w:val="20"/>
              </w:rPr>
            </w:pPr>
            <w:r w:rsidRPr="00987E61">
              <w:rPr>
                <w:sz w:val="20"/>
                <w:szCs w:val="20"/>
              </w:rPr>
              <w:t xml:space="preserve">pořizovat snímky z video hovorů. </w:t>
            </w:r>
          </w:p>
          <w:p w:rsidR="00022D9F" w:rsidRDefault="00FD45B2" w:rsidP="000877FB">
            <w:pPr>
              <w:autoSpaceDE w:val="0"/>
              <w:autoSpaceDN w:val="0"/>
              <w:adjustRightInd w:val="0"/>
              <w:jc w:val="both"/>
              <w:rPr>
                <w:shd w:val="clear" w:color="auto" w:fill="FFFFFF"/>
              </w:rPr>
            </w:pPr>
            <w:r w:rsidRPr="00987E61">
              <w:t xml:space="preserve">Univerzita využívá pro kombinovanou formu studia e-learningové prostředí MOODLE, které je plně vhodné pro realizaci části výuky v předkládaném </w:t>
            </w:r>
            <w:r w:rsidR="00EE3718" w:rsidRPr="00987E61">
              <w:t>programu</w:t>
            </w:r>
            <w:r w:rsidR="00005D29" w:rsidRPr="00987E61">
              <w:t>.</w:t>
            </w:r>
            <w:r w:rsidR="00AC66F9" w:rsidRPr="00987E61">
              <w:t xml:space="preserve"> Prostřednictvím MOODLE je </w:t>
            </w:r>
            <w:r w:rsidR="00005D29" w:rsidRPr="00987E61">
              <w:t>uskutečňována</w:t>
            </w:r>
            <w:r w:rsidR="00AC66F9" w:rsidRPr="00987E61">
              <w:t xml:space="preserve"> komunikace mezi vyučujícími i studenty i mezi studenty navzájem.</w:t>
            </w:r>
            <w:r w:rsidR="00987E61">
              <w:t xml:space="preserve"> </w:t>
            </w:r>
            <w:r w:rsidR="00987E61" w:rsidRPr="00433F14">
              <w:t>Vyučující zde stu</w:t>
            </w:r>
            <w:r w:rsidR="00E52049">
              <w:t xml:space="preserve">dentům </w:t>
            </w:r>
            <w:r w:rsidR="00987E61" w:rsidRPr="00433F14">
              <w:rPr>
                <w:shd w:val="clear" w:color="auto" w:fill="FFFFFF"/>
              </w:rPr>
              <w:t>zpřístupňují materiály k výuce, zadávají úkoly, je zde možné vytvářet testy apod., studenti mají možnost  mezi sebou navzájem sdílet doplňující materiály k výuce, komunikovat nebo porovnávat své výsledky</w:t>
            </w:r>
            <w:r w:rsidR="00663B0E" w:rsidRPr="00433F14">
              <w:rPr>
                <w:shd w:val="clear" w:color="auto" w:fill="FFFFFF"/>
              </w:rPr>
              <w:t>, výstupy</w:t>
            </w:r>
            <w:r w:rsidR="00E52049">
              <w:rPr>
                <w:shd w:val="clear" w:color="auto" w:fill="FFFFFF"/>
              </w:rPr>
              <w:t xml:space="preserve"> a jiné</w:t>
            </w:r>
            <w:r w:rsidR="00987E61" w:rsidRPr="00433F14">
              <w:rPr>
                <w:shd w:val="clear" w:color="auto" w:fill="FFFFFF"/>
              </w:rPr>
              <w:t>.</w:t>
            </w:r>
          </w:p>
          <w:p w:rsidR="005F57DE" w:rsidRPr="0040774B" w:rsidRDefault="005F57DE" w:rsidP="005F57DE">
            <w:pPr>
              <w:tabs>
                <w:tab w:val="left" w:pos="2835"/>
              </w:tabs>
              <w:jc w:val="both"/>
            </w:pPr>
            <w:r w:rsidRPr="0040774B">
              <w:t xml:space="preserve">Předkládaný studijní program, který má být uskutečňován v kombinované formě, je zajištěn studijními oporami a odbornými knihami, </w:t>
            </w:r>
            <w:r>
              <w:t>jejichž</w:t>
            </w:r>
            <w:r w:rsidRPr="0040774B">
              <w:t xml:space="preserve"> autory jsou vyučující z pracoviště realizující</w:t>
            </w:r>
            <w:r>
              <w:t>ho</w:t>
            </w:r>
            <w:r w:rsidRPr="0040774B">
              <w:t xml:space="preserve"> program</w:t>
            </w:r>
            <w:r>
              <w:t xml:space="preserve"> Učitelství pro mateřské školy</w:t>
            </w:r>
            <w:r w:rsidRPr="0040774B">
              <w:t xml:space="preserve">, případně ze spolupracujících pracovišť FHS. </w:t>
            </w:r>
            <w:r>
              <w:t xml:space="preserve">Studijní opory vytvořené specificky pro potřeby předkládaného studijního programu jsou studentům dostupné na webu FHS  </w:t>
            </w:r>
            <w:hyperlink r:id="rId14" w:tgtFrame="_blank" w:history="1">
              <w:r w:rsidR="00C879A3">
                <w:rPr>
                  <w:rStyle w:val="Hypertextovodkaz"/>
                </w:rPr>
                <w:t>https://fhs.utb.cz/o-fakulte/zakladni-informace/ustavy/ustav-skolni-pedagogiky/studijni-opory/studijni-opory-pro-program-ucitelstvi-pro-materske-skoly/</w:t>
              </w:r>
            </w:hyperlink>
            <w:r w:rsidR="00C879A3">
              <w:t xml:space="preserve"> </w:t>
            </w:r>
            <w:r w:rsidRPr="0040774B">
              <w:t xml:space="preserve">V části B-III této žádosti jsou v rámci jednotlivých předmětů programu tyto studijní opory a odborné knihy vyznačeny. </w:t>
            </w:r>
          </w:p>
          <w:p w:rsidR="0034592A" w:rsidRPr="0040774B" w:rsidRDefault="0034592A" w:rsidP="00987E61">
            <w:pPr>
              <w:autoSpaceDE w:val="0"/>
              <w:autoSpaceDN w:val="0"/>
              <w:adjustRightInd w:val="0"/>
              <w:jc w:val="both"/>
              <w:rPr>
                <w:rFonts w:eastAsia="Calibri"/>
              </w:rPr>
            </w:pPr>
          </w:p>
        </w:tc>
      </w:tr>
      <w:tr w:rsidR="00B32C84" w:rsidRPr="0040774B" w:rsidTr="00F37C01">
        <w:trPr>
          <w:trHeight w:val="187"/>
        </w:trPr>
        <w:tc>
          <w:tcPr>
            <w:tcW w:w="9285" w:type="dxa"/>
            <w:gridSpan w:val="4"/>
            <w:shd w:val="clear" w:color="auto" w:fill="F7CAAC"/>
          </w:tcPr>
          <w:p w:rsidR="00B32C84" w:rsidRPr="0040774B" w:rsidRDefault="00B32C84" w:rsidP="000877FB">
            <w:pPr>
              <w:jc w:val="both"/>
            </w:pPr>
            <w:r w:rsidRPr="0040774B">
              <w:rPr>
                <w:b/>
              </w:rPr>
              <w:lastRenderedPageBreak/>
              <w:t>Profil absolventa studijního programu</w:t>
            </w:r>
          </w:p>
        </w:tc>
      </w:tr>
      <w:tr w:rsidR="00B32C84" w:rsidRPr="0040774B" w:rsidTr="00F37C01">
        <w:trPr>
          <w:trHeight w:val="2694"/>
        </w:trPr>
        <w:tc>
          <w:tcPr>
            <w:tcW w:w="9285" w:type="dxa"/>
            <w:gridSpan w:val="4"/>
            <w:shd w:val="clear" w:color="auto" w:fill="FFFFFF"/>
          </w:tcPr>
          <w:p w:rsidR="00B32C84" w:rsidRPr="0040774B" w:rsidRDefault="00B32C84" w:rsidP="000877FB"/>
          <w:p w:rsidR="00005D29" w:rsidRPr="0040774B" w:rsidRDefault="00005D29" w:rsidP="00005D29">
            <w:pPr>
              <w:autoSpaceDE w:val="0"/>
              <w:autoSpaceDN w:val="0"/>
              <w:adjustRightInd w:val="0"/>
              <w:jc w:val="both"/>
              <w:rPr>
                <w:rFonts w:eastAsia="Calibri"/>
              </w:rPr>
            </w:pPr>
            <w:r w:rsidRPr="0040774B">
              <w:rPr>
                <w:rFonts w:eastAsia="Calibri"/>
              </w:rPr>
              <w:t>Absolvent programu Učitelství pro mateřské školy je způsobilý k vykonávání profese učitele v mateřské škole a ve specializovaných předškolních zařízeních. Dokáže projektovat a implementovat edukační činnost v institucích předškolního vzdělávání a v zařízeních volnočasových aktivit pro děti předškolního věku. Má vědomosti o kulturních a sociálních souvislostech výchovy a vzdělávání, zná základní psychologické podmínky výchovy a vzdělávání a umí připravovat a aplikovat didaktické programy se zaměřením na předškolní věk.</w:t>
            </w:r>
          </w:p>
          <w:p w:rsidR="00005D29" w:rsidRPr="0040774B" w:rsidRDefault="00005D29" w:rsidP="00005D29">
            <w:pPr>
              <w:autoSpaceDE w:val="0"/>
              <w:autoSpaceDN w:val="0"/>
              <w:adjustRightInd w:val="0"/>
              <w:jc w:val="both"/>
              <w:rPr>
                <w:rFonts w:eastAsia="Calibri"/>
                <w:bCs/>
              </w:rPr>
            </w:pPr>
          </w:p>
          <w:p w:rsidR="00005D29" w:rsidRPr="0040774B" w:rsidRDefault="00005D29" w:rsidP="00005D29">
            <w:pPr>
              <w:autoSpaceDE w:val="0"/>
              <w:autoSpaceDN w:val="0"/>
              <w:adjustRightInd w:val="0"/>
              <w:jc w:val="both"/>
              <w:rPr>
                <w:rFonts w:eastAsia="Calibri"/>
                <w:bCs/>
              </w:rPr>
            </w:pPr>
            <w:r w:rsidRPr="0040774B">
              <w:rPr>
                <w:rFonts w:eastAsia="Calibri"/>
                <w:bCs/>
              </w:rPr>
              <w:t xml:space="preserve">V souladu s Rámcovým profilem absolventa (v oblasti vzdělávání) Učitelství má absolvent tohoto programu předpoklady pro výkon profese učitele mateřské školy a disponuje širším spektrem </w:t>
            </w:r>
            <w:r w:rsidRPr="0040774B">
              <w:rPr>
                <w:rFonts w:eastAsia="Calibri"/>
                <w:b/>
                <w:bCs/>
              </w:rPr>
              <w:t>profesních odborných znalostí</w:t>
            </w:r>
            <w:r w:rsidRPr="0040774B">
              <w:rPr>
                <w:rFonts w:eastAsia="Calibri"/>
                <w:bCs/>
              </w:rPr>
              <w:t>, které předpokládají dílčí:</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znalosti různých interpretací biologického a psychického vývoje dítěte předškolního věku ve vazbě na jeho vzdělávání;</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znalosti psychologických aspektů vývoje dítěte předškolního věku s ohledem na jeho specifické potřeby;</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znalosti sociálních determinant vzdělávání dítěte předškolního věku s ohledem na možné diference v kulturním kapitálu rodiny, ze které přichází;</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znalosti a porozumění teoriím výchovy a vzdělávání ve vazbě na předškolní vzdělávání;</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znalosti didaktických strategií a možností projektování edukačního působení na dítě v předškolním věku;</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orientaci v širších filozofických, sociálních a politických souvislostech předškolního vzdělávání a reflexi etických aspektů práce s lidmi;</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základní orientaci ve školské legislativě s ohledem na fungování mateřské školy a ostatních předškolních zařízení;</w:t>
            </w:r>
          </w:p>
          <w:p w:rsidR="00005D29" w:rsidRPr="0040774B" w:rsidRDefault="00005D29" w:rsidP="00005D29">
            <w:pPr>
              <w:numPr>
                <w:ilvl w:val="0"/>
                <w:numId w:val="4"/>
              </w:numPr>
              <w:autoSpaceDE w:val="0"/>
              <w:autoSpaceDN w:val="0"/>
              <w:adjustRightInd w:val="0"/>
              <w:jc w:val="both"/>
              <w:rPr>
                <w:rFonts w:eastAsia="Calibri"/>
                <w:b/>
                <w:bCs/>
              </w:rPr>
            </w:pPr>
            <w:r w:rsidRPr="0040774B">
              <w:rPr>
                <w:rFonts w:eastAsia="Calibri"/>
                <w:bCs/>
              </w:rPr>
              <w:t>porozumění požadavku studovat a interpretovat vědecké texty z pedagogiky a ostatních vědních disciplín ve vazbě na předškolní vzdělávání.</w:t>
            </w:r>
          </w:p>
          <w:p w:rsidR="00005D29" w:rsidRPr="0040774B" w:rsidDel="0074783D" w:rsidRDefault="00005D29" w:rsidP="00005D29">
            <w:pPr>
              <w:autoSpaceDE w:val="0"/>
              <w:autoSpaceDN w:val="0"/>
              <w:adjustRightInd w:val="0"/>
              <w:ind w:left="720"/>
              <w:jc w:val="both"/>
              <w:rPr>
                <w:del w:id="3" w:author="Uživatel" w:date="2018-06-14T18:50:00Z"/>
                <w:rFonts w:eastAsia="Calibri"/>
                <w:b/>
                <w:bCs/>
              </w:rPr>
            </w:pPr>
          </w:p>
          <w:p w:rsidR="00005D29" w:rsidRPr="0040774B" w:rsidRDefault="00005D29" w:rsidP="00005D29">
            <w:pPr>
              <w:autoSpaceDE w:val="0"/>
              <w:autoSpaceDN w:val="0"/>
              <w:adjustRightInd w:val="0"/>
              <w:jc w:val="both"/>
              <w:rPr>
                <w:rFonts w:eastAsia="Calibri"/>
                <w:bCs/>
              </w:rPr>
            </w:pPr>
            <w:r w:rsidRPr="0040774B">
              <w:rPr>
                <w:rFonts w:eastAsia="Calibri"/>
                <w:bCs/>
              </w:rPr>
              <w:t xml:space="preserve">Absolvent disponuje rovněž </w:t>
            </w:r>
            <w:r w:rsidRPr="0040774B">
              <w:rPr>
                <w:rFonts w:eastAsia="Calibri"/>
                <w:b/>
                <w:bCs/>
              </w:rPr>
              <w:t>profesními odbornými dovednostmi</w:t>
            </w:r>
            <w:r w:rsidRPr="0040774B">
              <w:rPr>
                <w:rFonts w:eastAsia="Calibri"/>
                <w:bCs/>
              </w:rPr>
              <w:t>, prostřednictvím nichž je schopen:</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implementovat vytvořené vzdělávací projekty v předškolních zařízeních a hodnotit jejich výsledky;</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plánovat, metodicky zpracovávat a realizovat konkrétní didaktické projekty pro jednotlivé součásti obsahu předškolního vzdělávaní;</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plánovat a realizovat vzdělávací programy pro celé předškolní vzdělávání;</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připravit a realizovat projekty pro volnočasové aktivity dětí v předškolním věku;</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vytvářet vhodné psychosociální prostředí pro cílevědomý rozvoj dítěte v předškolním věku;</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 xml:space="preserve">diagnostikovat, hodnotit a pedagogicky intervenovat do rozvoje dítěte s ohledem na jeho individuální vývojové možnosti a rodinné zázemí; </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přiměřeně komunikovat se zákonnými zástupci dítěte a jinými spolupracujícími subjekty;</w:t>
            </w:r>
          </w:p>
          <w:p w:rsidR="00005D29" w:rsidRPr="0040774B" w:rsidRDefault="00005D29" w:rsidP="00005D29">
            <w:pPr>
              <w:numPr>
                <w:ilvl w:val="0"/>
                <w:numId w:val="4"/>
              </w:numPr>
              <w:autoSpaceDE w:val="0"/>
              <w:autoSpaceDN w:val="0"/>
              <w:adjustRightInd w:val="0"/>
              <w:jc w:val="both"/>
              <w:rPr>
                <w:rFonts w:eastAsia="Calibri"/>
                <w:bCs/>
              </w:rPr>
            </w:pPr>
            <w:r w:rsidRPr="0040774B">
              <w:rPr>
                <w:rFonts w:eastAsia="Calibri"/>
                <w:bCs/>
              </w:rPr>
              <w:t>komunikovat v anglickém jazyce.</w:t>
            </w:r>
          </w:p>
          <w:p w:rsidR="00005D29" w:rsidRPr="0040774B" w:rsidRDefault="00005D29" w:rsidP="00005D29">
            <w:pPr>
              <w:autoSpaceDE w:val="0"/>
              <w:autoSpaceDN w:val="0"/>
              <w:adjustRightInd w:val="0"/>
              <w:ind w:left="360"/>
              <w:jc w:val="both"/>
              <w:rPr>
                <w:rFonts w:eastAsia="Calibri"/>
                <w:bCs/>
              </w:rPr>
            </w:pPr>
          </w:p>
          <w:p w:rsidR="00FF57D8" w:rsidRPr="0040774B" w:rsidRDefault="00005D29" w:rsidP="00005D29">
            <w:pPr>
              <w:autoSpaceDE w:val="0"/>
              <w:autoSpaceDN w:val="0"/>
              <w:adjustRightInd w:val="0"/>
              <w:jc w:val="both"/>
              <w:rPr>
                <w:rFonts w:eastAsia="Calibri"/>
                <w:bCs/>
              </w:rPr>
            </w:pPr>
            <w:r w:rsidRPr="0040774B">
              <w:rPr>
                <w:rFonts w:eastAsia="Calibri"/>
                <w:bCs/>
              </w:rPr>
              <w:t>Předkládaný studijní program vychází z aktuálně platného stejnojmenného programu Učitelství pro mateřské školy, který je realizován na Ústavu školní pedagogiky FHS UTB ve Zlíně. Jeho inovace a revitalizace reflektuje legislativní změny a požadavky na studijní programy, jejichž absolvováním je dosažena odborná kvalifi</w:t>
            </w:r>
            <w:r w:rsidR="00E52049">
              <w:rPr>
                <w:rFonts w:eastAsia="Calibri"/>
                <w:bCs/>
              </w:rPr>
              <w:t>kace pro výkon učitelství pro mateřské školy (dále MŠ)</w:t>
            </w:r>
            <w:r w:rsidRPr="0040774B">
              <w:rPr>
                <w:rFonts w:eastAsia="Calibri"/>
                <w:bCs/>
              </w:rPr>
              <w:t>.</w:t>
            </w:r>
          </w:p>
        </w:tc>
      </w:tr>
      <w:tr w:rsidR="00B32C84" w:rsidRPr="0040774B" w:rsidTr="00F37C01">
        <w:trPr>
          <w:trHeight w:val="185"/>
        </w:trPr>
        <w:tc>
          <w:tcPr>
            <w:tcW w:w="9285" w:type="dxa"/>
            <w:gridSpan w:val="4"/>
            <w:shd w:val="clear" w:color="auto" w:fill="F7CAAC"/>
          </w:tcPr>
          <w:p w:rsidR="00B32C84" w:rsidRPr="0040774B" w:rsidRDefault="00B32C84" w:rsidP="000877FB">
            <w:r w:rsidRPr="0040774B">
              <w:rPr>
                <w:b/>
              </w:rPr>
              <w:lastRenderedPageBreak/>
              <w:t>Pravidla a podmínky pro tvorbu studijních plánů</w:t>
            </w:r>
          </w:p>
        </w:tc>
      </w:tr>
      <w:tr w:rsidR="00B32C84" w:rsidRPr="0040774B" w:rsidTr="00F37C01">
        <w:trPr>
          <w:trHeight w:val="2651"/>
        </w:trPr>
        <w:tc>
          <w:tcPr>
            <w:tcW w:w="9285" w:type="dxa"/>
            <w:gridSpan w:val="4"/>
            <w:shd w:val="clear" w:color="auto" w:fill="FFFFFF"/>
          </w:tcPr>
          <w:p w:rsidR="00B32C84" w:rsidRPr="0040774B" w:rsidRDefault="00B32C84" w:rsidP="000877FB"/>
          <w:p w:rsidR="00005D29" w:rsidRPr="0040774B" w:rsidRDefault="00005D29" w:rsidP="00005D29">
            <w:pPr>
              <w:autoSpaceDE w:val="0"/>
              <w:autoSpaceDN w:val="0"/>
              <w:adjustRightInd w:val="0"/>
              <w:jc w:val="both"/>
              <w:rPr>
                <w:rFonts w:eastAsia="Calibri"/>
              </w:rPr>
            </w:pPr>
            <w:r w:rsidRPr="0040774B">
              <w:t>V rámci systému studia absolvují studenti povinné předměty a mají možnost výběru z povinně volit</w:t>
            </w:r>
            <w:r w:rsidR="005449F9">
              <w:t>elných</w:t>
            </w:r>
            <w:r w:rsidR="00E52049">
              <w:t xml:space="preserve"> a nepovinných předmětů</w:t>
            </w:r>
            <w:r w:rsidR="005449F9">
              <w:t>. Aplikován je systém ECTS</w:t>
            </w:r>
            <w:r w:rsidRPr="0040774B">
              <w:t xml:space="preserve">, tzn., že </w:t>
            </w:r>
            <w:r w:rsidRPr="0040774B">
              <w:rPr>
                <w:rFonts w:eastAsia="Calibri"/>
              </w:rPr>
              <w:t>každému předmětu je přiřazen počet kreditů, který vyjadřuje relativní míru zátěže studenta nutnou pro jeho úspěšné ukončení. Trvání vyučovací hodiny v rámci předmětů je 50 minut. Předmět může být ukončen zápočtem, klasifikovaným zápočtem, zkouškou, zkouškou po předchozím uděleni zápočtu, kdy student získá počet kreditů přiřazených danému předmětu. Studijní program Učitelství pro mateřské školy je bakalářský program, počet kreditů získaných za rok je 60, v rámci celého studia standardně 180 kreditů.</w:t>
            </w:r>
          </w:p>
          <w:p w:rsidR="00005D29" w:rsidRPr="0040774B" w:rsidRDefault="00005D29" w:rsidP="00005D29">
            <w:pPr>
              <w:autoSpaceDE w:val="0"/>
              <w:autoSpaceDN w:val="0"/>
              <w:adjustRightInd w:val="0"/>
              <w:jc w:val="both"/>
              <w:rPr>
                <w:rFonts w:eastAsia="Calibri"/>
                <w:b/>
                <w:bCs/>
              </w:rPr>
            </w:pPr>
          </w:p>
          <w:p w:rsidR="00005D29" w:rsidRPr="0040774B" w:rsidRDefault="00005D29" w:rsidP="00005D29">
            <w:pPr>
              <w:autoSpaceDE w:val="0"/>
              <w:autoSpaceDN w:val="0"/>
              <w:adjustRightInd w:val="0"/>
              <w:jc w:val="both"/>
              <w:rPr>
                <w:rFonts w:eastAsia="Calibri"/>
                <w:b/>
                <w:bCs/>
              </w:rPr>
            </w:pPr>
            <w:r w:rsidRPr="0040774B">
              <w:rPr>
                <w:rFonts w:eastAsia="Calibri"/>
                <w:b/>
                <w:bCs/>
              </w:rPr>
              <w:t>Plnění studijních povinností</w:t>
            </w:r>
          </w:p>
          <w:p w:rsidR="00005D29" w:rsidRPr="0040774B" w:rsidRDefault="00005D29" w:rsidP="00005D29">
            <w:pPr>
              <w:autoSpaceDE w:val="0"/>
              <w:autoSpaceDN w:val="0"/>
              <w:adjustRightInd w:val="0"/>
              <w:jc w:val="both"/>
              <w:rPr>
                <w:rFonts w:eastAsia="Calibri"/>
              </w:rPr>
            </w:pPr>
            <w:r w:rsidRPr="0040774B">
              <w:rPr>
                <w:rFonts w:eastAsia="Calibri"/>
              </w:rPr>
              <w:t>Studenti jsou povinni řídit se platným Studijním a zkušebním řádem Univerzity Tomáše Bati ve Zlíně (dále UTB) a Pravidly průběhu studia ve studijních programech na FHS. Studijní povinnosti jsou obsaženy v studijních programech, v kartách předmětů a rozšířeny vyučujícími i v sylabech jednotlivých předmětů (v části „požadavky na studenta“), zveřejněných ve studijní agendě na webovém portálu fakulty (</w:t>
            </w:r>
            <w:hyperlink r:id="rId15" w:history="1">
              <w:r w:rsidRPr="0040774B">
                <w:rPr>
                  <w:rStyle w:val="Hypertextovodkaz"/>
                  <w:rFonts w:eastAsia="Calibri"/>
                </w:rPr>
                <w:t>www.fhs.utb.cz</w:t>
              </w:r>
            </w:hyperlink>
            <w:r w:rsidRPr="0040774B">
              <w:rPr>
                <w:rFonts w:eastAsia="Calibri"/>
              </w:rPr>
              <w:t>).</w:t>
            </w:r>
          </w:p>
          <w:p w:rsidR="00005D29" w:rsidRPr="0040774B" w:rsidRDefault="00005D29" w:rsidP="00005D29">
            <w:pPr>
              <w:autoSpaceDE w:val="0"/>
              <w:autoSpaceDN w:val="0"/>
              <w:adjustRightInd w:val="0"/>
              <w:jc w:val="both"/>
              <w:rPr>
                <w:rFonts w:eastAsia="Calibri"/>
              </w:rPr>
            </w:pPr>
          </w:p>
          <w:p w:rsidR="00005D29" w:rsidRPr="0040774B" w:rsidRDefault="00005D29" w:rsidP="00005D29">
            <w:pPr>
              <w:autoSpaceDE w:val="0"/>
              <w:autoSpaceDN w:val="0"/>
              <w:adjustRightInd w:val="0"/>
              <w:jc w:val="both"/>
              <w:rPr>
                <w:rFonts w:eastAsia="Calibri"/>
                <w:b/>
                <w:bCs/>
              </w:rPr>
            </w:pPr>
            <w:r w:rsidRPr="0040774B">
              <w:rPr>
                <w:rFonts w:eastAsia="Calibri"/>
                <w:b/>
                <w:bCs/>
              </w:rPr>
              <w:t>Zp</w:t>
            </w:r>
            <w:r w:rsidRPr="0040774B">
              <w:rPr>
                <w:rFonts w:eastAsia="Calibri"/>
                <w:b/>
              </w:rPr>
              <w:t>ů</w:t>
            </w:r>
            <w:r w:rsidRPr="0040774B">
              <w:rPr>
                <w:rFonts w:eastAsia="Calibri"/>
                <w:b/>
                <w:bCs/>
              </w:rPr>
              <w:t>sob hodnocení studenta</w:t>
            </w:r>
          </w:p>
          <w:p w:rsidR="00005D29" w:rsidRPr="0040774B" w:rsidRDefault="00005D29" w:rsidP="00005D29">
            <w:pPr>
              <w:autoSpaceDE w:val="0"/>
              <w:autoSpaceDN w:val="0"/>
              <w:adjustRightInd w:val="0"/>
              <w:jc w:val="both"/>
              <w:rPr>
                <w:rFonts w:eastAsia="Calibri"/>
              </w:rPr>
            </w:pPr>
            <w:r w:rsidRPr="0040774B">
              <w:rPr>
                <w:rFonts w:eastAsia="Calibri"/>
              </w:rPr>
              <w:t>Během studia je student hodnocen průběžně a na konci každého semestru, a to formou zápočtu, klasifikovaného</w:t>
            </w:r>
          </w:p>
          <w:p w:rsidR="00005D29" w:rsidRPr="0040774B" w:rsidRDefault="00005D29" w:rsidP="00005D29">
            <w:pPr>
              <w:autoSpaceDE w:val="0"/>
              <w:autoSpaceDN w:val="0"/>
              <w:adjustRightInd w:val="0"/>
              <w:jc w:val="both"/>
              <w:rPr>
                <w:rFonts w:eastAsia="Calibri"/>
              </w:rPr>
            </w:pPr>
            <w:r w:rsidRPr="0040774B">
              <w:rPr>
                <w:rFonts w:eastAsia="Calibri"/>
              </w:rPr>
              <w:t>zápočtu, ústní nebo písemné zkoušky či zkoušky po předchozím získání zápočtu. Pro hodnocení průběhu studia je použit jednotný kreditní systém UTB ve Zlíně. Tento hodnotící systém je kompatibilní s ECTS a umožňuje tak i mobilitu studentů v rámci evropských vzdělávacích programů.</w:t>
            </w:r>
          </w:p>
          <w:p w:rsidR="000335F4" w:rsidRPr="0040774B" w:rsidRDefault="000335F4" w:rsidP="000877FB">
            <w:pPr>
              <w:autoSpaceDE w:val="0"/>
              <w:autoSpaceDN w:val="0"/>
              <w:adjustRightInd w:val="0"/>
              <w:jc w:val="both"/>
              <w:rPr>
                <w:rFonts w:eastAsia="Calibri"/>
              </w:rPr>
            </w:pPr>
          </w:p>
        </w:tc>
      </w:tr>
      <w:tr w:rsidR="00B32C84" w:rsidRPr="0040774B" w:rsidTr="00F37C01">
        <w:trPr>
          <w:trHeight w:val="258"/>
        </w:trPr>
        <w:tc>
          <w:tcPr>
            <w:tcW w:w="9285" w:type="dxa"/>
            <w:gridSpan w:val="4"/>
            <w:shd w:val="clear" w:color="auto" w:fill="F7CAAC"/>
          </w:tcPr>
          <w:p w:rsidR="00B32C84" w:rsidRPr="0040774B" w:rsidRDefault="00B32C84" w:rsidP="00F37C01">
            <w:r w:rsidRPr="0040774B">
              <w:rPr>
                <w:b/>
              </w:rPr>
              <w:t xml:space="preserve"> Podmínky k přijetí ke studiu</w:t>
            </w:r>
          </w:p>
        </w:tc>
      </w:tr>
      <w:tr w:rsidR="00B32C84" w:rsidRPr="0040774B" w:rsidTr="00F37C01">
        <w:trPr>
          <w:trHeight w:val="1327"/>
        </w:trPr>
        <w:tc>
          <w:tcPr>
            <w:tcW w:w="9285" w:type="dxa"/>
            <w:gridSpan w:val="4"/>
            <w:shd w:val="clear" w:color="auto" w:fill="FFFFFF"/>
          </w:tcPr>
          <w:p w:rsidR="003A64E3" w:rsidRPr="0040774B" w:rsidRDefault="003A64E3" w:rsidP="00613C84">
            <w:pPr>
              <w:autoSpaceDE w:val="0"/>
              <w:autoSpaceDN w:val="0"/>
              <w:adjustRightInd w:val="0"/>
              <w:jc w:val="both"/>
            </w:pPr>
          </w:p>
          <w:p w:rsidR="008C13C4" w:rsidRPr="0040774B" w:rsidRDefault="008C13C4" w:rsidP="008C13C4">
            <w:pPr>
              <w:autoSpaceDE w:val="0"/>
              <w:autoSpaceDN w:val="0"/>
              <w:adjustRightInd w:val="0"/>
              <w:jc w:val="both"/>
              <w:rPr>
                <w:rFonts w:eastAsia="Calibri"/>
              </w:rPr>
            </w:pPr>
            <w:r w:rsidRPr="0040774B">
              <w:t>Podmínkou přijetí ke studiu v programu je dosažení úplného středního nebo úplného středního odborného vzdělání.</w:t>
            </w:r>
          </w:p>
          <w:p w:rsidR="005449F9" w:rsidRPr="00FE5CF6" w:rsidRDefault="005449F9" w:rsidP="005449F9">
            <w:pPr>
              <w:autoSpaceDE w:val="0"/>
              <w:autoSpaceDN w:val="0"/>
              <w:adjustRightInd w:val="0"/>
              <w:jc w:val="both"/>
              <w:rPr>
                <w:rFonts w:eastAsia="Calibri"/>
              </w:rPr>
            </w:pPr>
            <w:r w:rsidRPr="00FE5CF6">
              <w:rPr>
                <w:rFonts w:eastAsia="Calibri"/>
              </w:rPr>
              <w:t xml:space="preserve">V rámci dalších podmínek přijetí ke studiu je vyžadováno splnění požadavků přijímacího řízení dle ustanovení fakulty pro konkrétní akademický rok. </w:t>
            </w:r>
            <w:r>
              <w:rPr>
                <w:rFonts w:eastAsia="Calibri"/>
              </w:rPr>
              <w:t>P</w:t>
            </w:r>
            <w:r w:rsidRPr="00FE5CF6">
              <w:rPr>
                <w:rFonts w:eastAsia="Calibri"/>
              </w:rPr>
              <w:t xml:space="preserve">ro tento typ bakalářského programu </w:t>
            </w:r>
            <w:r>
              <w:rPr>
                <w:rFonts w:eastAsia="Calibri"/>
              </w:rPr>
              <w:t>se zpravidla jedná o Národní srovnávací zkoušky (NSZ)</w:t>
            </w:r>
            <w:r w:rsidRPr="00FE5CF6">
              <w:rPr>
                <w:rFonts w:eastAsia="Calibri"/>
              </w:rPr>
              <w:t xml:space="preserve"> organizované společností </w:t>
            </w:r>
            <w:r w:rsidR="00E52049">
              <w:rPr>
                <w:rFonts w:eastAsia="Calibri"/>
              </w:rPr>
              <w:t>SCIO</w:t>
            </w:r>
            <w:r w:rsidR="00E52049" w:rsidRPr="00FE5CF6">
              <w:rPr>
                <w:rFonts w:eastAsia="Calibri"/>
              </w:rPr>
              <w:t xml:space="preserve"> s.r.o.</w:t>
            </w:r>
            <w:r w:rsidR="00E52049">
              <w:rPr>
                <w:rFonts w:eastAsia="Calibri"/>
              </w:rPr>
              <w:t xml:space="preserve"> (</w:t>
            </w:r>
            <w:hyperlink r:id="rId16" w:history="1">
              <w:r w:rsidRPr="00FE5CF6">
                <w:rPr>
                  <w:rStyle w:val="Hypertextovodkaz"/>
                  <w:rFonts w:eastAsia="Calibri"/>
                </w:rPr>
                <w:t>www.scio.cz</w:t>
              </w:r>
            </w:hyperlink>
            <w:r w:rsidR="00E52049">
              <w:rPr>
                <w:rFonts w:eastAsia="Calibri"/>
              </w:rPr>
              <w:t>)</w:t>
            </w:r>
            <w:r w:rsidRPr="00FE5CF6">
              <w:rPr>
                <w:rFonts w:eastAsia="Calibri"/>
              </w:rPr>
              <w:t xml:space="preserve">, která odpovídá za průběh zkoušek, obsah testů a jejich vyhodnocování. Poskytuje certifikované zkoušky, rovnost podmínek zúčastněných a vysokou objektivitu vyhodnocení. </w:t>
            </w:r>
          </w:p>
          <w:p w:rsidR="00F75B95" w:rsidRPr="0040774B" w:rsidRDefault="00F75B95" w:rsidP="008C13C4">
            <w:pPr>
              <w:autoSpaceDE w:val="0"/>
              <w:autoSpaceDN w:val="0"/>
              <w:adjustRightInd w:val="0"/>
              <w:jc w:val="both"/>
              <w:rPr>
                <w:rFonts w:eastAsia="Calibri"/>
              </w:rPr>
            </w:pPr>
          </w:p>
          <w:p w:rsidR="00F75B95" w:rsidRPr="0040774B" w:rsidRDefault="00F75B95" w:rsidP="009D46F3">
            <w:pPr>
              <w:jc w:val="both"/>
              <w:rPr>
                <w:b/>
              </w:rPr>
            </w:pPr>
          </w:p>
        </w:tc>
      </w:tr>
      <w:tr w:rsidR="00B32C84" w:rsidRPr="0040774B" w:rsidTr="00F37C01">
        <w:trPr>
          <w:trHeight w:val="268"/>
        </w:trPr>
        <w:tc>
          <w:tcPr>
            <w:tcW w:w="9285" w:type="dxa"/>
            <w:gridSpan w:val="4"/>
            <w:shd w:val="clear" w:color="auto" w:fill="F7CAAC"/>
          </w:tcPr>
          <w:p w:rsidR="00B32C84" w:rsidRPr="0040774B" w:rsidRDefault="00B32C84" w:rsidP="00F37C01">
            <w:pPr>
              <w:rPr>
                <w:b/>
              </w:rPr>
            </w:pPr>
            <w:r w:rsidRPr="0040774B">
              <w:rPr>
                <w:b/>
              </w:rPr>
              <w:t>Návaznost na další typy studijních programů</w:t>
            </w:r>
          </w:p>
        </w:tc>
      </w:tr>
      <w:tr w:rsidR="00B32C84" w:rsidRPr="0040774B" w:rsidTr="00FF57D8">
        <w:trPr>
          <w:trHeight w:val="1310"/>
        </w:trPr>
        <w:tc>
          <w:tcPr>
            <w:tcW w:w="9285" w:type="dxa"/>
            <w:gridSpan w:val="4"/>
            <w:shd w:val="clear" w:color="auto" w:fill="FFFFFF"/>
          </w:tcPr>
          <w:p w:rsidR="00B32C84" w:rsidRPr="0040774B" w:rsidRDefault="00B32C84" w:rsidP="00F37C01"/>
          <w:p w:rsidR="00FD35F5" w:rsidRPr="0040774B" w:rsidRDefault="006C1A34" w:rsidP="00FD35F5">
            <w:pPr>
              <w:autoSpaceDE w:val="0"/>
              <w:autoSpaceDN w:val="0"/>
              <w:adjustRightInd w:val="0"/>
              <w:jc w:val="both"/>
              <w:rPr>
                <w:rFonts w:eastAsia="Calibri"/>
              </w:rPr>
            </w:pPr>
            <w:r w:rsidRPr="0040774B">
              <w:rPr>
                <w:rFonts w:eastAsia="Calibri"/>
              </w:rPr>
              <w:t xml:space="preserve">Absolventi studijního programu Učitelství pro mateřské školy mohou pokračovat ve studiu v magisterských </w:t>
            </w:r>
            <w:r w:rsidR="00F27218" w:rsidRPr="0040774B">
              <w:rPr>
                <w:rFonts w:eastAsia="Calibri"/>
              </w:rPr>
              <w:t xml:space="preserve">studijních </w:t>
            </w:r>
            <w:r w:rsidRPr="0040774B">
              <w:rPr>
                <w:rFonts w:eastAsia="Calibri"/>
              </w:rPr>
              <w:t>programech pedagogického zaměření, zejména v oboru zastřešující</w:t>
            </w:r>
            <w:r w:rsidR="005449F9">
              <w:rPr>
                <w:rFonts w:eastAsia="Calibri"/>
              </w:rPr>
              <w:t>m</w:t>
            </w:r>
            <w:r w:rsidRPr="0040774B">
              <w:rPr>
                <w:rFonts w:eastAsia="Calibri"/>
              </w:rPr>
              <w:t xml:space="preserve"> programy zaměřené na Předškolní pedagogiku.</w:t>
            </w:r>
          </w:p>
        </w:tc>
      </w:tr>
    </w:tbl>
    <w:p w:rsidR="00B32C84" w:rsidRPr="0040774B" w:rsidRDefault="00B32C84" w:rsidP="00B32C84"/>
    <w:p w:rsidR="008C79BF" w:rsidRDefault="008C79BF" w:rsidP="00B32C84">
      <w:pPr>
        <w:spacing w:after="160" w:line="259" w:lineRule="auto"/>
      </w:pPr>
    </w:p>
    <w:p w:rsidR="00811168" w:rsidRPr="0040774B" w:rsidRDefault="00811168" w:rsidP="00B32C84">
      <w:pPr>
        <w:spacing w:after="160" w:line="259" w:lineRule="auto"/>
      </w:pPr>
    </w:p>
    <w:tbl>
      <w:tblPr>
        <w:tblW w:w="93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21"/>
        <w:gridCol w:w="52"/>
        <w:gridCol w:w="284"/>
        <w:gridCol w:w="712"/>
        <w:gridCol w:w="257"/>
        <w:gridCol w:w="595"/>
        <w:gridCol w:w="15"/>
        <w:gridCol w:w="411"/>
        <w:gridCol w:w="851"/>
        <w:gridCol w:w="15"/>
        <w:gridCol w:w="434"/>
        <w:gridCol w:w="260"/>
        <w:gridCol w:w="15"/>
        <w:gridCol w:w="693"/>
        <w:gridCol w:w="993"/>
        <w:gridCol w:w="15"/>
        <w:gridCol w:w="346"/>
        <w:gridCol w:w="206"/>
        <w:gridCol w:w="15"/>
        <w:gridCol w:w="834"/>
        <w:gridCol w:w="15"/>
      </w:tblGrid>
      <w:tr w:rsidR="008C13C4" w:rsidRPr="0040774B" w:rsidTr="0086786F">
        <w:trPr>
          <w:gridAfter w:val="1"/>
          <w:wAfter w:w="15" w:type="dxa"/>
        </w:trPr>
        <w:tc>
          <w:tcPr>
            <w:tcW w:w="9324" w:type="dxa"/>
            <w:gridSpan w:val="20"/>
            <w:tcBorders>
              <w:bottom w:val="double" w:sz="4" w:space="0" w:color="auto"/>
            </w:tcBorders>
            <w:shd w:val="clear" w:color="auto" w:fill="BDD6EE"/>
          </w:tcPr>
          <w:p w:rsidR="008C13C4" w:rsidRPr="0040774B" w:rsidRDefault="008C13C4" w:rsidP="003B716C">
            <w:pPr>
              <w:jc w:val="both"/>
              <w:rPr>
                <w:b/>
                <w:sz w:val="28"/>
              </w:rPr>
            </w:pPr>
            <w:r w:rsidRPr="0040774B">
              <w:rPr>
                <w:b/>
                <w:sz w:val="28"/>
              </w:rPr>
              <w:lastRenderedPageBreak/>
              <w:t xml:space="preserve">B-IIa – Studijní plány a návrh témat prací (bakalářské a magisterské studijní programy) </w:t>
            </w:r>
          </w:p>
        </w:tc>
      </w:tr>
      <w:tr w:rsidR="008C13C4" w:rsidRPr="0040774B" w:rsidTr="0086786F">
        <w:trPr>
          <w:gridAfter w:val="1"/>
          <w:wAfter w:w="15" w:type="dxa"/>
          <w:trHeight w:val="321"/>
        </w:trPr>
        <w:tc>
          <w:tcPr>
            <w:tcW w:w="2657" w:type="dxa"/>
            <w:gridSpan w:val="3"/>
            <w:shd w:val="clear" w:color="auto" w:fill="F7CAAC"/>
          </w:tcPr>
          <w:p w:rsidR="008C13C4" w:rsidRPr="0040774B" w:rsidRDefault="008C13C4" w:rsidP="003B716C">
            <w:pPr>
              <w:rPr>
                <w:b/>
                <w:sz w:val="22"/>
              </w:rPr>
            </w:pPr>
            <w:r w:rsidRPr="0040774B">
              <w:rPr>
                <w:b/>
                <w:sz w:val="22"/>
              </w:rPr>
              <w:t>Označení studijního plánu</w:t>
            </w:r>
          </w:p>
        </w:tc>
        <w:tc>
          <w:tcPr>
            <w:tcW w:w="6667" w:type="dxa"/>
            <w:gridSpan w:val="17"/>
          </w:tcPr>
          <w:p w:rsidR="008C13C4" w:rsidRPr="0040774B" w:rsidRDefault="00022D9F" w:rsidP="003B716C">
            <w:pPr>
              <w:jc w:val="center"/>
              <w:rPr>
                <w:b/>
                <w:sz w:val="22"/>
              </w:rPr>
            </w:pPr>
            <w:r w:rsidRPr="0040774B">
              <w:rPr>
                <w:b/>
                <w:sz w:val="22"/>
              </w:rPr>
              <w:t>Učitelství pro mateřské školy – kombinovaná forma</w:t>
            </w:r>
          </w:p>
          <w:p w:rsidR="008B3668" w:rsidRPr="0040774B" w:rsidRDefault="008B3668" w:rsidP="003B716C">
            <w:pPr>
              <w:jc w:val="center"/>
              <w:rPr>
                <w:b/>
                <w:sz w:val="22"/>
              </w:rPr>
            </w:pPr>
          </w:p>
        </w:tc>
      </w:tr>
      <w:tr w:rsidR="008C13C4" w:rsidRPr="0040774B" w:rsidTr="0086786F">
        <w:trPr>
          <w:gridAfter w:val="1"/>
          <w:wAfter w:w="15" w:type="dxa"/>
        </w:trPr>
        <w:tc>
          <w:tcPr>
            <w:tcW w:w="9324" w:type="dxa"/>
            <w:gridSpan w:val="20"/>
            <w:shd w:val="clear" w:color="auto" w:fill="F7CAAC"/>
          </w:tcPr>
          <w:p w:rsidR="008C13C4" w:rsidRPr="0040774B" w:rsidRDefault="008C13C4" w:rsidP="003B716C">
            <w:pPr>
              <w:rPr>
                <w:b/>
                <w:sz w:val="22"/>
              </w:rPr>
            </w:pPr>
            <w:r w:rsidRPr="0040774B">
              <w:rPr>
                <w:b/>
                <w:sz w:val="22"/>
              </w:rPr>
              <w:t>1. ROČNÍK</w:t>
            </w:r>
          </w:p>
        </w:tc>
      </w:tr>
      <w:tr w:rsidR="008C13C4" w:rsidRPr="0040774B" w:rsidTr="0086786F">
        <w:trPr>
          <w:gridAfter w:val="1"/>
          <w:wAfter w:w="15" w:type="dxa"/>
        </w:trPr>
        <w:tc>
          <w:tcPr>
            <w:tcW w:w="9324" w:type="dxa"/>
            <w:gridSpan w:val="20"/>
            <w:shd w:val="clear" w:color="auto" w:fill="F7CAAC"/>
          </w:tcPr>
          <w:p w:rsidR="008C13C4" w:rsidRPr="0040774B" w:rsidRDefault="008C13C4" w:rsidP="003B716C">
            <w:pPr>
              <w:rPr>
                <w:b/>
                <w:sz w:val="22"/>
              </w:rPr>
            </w:pPr>
            <w:r w:rsidRPr="0040774B">
              <w:rPr>
                <w:b/>
                <w:sz w:val="22"/>
              </w:rPr>
              <w:t>Povinné předměty</w:t>
            </w:r>
          </w:p>
        </w:tc>
      </w:tr>
      <w:tr w:rsidR="008C13C4" w:rsidRPr="0040774B" w:rsidTr="0086786F">
        <w:trPr>
          <w:gridAfter w:val="1"/>
          <w:wAfter w:w="15" w:type="dxa"/>
        </w:trPr>
        <w:tc>
          <w:tcPr>
            <w:tcW w:w="2373" w:type="dxa"/>
            <w:gridSpan w:val="2"/>
            <w:shd w:val="clear" w:color="auto" w:fill="F7CAAC"/>
            <w:vAlign w:val="center"/>
          </w:tcPr>
          <w:p w:rsidR="008C13C4" w:rsidRPr="0040774B" w:rsidRDefault="008C13C4" w:rsidP="003B716C">
            <w:pPr>
              <w:rPr>
                <w:b/>
              </w:rPr>
            </w:pPr>
            <w:r w:rsidRPr="0040774B">
              <w:rPr>
                <w:b/>
              </w:rPr>
              <w:t>Název předmětu</w:t>
            </w:r>
          </w:p>
        </w:tc>
        <w:tc>
          <w:tcPr>
            <w:tcW w:w="996" w:type="dxa"/>
            <w:gridSpan w:val="2"/>
            <w:shd w:val="clear" w:color="auto" w:fill="F7CAAC"/>
            <w:vAlign w:val="center"/>
          </w:tcPr>
          <w:p w:rsidR="008C13C4" w:rsidRPr="0040774B" w:rsidRDefault="00096626" w:rsidP="003B716C">
            <w:pPr>
              <w:rPr>
                <w:b/>
                <w:sz w:val="18"/>
                <w:szCs w:val="18"/>
              </w:rPr>
            </w:pPr>
            <w:r w:rsidRPr="0040774B">
              <w:rPr>
                <w:b/>
                <w:sz w:val="18"/>
                <w:szCs w:val="18"/>
              </w:rPr>
              <w:t>r</w:t>
            </w:r>
            <w:r w:rsidR="008C13C4" w:rsidRPr="0040774B">
              <w:rPr>
                <w:b/>
                <w:sz w:val="18"/>
                <w:szCs w:val="18"/>
              </w:rPr>
              <w:t>ozsah</w:t>
            </w:r>
          </w:p>
          <w:p w:rsidR="008C13C4" w:rsidRPr="0040774B" w:rsidRDefault="008C13C4" w:rsidP="003B716C">
            <w:pPr>
              <w:rPr>
                <w:b/>
                <w:sz w:val="18"/>
                <w:szCs w:val="18"/>
              </w:rPr>
            </w:pPr>
            <w:r w:rsidRPr="0040774B">
              <w:rPr>
                <w:b/>
                <w:sz w:val="18"/>
                <w:szCs w:val="18"/>
              </w:rPr>
              <w:t>kontakt. výuka</w:t>
            </w:r>
          </w:p>
        </w:tc>
        <w:tc>
          <w:tcPr>
            <w:tcW w:w="852" w:type="dxa"/>
            <w:gridSpan w:val="2"/>
            <w:shd w:val="clear" w:color="auto" w:fill="F7CAAC"/>
            <w:vAlign w:val="center"/>
          </w:tcPr>
          <w:p w:rsidR="008C13C4" w:rsidRPr="0040774B" w:rsidRDefault="00096626" w:rsidP="003B716C">
            <w:pPr>
              <w:rPr>
                <w:b/>
                <w:sz w:val="18"/>
                <w:szCs w:val="18"/>
              </w:rPr>
            </w:pPr>
            <w:r w:rsidRPr="0040774B">
              <w:rPr>
                <w:b/>
                <w:sz w:val="18"/>
                <w:szCs w:val="18"/>
              </w:rPr>
              <w:t>r</w:t>
            </w:r>
            <w:r w:rsidR="008C13C4" w:rsidRPr="0040774B">
              <w:rPr>
                <w:b/>
                <w:sz w:val="18"/>
                <w:szCs w:val="18"/>
              </w:rPr>
              <w:t>ozsah distanční výuka</w:t>
            </w:r>
          </w:p>
        </w:tc>
        <w:tc>
          <w:tcPr>
            <w:tcW w:w="1277" w:type="dxa"/>
            <w:gridSpan w:val="3"/>
            <w:shd w:val="clear" w:color="auto" w:fill="F7CAAC"/>
            <w:vAlign w:val="center"/>
          </w:tcPr>
          <w:p w:rsidR="008C13C4" w:rsidRPr="0040774B" w:rsidRDefault="008C13C4" w:rsidP="003B716C">
            <w:pPr>
              <w:rPr>
                <w:b/>
              </w:rPr>
            </w:pPr>
            <w:r w:rsidRPr="0040774B">
              <w:rPr>
                <w:b/>
              </w:rPr>
              <w:t>způsob  ověř.</w:t>
            </w:r>
          </w:p>
        </w:tc>
        <w:tc>
          <w:tcPr>
            <w:tcW w:w="709" w:type="dxa"/>
            <w:gridSpan w:val="3"/>
            <w:shd w:val="clear" w:color="auto" w:fill="F7CAAC"/>
            <w:vAlign w:val="center"/>
          </w:tcPr>
          <w:p w:rsidR="008C13C4" w:rsidRPr="0040774B" w:rsidRDefault="008C13C4" w:rsidP="003B716C">
            <w:pPr>
              <w:rPr>
                <w:b/>
              </w:rPr>
            </w:pPr>
            <w:r w:rsidRPr="0040774B">
              <w:rPr>
                <w:b/>
              </w:rPr>
              <w:t>počet kred.</w:t>
            </w:r>
          </w:p>
        </w:tc>
        <w:tc>
          <w:tcPr>
            <w:tcW w:w="1701" w:type="dxa"/>
            <w:gridSpan w:val="3"/>
            <w:shd w:val="clear" w:color="auto" w:fill="F7CAAC"/>
            <w:vAlign w:val="center"/>
          </w:tcPr>
          <w:p w:rsidR="008C13C4" w:rsidRPr="0040774B" w:rsidRDefault="008C13C4" w:rsidP="003B716C">
            <w:pPr>
              <w:rPr>
                <w:b/>
              </w:rPr>
            </w:pPr>
            <w:r w:rsidRPr="0040774B">
              <w:rPr>
                <w:b/>
              </w:rPr>
              <w:t>vyučující</w:t>
            </w:r>
          </w:p>
        </w:tc>
        <w:tc>
          <w:tcPr>
            <w:tcW w:w="567" w:type="dxa"/>
            <w:gridSpan w:val="3"/>
            <w:shd w:val="clear" w:color="auto" w:fill="F7CAAC"/>
            <w:vAlign w:val="center"/>
          </w:tcPr>
          <w:p w:rsidR="008C13C4" w:rsidRPr="0040774B" w:rsidRDefault="008C13C4" w:rsidP="003B716C">
            <w:pPr>
              <w:rPr>
                <w:b/>
                <w:color w:val="FF0000"/>
              </w:rPr>
            </w:pPr>
            <w:r w:rsidRPr="0040774B">
              <w:rPr>
                <w:b/>
              </w:rPr>
              <w:t>dop. roč./sem.</w:t>
            </w:r>
          </w:p>
        </w:tc>
        <w:tc>
          <w:tcPr>
            <w:tcW w:w="849" w:type="dxa"/>
            <w:gridSpan w:val="2"/>
            <w:shd w:val="clear" w:color="auto" w:fill="F7CAAC"/>
            <w:vAlign w:val="center"/>
          </w:tcPr>
          <w:p w:rsidR="008C13C4" w:rsidRPr="0040774B" w:rsidRDefault="008C13C4" w:rsidP="003B716C">
            <w:pPr>
              <w:rPr>
                <w:b/>
              </w:rPr>
            </w:pPr>
            <w:r w:rsidRPr="0040774B">
              <w:rPr>
                <w:b/>
              </w:rPr>
              <w:t>profil. základ</w:t>
            </w:r>
          </w:p>
        </w:tc>
      </w:tr>
      <w:tr w:rsidR="008C13C4" w:rsidRPr="0040774B" w:rsidTr="0086786F">
        <w:trPr>
          <w:gridAfter w:val="1"/>
          <w:wAfter w:w="15" w:type="dxa"/>
        </w:trPr>
        <w:tc>
          <w:tcPr>
            <w:tcW w:w="2373" w:type="dxa"/>
            <w:gridSpan w:val="2"/>
            <w:vAlign w:val="center"/>
          </w:tcPr>
          <w:p w:rsidR="008C13C4" w:rsidRPr="0040774B" w:rsidRDefault="00E30386" w:rsidP="003B716C">
            <w:r>
              <w:t xml:space="preserve">Pedagogická propedeutika </w:t>
            </w:r>
          </w:p>
        </w:tc>
        <w:tc>
          <w:tcPr>
            <w:tcW w:w="996" w:type="dxa"/>
            <w:gridSpan w:val="2"/>
            <w:vAlign w:val="center"/>
          </w:tcPr>
          <w:p w:rsidR="008C13C4" w:rsidRPr="0040774B" w:rsidRDefault="008C13C4" w:rsidP="003B716C">
            <w:pPr>
              <w:jc w:val="center"/>
            </w:pPr>
            <w:r w:rsidRPr="0040774B">
              <w:t>10p+5s</w:t>
            </w:r>
          </w:p>
          <w:p w:rsidR="003B716C" w:rsidRPr="0040774B" w:rsidRDefault="003B716C" w:rsidP="003B716C">
            <w:r w:rsidRPr="0040774B">
              <w:t>+ 1týden praxe</w:t>
            </w:r>
          </w:p>
        </w:tc>
        <w:tc>
          <w:tcPr>
            <w:tcW w:w="852" w:type="dxa"/>
            <w:gridSpan w:val="2"/>
            <w:vAlign w:val="center"/>
          </w:tcPr>
          <w:p w:rsidR="008C13C4" w:rsidRPr="0040774B" w:rsidRDefault="008C13C4" w:rsidP="003B716C">
            <w:pPr>
              <w:jc w:val="center"/>
            </w:pPr>
            <w:r w:rsidRPr="0040774B">
              <w:t>20</w:t>
            </w:r>
          </w:p>
        </w:tc>
        <w:tc>
          <w:tcPr>
            <w:tcW w:w="1277" w:type="dxa"/>
            <w:gridSpan w:val="3"/>
            <w:vAlign w:val="center"/>
          </w:tcPr>
          <w:p w:rsidR="008C13C4" w:rsidRPr="0040774B" w:rsidRDefault="008C13C4" w:rsidP="003B716C">
            <w:r w:rsidRPr="0040774B">
              <w:t>zápočet, zkouška</w:t>
            </w:r>
          </w:p>
        </w:tc>
        <w:tc>
          <w:tcPr>
            <w:tcW w:w="709" w:type="dxa"/>
            <w:gridSpan w:val="3"/>
            <w:vAlign w:val="center"/>
          </w:tcPr>
          <w:p w:rsidR="008C13C4" w:rsidRPr="0040774B" w:rsidRDefault="008C13C4" w:rsidP="003B716C">
            <w:r w:rsidRPr="0040774B">
              <w:t>6</w:t>
            </w:r>
          </w:p>
        </w:tc>
        <w:tc>
          <w:tcPr>
            <w:tcW w:w="1701" w:type="dxa"/>
            <w:gridSpan w:val="3"/>
            <w:vAlign w:val="center"/>
          </w:tcPr>
          <w:p w:rsidR="008B3668" w:rsidRPr="0040774B" w:rsidRDefault="008C13C4" w:rsidP="003B716C">
            <w:r w:rsidRPr="0040774B">
              <w:rPr>
                <w:b/>
              </w:rPr>
              <w:t>doc. PaedDr. Adriana Wiegerová, PhD.</w:t>
            </w:r>
            <w:r w:rsidRPr="0040774B">
              <w:t xml:space="preserve"> (přednášející), </w:t>
            </w:r>
          </w:p>
          <w:p w:rsidR="008B3668" w:rsidRPr="0040774B" w:rsidRDefault="008B3668" w:rsidP="003B716C">
            <w:r w:rsidRPr="0040774B">
              <w:t>50%</w:t>
            </w:r>
          </w:p>
          <w:p w:rsidR="008C13C4" w:rsidRPr="0040774B" w:rsidRDefault="008C13C4" w:rsidP="003B716C">
            <w:r w:rsidRPr="0040774B">
              <w:t>Mgr. Hana Navrátilová</w:t>
            </w:r>
          </w:p>
          <w:p w:rsidR="008B3668" w:rsidRPr="0040774B" w:rsidRDefault="008B3668" w:rsidP="003B716C">
            <w:r w:rsidRPr="0040774B">
              <w:t>50%</w:t>
            </w:r>
          </w:p>
        </w:tc>
        <w:tc>
          <w:tcPr>
            <w:tcW w:w="567" w:type="dxa"/>
            <w:gridSpan w:val="3"/>
            <w:vAlign w:val="center"/>
          </w:tcPr>
          <w:p w:rsidR="008C13C4" w:rsidRPr="0040774B" w:rsidRDefault="008C13C4" w:rsidP="003B716C">
            <w:r w:rsidRPr="0040774B">
              <w:t>1/ZS</w:t>
            </w:r>
          </w:p>
        </w:tc>
        <w:tc>
          <w:tcPr>
            <w:tcW w:w="849" w:type="dxa"/>
            <w:gridSpan w:val="2"/>
            <w:vAlign w:val="center"/>
          </w:tcPr>
          <w:p w:rsidR="008C13C4" w:rsidRPr="0040774B" w:rsidRDefault="008C13C4" w:rsidP="003B716C">
            <w:r w:rsidRPr="0040774B">
              <w:t>ZT</w:t>
            </w:r>
          </w:p>
        </w:tc>
      </w:tr>
      <w:tr w:rsidR="008C13C4" w:rsidRPr="0040774B" w:rsidTr="0086786F">
        <w:trPr>
          <w:gridAfter w:val="1"/>
          <w:wAfter w:w="15" w:type="dxa"/>
        </w:trPr>
        <w:tc>
          <w:tcPr>
            <w:tcW w:w="2373" w:type="dxa"/>
            <w:gridSpan w:val="2"/>
            <w:vAlign w:val="center"/>
          </w:tcPr>
          <w:p w:rsidR="008C13C4" w:rsidRPr="0040774B" w:rsidRDefault="008C13C4" w:rsidP="003B716C">
            <w:r w:rsidRPr="0040774B">
              <w:t>Ps</w:t>
            </w:r>
            <w:r w:rsidR="00E30386">
              <w:t xml:space="preserve">ychologická propedeutika </w:t>
            </w:r>
          </w:p>
        </w:tc>
        <w:tc>
          <w:tcPr>
            <w:tcW w:w="996" w:type="dxa"/>
            <w:gridSpan w:val="2"/>
            <w:vAlign w:val="center"/>
          </w:tcPr>
          <w:p w:rsidR="008C13C4" w:rsidRPr="0040774B" w:rsidRDefault="008C13C4" w:rsidP="003B716C">
            <w:pPr>
              <w:jc w:val="center"/>
            </w:pPr>
            <w:r w:rsidRPr="0040774B">
              <w:t>6p+4s</w:t>
            </w:r>
          </w:p>
          <w:p w:rsidR="003B716C" w:rsidRPr="0040774B" w:rsidRDefault="003B716C" w:rsidP="003B716C">
            <w:r w:rsidRPr="0040774B">
              <w:t>+ 1týden</w:t>
            </w:r>
          </w:p>
          <w:p w:rsidR="003B716C" w:rsidRPr="0040774B" w:rsidRDefault="003B716C" w:rsidP="003B716C">
            <w:pPr>
              <w:jc w:val="center"/>
            </w:pPr>
            <w:r w:rsidRPr="0040774B">
              <w:t>praxe</w:t>
            </w:r>
          </w:p>
        </w:tc>
        <w:tc>
          <w:tcPr>
            <w:tcW w:w="852" w:type="dxa"/>
            <w:gridSpan w:val="2"/>
            <w:vAlign w:val="center"/>
          </w:tcPr>
          <w:p w:rsidR="008C13C4" w:rsidRPr="0040774B" w:rsidRDefault="008C13C4" w:rsidP="003B716C">
            <w:pPr>
              <w:jc w:val="center"/>
            </w:pPr>
            <w:r w:rsidRPr="0040774B">
              <w:t>20</w:t>
            </w:r>
          </w:p>
        </w:tc>
        <w:tc>
          <w:tcPr>
            <w:tcW w:w="1277" w:type="dxa"/>
            <w:gridSpan w:val="3"/>
            <w:vAlign w:val="center"/>
          </w:tcPr>
          <w:p w:rsidR="008C13C4" w:rsidRPr="0040774B" w:rsidRDefault="008C13C4" w:rsidP="003B716C">
            <w:r w:rsidRPr="0040774B">
              <w:t>zápočet, zkouška</w:t>
            </w:r>
          </w:p>
        </w:tc>
        <w:tc>
          <w:tcPr>
            <w:tcW w:w="709" w:type="dxa"/>
            <w:gridSpan w:val="3"/>
            <w:vAlign w:val="center"/>
          </w:tcPr>
          <w:p w:rsidR="008C13C4" w:rsidRPr="0040774B" w:rsidRDefault="008C13C4" w:rsidP="003B716C">
            <w:r w:rsidRPr="0040774B">
              <w:t>6</w:t>
            </w:r>
          </w:p>
        </w:tc>
        <w:tc>
          <w:tcPr>
            <w:tcW w:w="1701" w:type="dxa"/>
            <w:gridSpan w:val="3"/>
            <w:vAlign w:val="center"/>
          </w:tcPr>
          <w:p w:rsidR="008C13C4" w:rsidRDefault="008C13C4" w:rsidP="003B716C">
            <w:pPr>
              <w:rPr>
                <w:b/>
              </w:rPr>
            </w:pPr>
            <w:r w:rsidRPr="0040774B">
              <w:rPr>
                <w:b/>
              </w:rPr>
              <w:t>Mgr. et Mgr. Viktor Pacholík, Ph.D.</w:t>
            </w:r>
            <w:r w:rsidR="00340108" w:rsidRPr="0040774B">
              <w:rPr>
                <w:b/>
              </w:rPr>
              <w:t xml:space="preserve"> </w:t>
            </w:r>
          </w:p>
          <w:p w:rsidR="00B834AB" w:rsidRPr="00B834AB" w:rsidRDefault="00B834AB" w:rsidP="003B716C">
            <w:r w:rsidRPr="00B834AB">
              <w:t>(přednášející)</w:t>
            </w:r>
            <w:r>
              <w:t>,</w:t>
            </w:r>
          </w:p>
          <w:p w:rsidR="008B3668" w:rsidRPr="0040774B" w:rsidRDefault="00B834AB" w:rsidP="003B716C">
            <w:r>
              <w:t>50</w:t>
            </w:r>
            <w:r w:rsidR="008B3668" w:rsidRPr="0040774B">
              <w:t>%</w:t>
            </w:r>
          </w:p>
          <w:p w:rsidR="00340108" w:rsidRPr="0040774B" w:rsidRDefault="00340108" w:rsidP="003B716C">
            <w:r w:rsidRPr="0040774B">
              <w:t xml:space="preserve">Mgr. Pavla </w:t>
            </w:r>
            <w:r w:rsidR="0086786F">
              <w:t>Tomancová</w:t>
            </w:r>
          </w:p>
          <w:p w:rsidR="00340108" w:rsidRPr="0040774B" w:rsidRDefault="00B834AB" w:rsidP="003B716C">
            <w:r>
              <w:t>50</w:t>
            </w:r>
            <w:r w:rsidR="00340108" w:rsidRPr="0040774B">
              <w:t>%</w:t>
            </w:r>
          </w:p>
        </w:tc>
        <w:tc>
          <w:tcPr>
            <w:tcW w:w="567" w:type="dxa"/>
            <w:gridSpan w:val="3"/>
            <w:vAlign w:val="center"/>
          </w:tcPr>
          <w:p w:rsidR="008C13C4" w:rsidRPr="0040774B" w:rsidRDefault="008C13C4" w:rsidP="003B716C">
            <w:r w:rsidRPr="0040774B">
              <w:t>1/ZS</w:t>
            </w:r>
          </w:p>
        </w:tc>
        <w:tc>
          <w:tcPr>
            <w:tcW w:w="849" w:type="dxa"/>
            <w:gridSpan w:val="2"/>
            <w:vAlign w:val="center"/>
          </w:tcPr>
          <w:p w:rsidR="008C13C4" w:rsidRPr="0040774B" w:rsidRDefault="008C13C4" w:rsidP="003B716C">
            <w:r w:rsidRPr="0040774B">
              <w:t>ZT</w:t>
            </w:r>
          </w:p>
        </w:tc>
      </w:tr>
      <w:tr w:rsidR="008C13C4" w:rsidRPr="0040774B" w:rsidTr="0086786F">
        <w:trPr>
          <w:gridAfter w:val="1"/>
          <w:wAfter w:w="15" w:type="dxa"/>
        </w:trPr>
        <w:tc>
          <w:tcPr>
            <w:tcW w:w="2373" w:type="dxa"/>
            <w:gridSpan w:val="2"/>
            <w:vAlign w:val="center"/>
          </w:tcPr>
          <w:p w:rsidR="008C13C4" w:rsidRPr="0040774B" w:rsidRDefault="008C13C4" w:rsidP="003B716C">
            <w:r w:rsidRPr="0040774B">
              <w:t>Teorie výchovy a vzdělávání</w:t>
            </w:r>
          </w:p>
        </w:tc>
        <w:tc>
          <w:tcPr>
            <w:tcW w:w="996" w:type="dxa"/>
            <w:gridSpan w:val="2"/>
            <w:vAlign w:val="center"/>
          </w:tcPr>
          <w:p w:rsidR="008C13C4" w:rsidRPr="0040774B" w:rsidRDefault="008C13C4" w:rsidP="003B716C">
            <w:pPr>
              <w:jc w:val="center"/>
            </w:pPr>
          </w:p>
          <w:p w:rsidR="008C13C4" w:rsidRPr="0040774B" w:rsidRDefault="008C13C4" w:rsidP="003B716C">
            <w:pPr>
              <w:jc w:val="center"/>
            </w:pPr>
            <w:r w:rsidRPr="0040774B">
              <w:t>6p+4s</w:t>
            </w:r>
          </w:p>
        </w:tc>
        <w:tc>
          <w:tcPr>
            <w:tcW w:w="852" w:type="dxa"/>
            <w:gridSpan w:val="2"/>
            <w:vAlign w:val="center"/>
          </w:tcPr>
          <w:p w:rsidR="008C13C4" w:rsidRPr="0040774B" w:rsidRDefault="008C13C4" w:rsidP="003B716C">
            <w:pPr>
              <w:jc w:val="center"/>
            </w:pPr>
            <w:r w:rsidRPr="0040774B">
              <w:t>20</w:t>
            </w:r>
          </w:p>
        </w:tc>
        <w:tc>
          <w:tcPr>
            <w:tcW w:w="1277" w:type="dxa"/>
            <w:gridSpan w:val="3"/>
            <w:vAlign w:val="center"/>
          </w:tcPr>
          <w:p w:rsidR="008C13C4" w:rsidRPr="0040774B" w:rsidRDefault="008C13C4" w:rsidP="003B716C">
            <w:r w:rsidRPr="0040774B">
              <w:t>zápočet, zkouška</w:t>
            </w:r>
          </w:p>
        </w:tc>
        <w:tc>
          <w:tcPr>
            <w:tcW w:w="709" w:type="dxa"/>
            <w:gridSpan w:val="3"/>
            <w:vAlign w:val="center"/>
          </w:tcPr>
          <w:p w:rsidR="008C13C4" w:rsidRPr="0040774B" w:rsidRDefault="008C13C4" w:rsidP="003B716C">
            <w:r w:rsidRPr="0040774B">
              <w:t>4</w:t>
            </w:r>
          </w:p>
        </w:tc>
        <w:tc>
          <w:tcPr>
            <w:tcW w:w="1701" w:type="dxa"/>
            <w:gridSpan w:val="3"/>
            <w:vAlign w:val="center"/>
          </w:tcPr>
          <w:p w:rsidR="008C13C4" w:rsidRPr="0040774B" w:rsidRDefault="008C13C4" w:rsidP="003B716C">
            <w:r w:rsidRPr="0040774B">
              <w:rPr>
                <w:b/>
              </w:rPr>
              <w:t>doc. PaedDr. Jana Majerčíková, PhD</w:t>
            </w:r>
            <w:r w:rsidRPr="0040774B">
              <w:t>.</w:t>
            </w:r>
          </w:p>
          <w:p w:rsidR="00B834AB" w:rsidRDefault="00B834AB" w:rsidP="003B716C">
            <w:r>
              <w:t>(přednášející),</w:t>
            </w:r>
          </w:p>
          <w:p w:rsidR="00B834AB" w:rsidRDefault="00FE3C39" w:rsidP="003B716C">
            <w:ins w:id="4" w:author="Jana_PC" w:date="2018-05-26T10:01:00Z">
              <w:r>
                <w:t>7</w:t>
              </w:r>
            </w:ins>
            <w:r w:rsidR="00B834AB">
              <w:t>5</w:t>
            </w:r>
            <w:del w:id="5" w:author="Jana_PC" w:date="2018-05-26T10:00:00Z">
              <w:r w:rsidR="00B834AB" w:rsidDel="00FE3C39">
                <w:delText>0</w:delText>
              </w:r>
            </w:del>
            <w:r w:rsidR="00B834AB">
              <w:t>%</w:t>
            </w:r>
          </w:p>
          <w:p w:rsidR="00B834AB" w:rsidRDefault="00B834AB" w:rsidP="003B716C">
            <w:r>
              <w:t>doc. PhDr. Jana Kutnohorská, CSc.</w:t>
            </w:r>
          </w:p>
          <w:p w:rsidR="00B834AB" w:rsidRPr="0040774B" w:rsidRDefault="00FE3C39" w:rsidP="003B716C">
            <w:ins w:id="6" w:author="Jana_PC" w:date="2018-05-26T10:01:00Z">
              <w:r>
                <w:t>2</w:t>
              </w:r>
            </w:ins>
            <w:r w:rsidR="00B834AB">
              <w:t>5</w:t>
            </w:r>
            <w:del w:id="7" w:author="Jana_PC" w:date="2018-05-26T10:01:00Z">
              <w:r w:rsidR="00B834AB" w:rsidDel="00FE3C39">
                <w:delText>0</w:delText>
              </w:r>
            </w:del>
            <w:r w:rsidR="00B834AB">
              <w:t>%</w:t>
            </w:r>
          </w:p>
        </w:tc>
        <w:tc>
          <w:tcPr>
            <w:tcW w:w="567" w:type="dxa"/>
            <w:gridSpan w:val="3"/>
            <w:vAlign w:val="center"/>
          </w:tcPr>
          <w:p w:rsidR="008C13C4" w:rsidRPr="0040774B" w:rsidRDefault="008C13C4" w:rsidP="003B716C">
            <w:r w:rsidRPr="0040774B">
              <w:t>1/ZS</w:t>
            </w:r>
          </w:p>
        </w:tc>
        <w:tc>
          <w:tcPr>
            <w:tcW w:w="849" w:type="dxa"/>
            <w:gridSpan w:val="2"/>
            <w:vAlign w:val="center"/>
          </w:tcPr>
          <w:p w:rsidR="008C13C4" w:rsidRPr="0040774B" w:rsidRDefault="008C13C4" w:rsidP="003B716C">
            <w:r w:rsidRPr="0040774B">
              <w:t>ZT</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Medicínská propedeutika</w:t>
            </w:r>
          </w:p>
        </w:tc>
        <w:tc>
          <w:tcPr>
            <w:tcW w:w="996" w:type="dxa"/>
            <w:gridSpan w:val="2"/>
            <w:vAlign w:val="center"/>
          </w:tcPr>
          <w:p w:rsidR="00CF488A" w:rsidRPr="0040774B" w:rsidRDefault="00CF488A" w:rsidP="00CF488A">
            <w:pPr>
              <w:jc w:val="center"/>
            </w:pPr>
            <w:r w:rsidRPr="0040774B">
              <w:t>4p+6s</w:t>
            </w:r>
          </w:p>
        </w:tc>
        <w:tc>
          <w:tcPr>
            <w:tcW w:w="852" w:type="dxa"/>
            <w:gridSpan w:val="2"/>
            <w:vAlign w:val="center"/>
          </w:tcPr>
          <w:p w:rsidR="00CF488A" w:rsidRPr="0040774B" w:rsidRDefault="00CF488A"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3</w:t>
            </w:r>
          </w:p>
        </w:tc>
        <w:tc>
          <w:tcPr>
            <w:tcW w:w="1701" w:type="dxa"/>
            <w:gridSpan w:val="3"/>
            <w:vAlign w:val="center"/>
          </w:tcPr>
          <w:p w:rsidR="00B834AB" w:rsidRPr="00292A4D" w:rsidRDefault="00B834AB" w:rsidP="00B834AB">
            <w:pPr>
              <w:rPr>
                <w:b/>
              </w:rPr>
            </w:pPr>
            <w:r w:rsidRPr="00292A4D">
              <w:rPr>
                <w:b/>
              </w:rPr>
              <w:t>doc. PhDr. Jana Kutnohorská, CSc.</w:t>
            </w:r>
          </w:p>
          <w:p w:rsidR="00292A4D" w:rsidRDefault="00292A4D" w:rsidP="00B834AB">
            <w:r>
              <w:t>(přednášející),</w:t>
            </w:r>
          </w:p>
          <w:p w:rsidR="00B834AB" w:rsidRPr="0040774B" w:rsidRDefault="00292A4D" w:rsidP="00CF488A">
            <w:r>
              <w:t>50</w:t>
            </w:r>
            <w:r w:rsidR="00B834AB">
              <w:t>%</w:t>
            </w:r>
          </w:p>
          <w:p w:rsidR="00CF488A" w:rsidRPr="0040774B" w:rsidRDefault="00292A4D" w:rsidP="00CF488A">
            <w:r>
              <w:t>PhDr. Petr Snopek, PhD</w:t>
            </w:r>
            <w:r w:rsidR="00CF488A" w:rsidRPr="0040774B">
              <w:t>.</w:t>
            </w:r>
          </w:p>
          <w:p w:rsidR="00CF488A" w:rsidRPr="0040774B" w:rsidRDefault="00292A4D" w:rsidP="00CF488A">
            <w:r>
              <w:t>50</w:t>
            </w:r>
            <w:r w:rsidR="00CF488A" w:rsidRPr="0040774B">
              <w:t>%</w:t>
            </w:r>
          </w:p>
        </w:tc>
        <w:tc>
          <w:tcPr>
            <w:tcW w:w="567" w:type="dxa"/>
            <w:gridSpan w:val="3"/>
            <w:vAlign w:val="center"/>
          </w:tcPr>
          <w:p w:rsidR="00CF488A" w:rsidRPr="0040774B" w:rsidRDefault="00CF488A" w:rsidP="00CF488A">
            <w:r w:rsidRPr="0040774B">
              <w:t>1/ZS</w:t>
            </w:r>
          </w:p>
        </w:tc>
        <w:tc>
          <w:tcPr>
            <w:tcW w:w="849" w:type="dxa"/>
            <w:gridSpan w:val="2"/>
            <w:vAlign w:val="center"/>
          </w:tcPr>
          <w:p w:rsidR="00CF488A" w:rsidRPr="0040774B" w:rsidRDefault="00CF488A" w:rsidP="00CF488A">
            <w:r w:rsidRPr="0040774B">
              <w:t>ZT</w:t>
            </w:r>
          </w:p>
        </w:tc>
      </w:tr>
      <w:tr w:rsidR="00CF488A" w:rsidRPr="0040774B" w:rsidTr="0086786F">
        <w:trPr>
          <w:gridAfter w:val="1"/>
          <w:wAfter w:w="15" w:type="dxa"/>
        </w:trPr>
        <w:tc>
          <w:tcPr>
            <w:tcW w:w="2373" w:type="dxa"/>
            <w:gridSpan w:val="2"/>
            <w:vAlign w:val="center"/>
          </w:tcPr>
          <w:p w:rsidR="00CF488A" w:rsidRPr="0040774B" w:rsidRDefault="00340108" w:rsidP="00CF488A">
            <w:r w:rsidRPr="0040774B">
              <w:t>Kapitoly</w:t>
            </w:r>
            <w:r w:rsidR="00CF488A" w:rsidRPr="0040774B">
              <w:t xml:space="preserve"> z dějin předškolní výchovy</w:t>
            </w:r>
          </w:p>
        </w:tc>
        <w:tc>
          <w:tcPr>
            <w:tcW w:w="996" w:type="dxa"/>
            <w:gridSpan w:val="2"/>
            <w:vAlign w:val="center"/>
          </w:tcPr>
          <w:p w:rsidR="00CF488A" w:rsidRPr="0040774B" w:rsidRDefault="005E10B0" w:rsidP="00CF488A">
            <w:pPr>
              <w:jc w:val="center"/>
            </w:pPr>
            <w:r w:rsidRPr="0040774B">
              <w:t>10s</w:t>
            </w:r>
          </w:p>
        </w:tc>
        <w:tc>
          <w:tcPr>
            <w:tcW w:w="852" w:type="dxa"/>
            <w:gridSpan w:val="2"/>
            <w:vAlign w:val="center"/>
          </w:tcPr>
          <w:p w:rsidR="00CF488A" w:rsidRPr="0040774B" w:rsidRDefault="00CF488A"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3</w:t>
            </w:r>
          </w:p>
        </w:tc>
        <w:tc>
          <w:tcPr>
            <w:tcW w:w="1701" w:type="dxa"/>
            <w:gridSpan w:val="3"/>
            <w:vAlign w:val="center"/>
          </w:tcPr>
          <w:p w:rsidR="00CF488A" w:rsidRPr="0040774B" w:rsidRDefault="00CF488A" w:rsidP="00CF488A">
            <w:r w:rsidRPr="0040774B">
              <w:t>Mgr. Barbora Petrů Puhrová</w:t>
            </w:r>
          </w:p>
          <w:p w:rsidR="00CF488A" w:rsidRPr="0040774B" w:rsidRDefault="0055715F" w:rsidP="00CF488A">
            <w:r>
              <w:t>100</w:t>
            </w:r>
            <w:r w:rsidR="00CF488A" w:rsidRPr="0040774B">
              <w:t>%</w:t>
            </w:r>
          </w:p>
        </w:tc>
        <w:tc>
          <w:tcPr>
            <w:tcW w:w="567" w:type="dxa"/>
            <w:gridSpan w:val="3"/>
            <w:vAlign w:val="center"/>
          </w:tcPr>
          <w:p w:rsidR="00CF488A" w:rsidRPr="0040774B" w:rsidRDefault="00CF488A" w:rsidP="00CF488A">
            <w:r w:rsidRPr="0040774B">
              <w:t>1/ZS</w:t>
            </w:r>
          </w:p>
        </w:tc>
        <w:tc>
          <w:tcPr>
            <w:tcW w:w="849" w:type="dxa"/>
            <w:gridSpan w:val="2"/>
            <w:vAlign w:val="center"/>
          </w:tcPr>
          <w:p w:rsidR="00CF488A" w:rsidRPr="0040774B" w:rsidRDefault="00B834AB" w:rsidP="00CF488A">
            <w:r>
              <w:t>PZ</w:t>
            </w:r>
          </w:p>
        </w:tc>
      </w:tr>
      <w:tr w:rsidR="00CF488A" w:rsidRPr="0040774B" w:rsidTr="0086786F">
        <w:trPr>
          <w:gridAfter w:val="1"/>
          <w:wAfter w:w="15" w:type="dxa"/>
        </w:trPr>
        <w:tc>
          <w:tcPr>
            <w:tcW w:w="2373" w:type="dxa"/>
            <w:gridSpan w:val="2"/>
            <w:vAlign w:val="center"/>
          </w:tcPr>
          <w:p w:rsidR="00B834AB" w:rsidRDefault="00B834AB" w:rsidP="00CF488A"/>
          <w:p w:rsidR="00D16B4B" w:rsidRDefault="00D16B4B" w:rsidP="00CF488A"/>
          <w:p w:rsidR="00CF488A" w:rsidRDefault="00CF488A" w:rsidP="00CF488A">
            <w:r w:rsidRPr="0040774B">
              <w:t>Hra a její edukační využití v</w:t>
            </w:r>
            <w:r w:rsidR="00D16B4B">
              <w:t> </w:t>
            </w:r>
            <w:r w:rsidRPr="0040774B">
              <w:t>MŠ</w:t>
            </w:r>
          </w:p>
          <w:p w:rsidR="00D16B4B" w:rsidRDefault="00D16B4B" w:rsidP="00CF488A"/>
          <w:p w:rsidR="00B834AB" w:rsidRPr="0040774B" w:rsidRDefault="00B834AB" w:rsidP="00CF488A"/>
        </w:tc>
        <w:tc>
          <w:tcPr>
            <w:tcW w:w="996" w:type="dxa"/>
            <w:gridSpan w:val="2"/>
            <w:vAlign w:val="center"/>
          </w:tcPr>
          <w:p w:rsidR="00CF488A" w:rsidRPr="0040774B" w:rsidRDefault="00CF488A" w:rsidP="00FC0F37">
            <w:pPr>
              <w:jc w:val="center"/>
            </w:pPr>
            <w:r w:rsidRPr="0040774B">
              <w:t>4s+3c</w:t>
            </w:r>
          </w:p>
        </w:tc>
        <w:tc>
          <w:tcPr>
            <w:tcW w:w="852" w:type="dxa"/>
            <w:gridSpan w:val="2"/>
            <w:vAlign w:val="center"/>
          </w:tcPr>
          <w:p w:rsidR="00CF488A" w:rsidRPr="0040774B" w:rsidRDefault="00CF488A"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3</w:t>
            </w:r>
          </w:p>
        </w:tc>
        <w:tc>
          <w:tcPr>
            <w:tcW w:w="1701" w:type="dxa"/>
            <w:gridSpan w:val="3"/>
            <w:vAlign w:val="center"/>
          </w:tcPr>
          <w:p w:rsidR="00CF488A" w:rsidRPr="0040774B" w:rsidRDefault="00CF488A" w:rsidP="00CF488A">
            <w:r w:rsidRPr="0040774B">
              <w:t>Mgr. Barbora Petrů Puhrová</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1/ZS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Anglický jazyk I</w:t>
            </w:r>
          </w:p>
        </w:tc>
        <w:tc>
          <w:tcPr>
            <w:tcW w:w="996" w:type="dxa"/>
            <w:gridSpan w:val="2"/>
            <w:vAlign w:val="center"/>
          </w:tcPr>
          <w:p w:rsidR="00CF488A" w:rsidRPr="0040774B" w:rsidRDefault="00CF488A" w:rsidP="00FC0F37">
            <w:pPr>
              <w:jc w:val="center"/>
            </w:pPr>
            <w:r w:rsidRPr="0040774B">
              <w:t>15c</w:t>
            </w:r>
          </w:p>
        </w:tc>
        <w:tc>
          <w:tcPr>
            <w:tcW w:w="852" w:type="dxa"/>
            <w:gridSpan w:val="2"/>
            <w:vAlign w:val="center"/>
          </w:tcPr>
          <w:p w:rsidR="00CF488A" w:rsidRPr="0040774B" w:rsidRDefault="00CF488A"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3</w:t>
            </w:r>
          </w:p>
        </w:tc>
        <w:tc>
          <w:tcPr>
            <w:tcW w:w="1701" w:type="dxa"/>
            <w:gridSpan w:val="3"/>
            <w:vAlign w:val="center"/>
          </w:tcPr>
          <w:p w:rsidR="002A4A66" w:rsidRPr="002A4A66" w:rsidRDefault="002A4A66" w:rsidP="00CF488A">
            <w:pPr>
              <w:rPr>
                <w:b/>
              </w:rPr>
            </w:pPr>
            <w:r w:rsidRPr="002A4A66">
              <w:rPr>
                <w:b/>
              </w:rPr>
              <w:t>prof. PaedDr. Silvia Pokrivčáková, PhD.</w:t>
            </w:r>
          </w:p>
          <w:p w:rsidR="002A4A66" w:rsidRDefault="002A4A66" w:rsidP="00CF488A">
            <w:r>
              <w:t>50%,</w:t>
            </w:r>
          </w:p>
          <w:p w:rsidR="00CF488A" w:rsidRPr="0040774B" w:rsidRDefault="00CF488A" w:rsidP="00CF488A">
            <w:r w:rsidRPr="0040774B">
              <w:t>Mgr. Andrea Macková</w:t>
            </w:r>
          </w:p>
          <w:p w:rsidR="00CF488A" w:rsidRPr="0040774B" w:rsidRDefault="002A4A66" w:rsidP="00CF488A">
            <w:r>
              <w:t>50</w:t>
            </w:r>
            <w:r w:rsidR="00CF488A" w:rsidRPr="0040774B">
              <w:t>%</w:t>
            </w:r>
          </w:p>
        </w:tc>
        <w:tc>
          <w:tcPr>
            <w:tcW w:w="567" w:type="dxa"/>
            <w:gridSpan w:val="3"/>
            <w:vAlign w:val="center"/>
          </w:tcPr>
          <w:p w:rsidR="00CF488A" w:rsidRPr="0040774B" w:rsidRDefault="00CF488A" w:rsidP="00CF488A">
            <w:r w:rsidRPr="0040774B">
              <w:t>1/ZS</w:t>
            </w:r>
          </w:p>
        </w:tc>
        <w:tc>
          <w:tcPr>
            <w:tcW w:w="849" w:type="dxa"/>
            <w:gridSpan w:val="2"/>
            <w:vAlign w:val="center"/>
          </w:tcPr>
          <w:p w:rsidR="00CF488A" w:rsidRPr="0040774B" w:rsidRDefault="00CF488A" w:rsidP="00CF488A"/>
        </w:tc>
      </w:tr>
      <w:tr w:rsidR="00CF488A" w:rsidRPr="0040774B" w:rsidTr="0086786F">
        <w:trPr>
          <w:gridAfter w:val="1"/>
          <w:wAfter w:w="15" w:type="dxa"/>
        </w:trPr>
        <w:tc>
          <w:tcPr>
            <w:tcW w:w="2373" w:type="dxa"/>
            <w:gridSpan w:val="2"/>
            <w:vAlign w:val="center"/>
          </w:tcPr>
          <w:p w:rsidR="00340108" w:rsidRPr="0040774B" w:rsidRDefault="00340108" w:rsidP="00CF488A"/>
          <w:p w:rsidR="00CF488A" w:rsidRPr="0040774B" w:rsidRDefault="00CF488A" w:rsidP="00CF488A">
            <w:r w:rsidRPr="0040774B">
              <w:t>Sociálně-pedagogický výcvik</w:t>
            </w:r>
          </w:p>
          <w:p w:rsidR="00340108" w:rsidRPr="0040774B" w:rsidRDefault="00340108" w:rsidP="00CF488A"/>
        </w:tc>
        <w:tc>
          <w:tcPr>
            <w:tcW w:w="996" w:type="dxa"/>
            <w:gridSpan w:val="2"/>
            <w:vAlign w:val="center"/>
          </w:tcPr>
          <w:p w:rsidR="00CF488A" w:rsidRPr="0040774B" w:rsidRDefault="00CF488A" w:rsidP="00CF488A">
            <w:pPr>
              <w:jc w:val="center"/>
            </w:pPr>
          </w:p>
          <w:p w:rsidR="00CF488A" w:rsidRPr="0040774B" w:rsidRDefault="00CF488A" w:rsidP="00CF488A">
            <w:pPr>
              <w:jc w:val="center"/>
            </w:pPr>
            <w:r w:rsidRPr="0040774B">
              <w:t>15c</w:t>
            </w:r>
          </w:p>
        </w:tc>
        <w:tc>
          <w:tcPr>
            <w:tcW w:w="852" w:type="dxa"/>
            <w:gridSpan w:val="2"/>
            <w:vAlign w:val="center"/>
          </w:tcPr>
          <w:p w:rsidR="00FC0F37" w:rsidRPr="0040774B" w:rsidRDefault="00FC0F37" w:rsidP="00CF488A">
            <w:pPr>
              <w:jc w:val="center"/>
            </w:pPr>
          </w:p>
          <w:p w:rsidR="00CF488A" w:rsidRPr="0040774B" w:rsidRDefault="00CF488A" w:rsidP="00CF488A">
            <w:pPr>
              <w:jc w:val="center"/>
            </w:pPr>
            <w:r w:rsidRPr="0040774B">
              <w:t>10</w:t>
            </w:r>
          </w:p>
        </w:tc>
        <w:tc>
          <w:tcPr>
            <w:tcW w:w="1277" w:type="dxa"/>
            <w:gridSpan w:val="3"/>
            <w:vAlign w:val="center"/>
          </w:tcPr>
          <w:p w:rsidR="00FC0F37" w:rsidRPr="0040774B" w:rsidRDefault="00FC0F37" w:rsidP="00CF488A"/>
          <w:p w:rsidR="00CF488A" w:rsidRPr="0040774B" w:rsidRDefault="00CF488A" w:rsidP="00CF488A">
            <w:r w:rsidRPr="0040774B">
              <w:t>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CF488A" w:rsidRPr="0040774B" w:rsidRDefault="00CF488A" w:rsidP="00CF488A">
            <w:r w:rsidRPr="0040774B">
              <w:t>Mgr. Hana Navrátilová</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1/ZS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shd w:val="clear" w:color="auto" w:fill="FABF8F"/>
            <w:vAlign w:val="center"/>
          </w:tcPr>
          <w:p w:rsidR="00CF488A" w:rsidRPr="0040774B" w:rsidRDefault="00CF488A" w:rsidP="00CF488A">
            <w:pPr>
              <w:rPr>
                <w:b/>
              </w:rPr>
            </w:pPr>
            <w:r w:rsidRPr="0040774B">
              <w:rPr>
                <w:b/>
              </w:rPr>
              <w:t>Počet kreditů za ZS</w:t>
            </w:r>
          </w:p>
          <w:p w:rsidR="00CF488A" w:rsidRPr="0040774B" w:rsidRDefault="00CF488A" w:rsidP="00CF488A">
            <w:pPr>
              <w:rPr>
                <w:b/>
              </w:rPr>
            </w:pPr>
            <w:r w:rsidRPr="0040774B">
              <w:rPr>
                <w:b/>
              </w:rPr>
              <w:t>1. ročníku</w:t>
            </w:r>
          </w:p>
        </w:tc>
        <w:tc>
          <w:tcPr>
            <w:tcW w:w="1848" w:type="dxa"/>
            <w:gridSpan w:val="4"/>
            <w:shd w:val="clear" w:color="auto" w:fill="FABF8F"/>
            <w:vAlign w:val="center"/>
          </w:tcPr>
          <w:p w:rsidR="00CF488A" w:rsidRPr="0040774B" w:rsidRDefault="00CF488A" w:rsidP="00CF488A">
            <w:pPr>
              <w:rPr>
                <w:b/>
              </w:rPr>
            </w:pPr>
          </w:p>
        </w:tc>
        <w:tc>
          <w:tcPr>
            <w:tcW w:w="1277" w:type="dxa"/>
            <w:gridSpan w:val="3"/>
            <w:shd w:val="clear" w:color="auto" w:fill="FABF8F"/>
            <w:vAlign w:val="center"/>
          </w:tcPr>
          <w:p w:rsidR="00CF488A" w:rsidRPr="0040774B" w:rsidRDefault="00CF488A" w:rsidP="00CF488A">
            <w:pPr>
              <w:rPr>
                <w:b/>
              </w:rPr>
            </w:pPr>
          </w:p>
        </w:tc>
        <w:tc>
          <w:tcPr>
            <w:tcW w:w="709" w:type="dxa"/>
            <w:gridSpan w:val="3"/>
            <w:shd w:val="clear" w:color="auto" w:fill="FABF8F"/>
            <w:vAlign w:val="center"/>
          </w:tcPr>
          <w:p w:rsidR="00CF488A" w:rsidRPr="0040774B" w:rsidRDefault="00CF488A" w:rsidP="00CF488A">
            <w:pPr>
              <w:rPr>
                <w:b/>
              </w:rPr>
            </w:pPr>
            <w:r w:rsidRPr="0040774B">
              <w:rPr>
                <w:b/>
              </w:rPr>
              <w:t>30</w:t>
            </w:r>
          </w:p>
        </w:tc>
        <w:tc>
          <w:tcPr>
            <w:tcW w:w="1701" w:type="dxa"/>
            <w:gridSpan w:val="3"/>
            <w:shd w:val="clear" w:color="auto" w:fill="FABF8F"/>
            <w:vAlign w:val="center"/>
          </w:tcPr>
          <w:p w:rsidR="00CF488A" w:rsidRPr="0040774B" w:rsidRDefault="00CF488A" w:rsidP="00CF488A"/>
        </w:tc>
        <w:tc>
          <w:tcPr>
            <w:tcW w:w="567" w:type="dxa"/>
            <w:gridSpan w:val="3"/>
            <w:shd w:val="clear" w:color="auto" w:fill="FABF8F"/>
            <w:vAlign w:val="center"/>
          </w:tcPr>
          <w:p w:rsidR="00CF488A" w:rsidRPr="0040774B" w:rsidRDefault="00CF488A" w:rsidP="00CF488A"/>
        </w:tc>
        <w:tc>
          <w:tcPr>
            <w:tcW w:w="849" w:type="dxa"/>
            <w:gridSpan w:val="2"/>
            <w:shd w:val="clear" w:color="auto" w:fill="FABF8F"/>
            <w:vAlign w:val="center"/>
          </w:tcPr>
          <w:p w:rsidR="00CF488A" w:rsidRPr="0040774B" w:rsidRDefault="00CF488A" w:rsidP="00CF488A"/>
        </w:tc>
      </w:tr>
      <w:tr w:rsidR="00CF488A" w:rsidRPr="0040774B" w:rsidTr="0086786F">
        <w:trPr>
          <w:gridAfter w:val="1"/>
          <w:wAfter w:w="15" w:type="dxa"/>
        </w:trPr>
        <w:tc>
          <w:tcPr>
            <w:tcW w:w="2373" w:type="dxa"/>
            <w:gridSpan w:val="2"/>
            <w:vAlign w:val="center"/>
          </w:tcPr>
          <w:p w:rsidR="00CF488A" w:rsidRPr="0040774B" w:rsidRDefault="00E30386" w:rsidP="00CF488A">
            <w:r>
              <w:t xml:space="preserve">Didaktika mateřské školy </w:t>
            </w:r>
          </w:p>
        </w:tc>
        <w:tc>
          <w:tcPr>
            <w:tcW w:w="996" w:type="dxa"/>
            <w:gridSpan w:val="2"/>
            <w:vAlign w:val="center"/>
          </w:tcPr>
          <w:p w:rsidR="00CF488A" w:rsidRPr="0040774B" w:rsidRDefault="00CF488A" w:rsidP="00CF488A">
            <w:pPr>
              <w:jc w:val="center"/>
            </w:pPr>
            <w:r w:rsidRPr="0040774B">
              <w:t>10p+10s</w:t>
            </w:r>
          </w:p>
          <w:p w:rsidR="00CF488A" w:rsidRPr="0040774B" w:rsidRDefault="00CF488A" w:rsidP="00CF488A">
            <w:r w:rsidRPr="0040774B">
              <w:t>+ 1týden praxe</w:t>
            </w:r>
          </w:p>
        </w:tc>
        <w:tc>
          <w:tcPr>
            <w:tcW w:w="852" w:type="dxa"/>
            <w:gridSpan w:val="2"/>
            <w:vAlign w:val="center"/>
          </w:tcPr>
          <w:p w:rsidR="00CF488A" w:rsidRPr="0040774B" w:rsidRDefault="00CF488A" w:rsidP="00CF488A">
            <w:pPr>
              <w:jc w:val="center"/>
            </w:pPr>
            <w:r w:rsidRPr="0040774B">
              <w:t>20</w:t>
            </w:r>
          </w:p>
        </w:tc>
        <w:tc>
          <w:tcPr>
            <w:tcW w:w="1277" w:type="dxa"/>
            <w:gridSpan w:val="3"/>
            <w:vAlign w:val="center"/>
          </w:tcPr>
          <w:p w:rsidR="00CF488A" w:rsidRPr="0040774B" w:rsidRDefault="00CF488A" w:rsidP="00CF488A">
            <w:r w:rsidRPr="0040774B">
              <w:t>zápočet, zkouška</w:t>
            </w:r>
          </w:p>
        </w:tc>
        <w:tc>
          <w:tcPr>
            <w:tcW w:w="709" w:type="dxa"/>
            <w:gridSpan w:val="3"/>
            <w:vAlign w:val="center"/>
          </w:tcPr>
          <w:p w:rsidR="00CF488A" w:rsidRPr="0040774B" w:rsidRDefault="00CF488A" w:rsidP="00CF488A">
            <w:r w:rsidRPr="0040774B">
              <w:t>8</w:t>
            </w:r>
          </w:p>
        </w:tc>
        <w:tc>
          <w:tcPr>
            <w:tcW w:w="1701" w:type="dxa"/>
            <w:gridSpan w:val="3"/>
            <w:vAlign w:val="center"/>
          </w:tcPr>
          <w:p w:rsidR="00CF488A" w:rsidRPr="0040774B" w:rsidRDefault="00CF488A" w:rsidP="00CF488A">
            <w:r w:rsidRPr="0040774B">
              <w:rPr>
                <w:b/>
              </w:rPr>
              <w:t>doc. PaedDr. Adriana Wiegerová, PhD.</w:t>
            </w:r>
            <w:r w:rsidRPr="0040774B">
              <w:t xml:space="preserve"> (přednášející), </w:t>
            </w:r>
          </w:p>
          <w:p w:rsidR="00CF488A" w:rsidRPr="0040774B" w:rsidRDefault="00CF488A" w:rsidP="00CF488A">
            <w:r w:rsidRPr="0040774B">
              <w:t>50%</w:t>
            </w:r>
          </w:p>
          <w:p w:rsidR="00CF488A" w:rsidRPr="0040774B" w:rsidRDefault="00CF488A" w:rsidP="00CF488A">
            <w:r w:rsidRPr="0040774B">
              <w:t>Mgr. Hana Navrátilová</w:t>
            </w:r>
          </w:p>
          <w:p w:rsidR="00CF488A" w:rsidRPr="0040774B" w:rsidRDefault="00CF488A" w:rsidP="00CF488A">
            <w:r w:rsidRPr="0040774B">
              <w:t>50%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ZT</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Vývojová psychologie</w:t>
            </w:r>
          </w:p>
        </w:tc>
        <w:tc>
          <w:tcPr>
            <w:tcW w:w="996" w:type="dxa"/>
            <w:gridSpan w:val="2"/>
            <w:vAlign w:val="center"/>
          </w:tcPr>
          <w:p w:rsidR="00CF488A" w:rsidRPr="0040774B" w:rsidRDefault="00CF488A" w:rsidP="00CF488A">
            <w:pPr>
              <w:jc w:val="center"/>
            </w:pPr>
            <w:r w:rsidRPr="0040774B">
              <w:t>10p+5s</w:t>
            </w:r>
          </w:p>
        </w:tc>
        <w:tc>
          <w:tcPr>
            <w:tcW w:w="852" w:type="dxa"/>
            <w:gridSpan w:val="2"/>
            <w:vAlign w:val="center"/>
          </w:tcPr>
          <w:p w:rsidR="00CF488A" w:rsidRPr="0040774B" w:rsidRDefault="00CF488A" w:rsidP="00CF488A">
            <w:pPr>
              <w:jc w:val="center"/>
            </w:pPr>
            <w:r w:rsidRPr="0040774B">
              <w:t>20</w:t>
            </w:r>
          </w:p>
        </w:tc>
        <w:tc>
          <w:tcPr>
            <w:tcW w:w="1277" w:type="dxa"/>
            <w:gridSpan w:val="3"/>
            <w:vAlign w:val="center"/>
          </w:tcPr>
          <w:p w:rsidR="00CF488A" w:rsidRPr="0040774B" w:rsidRDefault="00CF488A" w:rsidP="00CF488A">
            <w:r w:rsidRPr="0040774B">
              <w:t>zápočet, zkouška</w:t>
            </w:r>
          </w:p>
        </w:tc>
        <w:tc>
          <w:tcPr>
            <w:tcW w:w="709" w:type="dxa"/>
            <w:gridSpan w:val="3"/>
            <w:vAlign w:val="center"/>
          </w:tcPr>
          <w:p w:rsidR="00CF488A" w:rsidRPr="0040774B" w:rsidRDefault="00CF488A" w:rsidP="00CF488A">
            <w:r w:rsidRPr="0040774B">
              <w:t>4</w:t>
            </w:r>
          </w:p>
        </w:tc>
        <w:tc>
          <w:tcPr>
            <w:tcW w:w="1701" w:type="dxa"/>
            <w:gridSpan w:val="3"/>
            <w:vAlign w:val="center"/>
          </w:tcPr>
          <w:p w:rsidR="00CF488A" w:rsidRPr="0040774B" w:rsidRDefault="00CF488A" w:rsidP="00CF488A">
            <w:pPr>
              <w:rPr>
                <w:b/>
              </w:rPr>
            </w:pPr>
            <w:r w:rsidRPr="0040774B">
              <w:rPr>
                <w:b/>
              </w:rPr>
              <w:t>Mgr. et Mgr. Viktor Pacholík, Ph.D.</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p w:rsidR="00CF488A" w:rsidRPr="0040774B" w:rsidRDefault="00CF488A" w:rsidP="00CF488A">
            <w:r w:rsidRPr="0040774B">
              <w:t>Rozvoj počáteční gramotnosti v MŠ</w:t>
            </w:r>
          </w:p>
          <w:p w:rsidR="00CF488A" w:rsidRPr="0040774B" w:rsidRDefault="00CF488A" w:rsidP="00CF488A"/>
        </w:tc>
        <w:tc>
          <w:tcPr>
            <w:tcW w:w="996" w:type="dxa"/>
            <w:gridSpan w:val="2"/>
            <w:vAlign w:val="center"/>
          </w:tcPr>
          <w:p w:rsidR="00CF488A" w:rsidRPr="0040774B" w:rsidRDefault="00CF488A" w:rsidP="00CF488A">
            <w:pPr>
              <w:jc w:val="center"/>
            </w:pPr>
          </w:p>
          <w:p w:rsidR="00CF488A" w:rsidRPr="0040774B" w:rsidRDefault="00CF488A" w:rsidP="00CF488A">
            <w:pPr>
              <w:jc w:val="center"/>
            </w:pPr>
            <w:r w:rsidRPr="0040774B">
              <w:t>4s+3c</w:t>
            </w:r>
          </w:p>
        </w:tc>
        <w:tc>
          <w:tcPr>
            <w:tcW w:w="852" w:type="dxa"/>
            <w:gridSpan w:val="2"/>
            <w:vAlign w:val="center"/>
          </w:tcPr>
          <w:p w:rsidR="00CF488A" w:rsidRPr="0040774B" w:rsidRDefault="00CF488A"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3</w:t>
            </w:r>
          </w:p>
        </w:tc>
        <w:tc>
          <w:tcPr>
            <w:tcW w:w="1701" w:type="dxa"/>
            <w:gridSpan w:val="3"/>
            <w:vAlign w:val="center"/>
          </w:tcPr>
          <w:p w:rsidR="00CF488A" w:rsidRPr="00B834AB" w:rsidRDefault="00CF488A" w:rsidP="00CF488A">
            <w:pPr>
              <w:rPr>
                <w:b/>
              </w:rPr>
            </w:pPr>
            <w:r w:rsidRPr="00B834AB">
              <w:rPr>
                <w:b/>
              </w:rPr>
              <w:t>PhDr. Jana Doležalová, Ph.D.</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Logika, množiny, relace</w:t>
            </w:r>
          </w:p>
        </w:tc>
        <w:tc>
          <w:tcPr>
            <w:tcW w:w="996" w:type="dxa"/>
            <w:gridSpan w:val="2"/>
            <w:vAlign w:val="center"/>
          </w:tcPr>
          <w:p w:rsidR="00CF488A" w:rsidRPr="0040774B" w:rsidRDefault="00CF488A" w:rsidP="00CF488A">
            <w:pPr>
              <w:jc w:val="center"/>
            </w:pPr>
          </w:p>
          <w:p w:rsidR="00CF488A" w:rsidRPr="0040774B" w:rsidRDefault="00CF488A" w:rsidP="00CF488A">
            <w:pPr>
              <w:jc w:val="center"/>
            </w:pPr>
            <w:r w:rsidRPr="0040774B">
              <w:t>4s+3c</w:t>
            </w:r>
          </w:p>
        </w:tc>
        <w:tc>
          <w:tcPr>
            <w:tcW w:w="852" w:type="dxa"/>
            <w:gridSpan w:val="2"/>
            <w:vAlign w:val="center"/>
          </w:tcPr>
          <w:p w:rsidR="00CF488A" w:rsidRPr="0040774B" w:rsidRDefault="00CF488A"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D32D93" w:rsidRDefault="00D32D93" w:rsidP="00CF488A">
            <w:pPr>
              <w:rPr>
                <w:ins w:id="8" w:author="Jana_PC" w:date="2018-05-26T10:01:00Z"/>
              </w:rPr>
            </w:pPr>
            <w:ins w:id="9" w:author="§.opiékoiíkkoíikoíi" w:date="2018-05-25T21:33:00Z">
              <w:r>
                <w:t xml:space="preserve">Mgr. </w:t>
              </w:r>
            </w:ins>
            <w:ins w:id="10" w:author="§.opiékoiíkkoíikoíi" w:date="2018-05-25T21:34:00Z">
              <w:r>
                <w:t>L</w:t>
              </w:r>
            </w:ins>
            <w:ins w:id="11" w:author="§.opiékoiíkkoíikoíi" w:date="2018-05-25T21:33:00Z">
              <w:r>
                <w:t xml:space="preserve">ubomír Sedláček, Ph.D. </w:t>
              </w:r>
            </w:ins>
            <w:ins w:id="12" w:author="Jana_PC" w:date="2018-05-26T10:01:00Z">
              <w:r w:rsidR="00FE3C39">
                <w:t>25</w:t>
              </w:r>
            </w:ins>
            <w:ins w:id="13" w:author="§.opiékoiíkkoíikoíi" w:date="2018-05-25T21:33:00Z">
              <w:del w:id="14" w:author="Jana_PC" w:date="2018-05-26T10:01:00Z">
                <w:r w:rsidDel="00FE3C39">
                  <w:delText>50</w:delText>
                </w:r>
              </w:del>
              <w:r>
                <w:t>%,</w:t>
              </w:r>
            </w:ins>
          </w:p>
          <w:p w:rsidR="00FE3C39" w:rsidRDefault="00FE3C39" w:rsidP="00CF488A">
            <w:pPr>
              <w:rPr>
                <w:ins w:id="15" w:author="Jana_PC" w:date="2018-05-26T10:02:00Z"/>
              </w:rPr>
            </w:pPr>
            <w:ins w:id="16" w:author="Jana_PC" w:date="2018-05-26T10:01:00Z">
              <w:r>
                <w:t xml:space="preserve">PaedDr. Lucia </w:t>
              </w:r>
            </w:ins>
            <w:ins w:id="17" w:author="Jana_PC" w:date="2018-05-26T10:02:00Z">
              <w:r>
                <w:t>F</w:t>
              </w:r>
            </w:ins>
            <w:ins w:id="18" w:author="Jana_PC" w:date="2018-05-26T10:01:00Z">
              <w:r>
                <w:t>icová, PhD.</w:t>
              </w:r>
            </w:ins>
          </w:p>
          <w:p w:rsidR="00FE3C39" w:rsidRDefault="00FE3C39" w:rsidP="00CF488A">
            <w:pPr>
              <w:rPr>
                <w:ins w:id="19" w:author="§.opiékoiíkkoíikoíi" w:date="2018-05-25T21:33:00Z"/>
              </w:rPr>
            </w:pPr>
            <w:ins w:id="20" w:author="Jana_PC" w:date="2018-05-26T10:02:00Z">
              <w:r>
                <w:t>25%</w:t>
              </w:r>
            </w:ins>
          </w:p>
          <w:p w:rsidR="00CF488A" w:rsidRPr="0040774B" w:rsidRDefault="00CF488A" w:rsidP="00CF488A">
            <w:r w:rsidRPr="0040774B">
              <w:t>Mgr. Marie Pavelková</w:t>
            </w:r>
          </w:p>
          <w:p w:rsidR="00CF488A" w:rsidRPr="0040774B" w:rsidRDefault="00D32D93" w:rsidP="00CF488A">
            <w:ins w:id="21" w:author="§.opiékoiíkkoíikoíi" w:date="2018-05-25T21:34:00Z">
              <w:r>
                <w:t>50</w:t>
              </w:r>
            </w:ins>
            <w:del w:id="22" w:author="§.opiékoiíkkoíikoíi" w:date="2018-05-25T21:34:00Z">
              <w:r w:rsidR="00CF488A" w:rsidRPr="0040774B" w:rsidDel="00D32D93">
                <w:delText>100</w:delText>
              </w:r>
            </w:del>
            <w:r w:rsidR="00CF488A" w:rsidRPr="0040774B">
              <w:t>%</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Základy hudební teorie</w:t>
            </w:r>
          </w:p>
        </w:tc>
        <w:tc>
          <w:tcPr>
            <w:tcW w:w="996" w:type="dxa"/>
            <w:gridSpan w:val="2"/>
            <w:vAlign w:val="center"/>
          </w:tcPr>
          <w:p w:rsidR="00CF488A" w:rsidRPr="0040774B" w:rsidRDefault="00CF488A" w:rsidP="00CF488A">
            <w:pPr>
              <w:jc w:val="center"/>
            </w:pPr>
          </w:p>
          <w:p w:rsidR="00CF488A" w:rsidRPr="0040774B" w:rsidRDefault="00CF488A" w:rsidP="00CF488A">
            <w:pPr>
              <w:jc w:val="center"/>
            </w:pPr>
            <w:r w:rsidRPr="0040774B">
              <w:t>5s</w:t>
            </w:r>
          </w:p>
        </w:tc>
        <w:tc>
          <w:tcPr>
            <w:tcW w:w="852" w:type="dxa"/>
            <w:gridSpan w:val="2"/>
            <w:vAlign w:val="center"/>
          </w:tcPr>
          <w:p w:rsidR="00CF488A" w:rsidRPr="0040774B" w:rsidRDefault="00FC0F37"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CF488A" w:rsidRPr="0040774B" w:rsidRDefault="00B834AB" w:rsidP="00CF488A">
            <w:r>
              <w:t>Mgr. Libuše Černá, Ph.D.</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Základy tělesné kultury</w:t>
            </w:r>
          </w:p>
        </w:tc>
        <w:tc>
          <w:tcPr>
            <w:tcW w:w="996" w:type="dxa"/>
            <w:gridSpan w:val="2"/>
            <w:vAlign w:val="center"/>
          </w:tcPr>
          <w:p w:rsidR="00CF488A" w:rsidRPr="0040774B" w:rsidRDefault="00CF488A" w:rsidP="00CF488A">
            <w:pPr>
              <w:jc w:val="center"/>
            </w:pPr>
          </w:p>
          <w:p w:rsidR="00CF488A" w:rsidRPr="0040774B" w:rsidRDefault="00CF488A" w:rsidP="00CF488A">
            <w:pPr>
              <w:jc w:val="center"/>
            </w:pPr>
            <w:r w:rsidRPr="0040774B">
              <w:t>5s</w:t>
            </w:r>
          </w:p>
        </w:tc>
        <w:tc>
          <w:tcPr>
            <w:tcW w:w="852" w:type="dxa"/>
            <w:gridSpan w:val="2"/>
            <w:vAlign w:val="center"/>
          </w:tcPr>
          <w:p w:rsidR="00CF488A" w:rsidRPr="0040774B" w:rsidRDefault="00FC0F37"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CF488A" w:rsidDel="00384118" w:rsidRDefault="00CF488A" w:rsidP="00CF488A">
            <w:pPr>
              <w:rPr>
                <w:del w:id="23" w:author="§.opiékoiíkkoíikoíi" w:date="2018-05-25T21:57:00Z"/>
              </w:rPr>
            </w:pPr>
            <w:del w:id="24" w:author="§.opiékoiíkkoíikoíi" w:date="2018-05-25T21:57:00Z">
              <w:r w:rsidRPr="0040774B" w:rsidDel="00384118">
                <w:delText>PhDr. Roman Božik, Ph.D.</w:delText>
              </w:r>
            </w:del>
          </w:p>
          <w:p w:rsidR="00384118" w:rsidRPr="0040774B" w:rsidRDefault="00B44BDA" w:rsidP="00CF488A">
            <w:pPr>
              <w:rPr>
                <w:ins w:id="25" w:author="§.opiékoiíkkoíikoíi" w:date="2018-05-25T21:57:00Z"/>
              </w:rPr>
            </w:pPr>
            <w:ins w:id="26" w:author="§.opiékoiíkkoíikoíi" w:date="2018-05-27T08:34:00Z">
              <w:r>
                <w:t xml:space="preserve">PhDr. </w:t>
              </w:r>
            </w:ins>
            <w:ins w:id="27" w:author="§.opiékoiíkkoíikoíi" w:date="2018-05-25T21:57:00Z">
              <w:r w:rsidR="00384118">
                <w:t>Mgr</w:t>
              </w:r>
            </w:ins>
            <w:r w:rsidR="0086786F">
              <w:t xml:space="preserve">. </w:t>
            </w:r>
            <w:ins w:id="28" w:author="§.opiékoiíkkoíikoíi" w:date="2018-05-25T21:57:00Z">
              <w:r w:rsidR="00384118">
                <w:t>Marcela Janíková, Ph.D.</w:t>
              </w:r>
            </w:ins>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Základy výtvarné kultury</w:t>
            </w:r>
          </w:p>
        </w:tc>
        <w:tc>
          <w:tcPr>
            <w:tcW w:w="996" w:type="dxa"/>
            <w:gridSpan w:val="2"/>
            <w:vAlign w:val="center"/>
          </w:tcPr>
          <w:p w:rsidR="00CF488A" w:rsidRPr="0040774B" w:rsidRDefault="00CF488A" w:rsidP="00CF488A">
            <w:pPr>
              <w:jc w:val="center"/>
            </w:pPr>
          </w:p>
          <w:p w:rsidR="00CF488A" w:rsidRPr="0040774B" w:rsidRDefault="00CF488A" w:rsidP="00CF488A">
            <w:pPr>
              <w:jc w:val="center"/>
            </w:pPr>
            <w:r w:rsidRPr="0040774B">
              <w:t>5s</w:t>
            </w:r>
          </w:p>
        </w:tc>
        <w:tc>
          <w:tcPr>
            <w:tcW w:w="852" w:type="dxa"/>
            <w:gridSpan w:val="2"/>
            <w:vAlign w:val="center"/>
          </w:tcPr>
          <w:p w:rsidR="00CF488A" w:rsidRPr="0040774B" w:rsidRDefault="00FC0F37"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CF488A" w:rsidRPr="0040774B" w:rsidRDefault="001B27F7" w:rsidP="00CF488A">
            <w:r w:rsidRPr="0040774B">
              <w:t>Mgr. Jana Vašíková, Ph</w:t>
            </w:r>
            <w:r w:rsidR="00CF488A" w:rsidRPr="0040774B">
              <w:t>D.</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Anglický jazyk II</w:t>
            </w:r>
          </w:p>
        </w:tc>
        <w:tc>
          <w:tcPr>
            <w:tcW w:w="996" w:type="dxa"/>
            <w:gridSpan w:val="2"/>
            <w:vAlign w:val="center"/>
          </w:tcPr>
          <w:p w:rsidR="00CF488A" w:rsidRPr="0040774B" w:rsidRDefault="00CF488A" w:rsidP="00CF488A">
            <w:pPr>
              <w:jc w:val="center"/>
            </w:pPr>
            <w:r w:rsidRPr="0040774B">
              <w:t>15c</w:t>
            </w:r>
          </w:p>
        </w:tc>
        <w:tc>
          <w:tcPr>
            <w:tcW w:w="852" w:type="dxa"/>
            <w:gridSpan w:val="2"/>
            <w:vAlign w:val="center"/>
          </w:tcPr>
          <w:p w:rsidR="00CF488A" w:rsidRPr="0040774B" w:rsidRDefault="00FC0F37" w:rsidP="00CF488A">
            <w:pPr>
              <w:jc w:val="center"/>
            </w:pPr>
            <w:r w:rsidRPr="0040774B">
              <w:t>15</w:t>
            </w:r>
          </w:p>
        </w:tc>
        <w:tc>
          <w:tcPr>
            <w:tcW w:w="1277" w:type="dxa"/>
            <w:gridSpan w:val="3"/>
            <w:vAlign w:val="center"/>
          </w:tcPr>
          <w:p w:rsidR="00CF488A" w:rsidRPr="0040774B" w:rsidRDefault="00CF488A" w:rsidP="00CF488A">
            <w:r w:rsidRPr="0040774B">
              <w:t>klasifikovaný zápočet</w:t>
            </w:r>
          </w:p>
        </w:tc>
        <w:tc>
          <w:tcPr>
            <w:tcW w:w="709" w:type="dxa"/>
            <w:gridSpan w:val="3"/>
            <w:vAlign w:val="center"/>
          </w:tcPr>
          <w:p w:rsidR="00CF488A" w:rsidRPr="0040774B" w:rsidRDefault="00CF488A" w:rsidP="00CF488A">
            <w:r w:rsidRPr="0040774B">
              <w:t>3</w:t>
            </w:r>
          </w:p>
        </w:tc>
        <w:tc>
          <w:tcPr>
            <w:tcW w:w="1701" w:type="dxa"/>
            <w:gridSpan w:val="3"/>
            <w:vAlign w:val="center"/>
          </w:tcPr>
          <w:p w:rsidR="002A4A66" w:rsidRPr="0062132B" w:rsidRDefault="002A4A66" w:rsidP="002A4A66">
            <w:pPr>
              <w:rPr>
                <w:b/>
              </w:rPr>
            </w:pPr>
            <w:r w:rsidRPr="0062132B">
              <w:rPr>
                <w:b/>
              </w:rPr>
              <w:t>prof. PaedDr. Silvia Pokrivčáková, PhD.</w:t>
            </w:r>
          </w:p>
          <w:p w:rsidR="002A4A66" w:rsidRDefault="002A4A66" w:rsidP="002A4A66">
            <w:r>
              <w:t>50%,</w:t>
            </w:r>
          </w:p>
          <w:p w:rsidR="002A4A66" w:rsidRPr="0040774B" w:rsidRDefault="002A4A66" w:rsidP="002A4A66">
            <w:r w:rsidRPr="0040774B">
              <w:t>Mgr. Andrea Macková</w:t>
            </w:r>
          </w:p>
          <w:p w:rsidR="00CF488A" w:rsidRPr="0040774B" w:rsidRDefault="002A4A66" w:rsidP="002A4A66">
            <w:r>
              <w:t>50</w:t>
            </w:r>
            <w:r w:rsidRPr="0040774B">
              <w:t>%</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tc>
      </w:tr>
      <w:tr w:rsidR="00CF488A" w:rsidRPr="0040774B" w:rsidTr="0086786F">
        <w:trPr>
          <w:gridAfter w:val="1"/>
          <w:wAfter w:w="15" w:type="dxa"/>
        </w:trPr>
        <w:tc>
          <w:tcPr>
            <w:tcW w:w="9324" w:type="dxa"/>
            <w:gridSpan w:val="20"/>
            <w:shd w:val="clear" w:color="auto" w:fill="FABF8F"/>
            <w:vAlign w:val="center"/>
          </w:tcPr>
          <w:p w:rsidR="00CF488A" w:rsidRPr="0040774B" w:rsidRDefault="00CF488A" w:rsidP="00CF488A">
            <w:pPr>
              <w:rPr>
                <w:b/>
                <w:sz w:val="22"/>
                <w:szCs w:val="22"/>
              </w:rPr>
            </w:pPr>
            <w:r w:rsidRPr="0040774B">
              <w:rPr>
                <w:b/>
                <w:sz w:val="22"/>
                <w:szCs w:val="22"/>
              </w:rPr>
              <w:t>Povinně volitelné předměty</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*Metodika přípravy školy v přírodě</w:t>
            </w:r>
          </w:p>
        </w:tc>
        <w:tc>
          <w:tcPr>
            <w:tcW w:w="996" w:type="dxa"/>
            <w:gridSpan w:val="2"/>
            <w:vAlign w:val="center"/>
          </w:tcPr>
          <w:p w:rsidR="00CF488A" w:rsidRPr="0040774B" w:rsidRDefault="00CF488A" w:rsidP="00CF488A">
            <w:pPr>
              <w:jc w:val="center"/>
            </w:pPr>
            <w:r w:rsidRPr="0040774B">
              <w:t>5c</w:t>
            </w:r>
          </w:p>
        </w:tc>
        <w:tc>
          <w:tcPr>
            <w:tcW w:w="852" w:type="dxa"/>
            <w:gridSpan w:val="2"/>
            <w:vAlign w:val="center"/>
          </w:tcPr>
          <w:p w:rsidR="00CF488A" w:rsidRPr="0040774B" w:rsidRDefault="00CF488A" w:rsidP="00CF488A">
            <w:pPr>
              <w:jc w:val="center"/>
            </w:pPr>
            <w:r w:rsidRPr="0040774B">
              <w:t>5</w:t>
            </w:r>
          </w:p>
        </w:tc>
        <w:tc>
          <w:tcPr>
            <w:tcW w:w="1277" w:type="dxa"/>
            <w:gridSpan w:val="3"/>
            <w:vAlign w:val="center"/>
          </w:tcPr>
          <w:p w:rsidR="00CF488A" w:rsidRPr="0040774B" w:rsidRDefault="00CF488A" w:rsidP="00CF488A">
            <w:r w:rsidRPr="0040774B">
              <w:t>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CF488A" w:rsidRPr="0040774B" w:rsidRDefault="00CF488A" w:rsidP="00CF488A">
            <w:r w:rsidRPr="0040774B">
              <w:t>PhDr. Roman Božik, Ph.D.</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*Psychomotorika</w:t>
            </w:r>
          </w:p>
        </w:tc>
        <w:tc>
          <w:tcPr>
            <w:tcW w:w="996" w:type="dxa"/>
            <w:gridSpan w:val="2"/>
            <w:vAlign w:val="center"/>
          </w:tcPr>
          <w:p w:rsidR="00CF488A" w:rsidRPr="0040774B" w:rsidRDefault="00CF488A" w:rsidP="00CF488A">
            <w:pPr>
              <w:jc w:val="center"/>
            </w:pPr>
            <w:r w:rsidRPr="0040774B">
              <w:t>5c</w:t>
            </w:r>
          </w:p>
        </w:tc>
        <w:tc>
          <w:tcPr>
            <w:tcW w:w="852" w:type="dxa"/>
            <w:gridSpan w:val="2"/>
            <w:vAlign w:val="center"/>
          </w:tcPr>
          <w:p w:rsidR="00CF488A" w:rsidRPr="0040774B" w:rsidRDefault="00CF488A" w:rsidP="00CF488A">
            <w:pPr>
              <w:jc w:val="center"/>
            </w:pPr>
            <w:r w:rsidRPr="0040774B">
              <w:t>5</w:t>
            </w:r>
          </w:p>
        </w:tc>
        <w:tc>
          <w:tcPr>
            <w:tcW w:w="1277" w:type="dxa"/>
            <w:gridSpan w:val="3"/>
            <w:vAlign w:val="center"/>
          </w:tcPr>
          <w:p w:rsidR="00CF488A" w:rsidRPr="0040774B" w:rsidRDefault="00CF488A" w:rsidP="00CF488A">
            <w:r w:rsidRPr="0040774B">
              <w:t>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CF488A" w:rsidRPr="0040774B" w:rsidRDefault="00CF488A" w:rsidP="00CF488A">
            <w:r w:rsidRPr="0040774B">
              <w:t>Mgr. et Mgr. Viktor Pacholík, Ph.D.</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CF488A" w:rsidRPr="0040774B" w:rsidTr="0086786F">
        <w:trPr>
          <w:gridAfter w:val="1"/>
          <w:wAfter w:w="15" w:type="dxa"/>
        </w:trPr>
        <w:tc>
          <w:tcPr>
            <w:tcW w:w="2373" w:type="dxa"/>
            <w:gridSpan w:val="2"/>
            <w:vAlign w:val="center"/>
          </w:tcPr>
          <w:p w:rsidR="00CF488A" w:rsidRPr="0040774B" w:rsidRDefault="00CF488A" w:rsidP="00CF488A">
            <w:r w:rsidRPr="0040774B">
              <w:t>*Základy ICT</w:t>
            </w:r>
          </w:p>
        </w:tc>
        <w:tc>
          <w:tcPr>
            <w:tcW w:w="996" w:type="dxa"/>
            <w:gridSpan w:val="2"/>
            <w:vAlign w:val="center"/>
          </w:tcPr>
          <w:p w:rsidR="00CF488A" w:rsidRPr="0040774B" w:rsidRDefault="00CF488A" w:rsidP="00CF488A">
            <w:pPr>
              <w:jc w:val="center"/>
            </w:pPr>
            <w:r w:rsidRPr="0040774B">
              <w:t>5c</w:t>
            </w:r>
          </w:p>
        </w:tc>
        <w:tc>
          <w:tcPr>
            <w:tcW w:w="852" w:type="dxa"/>
            <w:gridSpan w:val="2"/>
            <w:vAlign w:val="center"/>
          </w:tcPr>
          <w:p w:rsidR="00CF488A" w:rsidRPr="0040774B" w:rsidRDefault="00CF488A" w:rsidP="00CF488A">
            <w:pPr>
              <w:jc w:val="center"/>
            </w:pPr>
            <w:r w:rsidRPr="0040774B">
              <w:t>5</w:t>
            </w:r>
          </w:p>
        </w:tc>
        <w:tc>
          <w:tcPr>
            <w:tcW w:w="1277" w:type="dxa"/>
            <w:gridSpan w:val="3"/>
            <w:vAlign w:val="center"/>
          </w:tcPr>
          <w:p w:rsidR="00CF488A" w:rsidRPr="0040774B" w:rsidRDefault="00CF488A" w:rsidP="00CF488A">
            <w:r w:rsidRPr="0040774B">
              <w:t>zápočet</w:t>
            </w:r>
          </w:p>
        </w:tc>
        <w:tc>
          <w:tcPr>
            <w:tcW w:w="709" w:type="dxa"/>
            <w:gridSpan w:val="3"/>
            <w:vAlign w:val="center"/>
          </w:tcPr>
          <w:p w:rsidR="00CF488A" w:rsidRPr="0040774B" w:rsidRDefault="00CF488A" w:rsidP="00CF488A">
            <w:r w:rsidRPr="0040774B">
              <w:t>2</w:t>
            </w:r>
          </w:p>
        </w:tc>
        <w:tc>
          <w:tcPr>
            <w:tcW w:w="1701" w:type="dxa"/>
            <w:gridSpan w:val="3"/>
            <w:vAlign w:val="center"/>
          </w:tcPr>
          <w:p w:rsidR="00CF488A" w:rsidRPr="0040774B" w:rsidRDefault="00CF488A" w:rsidP="00CF488A">
            <w:r w:rsidRPr="0040774B">
              <w:t>Mgr.</w:t>
            </w:r>
            <w:r w:rsidR="00E411F4" w:rsidRPr="0040774B">
              <w:t xml:space="preserve"> </w:t>
            </w:r>
            <w:r w:rsidRPr="0040774B">
              <w:t>Roman Božik, Ph.D.</w:t>
            </w:r>
          </w:p>
          <w:p w:rsidR="00CF488A" w:rsidRPr="0040774B" w:rsidRDefault="00CF488A" w:rsidP="00CF488A">
            <w:r w:rsidRPr="0040774B">
              <w:t>100%</w:t>
            </w:r>
          </w:p>
        </w:tc>
        <w:tc>
          <w:tcPr>
            <w:tcW w:w="567" w:type="dxa"/>
            <w:gridSpan w:val="3"/>
            <w:vAlign w:val="center"/>
          </w:tcPr>
          <w:p w:rsidR="00CF488A" w:rsidRPr="0040774B" w:rsidRDefault="00CF488A" w:rsidP="00CF488A">
            <w:r w:rsidRPr="0040774B">
              <w:t>1/LS</w:t>
            </w:r>
          </w:p>
        </w:tc>
        <w:tc>
          <w:tcPr>
            <w:tcW w:w="849" w:type="dxa"/>
            <w:gridSpan w:val="2"/>
            <w:vAlign w:val="center"/>
          </w:tcPr>
          <w:p w:rsidR="00CF488A" w:rsidRPr="0040774B" w:rsidRDefault="00CF488A" w:rsidP="00CF488A">
            <w:r w:rsidRPr="0040774B">
              <w:t>PZ</w:t>
            </w:r>
          </w:p>
        </w:tc>
      </w:tr>
      <w:tr w:rsidR="00B834AB" w:rsidRPr="0040774B" w:rsidTr="0086786F">
        <w:trPr>
          <w:gridAfter w:val="1"/>
          <w:wAfter w:w="15" w:type="dxa"/>
        </w:trPr>
        <w:tc>
          <w:tcPr>
            <w:tcW w:w="2373" w:type="dxa"/>
            <w:gridSpan w:val="2"/>
            <w:vAlign w:val="center"/>
          </w:tcPr>
          <w:p w:rsidR="00B834AB" w:rsidRPr="00487289" w:rsidRDefault="00B834AB" w:rsidP="00E374B8">
            <w:r>
              <w:lastRenderedPageBreak/>
              <w:t>* Výběrový cizí jazyk I (německý/ španělský/ francouzský jazyk) pro učitele MŠ</w:t>
            </w:r>
          </w:p>
        </w:tc>
        <w:tc>
          <w:tcPr>
            <w:tcW w:w="996" w:type="dxa"/>
            <w:gridSpan w:val="2"/>
            <w:vAlign w:val="center"/>
          </w:tcPr>
          <w:p w:rsidR="00B834AB" w:rsidRPr="00487289" w:rsidRDefault="00670B2D" w:rsidP="00B834AB">
            <w:pPr>
              <w:jc w:val="center"/>
            </w:pPr>
            <w:r>
              <w:t>15</w:t>
            </w:r>
            <w:r w:rsidR="00B834AB">
              <w:t>c</w:t>
            </w:r>
          </w:p>
        </w:tc>
        <w:tc>
          <w:tcPr>
            <w:tcW w:w="852" w:type="dxa"/>
            <w:gridSpan w:val="2"/>
            <w:vAlign w:val="center"/>
          </w:tcPr>
          <w:p w:rsidR="00B834AB" w:rsidRPr="00487289" w:rsidRDefault="00B834AB" w:rsidP="00B834AB">
            <w:pPr>
              <w:jc w:val="center"/>
            </w:pPr>
            <w:r>
              <w:t>5</w:t>
            </w:r>
          </w:p>
        </w:tc>
        <w:tc>
          <w:tcPr>
            <w:tcW w:w="1277" w:type="dxa"/>
            <w:gridSpan w:val="3"/>
            <w:vAlign w:val="center"/>
          </w:tcPr>
          <w:p w:rsidR="00B834AB" w:rsidRPr="00487289" w:rsidRDefault="00B834AB" w:rsidP="00E374B8">
            <w:r>
              <w:t>zápočet</w:t>
            </w:r>
          </w:p>
        </w:tc>
        <w:tc>
          <w:tcPr>
            <w:tcW w:w="709" w:type="dxa"/>
            <w:gridSpan w:val="3"/>
            <w:vAlign w:val="center"/>
          </w:tcPr>
          <w:p w:rsidR="00B834AB" w:rsidRPr="00487289" w:rsidRDefault="00B834AB" w:rsidP="00E374B8">
            <w:r>
              <w:t>2</w:t>
            </w:r>
          </w:p>
        </w:tc>
        <w:tc>
          <w:tcPr>
            <w:tcW w:w="1701" w:type="dxa"/>
            <w:gridSpan w:val="3"/>
            <w:vAlign w:val="center"/>
          </w:tcPr>
          <w:p w:rsidR="00B834AB" w:rsidRDefault="00B834AB" w:rsidP="00B834AB">
            <w:r>
              <w:t xml:space="preserve">Mgr. Věra Kozáková, Ph.D., Mgr. Veronika Pečivová, </w:t>
            </w:r>
          </w:p>
          <w:p w:rsidR="00B834AB" w:rsidRDefault="00B834AB" w:rsidP="00B834AB">
            <w:r>
              <w:t>Mgr. Hana Navrátilová</w:t>
            </w:r>
          </w:p>
          <w:p w:rsidR="00B834AB" w:rsidRPr="00487289" w:rsidRDefault="00B834AB" w:rsidP="00E374B8"/>
        </w:tc>
        <w:tc>
          <w:tcPr>
            <w:tcW w:w="567" w:type="dxa"/>
            <w:gridSpan w:val="3"/>
            <w:vAlign w:val="center"/>
          </w:tcPr>
          <w:p w:rsidR="00B834AB" w:rsidRPr="00487289" w:rsidRDefault="00B834AB" w:rsidP="00E374B8">
            <w:r>
              <w:t>1/LS</w:t>
            </w:r>
          </w:p>
        </w:tc>
        <w:tc>
          <w:tcPr>
            <w:tcW w:w="849" w:type="dxa"/>
            <w:gridSpan w:val="2"/>
            <w:vAlign w:val="center"/>
          </w:tcPr>
          <w:p w:rsidR="00B834AB" w:rsidRPr="0040774B" w:rsidRDefault="00B834AB" w:rsidP="00CF488A"/>
        </w:tc>
      </w:tr>
      <w:tr w:rsidR="00B834AB" w:rsidRPr="0040774B" w:rsidTr="0086786F">
        <w:trPr>
          <w:gridAfter w:val="1"/>
          <w:wAfter w:w="15" w:type="dxa"/>
        </w:trPr>
        <w:tc>
          <w:tcPr>
            <w:tcW w:w="9324" w:type="dxa"/>
            <w:gridSpan w:val="20"/>
            <w:vAlign w:val="center"/>
          </w:tcPr>
          <w:p w:rsidR="00B834AB" w:rsidRPr="0040774B" w:rsidRDefault="00B834AB" w:rsidP="00B834AB">
            <w:pPr>
              <w:rPr>
                <w:b/>
              </w:rPr>
            </w:pPr>
            <w:r w:rsidRPr="0040774B">
              <w:rPr>
                <w:b/>
              </w:rPr>
              <w:t xml:space="preserve">*student volí dva ze </w:t>
            </w:r>
            <w:r>
              <w:rPr>
                <w:b/>
              </w:rPr>
              <w:t>čtyř</w:t>
            </w:r>
            <w:r w:rsidRPr="0040774B">
              <w:rPr>
                <w:b/>
              </w:rPr>
              <w:t xml:space="preserve"> předmětů</w:t>
            </w:r>
          </w:p>
        </w:tc>
      </w:tr>
      <w:tr w:rsidR="00B834AB" w:rsidRPr="0040774B" w:rsidTr="0086786F">
        <w:tc>
          <w:tcPr>
            <w:tcW w:w="2373" w:type="dxa"/>
            <w:gridSpan w:val="2"/>
            <w:vAlign w:val="center"/>
          </w:tcPr>
          <w:p w:rsidR="00B834AB" w:rsidRPr="0040774B" w:rsidRDefault="00B834AB" w:rsidP="00CF488A">
            <w:pPr>
              <w:rPr>
                <w:b/>
              </w:rPr>
            </w:pPr>
            <w:r w:rsidRPr="0040774B">
              <w:rPr>
                <w:b/>
              </w:rPr>
              <w:t>Počet kreditů za LS</w:t>
            </w:r>
          </w:p>
          <w:p w:rsidR="00B834AB" w:rsidRPr="0040774B" w:rsidRDefault="00B834AB" w:rsidP="00CF488A">
            <w:pPr>
              <w:rPr>
                <w:b/>
              </w:rPr>
            </w:pPr>
            <w:r w:rsidRPr="0040774B">
              <w:rPr>
                <w:b/>
              </w:rPr>
              <w:t>1. ročníku</w:t>
            </w:r>
          </w:p>
        </w:tc>
        <w:tc>
          <w:tcPr>
            <w:tcW w:w="996" w:type="dxa"/>
            <w:gridSpan w:val="2"/>
            <w:vAlign w:val="center"/>
          </w:tcPr>
          <w:p w:rsidR="00B834AB" w:rsidRPr="0040774B" w:rsidRDefault="00B834AB" w:rsidP="00CF488A">
            <w:pPr>
              <w:rPr>
                <w:b/>
              </w:rPr>
            </w:pPr>
          </w:p>
        </w:tc>
        <w:tc>
          <w:tcPr>
            <w:tcW w:w="867" w:type="dxa"/>
            <w:gridSpan w:val="3"/>
            <w:vAlign w:val="center"/>
          </w:tcPr>
          <w:p w:rsidR="00B834AB" w:rsidRPr="0040774B" w:rsidRDefault="00B834AB" w:rsidP="00CF488A">
            <w:pPr>
              <w:rPr>
                <w:b/>
              </w:rPr>
            </w:pPr>
          </w:p>
        </w:tc>
        <w:tc>
          <w:tcPr>
            <w:tcW w:w="1277" w:type="dxa"/>
            <w:gridSpan w:val="3"/>
            <w:vAlign w:val="center"/>
          </w:tcPr>
          <w:p w:rsidR="00B834AB" w:rsidRPr="0040774B" w:rsidRDefault="00B834AB" w:rsidP="00CF488A">
            <w:pPr>
              <w:rPr>
                <w:b/>
              </w:rPr>
            </w:pPr>
          </w:p>
        </w:tc>
        <w:tc>
          <w:tcPr>
            <w:tcW w:w="709" w:type="dxa"/>
            <w:gridSpan w:val="3"/>
            <w:vAlign w:val="center"/>
          </w:tcPr>
          <w:p w:rsidR="00B834AB" w:rsidRPr="0040774B" w:rsidRDefault="00B834AB" w:rsidP="00CF488A">
            <w:pPr>
              <w:rPr>
                <w:b/>
              </w:rPr>
            </w:pPr>
            <w:r w:rsidRPr="0040774B">
              <w:rPr>
                <w:b/>
              </w:rPr>
              <w:t>30</w:t>
            </w:r>
          </w:p>
        </w:tc>
        <w:tc>
          <w:tcPr>
            <w:tcW w:w="1701" w:type="dxa"/>
            <w:gridSpan w:val="3"/>
            <w:vAlign w:val="center"/>
          </w:tcPr>
          <w:p w:rsidR="00B834AB" w:rsidRPr="0040774B" w:rsidRDefault="00B834AB" w:rsidP="00CF488A"/>
        </w:tc>
        <w:tc>
          <w:tcPr>
            <w:tcW w:w="567" w:type="dxa"/>
            <w:gridSpan w:val="3"/>
            <w:vAlign w:val="center"/>
          </w:tcPr>
          <w:p w:rsidR="00B834AB" w:rsidRPr="0040774B" w:rsidRDefault="00B834AB" w:rsidP="00CF488A"/>
        </w:tc>
        <w:tc>
          <w:tcPr>
            <w:tcW w:w="849" w:type="dxa"/>
            <w:gridSpan w:val="2"/>
            <w:vAlign w:val="center"/>
          </w:tcPr>
          <w:p w:rsidR="00B834AB" w:rsidRPr="0040774B" w:rsidRDefault="00B834AB" w:rsidP="00CF488A"/>
        </w:tc>
      </w:tr>
      <w:tr w:rsidR="00B834AB" w:rsidRPr="0040774B" w:rsidTr="0086786F">
        <w:tc>
          <w:tcPr>
            <w:tcW w:w="2373" w:type="dxa"/>
            <w:gridSpan w:val="2"/>
            <w:vAlign w:val="center"/>
          </w:tcPr>
          <w:p w:rsidR="00811168" w:rsidRDefault="00811168" w:rsidP="00CF488A">
            <w:pPr>
              <w:rPr>
                <w:b/>
              </w:rPr>
            </w:pPr>
          </w:p>
          <w:p w:rsidR="00B834AB" w:rsidRPr="0040774B" w:rsidRDefault="00B834AB" w:rsidP="00CF488A">
            <w:pPr>
              <w:rPr>
                <w:b/>
              </w:rPr>
            </w:pPr>
            <w:r w:rsidRPr="0040774B">
              <w:rPr>
                <w:b/>
              </w:rPr>
              <w:t>Počet kreditů za 1. ročník</w:t>
            </w:r>
          </w:p>
        </w:tc>
        <w:tc>
          <w:tcPr>
            <w:tcW w:w="996" w:type="dxa"/>
            <w:gridSpan w:val="2"/>
            <w:vAlign w:val="center"/>
          </w:tcPr>
          <w:p w:rsidR="00B834AB" w:rsidRPr="0040774B" w:rsidRDefault="00B834AB" w:rsidP="00CF488A">
            <w:pPr>
              <w:rPr>
                <w:b/>
              </w:rPr>
            </w:pPr>
          </w:p>
        </w:tc>
        <w:tc>
          <w:tcPr>
            <w:tcW w:w="867" w:type="dxa"/>
            <w:gridSpan w:val="3"/>
            <w:vAlign w:val="center"/>
          </w:tcPr>
          <w:p w:rsidR="00B834AB" w:rsidRPr="0040774B" w:rsidRDefault="00B834AB" w:rsidP="00CF488A">
            <w:pPr>
              <w:rPr>
                <w:b/>
              </w:rPr>
            </w:pPr>
          </w:p>
        </w:tc>
        <w:tc>
          <w:tcPr>
            <w:tcW w:w="1277" w:type="dxa"/>
            <w:gridSpan w:val="3"/>
            <w:vAlign w:val="center"/>
          </w:tcPr>
          <w:p w:rsidR="00B834AB" w:rsidRPr="0040774B" w:rsidRDefault="00B834AB" w:rsidP="00CF488A">
            <w:pPr>
              <w:rPr>
                <w:b/>
              </w:rPr>
            </w:pPr>
          </w:p>
        </w:tc>
        <w:tc>
          <w:tcPr>
            <w:tcW w:w="709" w:type="dxa"/>
            <w:gridSpan w:val="3"/>
            <w:vAlign w:val="center"/>
          </w:tcPr>
          <w:p w:rsidR="00B834AB" w:rsidRPr="0040774B" w:rsidRDefault="00B834AB" w:rsidP="00CF488A">
            <w:pPr>
              <w:rPr>
                <w:b/>
              </w:rPr>
            </w:pPr>
            <w:r w:rsidRPr="0040774B">
              <w:rPr>
                <w:b/>
              </w:rPr>
              <w:t>60</w:t>
            </w:r>
          </w:p>
        </w:tc>
        <w:tc>
          <w:tcPr>
            <w:tcW w:w="1701" w:type="dxa"/>
            <w:gridSpan w:val="3"/>
            <w:vAlign w:val="center"/>
          </w:tcPr>
          <w:p w:rsidR="00B834AB" w:rsidRPr="0040774B" w:rsidRDefault="00B834AB" w:rsidP="00CF488A"/>
        </w:tc>
        <w:tc>
          <w:tcPr>
            <w:tcW w:w="567" w:type="dxa"/>
            <w:gridSpan w:val="3"/>
            <w:vAlign w:val="center"/>
          </w:tcPr>
          <w:p w:rsidR="00B834AB" w:rsidRPr="0040774B" w:rsidRDefault="00B834AB" w:rsidP="00CF488A"/>
        </w:tc>
        <w:tc>
          <w:tcPr>
            <w:tcW w:w="849" w:type="dxa"/>
            <w:gridSpan w:val="2"/>
            <w:vAlign w:val="center"/>
          </w:tcPr>
          <w:p w:rsidR="00B834AB" w:rsidRPr="0040774B" w:rsidRDefault="00B834AB" w:rsidP="00CF488A"/>
        </w:tc>
      </w:tr>
      <w:tr w:rsidR="00B834AB" w:rsidRPr="0040774B" w:rsidTr="0086786F">
        <w:trPr>
          <w:gridAfter w:val="1"/>
          <w:wAfter w:w="15" w:type="dxa"/>
        </w:trPr>
        <w:tc>
          <w:tcPr>
            <w:tcW w:w="9324" w:type="dxa"/>
            <w:gridSpan w:val="20"/>
            <w:shd w:val="clear" w:color="auto" w:fill="FABF8F"/>
            <w:vAlign w:val="center"/>
          </w:tcPr>
          <w:p w:rsidR="00B834AB" w:rsidRPr="0040774B" w:rsidRDefault="00B834AB" w:rsidP="00CF488A">
            <w:pPr>
              <w:rPr>
                <w:b/>
                <w:sz w:val="22"/>
                <w:szCs w:val="22"/>
              </w:rPr>
            </w:pPr>
            <w:r w:rsidRPr="0040774B">
              <w:rPr>
                <w:b/>
                <w:sz w:val="22"/>
                <w:szCs w:val="22"/>
              </w:rPr>
              <w:t>2. ROČNÍK</w:t>
            </w:r>
          </w:p>
        </w:tc>
      </w:tr>
      <w:tr w:rsidR="00B834AB" w:rsidRPr="0040774B" w:rsidTr="0086786F">
        <w:trPr>
          <w:gridAfter w:val="1"/>
          <w:wAfter w:w="15" w:type="dxa"/>
        </w:trPr>
        <w:tc>
          <w:tcPr>
            <w:tcW w:w="9324" w:type="dxa"/>
            <w:gridSpan w:val="20"/>
            <w:shd w:val="clear" w:color="auto" w:fill="FABF8F"/>
            <w:vAlign w:val="center"/>
          </w:tcPr>
          <w:p w:rsidR="00B834AB" w:rsidRPr="0040774B" w:rsidRDefault="00B834AB" w:rsidP="00CF488A">
            <w:pPr>
              <w:rPr>
                <w:b/>
                <w:sz w:val="22"/>
                <w:szCs w:val="22"/>
              </w:rPr>
            </w:pPr>
            <w:r w:rsidRPr="0040774B">
              <w:rPr>
                <w:b/>
                <w:sz w:val="22"/>
                <w:szCs w:val="22"/>
              </w:rPr>
              <w:t>Povinné předměty</w:t>
            </w:r>
          </w:p>
        </w:tc>
      </w:tr>
      <w:tr w:rsidR="00B834AB" w:rsidRPr="0040774B" w:rsidTr="0086786F">
        <w:trPr>
          <w:gridAfter w:val="1"/>
          <w:wAfter w:w="15" w:type="dxa"/>
        </w:trPr>
        <w:tc>
          <w:tcPr>
            <w:tcW w:w="2373" w:type="dxa"/>
            <w:gridSpan w:val="2"/>
            <w:vAlign w:val="center"/>
          </w:tcPr>
          <w:p w:rsidR="00B834AB" w:rsidRPr="0040774B" w:rsidRDefault="00B834AB" w:rsidP="00CF488A">
            <w:r w:rsidRPr="0040774B">
              <w:t>Sociální psychologie</w:t>
            </w:r>
          </w:p>
        </w:tc>
        <w:tc>
          <w:tcPr>
            <w:tcW w:w="996" w:type="dxa"/>
            <w:gridSpan w:val="2"/>
            <w:vAlign w:val="center"/>
          </w:tcPr>
          <w:p w:rsidR="00B834AB" w:rsidRPr="0040774B" w:rsidRDefault="00B834AB" w:rsidP="0086786F">
            <w:pPr>
              <w:jc w:val="center"/>
            </w:pPr>
            <w:r w:rsidRPr="0040774B">
              <w:t>10p+5s</w:t>
            </w:r>
          </w:p>
        </w:tc>
        <w:tc>
          <w:tcPr>
            <w:tcW w:w="852" w:type="dxa"/>
            <w:gridSpan w:val="2"/>
            <w:vAlign w:val="center"/>
          </w:tcPr>
          <w:p w:rsidR="00B834AB" w:rsidRPr="0040774B" w:rsidRDefault="00B834AB" w:rsidP="00E445D7">
            <w:pPr>
              <w:jc w:val="center"/>
            </w:pPr>
            <w:r w:rsidRPr="0040774B">
              <w:t>20</w:t>
            </w:r>
          </w:p>
        </w:tc>
        <w:tc>
          <w:tcPr>
            <w:tcW w:w="1277" w:type="dxa"/>
            <w:gridSpan w:val="3"/>
            <w:vAlign w:val="center"/>
          </w:tcPr>
          <w:p w:rsidR="00B834AB" w:rsidRPr="0040774B" w:rsidRDefault="00B834AB" w:rsidP="00CF488A">
            <w:r w:rsidRPr="0040774B">
              <w:t>zápočet, zkouška</w:t>
            </w:r>
          </w:p>
        </w:tc>
        <w:tc>
          <w:tcPr>
            <w:tcW w:w="709" w:type="dxa"/>
            <w:gridSpan w:val="3"/>
            <w:vAlign w:val="center"/>
          </w:tcPr>
          <w:p w:rsidR="00B834AB" w:rsidRPr="0040774B" w:rsidRDefault="00B834AB" w:rsidP="00CF488A">
            <w:r w:rsidRPr="0040774B">
              <w:t>6</w:t>
            </w:r>
          </w:p>
        </w:tc>
        <w:tc>
          <w:tcPr>
            <w:tcW w:w="1701" w:type="dxa"/>
            <w:gridSpan w:val="3"/>
            <w:vAlign w:val="center"/>
          </w:tcPr>
          <w:p w:rsidR="00B834AB" w:rsidRPr="0040774B" w:rsidRDefault="00B834AB" w:rsidP="00CF488A">
            <w:pPr>
              <w:rPr>
                <w:b/>
              </w:rPr>
            </w:pPr>
            <w:r w:rsidRPr="0040774B">
              <w:rPr>
                <w:b/>
              </w:rPr>
              <w:t>Mgr. et Mgr. Viktor Pacholík, Ph.D.</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2/ZS</w:t>
            </w:r>
          </w:p>
        </w:tc>
        <w:tc>
          <w:tcPr>
            <w:tcW w:w="849" w:type="dxa"/>
            <w:gridSpan w:val="2"/>
            <w:vAlign w:val="center"/>
          </w:tcPr>
          <w:p w:rsidR="00B834AB" w:rsidRPr="0040774B" w:rsidRDefault="00B834AB" w:rsidP="00CF488A">
            <w:r w:rsidRPr="0040774B">
              <w:t>ZT</w:t>
            </w:r>
          </w:p>
        </w:tc>
      </w:tr>
      <w:tr w:rsidR="00B834AB" w:rsidRPr="0040774B" w:rsidTr="0086786F">
        <w:trPr>
          <w:gridAfter w:val="1"/>
          <w:wAfter w:w="15" w:type="dxa"/>
        </w:trPr>
        <w:tc>
          <w:tcPr>
            <w:tcW w:w="2373" w:type="dxa"/>
            <w:gridSpan w:val="2"/>
            <w:vAlign w:val="center"/>
          </w:tcPr>
          <w:p w:rsidR="00B834AB" w:rsidRPr="0040774B" w:rsidRDefault="00B834AB" w:rsidP="00CF488A">
            <w:r w:rsidRPr="0040774B">
              <w:t>Rozvoj počátečních matematických představ + praxe</w:t>
            </w:r>
          </w:p>
        </w:tc>
        <w:tc>
          <w:tcPr>
            <w:tcW w:w="996" w:type="dxa"/>
            <w:gridSpan w:val="2"/>
            <w:vAlign w:val="center"/>
          </w:tcPr>
          <w:p w:rsidR="00B834AB" w:rsidRPr="0040774B" w:rsidRDefault="00B834AB" w:rsidP="00CF488A">
            <w:pPr>
              <w:jc w:val="center"/>
            </w:pPr>
            <w:r w:rsidRPr="0040774B">
              <w:t>6p+4s</w:t>
            </w:r>
          </w:p>
          <w:p w:rsidR="00B834AB" w:rsidRPr="0040774B" w:rsidRDefault="00B834AB" w:rsidP="00CF488A">
            <w:pPr>
              <w:jc w:val="center"/>
            </w:pPr>
            <w:r w:rsidRPr="0040774B">
              <w:t>+ 16</w:t>
            </w:r>
            <w:r w:rsidR="0086786F">
              <w:t xml:space="preserve"> </w:t>
            </w:r>
            <w:r w:rsidRPr="0040774B">
              <w:t>hod</w:t>
            </w:r>
          </w:p>
          <w:p w:rsidR="00B834AB" w:rsidRPr="0040774B" w:rsidRDefault="00B834AB" w:rsidP="00CF488A">
            <w:pPr>
              <w:jc w:val="center"/>
            </w:pPr>
            <w:r w:rsidRPr="0040774B">
              <w:t>praxe</w:t>
            </w:r>
          </w:p>
        </w:tc>
        <w:tc>
          <w:tcPr>
            <w:tcW w:w="852" w:type="dxa"/>
            <w:gridSpan w:val="2"/>
            <w:vAlign w:val="center"/>
          </w:tcPr>
          <w:p w:rsidR="00B834AB" w:rsidRPr="0040774B" w:rsidRDefault="00B834AB" w:rsidP="00E445D7">
            <w:pPr>
              <w:jc w:val="center"/>
            </w:pPr>
            <w:r w:rsidRPr="0040774B">
              <w:t>20</w:t>
            </w:r>
          </w:p>
        </w:tc>
        <w:tc>
          <w:tcPr>
            <w:tcW w:w="1277" w:type="dxa"/>
            <w:gridSpan w:val="3"/>
            <w:vAlign w:val="center"/>
          </w:tcPr>
          <w:p w:rsidR="00B834AB" w:rsidRPr="0040774B" w:rsidRDefault="00B834AB" w:rsidP="00CF488A">
            <w:r w:rsidRPr="0040774B">
              <w:t>zápočet, zkouška</w:t>
            </w:r>
          </w:p>
        </w:tc>
        <w:tc>
          <w:tcPr>
            <w:tcW w:w="709" w:type="dxa"/>
            <w:gridSpan w:val="3"/>
            <w:vAlign w:val="center"/>
          </w:tcPr>
          <w:p w:rsidR="00B834AB" w:rsidRPr="0040774B" w:rsidRDefault="00B834AB" w:rsidP="00CF488A">
            <w:r w:rsidRPr="0040774B">
              <w:t>4</w:t>
            </w:r>
          </w:p>
        </w:tc>
        <w:tc>
          <w:tcPr>
            <w:tcW w:w="1701" w:type="dxa"/>
            <w:gridSpan w:val="3"/>
            <w:vAlign w:val="center"/>
          </w:tcPr>
          <w:p w:rsidR="00D32D93" w:rsidRDefault="00D32D93" w:rsidP="00CF488A">
            <w:pPr>
              <w:rPr>
                <w:ins w:id="29" w:author="§.opiékoiíkkoíikoíi" w:date="2018-05-25T21:34:00Z"/>
                <w:b/>
              </w:rPr>
            </w:pPr>
            <w:ins w:id="30" w:author="§.opiékoiíkkoíikoíi" w:date="2018-05-25T21:34:00Z">
              <w:r>
                <w:rPr>
                  <w:b/>
                </w:rPr>
                <w:t>Mgr. Lubomír Sedláček, Ph.D.</w:t>
              </w:r>
            </w:ins>
          </w:p>
          <w:p w:rsidR="00D32D93" w:rsidRDefault="00D32D93" w:rsidP="00CF488A">
            <w:pPr>
              <w:rPr>
                <w:ins w:id="31" w:author="§.opiékoiíkkoíikoíi" w:date="2018-05-25T21:34:00Z"/>
                <w:b/>
              </w:rPr>
            </w:pPr>
            <w:ins w:id="32" w:author="§.opiékoiíkkoíikoíi" w:date="2018-05-25T21:34:00Z">
              <w:r>
                <w:rPr>
                  <w:b/>
                </w:rPr>
                <w:t>(přednášející),</w:t>
              </w:r>
            </w:ins>
          </w:p>
          <w:p w:rsidR="00D32D93" w:rsidRDefault="00D32D93" w:rsidP="00CF488A">
            <w:pPr>
              <w:rPr>
                <w:ins w:id="33" w:author="§.opiékoiíkkoíikoíi" w:date="2018-05-25T21:34:00Z"/>
                <w:b/>
              </w:rPr>
            </w:pPr>
            <w:ins w:id="34" w:author="§.opiékoiíkkoíikoíi" w:date="2018-05-25T21:34:00Z">
              <w:r>
                <w:rPr>
                  <w:b/>
                </w:rPr>
                <w:t>25%,</w:t>
              </w:r>
            </w:ins>
          </w:p>
          <w:p w:rsidR="00B834AB" w:rsidRPr="0040774B" w:rsidDel="00D32D93" w:rsidRDefault="00AA28EC" w:rsidP="00CF488A">
            <w:pPr>
              <w:rPr>
                <w:del w:id="35" w:author="§.opiékoiíkkoíikoíi" w:date="2018-05-25T21:35:00Z"/>
              </w:rPr>
            </w:pPr>
            <w:r w:rsidRPr="0074783D">
              <w:t>PaedDr. Lucia Ficová, PhD.</w:t>
            </w:r>
            <w:r w:rsidR="00B834AB" w:rsidRPr="0040774B">
              <w:t xml:space="preserve"> </w:t>
            </w:r>
            <w:del w:id="36" w:author="§.opiékoiíkkoíikoíi" w:date="2018-05-25T21:35:00Z">
              <w:r w:rsidR="00B834AB" w:rsidRPr="0040774B" w:rsidDel="00D32D93">
                <w:delText xml:space="preserve">(přednášející), </w:delText>
              </w:r>
            </w:del>
          </w:p>
          <w:p w:rsidR="00B834AB" w:rsidRPr="0040774B" w:rsidRDefault="00D32D93" w:rsidP="00CF488A">
            <w:ins w:id="37" w:author="§.opiékoiíkkoíikoíi" w:date="2018-05-25T21:35:00Z">
              <w:r>
                <w:t xml:space="preserve">25 </w:t>
              </w:r>
            </w:ins>
            <w:del w:id="38" w:author="§.opiékoiíkkoíikoíi" w:date="2018-05-25T21:35:00Z">
              <w:r w:rsidR="00B834AB" w:rsidRPr="0040774B" w:rsidDel="00D32D93">
                <w:delText>50</w:delText>
              </w:r>
            </w:del>
            <w:r w:rsidR="00B834AB" w:rsidRPr="0040774B">
              <w:t>%</w:t>
            </w:r>
          </w:p>
          <w:p w:rsidR="00B834AB" w:rsidRPr="0040774B" w:rsidRDefault="00B834AB" w:rsidP="00CF488A">
            <w:r w:rsidRPr="0040774B">
              <w:t>Mgr. Marie Pavelková</w:t>
            </w:r>
          </w:p>
          <w:p w:rsidR="00B834AB" w:rsidRPr="0040774B" w:rsidRDefault="00D32D93" w:rsidP="00CF488A">
            <w:ins w:id="39" w:author="§.opiékoiíkkoíikoíi" w:date="2018-05-25T21:35:00Z">
              <w:r>
                <w:t xml:space="preserve">50 </w:t>
              </w:r>
            </w:ins>
            <w:del w:id="40" w:author="§.opiékoiíkkoíikoíi" w:date="2018-05-25T21:35:00Z">
              <w:r w:rsidR="00B834AB" w:rsidRPr="0040774B" w:rsidDel="00D32D93">
                <w:delText>50</w:delText>
              </w:r>
            </w:del>
            <w:r w:rsidR="00B834AB" w:rsidRPr="0040774B">
              <w:t>%</w:t>
            </w:r>
          </w:p>
        </w:tc>
        <w:tc>
          <w:tcPr>
            <w:tcW w:w="567" w:type="dxa"/>
            <w:gridSpan w:val="3"/>
            <w:vAlign w:val="center"/>
          </w:tcPr>
          <w:p w:rsidR="00B834AB" w:rsidRPr="0040774B" w:rsidRDefault="00B834AB" w:rsidP="00CF488A">
            <w:r w:rsidRPr="0040774B">
              <w:t>2/ZS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811168" w:rsidRDefault="00811168" w:rsidP="00CF488A"/>
          <w:p w:rsidR="00B834AB" w:rsidRDefault="00B834AB" w:rsidP="00CF488A">
            <w:r w:rsidRPr="0040774B">
              <w:t>Jazyková a literární gramotnost + praxe</w:t>
            </w:r>
          </w:p>
          <w:p w:rsidR="00811168" w:rsidRPr="0040774B" w:rsidRDefault="00811168" w:rsidP="00CF488A"/>
        </w:tc>
        <w:tc>
          <w:tcPr>
            <w:tcW w:w="996" w:type="dxa"/>
            <w:gridSpan w:val="2"/>
            <w:vAlign w:val="center"/>
          </w:tcPr>
          <w:p w:rsidR="00B834AB" w:rsidRPr="0040774B" w:rsidRDefault="00B834AB" w:rsidP="00CF488A">
            <w:pPr>
              <w:jc w:val="center"/>
            </w:pPr>
            <w:r w:rsidRPr="0040774B">
              <w:t>6p+4s</w:t>
            </w:r>
          </w:p>
          <w:p w:rsidR="00B834AB" w:rsidRPr="0040774B" w:rsidRDefault="00B834AB" w:rsidP="00CF488A">
            <w:pPr>
              <w:jc w:val="center"/>
            </w:pPr>
            <w:r w:rsidRPr="0040774B">
              <w:t>+16 hod</w:t>
            </w:r>
          </w:p>
          <w:p w:rsidR="00B834AB" w:rsidRPr="0040774B" w:rsidRDefault="00B834AB" w:rsidP="00CF488A">
            <w:pPr>
              <w:jc w:val="center"/>
            </w:pPr>
            <w:r w:rsidRPr="0040774B">
              <w:t>praxe</w:t>
            </w:r>
          </w:p>
        </w:tc>
        <w:tc>
          <w:tcPr>
            <w:tcW w:w="852" w:type="dxa"/>
            <w:gridSpan w:val="2"/>
            <w:vAlign w:val="center"/>
          </w:tcPr>
          <w:p w:rsidR="00B834AB" w:rsidRPr="0040774B" w:rsidRDefault="00B834AB" w:rsidP="00E445D7">
            <w:pPr>
              <w:jc w:val="center"/>
            </w:pPr>
            <w:r w:rsidRPr="0040774B">
              <w:t>20</w:t>
            </w:r>
          </w:p>
        </w:tc>
        <w:tc>
          <w:tcPr>
            <w:tcW w:w="1277" w:type="dxa"/>
            <w:gridSpan w:val="3"/>
            <w:vAlign w:val="center"/>
          </w:tcPr>
          <w:p w:rsidR="00B834AB" w:rsidRPr="0040774B" w:rsidRDefault="00B834AB" w:rsidP="00CF488A">
            <w:r w:rsidRPr="0040774B">
              <w:t>zápočet, zkouška</w:t>
            </w:r>
          </w:p>
        </w:tc>
        <w:tc>
          <w:tcPr>
            <w:tcW w:w="709" w:type="dxa"/>
            <w:gridSpan w:val="3"/>
            <w:vAlign w:val="center"/>
          </w:tcPr>
          <w:p w:rsidR="00B834AB" w:rsidRPr="0040774B" w:rsidRDefault="00B834AB" w:rsidP="00CF488A">
            <w:r w:rsidRPr="0040774B">
              <w:t>4</w:t>
            </w:r>
          </w:p>
        </w:tc>
        <w:tc>
          <w:tcPr>
            <w:tcW w:w="1701" w:type="dxa"/>
            <w:gridSpan w:val="3"/>
            <w:vAlign w:val="center"/>
          </w:tcPr>
          <w:p w:rsidR="00B834AB" w:rsidRPr="00B834AB" w:rsidRDefault="00B834AB" w:rsidP="00CF488A">
            <w:pPr>
              <w:rPr>
                <w:b/>
              </w:rPr>
            </w:pPr>
            <w:r w:rsidRPr="00B834AB">
              <w:rPr>
                <w:b/>
              </w:rPr>
              <w:t>PhDr. Jana Doležalová, Ph.D.</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2/ZS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B834AB" w:rsidP="00CF488A">
            <w:r w:rsidRPr="0040774B">
              <w:t>Rozvoj přírodovědné gramotnosti + praxe</w:t>
            </w:r>
          </w:p>
        </w:tc>
        <w:tc>
          <w:tcPr>
            <w:tcW w:w="996" w:type="dxa"/>
            <w:gridSpan w:val="2"/>
            <w:vAlign w:val="center"/>
          </w:tcPr>
          <w:p w:rsidR="00B834AB" w:rsidRPr="0040774B" w:rsidRDefault="00B834AB" w:rsidP="00CF488A">
            <w:pPr>
              <w:jc w:val="center"/>
            </w:pPr>
            <w:r w:rsidRPr="0040774B">
              <w:t>6p+4s</w:t>
            </w:r>
          </w:p>
          <w:p w:rsidR="00B834AB" w:rsidRPr="0040774B" w:rsidRDefault="00B834AB" w:rsidP="00CF488A">
            <w:r w:rsidRPr="0040774B">
              <w:t>+ 18</w:t>
            </w:r>
            <w:r w:rsidR="0086786F">
              <w:t xml:space="preserve"> </w:t>
            </w:r>
            <w:r w:rsidRPr="0040774B">
              <w:t>hod</w:t>
            </w:r>
          </w:p>
          <w:p w:rsidR="00B834AB" w:rsidRPr="0040774B" w:rsidRDefault="00B834AB" w:rsidP="00CF488A">
            <w:pPr>
              <w:jc w:val="center"/>
            </w:pPr>
            <w:r w:rsidRPr="0040774B">
              <w:t>praxe</w:t>
            </w:r>
          </w:p>
        </w:tc>
        <w:tc>
          <w:tcPr>
            <w:tcW w:w="852" w:type="dxa"/>
            <w:gridSpan w:val="2"/>
            <w:vAlign w:val="center"/>
          </w:tcPr>
          <w:p w:rsidR="00B834AB" w:rsidRPr="0040774B" w:rsidRDefault="00B834AB" w:rsidP="00E445D7">
            <w:pPr>
              <w:jc w:val="center"/>
            </w:pPr>
            <w:r w:rsidRPr="0040774B">
              <w:t>20</w:t>
            </w:r>
          </w:p>
        </w:tc>
        <w:tc>
          <w:tcPr>
            <w:tcW w:w="1277" w:type="dxa"/>
            <w:gridSpan w:val="3"/>
            <w:vAlign w:val="center"/>
          </w:tcPr>
          <w:p w:rsidR="00B834AB" w:rsidRPr="0040774B" w:rsidRDefault="00B834AB" w:rsidP="00CF488A">
            <w:r w:rsidRPr="0040774B">
              <w:t>zápočet, zkouška</w:t>
            </w:r>
          </w:p>
        </w:tc>
        <w:tc>
          <w:tcPr>
            <w:tcW w:w="709" w:type="dxa"/>
            <w:gridSpan w:val="3"/>
            <w:vAlign w:val="center"/>
          </w:tcPr>
          <w:p w:rsidR="00B834AB" w:rsidRPr="0040774B" w:rsidRDefault="00B834AB" w:rsidP="00CF488A">
            <w:r w:rsidRPr="0040774B">
              <w:t>4</w:t>
            </w:r>
          </w:p>
        </w:tc>
        <w:tc>
          <w:tcPr>
            <w:tcW w:w="1701" w:type="dxa"/>
            <w:gridSpan w:val="3"/>
            <w:vAlign w:val="center"/>
          </w:tcPr>
          <w:p w:rsidR="00B834AB" w:rsidRPr="0040774B" w:rsidRDefault="00B834AB" w:rsidP="00CF488A">
            <w:r w:rsidRPr="0040774B">
              <w:rPr>
                <w:b/>
              </w:rPr>
              <w:t>doc. PaedDr. Adriana</w:t>
            </w:r>
            <w:r w:rsidRPr="0040774B">
              <w:t xml:space="preserve"> </w:t>
            </w:r>
            <w:r w:rsidRPr="0040774B">
              <w:rPr>
                <w:b/>
              </w:rPr>
              <w:t>Wiegerová, PhD.</w:t>
            </w:r>
            <w:r w:rsidRPr="0040774B">
              <w:t xml:space="preserve"> (přednášející), </w:t>
            </w:r>
          </w:p>
          <w:p w:rsidR="00B834AB" w:rsidRPr="0040774B" w:rsidRDefault="00B834AB" w:rsidP="00CF488A">
            <w:r>
              <w:t>50</w:t>
            </w:r>
            <w:r w:rsidRPr="0040774B">
              <w:t>%</w:t>
            </w:r>
          </w:p>
          <w:p w:rsidR="00B834AB" w:rsidRPr="0040774B" w:rsidRDefault="00B834AB" w:rsidP="00CF488A">
            <w:r w:rsidRPr="0040774B">
              <w:t>Mgr. Petra Trávníčková</w:t>
            </w:r>
          </w:p>
          <w:p w:rsidR="00B834AB" w:rsidRPr="0040774B" w:rsidRDefault="00B834AB" w:rsidP="00CF488A">
            <w:r>
              <w:t>50</w:t>
            </w:r>
            <w:r w:rsidRPr="0040774B">
              <w:t>%</w:t>
            </w:r>
          </w:p>
        </w:tc>
        <w:tc>
          <w:tcPr>
            <w:tcW w:w="567" w:type="dxa"/>
            <w:gridSpan w:val="3"/>
            <w:vAlign w:val="center"/>
          </w:tcPr>
          <w:p w:rsidR="00B834AB" w:rsidRPr="0040774B" w:rsidRDefault="00B834AB" w:rsidP="00CF488A">
            <w:r w:rsidRPr="0040774B">
              <w:t>2/ZS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C762A3" w:rsidRDefault="00B834AB" w:rsidP="00CF488A">
            <w:r w:rsidRPr="00C762A3">
              <w:t>Pedagogická komunikace v MŠ</w:t>
            </w:r>
          </w:p>
        </w:tc>
        <w:tc>
          <w:tcPr>
            <w:tcW w:w="996" w:type="dxa"/>
            <w:gridSpan w:val="2"/>
          </w:tcPr>
          <w:p w:rsidR="00B834AB" w:rsidRPr="0040774B" w:rsidRDefault="00B834AB" w:rsidP="0086786F">
            <w:pPr>
              <w:jc w:val="center"/>
            </w:pPr>
          </w:p>
          <w:p w:rsidR="00B834AB" w:rsidRPr="0040774B" w:rsidRDefault="00B834AB" w:rsidP="0086786F">
            <w:pPr>
              <w:jc w:val="center"/>
            </w:pPr>
            <w:r w:rsidRPr="0040774B">
              <w:t>10s</w:t>
            </w:r>
          </w:p>
        </w:tc>
        <w:tc>
          <w:tcPr>
            <w:tcW w:w="852" w:type="dxa"/>
            <w:gridSpan w:val="2"/>
            <w:vAlign w:val="center"/>
          </w:tcPr>
          <w:p w:rsidR="00B834AB" w:rsidRPr="0040774B" w:rsidRDefault="00B834AB" w:rsidP="00E445D7">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r w:rsidRPr="0040774B">
              <w:t>Mgr. Hana Navrátilová</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2/ZS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670B2D" w:rsidRDefault="00670B2D" w:rsidP="00CF488A">
            <w:pPr>
              <w:rPr>
                <w:color w:val="000000"/>
                <w:shd w:val="clear" w:color="auto" w:fill="FFFFFF"/>
              </w:rPr>
            </w:pPr>
          </w:p>
          <w:p w:rsidR="00B834AB" w:rsidRDefault="00B834AB" w:rsidP="00CF488A">
            <w:pPr>
              <w:rPr>
                <w:color w:val="000000"/>
                <w:shd w:val="clear" w:color="auto" w:fill="FFFFFF"/>
              </w:rPr>
            </w:pPr>
            <w:r w:rsidRPr="00C762A3">
              <w:rPr>
                <w:color w:val="000000"/>
                <w:shd w:val="clear" w:color="auto" w:fill="FFFFFF"/>
              </w:rPr>
              <w:t>Specifické postupy při práci s dětmi se speciálními vzdělávacími potřebami</w:t>
            </w:r>
          </w:p>
          <w:p w:rsidR="00811168" w:rsidRPr="00C762A3" w:rsidRDefault="00811168" w:rsidP="00CF488A"/>
        </w:tc>
        <w:tc>
          <w:tcPr>
            <w:tcW w:w="996" w:type="dxa"/>
            <w:gridSpan w:val="2"/>
          </w:tcPr>
          <w:p w:rsidR="00B834AB" w:rsidRPr="0040774B" w:rsidRDefault="00B834AB" w:rsidP="0086786F">
            <w:pPr>
              <w:jc w:val="center"/>
            </w:pPr>
          </w:p>
          <w:p w:rsidR="00B834AB" w:rsidRPr="0040774B" w:rsidRDefault="00B834AB" w:rsidP="0086786F">
            <w:pPr>
              <w:jc w:val="center"/>
            </w:pPr>
            <w:r w:rsidRPr="0040774B">
              <w:t>10s</w:t>
            </w:r>
          </w:p>
        </w:tc>
        <w:tc>
          <w:tcPr>
            <w:tcW w:w="852" w:type="dxa"/>
            <w:gridSpan w:val="2"/>
            <w:vAlign w:val="center"/>
          </w:tcPr>
          <w:p w:rsidR="00B834AB" w:rsidRPr="0040774B" w:rsidRDefault="00B834AB" w:rsidP="00E445D7">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r w:rsidRPr="0040774B">
              <w:t>Mgr. Jana Vašíková, PhD.</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2/ZS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811168" w:rsidRDefault="00811168" w:rsidP="00CF488A">
            <w:pPr>
              <w:tabs>
                <w:tab w:val="right" w:pos="2235"/>
              </w:tabs>
            </w:pPr>
          </w:p>
          <w:p w:rsidR="00B834AB" w:rsidRDefault="00B834AB" w:rsidP="00CF488A">
            <w:pPr>
              <w:tabs>
                <w:tab w:val="right" w:pos="2235"/>
              </w:tabs>
            </w:pPr>
            <w:r w:rsidRPr="00C762A3">
              <w:t>Anglický jazyk III</w:t>
            </w:r>
          </w:p>
          <w:p w:rsidR="00811168" w:rsidRPr="00C762A3" w:rsidRDefault="00811168" w:rsidP="00CF488A">
            <w:pPr>
              <w:tabs>
                <w:tab w:val="right" w:pos="2235"/>
              </w:tabs>
            </w:pPr>
          </w:p>
        </w:tc>
        <w:tc>
          <w:tcPr>
            <w:tcW w:w="996" w:type="dxa"/>
            <w:gridSpan w:val="2"/>
          </w:tcPr>
          <w:p w:rsidR="00B834AB" w:rsidRPr="0040774B" w:rsidRDefault="00B834AB" w:rsidP="0086786F">
            <w:pPr>
              <w:jc w:val="center"/>
            </w:pPr>
          </w:p>
          <w:p w:rsidR="00B834AB" w:rsidRPr="0040774B" w:rsidRDefault="00B834AB" w:rsidP="0086786F">
            <w:pPr>
              <w:jc w:val="center"/>
            </w:pPr>
            <w:r w:rsidRPr="0040774B">
              <w:t>15c</w:t>
            </w:r>
          </w:p>
        </w:tc>
        <w:tc>
          <w:tcPr>
            <w:tcW w:w="852" w:type="dxa"/>
            <w:gridSpan w:val="2"/>
            <w:vAlign w:val="center"/>
          </w:tcPr>
          <w:p w:rsidR="00B834AB" w:rsidRPr="0040774B" w:rsidRDefault="00B834AB" w:rsidP="00E445D7">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r w:rsidRPr="0040774B">
              <w:t>Mgr. Veronika Pečivová</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2/ZS</w:t>
            </w:r>
          </w:p>
        </w:tc>
        <w:tc>
          <w:tcPr>
            <w:tcW w:w="849" w:type="dxa"/>
            <w:gridSpan w:val="2"/>
            <w:vAlign w:val="center"/>
          </w:tcPr>
          <w:p w:rsidR="00B834AB" w:rsidRPr="0040774B" w:rsidRDefault="00B834AB" w:rsidP="00CF488A"/>
        </w:tc>
      </w:tr>
      <w:tr w:rsidR="00B834AB" w:rsidRPr="0040774B" w:rsidTr="0086786F">
        <w:trPr>
          <w:gridAfter w:val="1"/>
          <w:wAfter w:w="15" w:type="dxa"/>
        </w:trPr>
        <w:tc>
          <w:tcPr>
            <w:tcW w:w="2373" w:type="dxa"/>
            <w:gridSpan w:val="2"/>
            <w:shd w:val="clear" w:color="auto" w:fill="FABF8F"/>
            <w:vAlign w:val="center"/>
          </w:tcPr>
          <w:p w:rsidR="00B834AB" w:rsidRPr="0040774B" w:rsidRDefault="00B834AB" w:rsidP="00CF488A">
            <w:pPr>
              <w:rPr>
                <w:b/>
              </w:rPr>
            </w:pPr>
            <w:r w:rsidRPr="0040774B">
              <w:rPr>
                <w:b/>
              </w:rPr>
              <w:t>Počet kreditů za ZS</w:t>
            </w:r>
          </w:p>
          <w:p w:rsidR="00B834AB" w:rsidRPr="0040774B" w:rsidRDefault="00B834AB" w:rsidP="00CF488A">
            <w:pPr>
              <w:rPr>
                <w:b/>
              </w:rPr>
            </w:pPr>
            <w:r w:rsidRPr="0040774B">
              <w:rPr>
                <w:b/>
              </w:rPr>
              <w:t>2. ročníku</w:t>
            </w:r>
          </w:p>
        </w:tc>
        <w:tc>
          <w:tcPr>
            <w:tcW w:w="1848" w:type="dxa"/>
            <w:gridSpan w:val="4"/>
            <w:shd w:val="clear" w:color="auto" w:fill="FABF8F"/>
            <w:vAlign w:val="center"/>
          </w:tcPr>
          <w:p w:rsidR="00B834AB" w:rsidRPr="0040774B" w:rsidRDefault="00B834AB" w:rsidP="00CF488A">
            <w:pPr>
              <w:rPr>
                <w:b/>
              </w:rPr>
            </w:pPr>
            <w:r w:rsidRPr="0040774B">
              <w:rPr>
                <w:b/>
              </w:rPr>
              <w:t>80</w:t>
            </w:r>
          </w:p>
        </w:tc>
        <w:tc>
          <w:tcPr>
            <w:tcW w:w="1277" w:type="dxa"/>
            <w:gridSpan w:val="3"/>
            <w:shd w:val="clear" w:color="auto" w:fill="FABF8F"/>
            <w:vAlign w:val="center"/>
          </w:tcPr>
          <w:p w:rsidR="00B834AB" w:rsidRPr="0040774B" w:rsidRDefault="00B834AB" w:rsidP="00CF488A">
            <w:pPr>
              <w:rPr>
                <w:b/>
              </w:rPr>
            </w:pPr>
          </w:p>
        </w:tc>
        <w:tc>
          <w:tcPr>
            <w:tcW w:w="709" w:type="dxa"/>
            <w:gridSpan w:val="3"/>
            <w:shd w:val="clear" w:color="auto" w:fill="FABF8F"/>
            <w:vAlign w:val="center"/>
          </w:tcPr>
          <w:p w:rsidR="00B834AB" w:rsidRPr="0040774B" w:rsidRDefault="00B834AB" w:rsidP="00CF488A">
            <w:pPr>
              <w:rPr>
                <w:b/>
              </w:rPr>
            </w:pPr>
            <w:r w:rsidRPr="0040774B">
              <w:rPr>
                <w:b/>
              </w:rPr>
              <w:t>27</w:t>
            </w:r>
          </w:p>
        </w:tc>
        <w:tc>
          <w:tcPr>
            <w:tcW w:w="1701" w:type="dxa"/>
            <w:gridSpan w:val="3"/>
            <w:shd w:val="clear" w:color="auto" w:fill="FABF8F"/>
            <w:vAlign w:val="center"/>
          </w:tcPr>
          <w:p w:rsidR="00B834AB" w:rsidRPr="0040774B" w:rsidRDefault="00B834AB" w:rsidP="00CF488A"/>
        </w:tc>
        <w:tc>
          <w:tcPr>
            <w:tcW w:w="567" w:type="dxa"/>
            <w:gridSpan w:val="3"/>
            <w:shd w:val="clear" w:color="auto" w:fill="FABF8F"/>
            <w:vAlign w:val="center"/>
          </w:tcPr>
          <w:p w:rsidR="00B834AB" w:rsidRPr="0040774B" w:rsidRDefault="00B834AB" w:rsidP="00CF488A"/>
        </w:tc>
        <w:tc>
          <w:tcPr>
            <w:tcW w:w="849" w:type="dxa"/>
            <w:gridSpan w:val="2"/>
            <w:shd w:val="clear" w:color="auto" w:fill="FABF8F"/>
            <w:vAlign w:val="center"/>
          </w:tcPr>
          <w:p w:rsidR="00B834AB" w:rsidRPr="0040774B" w:rsidRDefault="00B834AB" w:rsidP="00CF488A"/>
        </w:tc>
      </w:tr>
      <w:tr w:rsidR="00B834AB" w:rsidRPr="0040774B" w:rsidTr="0086786F">
        <w:trPr>
          <w:gridAfter w:val="1"/>
          <w:wAfter w:w="15" w:type="dxa"/>
        </w:trPr>
        <w:tc>
          <w:tcPr>
            <w:tcW w:w="2373" w:type="dxa"/>
            <w:gridSpan w:val="2"/>
            <w:vAlign w:val="center"/>
          </w:tcPr>
          <w:p w:rsidR="00B834AB" w:rsidRPr="0040774B" w:rsidRDefault="00B834AB" w:rsidP="00CF488A">
            <w:r w:rsidRPr="0040774B">
              <w:t xml:space="preserve">Metodologie pedagogického výzkumu </w:t>
            </w:r>
          </w:p>
        </w:tc>
        <w:tc>
          <w:tcPr>
            <w:tcW w:w="996" w:type="dxa"/>
            <w:gridSpan w:val="2"/>
            <w:vAlign w:val="center"/>
          </w:tcPr>
          <w:p w:rsidR="00B834AB" w:rsidRPr="0040774B" w:rsidRDefault="00B834AB" w:rsidP="00CF488A">
            <w:pPr>
              <w:jc w:val="center"/>
            </w:pPr>
            <w:r w:rsidRPr="0040774B">
              <w:t>10p+5s</w:t>
            </w:r>
          </w:p>
        </w:tc>
        <w:tc>
          <w:tcPr>
            <w:tcW w:w="852" w:type="dxa"/>
            <w:gridSpan w:val="2"/>
            <w:vAlign w:val="center"/>
          </w:tcPr>
          <w:p w:rsidR="00B834AB" w:rsidRPr="0040774B" w:rsidRDefault="00B834AB" w:rsidP="00CF488A">
            <w:pPr>
              <w:jc w:val="center"/>
            </w:pPr>
            <w:r w:rsidRPr="0040774B">
              <w:t>20</w:t>
            </w:r>
          </w:p>
        </w:tc>
        <w:tc>
          <w:tcPr>
            <w:tcW w:w="1277" w:type="dxa"/>
            <w:gridSpan w:val="3"/>
            <w:vAlign w:val="center"/>
          </w:tcPr>
          <w:p w:rsidR="00B834AB" w:rsidRPr="0040774B" w:rsidRDefault="00B834AB" w:rsidP="00CF488A">
            <w:r w:rsidRPr="0040774B">
              <w:t>zápočet, zkouška</w:t>
            </w:r>
          </w:p>
        </w:tc>
        <w:tc>
          <w:tcPr>
            <w:tcW w:w="709" w:type="dxa"/>
            <w:gridSpan w:val="3"/>
            <w:vAlign w:val="center"/>
          </w:tcPr>
          <w:p w:rsidR="00B834AB" w:rsidRPr="0040774B" w:rsidRDefault="00B834AB" w:rsidP="00CF488A">
            <w:r w:rsidRPr="0040774B">
              <w:t>6</w:t>
            </w:r>
          </w:p>
        </w:tc>
        <w:tc>
          <w:tcPr>
            <w:tcW w:w="1701" w:type="dxa"/>
            <w:gridSpan w:val="3"/>
            <w:vAlign w:val="center"/>
          </w:tcPr>
          <w:p w:rsidR="00B834AB" w:rsidRPr="0040774B" w:rsidRDefault="00B834AB" w:rsidP="00CF488A">
            <w:pPr>
              <w:rPr>
                <w:b/>
              </w:rPr>
            </w:pPr>
            <w:r w:rsidRPr="0040774B">
              <w:rPr>
                <w:b/>
              </w:rPr>
              <w:t>prof. PhDr. Peter Gavora, CSc.</w:t>
            </w:r>
            <w:r w:rsidRPr="00284F29">
              <w:t>,</w:t>
            </w:r>
            <w:r w:rsidRPr="0040774B">
              <w:rPr>
                <w:b/>
              </w:rPr>
              <w:t xml:space="preserve"> </w:t>
            </w:r>
            <w:r w:rsidRPr="0040774B">
              <w:t>(přednášející), 50%</w:t>
            </w:r>
          </w:p>
          <w:p w:rsidR="00B834AB" w:rsidRPr="0040774B" w:rsidRDefault="00B834AB" w:rsidP="00CF488A">
            <w:r>
              <w:t>doc. PhDr. Jana Kutnohorská, CSc.</w:t>
            </w:r>
          </w:p>
          <w:p w:rsidR="00B834AB" w:rsidRPr="0040774B" w:rsidRDefault="00B834AB" w:rsidP="00CF488A">
            <w:r w:rsidRPr="0040774B">
              <w:t>50%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ZT</w:t>
            </w:r>
          </w:p>
        </w:tc>
      </w:tr>
      <w:tr w:rsidR="00B834AB" w:rsidRPr="0040774B" w:rsidTr="0086786F">
        <w:trPr>
          <w:gridAfter w:val="1"/>
          <w:wAfter w:w="15" w:type="dxa"/>
        </w:trPr>
        <w:tc>
          <w:tcPr>
            <w:tcW w:w="2373" w:type="dxa"/>
            <w:gridSpan w:val="2"/>
            <w:vAlign w:val="center"/>
          </w:tcPr>
          <w:p w:rsidR="00811168" w:rsidRDefault="00811168" w:rsidP="00CF488A"/>
          <w:p w:rsidR="00B834AB" w:rsidRDefault="00B834AB" w:rsidP="00CF488A">
            <w:r w:rsidRPr="0040774B">
              <w:t>Profesní identita učitele mateřské školy</w:t>
            </w:r>
          </w:p>
          <w:p w:rsidR="00670B2D" w:rsidRPr="0040774B" w:rsidRDefault="00670B2D" w:rsidP="00CF488A"/>
        </w:tc>
        <w:tc>
          <w:tcPr>
            <w:tcW w:w="996" w:type="dxa"/>
            <w:gridSpan w:val="2"/>
            <w:vAlign w:val="center"/>
          </w:tcPr>
          <w:p w:rsidR="00B834AB" w:rsidRPr="0040774B" w:rsidRDefault="00B834AB" w:rsidP="00CF488A">
            <w:pPr>
              <w:jc w:val="center"/>
            </w:pPr>
            <w:r w:rsidRPr="0040774B">
              <w:t>6p+4s</w:t>
            </w:r>
          </w:p>
        </w:tc>
        <w:tc>
          <w:tcPr>
            <w:tcW w:w="852" w:type="dxa"/>
            <w:gridSpan w:val="2"/>
            <w:vAlign w:val="center"/>
          </w:tcPr>
          <w:p w:rsidR="00B834AB" w:rsidRPr="0040774B" w:rsidRDefault="00B834AB" w:rsidP="00CF488A">
            <w:pPr>
              <w:jc w:val="center"/>
            </w:pPr>
            <w:r w:rsidRPr="0040774B">
              <w:t>20</w:t>
            </w:r>
          </w:p>
        </w:tc>
        <w:tc>
          <w:tcPr>
            <w:tcW w:w="1277" w:type="dxa"/>
            <w:gridSpan w:val="3"/>
            <w:vAlign w:val="center"/>
          </w:tcPr>
          <w:p w:rsidR="00B834AB" w:rsidRPr="0040774B" w:rsidRDefault="00B834AB" w:rsidP="00CF488A">
            <w:r w:rsidRPr="0040774B">
              <w:t>zápočet, zkouška</w:t>
            </w:r>
          </w:p>
        </w:tc>
        <w:tc>
          <w:tcPr>
            <w:tcW w:w="709" w:type="dxa"/>
            <w:gridSpan w:val="3"/>
            <w:vAlign w:val="center"/>
          </w:tcPr>
          <w:p w:rsidR="00B834AB" w:rsidRPr="0040774B" w:rsidRDefault="00B834AB" w:rsidP="00CF488A">
            <w:r w:rsidRPr="0040774B">
              <w:t>5</w:t>
            </w:r>
          </w:p>
        </w:tc>
        <w:tc>
          <w:tcPr>
            <w:tcW w:w="1701" w:type="dxa"/>
            <w:gridSpan w:val="3"/>
            <w:vAlign w:val="center"/>
          </w:tcPr>
          <w:p w:rsidR="00B834AB" w:rsidRPr="0040774B" w:rsidRDefault="00B834AB" w:rsidP="00CF488A">
            <w:pPr>
              <w:rPr>
                <w:b/>
              </w:rPr>
            </w:pPr>
            <w:r w:rsidRPr="0040774B">
              <w:rPr>
                <w:b/>
              </w:rPr>
              <w:t>doc. PaedDr. Adriana Wiegerová, PhD.</w:t>
            </w:r>
          </w:p>
          <w:p w:rsidR="00B834AB" w:rsidRPr="0040774B" w:rsidRDefault="00B834AB" w:rsidP="00CF488A">
            <w:r w:rsidRPr="0040774B">
              <w:t>100%</w:t>
            </w:r>
          </w:p>
        </w:tc>
        <w:tc>
          <w:tcPr>
            <w:tcW w:w="567" w:type="dxa"/>
            <w:gridSpan w:val="3"/>
            <w:vAlign w:val="center"/>
          </w:tcPr>
          <w:p w:rsidR="00B834AB" w:rsidRPr="0040774B" w:rsidRDefault="00B834AB" w:rsidP="00CF488A">
            <w:pPr>
              <w:rPr>
                <w:highlight w:val="yellow"/>
              </w:rPr>
            </w:pPr>
            <w:r w:rsidRPr="0040774B">
              <w:t>2/LS</w:t>
            </w:r>
          </w:p>
        </w:tc>
        <w:tc>
          <w:tcPr>
            <w:tcW w:w="849" w:type="dxa"/>
            <w:gridSpan w:val="2"/>
            <w:vAlign w:val="center"/>
          </w:tcPr>
          <w:p w:rsidR="00B834AB" w:rsidRPr="0040774B" w:rsidRDefault="00B834AB" w:rsidP="00CF488A">
            <w:pPr>
              <w:rPr>
                <w:highlight w:val="yellow"/>
              </w:rPr>
            </w:pPr>
            <w:r w:rsidRPr="0040774B">
              <w:t>ZT</w:t>
            </w:r>
          </w:p>
        </w:tc>
      </w:tr>
      <w:tr w:rsidR="00B834AB" w:rsidRPr="0040774B" w:rsidTr="0086786F">
        <w:trPr>
          <w:gridAfter w:val="1"/>
          <w:wAfter w:w="15" w:type="dxa"/>
        </w:trPr>
        <w:tc>
          <w:tcPr>
            <w:tcW w:w="2373" w:type="dxa"/>
            <w:gridSpan w:val="2"/>
            <w:vAlign w:val="center"/>
          </w:tcPr>
          <w:p w:rsidR="00B834AB" w:rsidRPr="0040774B" w:rsidRDefault="00B834AB" w:rsidP="00CF488A">
            <w:r w:rsidRPr="0040774B">
              <w:t xml:space="preserve">Hudební tvorba dítěte + praxe </w:t>
            </w:r>
          </w:p>
        </w:tc>
        <w:tc>
          <w:tcPr>
            <w:tcW w:w="996" w:type="dxa"/>
            <w:gridSpan w:val="2"/>
            <w:vAlign w:val="center"/>
          </w:tcPr>
          <w:p w:rsidR="00B834AB" w:rsidRPr="0040774B" w:rsidRDefault="00B834AB" w:rsidP="00CF488A">
            <w:pPr>
              <w:jc w:val="center"/>
            </w:pPr>
          </w:p>
          <w:p w:rsidR="00B834AB" w:rsidRPr="0040774B" w:rsidRDefault="00B834AB" w:rsidP="00CF488A">
            <w:pPr>
              <w:jc w:val="center"/>
            </w:pPr>
            <w:r w:rsidRPr="0040774B">
              <w:t>4p+6s</w:t>
            </w:r>
          </w:p>
          <w:p w:rsidR="00B834AB" w:rsidRPr="0040774B" w:rsidRDefault="00B834AB" w:rsidP="00CF488A">
            <w:pPr>
              <w:jc w:val="center"/>
            </w:pPr>
            <w:r w:rsidRPr="0040774B">
              <w:t>+16</w:t>
            </w:r>
            <w:r w:rsidR="0086786F">
              <w:t xml:space="preserve"> </w:t>
            </w:r>
            <w:r w:rsidRPr="0040774B">
              <w:t>hod praxe</w:t>
            </w:r>
          </w:p>
        </w:tc>
        <w:tc>
          <w:tcPr>
            <w:tcW w:w="852" w:type="dxa"/>
            <w:gridSpan w:val="2"/>
            <w:vAlign w:val="center"/>
          </w:tcPr>
          <w:p w:rsidR="00B834AB" w:rsidRPr="0040774B" w:rsidRDefault="00B834AB" w:rsidP="00CF488A">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r w:rsidRPr="0040774B">
              <w:rPr>
                <w:b/>
              </w:rPr>
              <w:t>Mgr. Eva Machů, Ph.D.</w:t>
            </w:r>
            <w:r w:rsidRPr="0040774B">
              <w:t xml:space="preserve"> (přednášející), </w:t>
            </w:r>
          </w:p>
          <w:p w:rsidR="00B834AB" w:rsidRPr="0040774B" w:rsidRDefault="00670B2D" w:rsidP="00CF488A">
            <w:r>
              <w:t>50</w:t>
            </w:r>
            <w:r w:rsidR="00B834AB" w:rsidRPr="0040774B">
              <w:t>%</w:t>
            </w:r>
          </w:p>
          <w:p w:rsidR="00B834AB" w:rsidRPr="0040774B" w:rsidRDefault="00670B2D" w:rsidP="00CF488A">
            <w:r>
              <w:t>Mgr. Libuše Černá, Ph.D.</w:t>
            </w:r>
          </w:p>
          <w:p w:rsidR="00B834AB" w:rsidRPr="0040774B" w:rsidRDefault="00670B2D" w:rsidP="00CF488A">
            <w:r>
              <w:t>50</w:t>
            </w:r>
            <w:r w:rsidR="00B834AB" w:rsidRPr="0040774B">
              <w:t>%</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B834AB" w:rsidP="00CF488A"/>
          <w:p w:rsidR="00B834AB" w:rsidRPr="0040774B" w:rsidRDefault="00B834AB" w:rsidP="00CF488A">
            <w:r w:rsidRPr="0040774B">
              <w:t xml:space="preserve">Rozvoj základních lokomocí dítěte + praxe </w:t>
            </w:r>
          </w:p>
          <w:p w:rsidR="00B834AB" w:rsidRPr="0040774B" w:rsidRDefault="00B834AB" w:rsidP="00CF488A"/>
        </w:tc>
        <w:tc>
          <w:tcPr>
            <w:tcW w:w="996" w:type="dxa"/>
            <w:gridSpan w:val="2"/>
            <w:vAlign w:val="center"/>
          </w:tcPr>
          <w:p w:rsidR="00B834AB" w:rsidRPr="0040774B" w:rsidRDefault="00B834AB" w:rsidP="00CF488A">
            <w:pPr>
              <w:jc w:val="center"/>
            </w:pPr>
            <w:r w:rsidRPr="0040774B">
              <w:t>4p+6s</w:t>
            </w:r>
          </w:p>
          <w:p w:rsidR="00B834AB" w:rsidRPr="0040774B" w:rsidRDefault="00B834AB" w:rsidP="00CF488A">
            <w:pPr>
              <w:jc w:val="center"/>
            </w:pPr>
            <w:r w:rsidRPr="0040774B">
              <w:t>+18</w:t>
            </w:r>
            <w:r w:rsidR="0086786F">
              <w:t xml:space="preserve"> </w:t>
            </w:r>
            <w:r w:rsidRPr="0040774B">
              <w:t>hod</w:t>
            </w:r>
          </w:p>
          <w:p w:rsidR="00B834AB" w:rsidRPr="0040774B" w:rsidRDefault="00B834AB" w:rsidP="00CF488A">
            <w:pPr>
              <w:jc w:val="center"/>
            </w:pPr>
            <w:r w:rsidRPr="0040774B">
              <w:t>praxe</w:t>
            </w:r>
          </w:p>
        </w:tc>
        <w:tc>
          <w:tcPr>
            <w:tcW w:w="852" w:type="dxa"/>
            <w:gridSpan w:val="2"/>
            <w:vAlign w:val="center"/>
          </w:tcPr>
          <w:p w:rsidR="00B834AB" w:rsidRPr="0040774B" w:rsidRDefault="00B834AB" w:rsidP="00CF488A">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Del="00384118" w:rsidRDefault="00B834AB" w:rsidP="00CF488A">
            <w:pPr>
              <w:rPr>
                <w:del w:id="41" w:author="§.opiékoiíkkoíikoíi" w:date="2018-05-25T21:56:00Z"/>
                <w:b/>
              </w:rPr>
            </w:pPr>
            <w:del w:id="42" w:author="§.opiékoiíkkoíikoíi" w:date="2018-05-25T21:56:00Z">
              <w:r w:rsidRPr="0040774B" w:rsidDel="00384118">
                <w:rPr>
                  <w:b/>
                </w:rPr>
                <w:delText>PhDr. Roman Božik, Ph.D.</w:delText>
              </w:r>
            </w:del>
          </w:p>
          <w:p w:rsidR="00384118" w:rsidRPr="0040774B" w:rsidRDefault="00B44BDA" w:rsidP="00CF488A">
            <w:pPr>
              <w:rPr>
                <w:ins w:id="43" w:author="§.opiékoiíkkoíikoíi" w:date="2018-05-25T21:56:00Z"/>
                <w:b/>
              </w:rPr>
            </w:pPr>
            <w:ins w:id="44" w:author="§.opiékoiíkkoíikoíi" w:date="2018-05-27T08:35:00Z">
              <w:r>
                <w:rPr>
                  <w:b/>
                </w:rPr>
                <w:t>PhDr.</w:t>
              </w:r>
            </w:ins>
            <w:ins w:id="45" w:author="§.opiékoiíkkoíikoíi" w:date="2018-05-27T08:39:00Z">
              <w:r w:rsidR="00442B72">
                <w:rPr>
                  <w:b/>
                </w:rPr>
                <w:t xml:space="preserve"> </w:t>
              </w:r>
            </w:ins>
            <w:ins w:id="46" w:author="§.opiékoiíkkoíikoíi" w:date="2018-05-25T21:56:00Z">
              <w:r w:rsidR="00384118">
                <w:rPr>
                  <w:b/>
                </w:rPr>
                <w:t>Mgr. Marcela Janíková,  Ph.D.</w:t>
              </w:r>
            </w:ins>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B834AB" w:rsidP="00CF488A"/>
          <w:p w:rsidR="00B834AB" w:rsidRPr="0040774B" w:rsidRDefault="00B834AB" w:rsidP="00CF488A">
            <w:r w:rsidRPr="0040774B">
              <w:t xml:space="preserve">Výtvarný projev dítěte + praxe </w:t>
            </w:r>
          </w:p>
          <w:p w:rsidR="00B834AB" w:rsidRPr="0040774B" w:rsidRDefault="00B834AB" w:rsidP="00CF488A"/>
        </w:tc>
        <w:tc>
          <w:tcPr>
            <w:tcW w:w="996" w:type="dxa"/>
            <w:gridSpan w:val="2"/>
            <w:vAlign w:val="center"/>
          </w:tcPr>
          <w:p w:rsidR="00B834AB" w:rsidRPr="0040774B" w:rsidRDefault="00B834AB" w:rsidP="00CF488A">
            <w:pPr>
              <w:jc w:val="center"/>
            </w:pPr>
            <w:r w:rsidRPr="0040774B">
              <w:t>4p+6s</w:t>
            </w:r>
          </w:p>
          <w:p w:rsidR="00B834AB" w:rsidRPr="0040774B" w:rsidRDefault="00B834AB" w:rsidP="00CF488A">
            <w:pPr>
              <w:jc w:val="center"/>
            </w:pPr>
            <w:r w:rsidRPr="0040774B">
              <w:t>+16</w:t>
            </w:r>
            <w:r w:rsidR="0086786F">
              <w:t xml:space="preserve"> </w:t>
            </w:r>
            <w:r w:rsidRPr="0040774B">
              <w:t>hod</w:t>
            </w:r>
          </w:p>
          <w:p w:rsidR="00B834AB" w:rsidRPr="0040774B" w:rsidRDefault="00B834AB" w:rsidP="00CF488A">
            <w:pPr>
              <w:jc w:val="center"/>
            </w:pPr>
            <w:r w:rsidRPr="0040774B">
              <w:t>praxe</w:t>
            </w:r>
          </w:p>
        </w:tc>
        <w:tc>
          <w:tcPr>
            <w:tcW w:w="852" w:type="dxa"/>
            <w:gridSpan w:val="2"/>
            <w:vAlign w:val="center"/>
          </w:tcPr>
          <w:p w:rsidR="00B834AB" w:rsidRPr="0040774B" w:rsidRDefault="00B834AB" w:rsidP="00CF488A">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r w:rsidRPr="0040774B">
              <w:rPr>
                <w:b/>
              </w:rPr>
              <w:t>Mgr. Jana Vašíková, PhD.</w:t>
            </w:r>
            <w:r w:rsidRPr="0040774B">
              <w:t xml:space="preserve"> </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B834AB" w:rsidP="00CF488A"/>
          <w:p w:rsidR="00B834AB" w:rsidRPr="0040774B" w:rsidRDefault="00B834AB" w:rsidP="00CF488A">
            <w:r w:rsidRPr="0040774B">
              <w:t>Kurikulární dokumenty v praxi MŠ</w:t>
            </w:r>
          </w:p>
          <w:p w:rsidR="00B834AB" w:rsidRPr="0040774B" w:rsidRDefault="00B834AB" w:rsidP="00CF488A"/>
        </w:tc>
        <w:tc>
          <w:tcPr>
            <w:tcW w:w="996" w:type="dxa"/>
            <w:gridSpan w:val="2"/>
            <w:vAlign w:val="center"/>
          </w:tcPr>
          <w:p w:rsidR="00B834AB" w:rsidRPr="0040774B" w:rsidRDefault="00B834AB" w:rsidP="00CF488A">
            <w:pPr>
              <w:jc w:val="center"/>
            </w:pPr>
            <w:r w:rsidRPr="0040774B">
              <w:t>4s+3c</w:t>
            </w:r>
          </w:p>
        </w:tc>
        <w:tc>
          <w:tcPr>
            <w:tcW w:w="852" w:type="dxa"/>
            <w:gridSpan w:val="2"/>
            <w:vAlign w:val="center"/>
          </w:tcPr>
          <w:p w:rsidR="00B834AB" w:rsidRPr="0040774B" w:rsidRDefault="00B834AB" w:rsidP="00CF488A">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r w:rsidRPr="0040774B">
              <w:t>Mgr. Markéta Hrozová, PhD.</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B834AB" w:rsidP="00CF488A">
            <w:r w:rsidRPr="0040774B">
              <w:t>Škola a rodina</w:t>
            </w:r>
          </w:p>
        </w:tc>
        <w:tc>
          <w:tcPr>
            <w:tcW w:w="996" w:type="dxa"/>
            <w:gridSpan w:val="2"/>
            <w:vAlign w:val="center"/>
          </w:tcPr>
          <w:p w:rsidR="00B834AB" w:rsidRPr="0040774B" w:rsidRDefault="00B834AB" w:rsidP="00CF488A">
            <w:pPr>
              <w:jc w:val="center"/>
            </w:pPr>
            <w:r w:rsidRPr="0040774B">
              <w:t>4p+3s</w:t>
            </w:r>
          </w:p>
        </w:tc>
        <w:tc>
          <w:tcPr>
            <w:tcW w:w="852" w:type="dxa"/>
            <w:gridSpan w:val="2"/>
            <w:vAlign w:val="center"/>
          </w:tcPr>
          <w:p w:rsidR="00B834AB" w:rsidRPr="0040774B" w:rsidRDefault="00B834AB" w:rsidP="00CF488A">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pPr>
              <w:rPr>
                <w:b/>
              </w:rPr>
            </w:pPr>
            <w:r w:rsidRPr="0040774B">
              <w:rPr>
                <w:b/>
              </w:rPr>
              <w:t>doc. PaedDr. Jana Majerčíková, PhD.</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670B2D" w:rsidP="00CF488A">
            <w:r>
              <w:t>Anglický jazyk IV</w:t>
            </w:r>
          </w:p>
        </w:tc>
        <w:tc>
          <w:tcPr>
            <w:tcW w:w="996" w:type="dxa"/>
            <w:gridSpan w:val="2"/>
            <w:vAlign w:val="center"/>
          </w:tcPr>
          <w:p w:rsidR="00B834AB" w:rsidRPr="0040774B" w:rsidRDefault="00B834AB" w:rsidP="00CF488A">
            <w:pPr>
              <w:jc w:val="center"/>
            </w:pPr>
            <w:r w:rsidRPr="0040774B">
              <w:t>15c</w:t>
            </w:r>
          </w:p>
        </w:tc>
        <w:tc>
          <w:tcPr>
            <w:tcW w:w="852" w:type="dxa"/>
            <w:gridSpan w:val="2"/>
            <w:vAlign w:val="center"/>
          </w:tcPr>
          <w:p w:rsidR="00B834AB" w:rsidRPr="0040774B" w:rsidRDefault="00B834AB" w:rsidP="00CF488A">
            <w:pPr>
              <w:jc w:val="center"/>
            </w:pPr>
            <w:r w:rsidRPr="0040774B">
              <w:t>15</w:t>
            </w:r>
          </w:p>
        </w:tc>
        <w:tc>
          <w:tcPr>
            <w:tcW w:w="1277" w:type="dxa"/>
            <w:gridSpan w:val="3"/>
            <w:vAlign w:val="center"/>
          </w:tcPr>
          <w:p w:rsidR="00B834AB" w:rsidRPr="0040774B" w:rsidRDefault="00B834AB" w:rsidP="00CF488A">
            <w:r w:rsidRPr="0040774B">
              <w:t>klasifikovaný zápočet</w:t>
            </w:r>
          </w:p>
        </w:tc>
        <w:tc>
          <w:tcPr>
            <w:tcW w:w="709" w:type="dxa"/>
            <w:gridSpan w:val="3"/>
            <w:vAlign w:val="center"/>
          </w:tcPr>
          <w:p w:rsidR="00B834AB" w:rsidRPr="0040774B" w:rsidRDefault="00B834AB" w:rsidP="00CF488A">
            <w:r w:rsidRPr="0040774B">
              <w:t>3</w:t>
            </w:r>
          </w:p>
        </w:tc>
        <w:tc>
          <w:tcPr>
            <w:tcW w:w="1701" w:type="dxa"/>
            <w:gridSpan w:val="3"/>
            <w:vAlign w:val="center"/>
          </w:tcPr>
          <w:p w:rsidR="00B834AB" w:rsidRPr="0040774B" w:rsidRDefault="00B834AB" w:rsidP="00CF488A">
            <w:r w:rsidRPr="0040774B">
              <w:t>Mgr. Veronika Pečivová</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tc>
      </w:tr>
      <w:tr w:rsidR="00B834AB" w:rsidRPr="0040774B" w:rsidTr="0086786F">
        <w:trPr>
          <w:gridAfter w:val="1"/>
          <w:wAfter w:w="15" w:type="dxa"/>
        </w:trPr>
        <w:tc>
          <w:tcPr>
            <w:tcW w:w="9324" w:type="dxa"/>
            <w:gridSpan w:val="20"/>
            <w:shd w:val="clear" w:color="auto" w:fill="FABF8F"/>
            <w:vAlign w:val="center"/>
          </w:tcPr>
          <w:p w:rsidR="00B834AB" w:rsidRPr="0040774B" w:rsidRDefault="00B834AB" w:rsidP="00CF488A">
            <w:r w:rsidRPr="0040774B">
              <w:rPr>
                <w:b/>
                <w:sz w:val="22"/>
                <w:szCs w:val="22"/>
              </w:rPr>
              <w:t>Povinně volitelné předměty</w:t>
            </w:r>
          </w:p>
        </w:tc>
      </w:tr>
      <w:tr w:rsidR="00B834AB" w:rsidRPr="0040774B" w:rsidTr="0086786F">
        <w:trPr>
          <w:gridAfter w:val="1"/>
          <w:wAfter w:w="15" w:type="dxa"/>
        </w:trPr>
        <w:tc>
          <w:tcPr>
            <w:tcW w:w="2373" w:type="dxa"/>
            <w:gridSpan w:val="2"/>
            <w:vAlign w:val="center"/>
          </w:tcPr>
          <w:p w:rsidR="00B834AB" w:rsidRPr="0040774B" w:rsidRDefault="00B834AB" w:rsidP="001067FB">
            <w:r w:rsidRPr="0040774B">
              <w:t>*Specifika práce s dětmi do 3 let v MŠ</w:t>
            </w:r>
          </w:p>
        </w:tc>
        <w:tc>
          <w:tcPr>
            <w:tcW w:w="996" w:type="dxa"/>
            <w:gridSpan w:val="2"/>
            <w:vAlign w:val="center"/>
          </w:tcPr>
          <w:p w:rsidR="00B834AB" w:rsidRPr="0040774B" w:rsidRDefault="00B834AB" w:rsidP="00CF488A">
            <w:pPr>
              <w:jc w:val="center"/>
            </w:pPr>
            <w:r w:rsidRPr="0040774B">
              <w:t>5c</w:t>
            </w:r>
          </w:p>
        </w:tc>
        <w:tc>
          <w:tcPr>
            <w:tcW w:w="852" w:type="dxa"/>
            <w:gridSpan w:val="2"/>
            <w:vAlign w:val="center"/>
          </w:tcPr>
          <w:p w:rsidR="00B834AB" w:rsidRPr="0040774B" w:rsidRDefault="00B834AB" w:rsidP="00E445D7">
            <w:pPr>
              <w:jc w:val="center"/>
            </w:pPr>
            <w:r w:rsidRPr="0040774B">
              <w:t>5</w:t>
            </w:r>
          </w:p>
        </w:tc>
        <w:tc>
          <w:tcPr>
            <w:tcW w:w="1277" w:type="dxa"/>
            <w:gridSpan w:val="3"/>
            <w:vAlign w:val="center"/>
          </w:tcPr>
          <w:p w:rsidR="00B834AB" w:rsidRPr="0040774B" w:rsidRDefault="00B834AB" w:rsidP="00CF488A">
            <w:r w:rsidRPr="0040774B">
              <w:t>zápočet</w:t>
            </w:r>
          </w:p>
        </w:tc>
        <w:tc>
          <w:tcPr>
            <w:tcW w:w="709" w:type="dxa"/>
            <w:gridSpan w:val="3"/>
            <w:vAlign w:val="center"/>
          </w:tcPr>
          <w:p w:rsidR="00B834AB" w:rsidRPr="0040774B" w:rsidRDefault="00B834AB" w:rsidP="00CF488A">
            <w:r w:rsidRPr="0040774B">
              <w:t>2</w:t>
            </w:r>
          </w:p>
        </w:tc>
        <w:tc>
          <w:tcPr>
            <w:tcW w:w="1701" w:type="dxa"/>
            <w:gridSpan w:val="3"/>
            <w:vAlign w:val="center"/>
          </w:tcPr>
          <w:p w:rsidR="00B834AB" w:rsidRPr="0040774B" w:rsidRDefault="00B834AB" w:rsidP="00CF488A">
            <w:r w:rsidRPr="0040774B">
              <w:t>Mgr. Jana Vašíková, PhD.</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B834AB" w:rsidP="00CF488A">
            <w:r w:rsidRPr="0040774B">
              <w:t>*Letní škola v přírodě</w:t>
            </w:r>
          </w:p>
        </w:tc>
        <w:tc>
          <w:tcPr>
            <w:tcW w:w="996" w:type="dxa"/>
            <w:gridSpan w:val="2"/>
            <w:vAlign w:val="center"/>
          </w:tcPr>
          <w:p w:rsidR="00B834AB" w:rsidRPr="0040774B" w:rsidRDefault="00B834AB" w:rsidP="00CF488A">
            <w:pPr>
              <w:jc w:val="center"/>
            </w:pPr>
            <w:r w:rsidRPr="0040774B">
              <w:t>16c</w:t>
            </w:r>
          </w:p>
        </w:tc>
        <w:tc>
          <w:tcPr>
            <w:tcW w:w="852" w:type="dxa"/>
            <w:gridSpan w:val="2"/>
            <w:vAlign w:val="center"/>
          </w:tcPr>
          <w:p w:rsidR="00B834AB" w:rsidRPr="0040774B" w:rsidRDefault="00B834AB" w:rsidP="00E445D7">
            <w:pPr>
              <w:jc w:val="center"/>
            </w:pPr>
            <w:r w:rsidRPr="0040774B">
              <w:t>5</w:t>
            </w:r>
          </w:p>
        </w:tc>
        <w:tc>
          <w:tcPr>
            <w:tcW w:w="1277" w:type="dxa"/>
            <w:gridSpan w:val="3"/>
            <w:vAlign w:val="center"/>
          </w:tcPr>
          <w:p w:rsidR="00B834AB" w:rsidRPr="0040774B" w:rsidRDefault="00B834AB" w:rsidP="00CF488A">
            <w:r w:rsidRPr="0040774B">
              <w:t>zápočet</w:t>
            </w:r>
          </w:p>
        </w:tc>
        <w:tc>
          <w:tcPr>
            <w:tcW w:w="709" w:type="dxa"/>
            <w:gridSpan w:val="3"/>
            <w:vAlign w:val="center"/>
          </w:tcPr>
          <w:p w:rsidR="00B834AB" w:rsidRPr="0040774B" w:rsidRDefault="00B834AB" w:rsidP="00CF488A">
            <w:r w:rsidRPr="0040774B">
              <w:t>2</w:t>
            </w:r>
          </w:p>
        </w:tc>
        <w:tc>
          <w:tcPr>
            <w:tcW w:w="1701" w:type="dxa"/>
            <w:gridSpan w:val="3"/>
            <w:vAlign w:val="center"/>
          </w:tcPr>
          <w:p w:rsidR="00B834AB" w:rsidRPr="0040774B" w:rsidRDefault="00B834AB" w:rsidP="00CF488A">
            <w:r w:rsidRPr="0040774B">
              <w:t>Mgr. Marie Pavelková</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B834AB" w:rsidRPr="0040774B" w:rsidTr="0086786F">
        <w:trPr>
          <w:gridAfter w:val="1"/>
          <w:wAfter w:w="15" w:type="dxa"/>
        </w:trPr>
        <w:tc>
          <w:tcPr>
            <w:tcW w:w="2373" w:type="dxa"/>
            <w:gridSpan w:val="2"/>
            <w:vAlign w:val="center"/>
          </w:tcPr>
          <w:p w:rsidR="00B834AB" w:rsidRPr="0040774B" w:rsidRDefault="00B834AB" w:rsidP="00CF488A">
            <w:r w:rsidRPr="0040774B">
              <w:t>*Pohybové hry v MŠ</w:t>
            </w:r>
          </w:p>
        </w:tc>
        <w:tc>
          <w:tcPr>
            <w:tcW w:w="996" w:type="dxa"/>
            <w:gridSpan w:val="2"/>
            <w:vAlign w:val="center"/>
          </w:tcPr>
          <w:p w:rsidR="00B834AB" w:rsidRPr="0040774B" w:rsidRDefault="00B834AB" w:rsidP="00CF488A">
            <w:pPr>
              <w:jc w:val="center"/>
            </w:pPr>
            <w:r w:rsidRPr="0040774B">
              <w:t>5c</w:t>
            </w:r>
          </w:p>
        </w:tc>
        <w:tc>
          <w:tcPr>
            <w:tcW w:w="852" w:type="dxa"/>
            <w:gridSpan w:val="2"/>
            <w:vAlign w:val="center"/>
          </w:tcPr>
          <w:p w:rsidR="00B834AB" w:rsidRPr="0040774B" w:rsidRDefault="00B834AB" w:rsidP="00E445D7">
            <w:pPr>
              <w:jc w:val="center"/>
            </w:pPr>
            <w:r w:rsidRPr="0040774B">
              <w:t>5</w:t>
            </w:r>
          </w:p>
        </w:tc>
        <w:tc>
          <w:tcPr>
            <w:tcW w:w="1277" w:type="dxa"/>
            <w:gridSpan w:val="3"/>
            <w:vAlign w:val="center"/>
          </w:tcPr>
          <w:p w:rsidR="00B834AB" w:rsidRPr="0040774B" w:rsidRDefault="00B834AB" w:rsidP="00CF488A">
            <w:r w:rsidRPr="0040774B">
              <w:t>zápočet</w:t>
            </w:r>
          </w:p>
        </w:tc>
        <w:tc>
          <w:tcPr>
            <w:tcW w:w="709" w:type="dxa"/>
            <w:gridSpan w:val="3"/>
            <w:vAlign w:val="center"/>
          </w:tcPr>
          <w:p w:rsidR="00B834AB" w:rsidRPr="0040774B" w:rsidRDefault="00B834AB" w:rsidP="00CF488A">
            <w:r w:rsidRPr="0040774B">
              <w:t>2</w:t>
            </w:r>
          </w:p>
        </w:tc>
        <w:tc>
          <w:tcPr>
            <w:tcW w:w="1701" w:type="dxa"/>
            <w:gridSpan w:val="3"/>
            <w:vAlign w:val="center"/>
          </w:tcPr>
          <w:p w:rsidR="00B834AB" w:rsidRPr="0040774B" w:rsidRDefault="00B834AB" w:rsidP="00CF488A">
            <w:r w:rsidRPr="0040774B">
              <w:t>PhDr. Roman Božik, Ph.D.</w:t>
            </w:r>
          </w:p>
          <w:p w:rsidR="00B834AB" w:rsidRPr="0040774B" w:rsidRDefault="00B834AB" w:rsidP="00CF488A">
            <w:r w:rsidRPr="0040774B">
              <w:t>100%</w:t>
            </w:r>
          </w:p>
        </w:tc>
        <w:tc>
          <w:tcPr>
            <w:tcW w:w="567" w:type="dxa"/>
            <w:gridSpan w:val="3"/>
            <w:vAlign w:val="center"/>
          </w:tcPr>
          <w:p w:rsidR="00B834AB" w:rsidRPr="0040774B" w:rsidRDefault="00B834AB" w:rsidP="00CF488A">
            <w:r w:rsidRPr="0040774B">
              <w:t>2/LS</w:t>
            </w:r>
          </w:p>
        </w:tc>
        <w:tc>
          <w:tcPr>
            <w:tcW w:w="849" w:type="dxa"/>
            <w:gridSpan w:val="2"/>
            <w:vAlign w:val="center"/>
          </w:tcPr>
          <w:p w:rsidR="00B834AB" w:rsidRPr="0040774B" w:rsidRDefault="00B834AB" w:rsidP="00CF488A">
            <w:r w:rsidRPr="0040774B">
              <w:t>PZ</w:t>
            </w:r>
          </w:p>
        </w:tc>
      </w:tr>
      <w:tr w:rsidR="00670B2D" w:rsidRPr="0040774B" w:rsidTr="0086786F">
        <w:trPr>
          <w:gridAfter w:val="1"/>
          <w:wAfter w:w="15" w:type="dxa"/>
        </w:trPr>
        <w:tc>
          <w:tcPr>
            <w:tcW w:w="2373" w:type="dxa"/>
            <w:gridSpan w:val="2"/>
            <w:vAlign w:val="center"/>
          </w:tcPr>
          <w:p w:rsidR="00670B2D" w:rsidRPr="00487289" w:rsidRDefault="009B6870" w:rsidP="00E374B8">
            <w:r>
              <w:t xml:space="preserve">* Výběrový cizí jazyk II (německý/ španělský/ </w:t>
            </w:r>
            <w:r w:rsidR="00670B2D">
              <w:t>francouzský jazyk) pro učitele MŠ</w:t>
            </w:r>
          </w:p>
        </w:tc>
        <w:tc>
          <w:tcPr>
            <w:tcW w:w="996" w:type="dxa"/>
            <w:gridSpan w:val="2"/>
            <w:vAlign w:val="center"/>
          </w:tcPr>
          <w:p w:rsidR="00670B2D" w:rsidRPr="00487289" w:rsidRDefault="00670B2D" w:rsidP="00670B2D">
            <w:pPr>
              <w:jc w:val="center"/>
            </w:pPr>
            <w:r>
              <w:t>15c</w:t>
            </w:r>
          </w:p>
        </w:tc>
        <w:tc>
          <w:tcPr>
            <w:tcW w:w="852" w:type="dxa"/>
            <w:gridSpan w:val="2"/>
            <w:vAlign w:val="center"/>
          </w:tcPr>
          <w:p w:rsidR="00670B2D" w:rsidRPr="00487289" w:rsidRDefault="00670B2D" w:rsidP="00670B2D">
            <w:pPr>
              <w:jc w:val="center"/>
            </w:pPr>
            <w:r>
              <w:t>15</w:t>
            </w:r>
          </w:p>
        </w:tc>
        <w:tc>
          <w:tcPr>
            <w:tcW w:w="1277" w:type="dxa"/>
            <w:gridSpan w:val="3"/>
            <w:vAlign w:val="center"/>
          </w:tcPr>
          <w:p w:rsidR="00670B2D" w:rsidRPr="00487289" w:rsidRDefault="00670B2D" w:rsidP="00E374B8">
            <w:r>
              <w:t>klasifikovaný zápočet</w:t>
            </w:r>
          </w:p>
        </w:tc>
        <w:tc>
          <w:tcPr>
            <w:tcW w:w="709" w:type="dxa"/>
            <w:gridSpan w:val="3"/>
            <w:vAlign w:val="center"/>
          </w:tcPr>
          <w:p w:rsidR="00670B2D" w:rsidRPr="00487289" w:rsidRDefault="00670B2D" w:rsidP="00E374B8">
            <w:r>
              <w:t>2</w:t>
            </w:r>
          </w:p>
        </w:tc>
        <w:tc>
          <w:tcPr>
            <w:tcW w:w="1701" w:type="dxa"/>
            <w:gridSpan w:val="3"/>
            <w:vAlign w:val="center"/>
          </w:tcPr>
          <w:p w:rsidR="00670B2D" w:rsidRDefault="00670B2D" w:rsidP="00670B2D">
            <w:r>
              <w:t xml:space="preserve">Mgr. Věra Kozáková, Ph.D., Mgr. Veronika Pečivová, </w:t>
            </w:r>
          </w:p>
          <w:p w:rsidR="00670B2D" w:rsidRPr="00487289" w:rsidRDefault="00670B2D" w:rsidP="00670B2D">
            <w:r>
              <w:t xml:space="preserve">Mgr. Hana Navrátilová </w:t>
            </w:r>
          </w:p>
        </w:tc>
        <w:tc>
          <w:tcPr>
            <w:tcW w:w="567" w:type="dxa"/>
            <w:gridSpan w:val="3"/>
            <w:vAlign w:val="center"/>
          </w:tcPr>
          <w:p w:rsidR="00670B2D" w:rsidRPr="00487289" w:rsidRDefault="00670B2D" w:rsidP="00E374B8">
            <w:r>
              <w:t>2/LS</w:t>
            </w:r>
          </w:p>
        </w:tc>
        <w:tc>
          <w:tcPr>
            <w:tcW w:w="849" w:type="dxa"/>
            <w:gridSpan w:val="2"/>
            <w:vAlign w:val="center"/>
          </w:tcPr>
          <w:p w:rsidR="00670B2D" w:rsidRPr="0040774B" w:rsidRDefault="00670B2D" w:rsidP="00CF488A"/>
        </w:tc>
      </w:tr>
      <w:tr w:rsidR="00670B2D" w:rsidRPr="0040774B" w:rsidTr="0086786F">
        <w:trPr>
          <w:gridAfter w:val="1"/>
          <w:wAfter w:w="15" w:type="dxa"/>
        </w:trPr>
        <w:tc>
          <w:tcPr>
            <w:tcW w:w="9324" w:type="dxa"/>
            <w:gridSpan w:val="20"/>
            <w:vAlign w:val="center"/>
          </w:tcPr>
          <w:p w:rsidR="00670B2D" w:rsidRPr="0040774B" w:rsidRDefault="00670B2D" w:rsidP="00670B2D">
            <w:pPr>
              <w:rPr>
                <w:b/>
              </w:rPr>
            </w:pPr>
            <w:r w:rsidRPr="0040774B">
              <w:rPr>
                <w:b/>
              </w:rPr>
              <w:t xml:space="preserve">*student volí dva ze </w:t>
            </w:r>
            <w:r>
              <w:rPr>
                <w:b/>
              </w:rPr>
              <w:t>čtyř</w:t>
            </w:r>
            <w:r w:rsidRPr="0040774B">
              <w:rPr>
                <w:b/>
              </w:rPr>
              <w:t xml:space="preserve"> předmětů</w:t>
            </w:r>
          </w:p>
        </w:tc>
      </w:tr>
      <w:tr w:rsidR="00670B2D" w:rsidRPr="0040774B" w:rsidTr="0086786F">
        <w:trPr>
          <w:gridAfter w:val="1"/>
          <w:wAfter w:w="15" w:type="dxa"/>
        </w:trPr>
        <w:tc>
          <w:tcPr>
            <w:tcW w:w="2373" w:type="dxa"/>
            <w:gridSpan w:val="2"/>
            <w:vAlign w:val="center"/>
          </w:tcPr>
          <w:p w:rsidR="00670B2D" w:rsidRPr="0040774B" w:rsidRDefault="00670B2D" w:rsidP="00CF488A">
            <w:pPr>
              <w:rPr>
                <w:b/>
              </w:rPr>
            </w:pPr>
            <w:r w:rsidRPr="0040774B">
              <w:rPr>
                <w:b/>
              </w:rPr>
              <w:t>Počet kreditů za LS</w:t>
            </w:r>
          </w:p>
          <w:p w:rsidR="00670B2D" w:rsidRPr="0040774B" w:rsidRDefault="00670B2D" w:rsidP="00CF488A">
            <w:pPr>
              <w:rPr>
                <w:b/>
              </w:rPr>
            </w:pPr>
            <w:r w:rsidRPr="0040774B">
              <w:rPr>
                <w:b/>
              </w:rPr>
              <w:t>2. ročníku</w:t>
            </w:r>
          </w:p>
        </w:tc>
        <w:tc>
          <w:tcPr>
            <w:tcW w:w="1848" w:type="dxa"/>
            <w:gridSpan w:val="4"/>
            <w:vAlign w:val="center"/>
          </w:tcPr>
          <w:p w:rsidR="00670B2D" w:rsidRPr="0040774B" w:rsidRDefault="00670B2D" w:rsidP="00CF488A">
            <w:pPr>
              <w:rPr>
                <w:b/>
              </w:rPr>
            </w:pPr>
          </w:p>
        </w:tc>
        <w:tc>
          <w:tcPr>
            <w:tcW w:w="1277" w:type="dxa"/>
            <w:gridSpan w:val="3"/>
            <w:vAlign w:val="center"/>
          </w:tcPr>
          <w:p w:rsidR="00670B2D" w:rsidRPr="0040774B" w:rsidRDefault="00670B2D" w:rsidP="00CF488A">
            <w:pPr>
              <w:rPr>
                <w:b/>
              </w:rPr>
            </w:pPr>
          </w:p>
        </w:tc>
        <w:tc>
          <w:tcPr>
            <w:tcW w:w="709" w:type="dxa"/>
            <w:gridSpan w:val="3"/>
            <w:vAlign w:val="center"/>
          </w:tcPr>
          <w:p w:rsidR="00670B2D" w:rsidRPr="0040774B" w:rsidRDefault="00670B2D" w:rsidP="00CF488A">
            <w:pPr>
              <w:rPr>
                <w:b/>
              </w:rPr>
            </w:pPr>
            <w:r w:rsidRPr="0040774B">
              <w:rPr>
                <w:b/>
              </w:rPr>
              <w:t>33</w:t>
            </w:r>
          </w:p>
        </w:tc>
        <w:tc>
          <w:tcPr>
            <w:tcW w:w="1701" w:type="dxa"/>
            <w:gridSpan w:val="3"/>
            <w:vAlign w:val="center"/>
          </w:tcPr>
          <w:p w:rsidR="00670B2D" w:rsidRPr="0040774B" w:rsidRDefault="00670B2D" w:rsidP="00CF488A"/>
        </w:tc>
        <w:tc>
          <w:tcPr>
            <w:tcW w:w="567" w:type="dxa"/>
            <w:gridSpan w:val="3"/>
            <w:vAlign w:val="center"/>
          </w:tcPr>
          <w:p w:rsidR="00670B2D" w:rsidRPr="0040774B" w:rsidRDefault="00670B2D" w:rsidP="00CF488A"/>
        </w:tc>
        <w:tc>
          <w:tcPr>
            <w:tcW w:w="849" w:type="dxa"/>
            <w:gridSpan w:val="2"/>
            <w:vAlign w:val="center"/>
          </w:tcPr>
          <w:p w:rsidR="00670B2D" w:rsidRPr="0040774B" w:rsidRDefault="00670B2D" w:rsidP="00CF488A"/>
        </w:tc>
      </w:tr>
      <w:tr w:rsidR="00670B2D" w:rsidRPr="0040774B" w:rsidTr="0086786F">
        <w:trPr>
          <w:gridAfter w:val="1"/>
          <w:wAfter w:w="15" w:type="dxa"/>
        </w:trPr>
        <w:tc>
          <w:tcPr>
            <w:tcW w:w="2373" w:type="dxa"/>
            <w:gridSpan w:val="2"/>
            <w:vAlign w:val="center"/>
          </w:tcPr>
          <w:p w:rsidR="00670B2D" w:rsidRPr="0040774B" w:rsidRDefault="00670B2D" w:rsidP="00CF488A">
            <w:pPr>
              <w:rPr>
                <w:b/>
              </w:rPr>
            </w:pPr>
            <w:r w:rsidRPr="0040774B">
              <w:rPr>
                <w:b/>
              </w:rPr>
              <w:t>Počet kreditů za 2. ročník</w:t>
            </w:r>
          </w:p>
        </w:tc>
        <w:tc>
          <w:tcPr>
            <w:tcW w:w="1848" w:type="dxa"/>
            <w:gridSpan w:val="4"/>
            <w:vAlign w:val="center"/>
          </w:tcPr>
          <w:p w:rsidR="00670B2D" w:rsidRPr="0040774B" w:rsidRDefault="00670B2D" w:rsidP="00CF488A">
            <w:pPr>
              <w:rPr>
                <w:b/>
              </w:rPr>
            </w:pPr>
          </w:p>
        </w:tc>
        <w:tc>
          <w:tcPr>
            <w:tcW w:w="1277" w:type="dxa"/>
            <w:gridSpan w:val="3"/>
            <w:vAlign w:val="center"/>
          </w:tcPr>
          <w:p w:rsidR="00670B2D" w:rsidRPr="0040774B" w:rsidRDefault="00670B2D" w:rsidP="00CF488A">
            <w:pPr>
              <w:rPr>
                <w:b/>
              </w:rPr>
            </w:pPr>
          </w:p>
        </w:tc>
        <w:tc>
          <w:tcPr>
            <w:tcW w:w="709" w:type="dxa"/>
            <w:gridSpan w:val="3"/>
            <w:vAlign w:val="center"/>
          </w:tcPr>
          <w:p w:rsidR="00670B2D" w:rsidRPr="0040774B" w:rsidRDefault="00670B2D" w:rsidP="00CF488A">
            <w:pPr>
              <w:rPr>
                <w:b/>
              </w:rPr>
            </w:pPr>
            <w:r w:rsidRPr="0040774B">
              <w:rPr>
                <w:b/>
              </w:rPr>
              <w:t>60</w:t>
            </w:r>
          </w:p>
        </w:tc>
        <w:tc>
          <w:tcPr>
            <w:tcW w:w="1701" w:type="dxa"/>
            <w:gridSpan w:val="3"/>
            <w:vAlign w:val="center"/>
          </w:tcPr>
          <w:p w:rsidR="00670B2D" w:rsidRPr="0040774B" w:rsidRDefault="00670B2D" w:rsidP="00CF488A"/>
        </w:tc>
        <w:tc>
          <w:tcPr>
            <w:tcW w:w="567" w:type="dxa"/>
            <w:gridSpan w:val="3"/>
            <w:vAlign w:val="center"/>
          </w:tcPr>
          <w:p w:rsidR="00670B2D" w:rsidRPr="0040774B" w:rsidRDefault="00670B2D" w:rsidP="00CF488A"/>
        </w:tc>
        <w:tc>
          <w:tcPr>
            <w:tcW w:w="849" w:type="dxa"/>
            <w:gridSpan w:val="2"/>
            <w:vAlign w:val="center"/>
          </w:tcPr>
          <w:p w:rsidR="00670B2D" w:rsidRPr="0040774B" w:rsidRDefault="00670B2D" w:rsidP="00CF488A"/>
        </w:tc>
      </w:tr>
      <w:tr w:rsidR="00670B2D" w:rsidRPr="0040774B" w:rsidTr="0086786F">
        <w:trPr>
          <w:gridAfter w:val="1"/>
          <w:wAfter w:w="15" w:type="dxa"/>
        </w:trPr>
        <w:tc>
          <w:tcPr>
            <w:tcW w:w="9324" w:type="dxa"/>
            <w:gridSpan w:val="20"/>
            <w:shd w:val="clear" w:color="auto" w:fill="FABF8F"/>
            <w:vAlign w:val="center"/>
          </w:tcPr>
          <w:p w:rsidR="00670B2D" w:rsidRPr="0040774B" w:rsidRDefault="00670B2D" w:rsidP="00CF488A">
            <w:pPr>
              <w:rPr>
                <w:b/>
                <w:sz w:val="22"/>
                <w:szCs w:val="22"/>
              </w:rPr>
            </w:pPr>
            <w:r w:rsidRPr="0040774B">
              <w:rPr>
                <w:b/>
                <w:sz w:val="22"/>
                <w:szCs w:val="22"/>
              </w:rPr>
              <w:t>3. ROČNÍK</w:t>
            </w:r>
          </w:p>
        </w:tc>
      </w:tr>
      <w:tr w:rsidR="00670B2D" w:rsidRPr="0040774B" w:rsidTr="0086786F">
        <w:trPr>
          <w:gridAfter w:val="1"/>
          <w:wAfter w:w="15" w:type="dxa"/>
        </w:trPr>
        <w:tc>
          <w:tcPr>
            <w:tcW w:w="9324" w:type="dxa"/>
            <w:gridSpan w:val="20"/>
            <w:shd w:val="clear" w:color="auto" w:fill="FABF8F"/>
            <w:vAlign w:val="center"/>
          </w:tcPr>
          <w:p w:rsidR="00670B2D" w:rsidRPr="0040774B" w:rsidRDefault="00670B2D" w:rsidP="00CF488A">
            <w:pPr>
              <w:rPr>
                <w:b/>
                <w:sz w:val="22"/>
                <w:szCs w:val="22"/>
              </w:rPr>
            </w:pPr>
            <w:r w:rsidRPr="0040774B">
              <w:rPr>
                <w:b/>
                <w:sz w:val="22"/>
                <w:szCs w:val="22"/>
              </w:rPr>
              <w:t>Povinné předměty</w:t>
            </w:r>
          </w:p>
        </w:tc>
      </w:tr>
      <w:tr w:rsidR="00670B2D" w:rsidRPr="0040774B" w:rsidTr="0086786F">
        <w:trPr>
          <w:gridAfter w:val="1"/>
          <w:wAfter w:w="15" w:type="dxa"/>
        </w:trPr>
        <w:tc>
          <w:tcPr>
            <w:tcW w:w="2373" w:type="dxa"/>
            <w:gridSpan w:val="2"/>
            <w:vAlign w:val="center"/>
          </w:tcPr>
          <w:p w:rsidR="00670B2D" w:rsidRPr="0040774B" w:rsidRDefault="00670B2D" w:rsidP="00670B2D">
            <w:r>
              <w:t>Pedagogické</w:t>
            </w:r>
            <w:r w:rsidRPr="0040774B">
              <w:t xml:space="preserve"> </w:t>
            </w:r>
            <w:r>
              <w:t>diagnostikování</w:t>
            </w:r>
            <w:r w:rsidRPr="0040774B">
              <w:t xml:space="preserve"> v MŠ</w:t>
            </w:r>
          </w:p>
        </w:tc>
        <w:tc>
          <w:tcPr>
            <w:tcW w:w="996" w:type="dxa"/>
            <w:gridSpan w:val="2"/>
            <w:vAlign w:val="center"/>
          </w:tcPr>
          <w:p w:rsidR="00670B2D" w:rsidRPr="0040774B" w:rsidRDefault="00670B2D" w:rsidP="00CF488A">
            <w:pPr>
              <w:jc w:val="center"/>
            </w:pPr>
            <w:r w:rsidRPr="0040774B">
              <w:t>6p+4s</w:t>
            </w:r>
          </w:p>
        </w:tc>
        <w:tc>
          <w:tcPr>
            <w:tcW w:w="852" w:type="dxa"/>
            <w:gridSpan w:val="2"/>
            <w:vAlign w:val="center"/>
          </w:tcPr>
          <w:p w:rsidR="00670B2D" w:rsidRPr="0040774B" w:rsidRDefault="00670B2D" w:rsidP="00CF488A">
            <w:pPr>
              <w:jc w:val="center"/>
            </w:pPr>
            <w:r w:rsidRPr="0040774B">
              <w:t>20</w:t>
            </w:r>
          </w:p>
        </w:tc>
        <w:tc>
          <w:tcPr>
            <w:tcW w:w="1277" w:type="dxa"/>
            <w:gridSpan w:val="3"/>
            <w:vAlign w:val="center"/>
          </w:tcPr>
          <w:p w:rsidR="00670B2D" w:rsidRPr="0040774B" w:rsidRDefault="00670B2D" w:rsidP="00CF488A">
            <w:r w:rsidRPr="0040774B">
              <w:t>zápočet, zkouška</w:t>
            </w:r>
          </w:p>
        </w:tc>
        <w:tc>
          <w:tcPr>
            <w:tcW w:w="709" w:type="dxa"/>
            <w:gridSpan w:val="3"/>
            <w:vAlign w:val="center"/>
          </w:tcPr>
          <w:p w:rsidR="00670B2D" w:rsidRPr="0040774B" w:rsidRDefault="00670B2D" w:rsidP="00CF488A">
            <w:r w:rsidRPr="0040774B">
              <w:t>6</w:t>
            </w:r>
          </w:p>
        </w:tc>
        <w:tc>
          <w:tcPr>
            <w:tcW w:w="1701" w:type="dxa"/>
            <w:gridSpan w:val="3"/>
            <w:vAlign w:val="center"/>
          </w:tcPr>
          <w:p w:rsidR="00670B2D" w:rsidRPr="0040774B" w:rsidRDefault="00670B2D" w:rsidP="00CF488A">
            <w:r w:rsidRPr="0040774B">
              <w:rPr>
                <w:b/>
              </w:rPr>
              <w:t>doc. PaedDr. Jana Majerčíková, PhD.</w:t>
            </w:r>
            <w:r w:rsidRPr="0040774B">
              <w:t xml:space="preserve"> (přednášející), </w:t>
            </w:r>
          </w:p>
          <w:p w:rsidR="00670B2D" w:rsidRPr="0040774B" w:rsidRDefault="00670B2D" w:rsidP="00CF488A">
            <w:r>
              <w:t>50</w:t>
            </w:r>
            <w:r w:rsidRPr="0040774B">
              <w:t>%</w:t>
            </w:r>
          </w:p>
          <w:p w:rsidR="00670B2D" w:rsidRPr="0040774B" w:rsidRDefault="00670B2D" w:rsidP="00CF488A">
            <w:r w:rsidRPr="0040774B">
              <w:lastRenderedPageBreak/>
              <w:t>Mgr. Barbora Petrů Puhrová</w:t>
            </w:r>
          </w:p>
          <w:p w:rsidR="00670B2D" w:rsidRPr="0040774B" w:rsidRDefault="00670B2D" w:rsidP="00CF488A">
            <w:r>
              <w:t>50</w:t>
            </w:r>
            <w:r w:rsidRPr="0040774B">
              <w:t>%</w:t>
            </w:r>
          </w:p>
        </w:tc>
        <w:tc>
          <w:tcPr>
            <w:tcW w:w="567" w:type="dxa"/>
            <w:gridSpan w:val="3"/>
            <w:vAlign w:val="center"/>
          </w:tcPr>
          <w:p w:rsidR="00670B2D" w:rsidRPr="0040774B" w:rsidRDefault="00670B2D" w:rsidP="00CF488A">
            <w:r w:rsidRPr="0040774B">
              <w:lastRenderedPageBreak/>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Tvorba výzkumného projektu</w:t>
            </w:r>
          </w:p>
        </w:tc>
        <w:tc>
          <w:tcPr>
            <w:tcW w:w="996" w:type="dxa"/>
            <w:gridSpan w:val="2"/>
            <w:vAlign w:val="center"/>
          </w:tcPr>
          <w:p w:rsidR="00670B2D" w:rsidRPr="0040774B" w:rsidRDefault="00670B2D" w:rsidP="00CF488A">
            <w:pPr>
              <w:jc w:val="center"/>
            </w:pPr>
            <w:r w:rsidRPr="0040774B">
              <w:t>6p+4s</w:t>
            </w:r>
          </w:p>
        </w:tc>
        <w:tc>
          <w:tcPr>
            <w:tcW w:w="852" w:type="dxa"/>
            <w:gridSpan w:val="2"/>
            <w:vAlign w:val="center"/>
          </w:tcPr>
          <w:p w:rsidR="00670B2D" w:rsidRPr="0040774B" w:rsidRDefault="00670B2D" w:rsidP="00CF488A">
            <w:pPr>
              <w:jc w:val="center"/>
            </w:pPr>
            <w:r w:rsidRPr="0040774B">
              <w:t>20</w:t>
            </w:r>
          </w:p>
        </w:tc>
        <w:tc>
          <w:tcPr>
            <w:tcW w:w="1277" w:type="dxa"/>
            <w:gridSpan w:val="3"/>
            <w:vAlign w:val="center"/>
          </w:tcPr>
          <w:p w:rsidR="00670B2D" w:rsidRPr="0040774B" w:rsidRDefault="00670B2D" w:rsidP="00CF488A">
            <w:r w:rsidRPr="0040774B">
              <w:t>zápočet, zkouška</w:t>
            </w:r>
          </w:p>
        </w:tc>
        <w:tc>
          <w:tcPr>
            <w:tcW w:w="709" w:type="dxa"/>
            <w:gridSpan w:val="3"/>
            <w:vAlign w:val="center"/>
          </w:tcPr>
          <w:p w:rsidR="00670B2D" w:rsidRPr="0040774B" w:rsidRDefault="00670B2D" w:rsidP="00CF488A">
            <w:r w:rsidRPr="0040774B">
              <w:t>6</w:t>
            </w:r>
          </w:p>
        </w:tc>
        <w:tc>
          <w:tcPr>
            <w:tcW w:w="1701" w:type="dxa"/>
            <w:gridSpan w:val="3"/>
            <w:vAlign w:val="center"/>
          </w:tcPr>
          <w:p w:rsidR="00670B2D" w:rsidRPr="0040774B" w:rsidRDefault="00670B2D" w:rsidP="00CF488A">
            <w:pPr>
              <w:rPr>
                <w:b/>
              </w:rPr>
            </w:pPr>
            <w:r w:rsidRPr="0040774B">
              <w:rPr>
                <w:b/>
              </w:rPr>
              <w:t>doc. PaedDr.</w:t>
            </w:r>
          </w:p>
          <w:p w:rsidR="00670B2D" w:rsidRPr="0040774B" w:rsidRDefault="00670B2D" w:rsidP="00CF488A">
            <w:pPr>
              <w:rPr>
                <w:b/>
              </w:rPr>
            </w:pPr>
            <w:r w:rsidRPr="0040774B">
              <w:rPr>
                <w:b/>
              </w:rPr>
              <w:t>Jana Majerčíková,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ZT</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Pedagogika volného času</w:t>
            </w:r>
          </w:p>
        </w:tc>
        <w:tc>
          <w:tcPr>
            <w:tcW w:w="996" w:type="dxa"/>
            <w:gridSpan w:val="2"/>
            <w:vAlign w:val="center"/>
          </w:tcPr>
          <w:p w:rsidR="00670B2D" w:rsidRPr="0040774B" w:rsidRDefault="00670B2D" w:rsidP="00CF488A">
            <w:pPr>
              <w:jc w:val="center"/>
            </w:pPr>
            <w:r w:rsidRPr="0040774B">
              <w:t>6p+4s</w:t>
            </w:r>
          </w:p>
        </w:tc>
        <w:tc>
          <w:tcPr>
            <w:tcW w:w="852" w:type="dxa"/>
            <w:gridSpan w:val="2"/>
            <w:vAlign w:val="center"/>
          </w:tcPr>
          <w:p w:rsidR="00670B2D" w:rsidRPr="0040774B" w:rsidRDefault="00670B2D" w:rsidP="00CF488A">
            <w:pPr>
              <w:jc w:val="center"/>
            </w:pPr>
            <w:r w:rsidRPr="0040774B">
              <w:t>20</w:t>
            </w:r>
          </w:p>
        </w:tc>
        <w:tc>
          <w:tcPr>
            <w:tcW w:w="1277" w:type="dxa"/>
            <w:gridSpan w:val="3"/>
            <w:vAlign w:val="center"/>
          </w:tcPr>
          <w:p w:rsidR="00670B2D" w:rsidRPr="0040774B" w:rsidRDefault="00670B2D" w:rsidP="00CF488A">
            <w:r w:rsidRPr="0040774B">
              <w:t>zápočet, zkouška</w:t>
            </w:r>
          </w:p>
        </w:tc>
        <w:tc>
          <w:tcPr>
            <w:tcW w:w="709" w:type="dxa"/>
            <w:gridSpan w:val="3"/>
            <w:vAlign w:val="center"/>
          </w:tcPr>
          <w:p w:rsidR="00670B2D" w:rsidRPr="0040774B" w:rsidRDefault="00670B2D" w:rsidP="00CF488A">
            <w:r w:rsidRPr="0040774B">
              <w:t>4</w:t>
            </w:r>
          </w:p>
        </w:tc>
        <w:tc>
          <w:tcPr>
            <w:tcW w:w="1701" w:type="dxa"/>
            <w:gridSpan w:val="3"/>
            <w:vAlign w:val="center"/>
          </w:tcPr>
          <w:p w:rsidR="00670B2D" w:rsidRPr="0040774B" w:rsidRDefault="00670B2D" w:rsidP="00CF488A">
            <w:pPr>
              <w:rPr>
                <w:b/>
              </w:rPr>
            </w:pPr>
            <w:r w:rsidRPr="0040774B">
              <w:rPr>
                <w:b/>
              </w:rPr>
              <w:t>PhDr. Roman Božik,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Pedagogická praxe souvislá s portfoliem</w:t>
            </w:r>
          </w:p>
        </w:tc>
        <w:tc>
          <w:tcPr>
            <w:tcW w:w="996" w:type="dxa"/>
            <w:gridSpan w:val="2"/>
            <w:vAlign w:val="center"/>
          </w:tcPr>
          <w:p w:rsidR="00670B2D" w:rsidRPr="0040774B" w:rsidRDefault="00670B2D" w:rsidP="00CF488A">
            <w:pPr>
              <w:jc w:val="center"/>
            </w:pPr>
            <w:r w:rsidRPr="0040774B">
              <w:t>2s</w:t>
            </w:r>
          </w:p>
          <w:p w:rsidR="00670B2D" w:rsidRPr="0040774B" w:rsidRDefault="00670B2D" w:rsidP="00CF488A">
            <w:pPr>
              <w:jc w:val="center"/>
            </w:pPr>
            <w:r w:rsidRPr="0040774B">
              <w:t>+ 4 týdny</w:t>
            </w:r>
          </w:p>
          <w:p w:rsidR="00670B2D" w:rsidRPr="0040774B" w:rsidRDefault="00670B2D" w:rsidP="00CF488A">
            <w:pPr>
              <w:jc w:val="center"/>
            </w:pPr>
            <w:r w:rsidRPr="0040774B">
              <w:t>praxe</w:t>
            </w:r>
          </w:p>
        </w:tc>
        <w:tc>
          <w:tcPr>
            <w:tcW w:w="852" w:type="dxa"/>
            <w:gridSpan w:val="2"/>
            <w:vAlign w:val="center"/>
          </w:tcPr>
          <w:p w:rsidR="00670B2D" w:rsidRPr="0040774B" w:rsidRDefault="00670B2D" w:rsidP="00CF488A">
            <w:pPr>
              <w:jc w:val="center"/>
            </w:pPr>
            <w:r w:rsidRPr="0040774B">
              <w:t>7</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6</w:t>
            </w:r>
          </w:p>
        </w:tc>
        <w:tc>
          <w:tcPr>
            <w:tcW w:w="1701" w:type="dxa"/>
            <w:gridSpan w:val="3"/>
            <w:vAlign w:val="center"/>
          </w:tcPr>
          <w:p w:rsidR="00670B2D" w:rsidRPr="0040774B" w:rsidRDefault="00670B2D" w:rsidP="00CF488A">
            <w:r w:rsidRPr="0040774B">
              <w:t>doc. PaedDr. Jana Majerčíková,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tc>
      </w:tr>
      <w:tr w:rsidR="00670B2D" w:rsidRPr="0040774B" w:rsidTr="0086786F">
        <w:trPr>
          <w:gridAfter w:val="1"/>
          <w:wAfter w:w="15" w:type="dxa"/>
        </w:trPr>
        <w:tc>
          <w:tcPr>
            <w:tcW w:w="2373" w:type="dxa"/>
            <w:gridSpan w:val="2"/>
            <w:vAlign w:val="center"/>
          </w:tcPr>
          <w:p w:rsidR="00670B2D" w:rsidRPr="0040774B" w:rsidRDefault="00670B2D" w:rsidP="00CF488A">
            <w:r w:rsidRPr="0040774B">
              <w:t>Základy logopedie</w:t>
            </w:r>
          </w:p>
        </w:tc>
        <w:tc>
          <w:tcPr>
            <w:tcW w:w="996" w:type="dxa"/>
            <w:gridSpan w:val="2"/>
            <w:vAlign w:val="center"/>
          </w:tcPr>
          <w:p w:rsidR="00670B2D" w:rsidRPr="0040774B" w:rsidRDefault="00670B2D" w:rsidP="00CF488A">
            <w:pPr>
              <w:jc w:val="center"/>
            </w:pPr>
            <w:r w:rsidRPr="0040774B">
              <w:t>7s</w:t>
            </w:r>
          </w:p>
        </w:tc>
        <w:tc>
          <w:tcPr>
            <w:tcW w:w="852" w:type="dxa"/>
            <w:gridSpan w:val="2"/>
            <w:vAlign w:val="center"/>
          </w:tcPr>
          <w:p w:rsidR="00670B2D" w:rsidRPr="0040774B" w:rsidRDefault="00670B2D" w:rsidP="00CF488A">
            <w:pPr>
              <w:jc w:val="center"/>
            </w:pPr>
            <w:r w:rsidRPr="0040774B">
              <w:t>15</w:t>
            </w:r>
          </w:p>
        </w:tc>
        <w:tc>
          <w:tcPr>
            <w:tcW w:w="1277" w:type="dxa"/>
            <w:gridSpan w:val="3"/>
            <w:vAlign w:val="center"/>
          </w:tcPr>
          <w:p w:rsidR="00670B2D" w:rsidRPr="0040774B" w:rsidRDefault="00670B2D" w:rsidP="00CF488A">
            <w:r w:rsidRPr="0040774B">
              <w:t>klasifikovaný zápočet</w:t>
            </w:r>
          </w:p>
        </w:tc>
        <w:tc>
          <w:tcPr>
            <w:tcW w:w="709" w:type="dxa"/>
            <w:gridSpan w:val="3"/>
            <w:vAlign w:val="center"/>
          </w:tcPr>
          <w:p w:rsidR="00670B2D" w:rsidRPr="0040774B" w:rsidRDefault="00670B2D" w:rsidP="00CF488A">
            <w:r w:rsidRPr="0040774B">
              <w:t>3</w:t>
            </w:r>
          </w:p>
        </w:tc>
        <w:tc>
          <w:tcPr>
            <w:tcW w:w="1701" w:type="dxa"/>
            <w:gridSpan w:val="3"/>
            <w:vAlign w:val="center"/>
          </w:tcPr>
          <w:p w:rsidR="00670B2D" w:rsidRPr="0040774B" w:rsidRDefault="00670B2D" w:rsidP="00CF488A">
            <w:r w:rsidRPr="0040774B">
              <w:t>Mgr. Jana Vašíková,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t>Anglický jazyk V</w:t>
            </w:r>
          </w:p>
        </w:tc>
        <w:tc>
          <w:tcPr>
            <w:tcW w:w="996" w:type="dxa"/>
            <w:gridSpan w:val="2"/>
            <w:vAlign w:val="center"/>
          </w:tcPr>
          <w:p w:rsidR="00670B2D" w:rsidRPr="0040774B" w:rsidRDefault="00670B2D" w:rsidP="00CF488A">
            <w:pPr>
              <w:jc w:val="center"/>
            </w:pPr>
            <w:r w:rsidRPr="0040774B">
              <w:t>15c</w:t>
            </w:r>
          </w:p>
        </w:tc>
        <w:tc>
          <w:tcPr>
            <w:tcW w:w="852" w:type="dxa"/>
            <w:gridSpan w:val="2"/>
            <w:vAlign w:val="center"/>
          </w:tcPr>
          <w:p w:rsidR="00670B2D" w:rsidRPr="0040774B" w:rsidRDefault="00670B2D" w:rsidP="00CF488A">
            <w:pPr>
              <w:jc w:val="center"/>
            </w:pPr>
            <w:r w:rsidRPr="0040774B">
              <w:t>15</w:t>
            </w:r>
          </w:p>
        </w:tc>
        <w:tc>
          <w:tcPr>
            <w:tcW w:w="1277" w:type="dxa"/>
            <w:gridSpan w:val="3"/>
            <w:vAlign w:val="center"/>
          </w:tcPr>
          <w:p w:rsidR="00670B2D" w:rsidRPr="0040774B" w:rsidRDefault="00670B2D" w:rsidP="00CF488A">
            <w:r w:rsidRPr="0040774B">
              <w:t>klasifikovaný zápočet</w:t>
            </w:r>
          </w:p>
        </w:tc>
        <w:tc>
          <w:tcPr>
            <w:tcW w:w="709" w:type="dxa"/>
            <w:gridSpan w:val="3"/>
            <w:vAlign w:val="center"/>
          </w:tcPr>
          <w:p w:rsidR="00670B2D" w:rsidRPr="0040774B" w:rsidRDefault="00670B2D" w:rsidP="00CF488A">
            <w:r w:rsidRPr="0040774B">
              <w:t>3</w:t>
            </w:r>
          </w:p>
        </w:tc>
        <w:tc>
          <w:tcPr>
            <w:tcW w:w="1701" w:type="dxa"/>
            <w:gridSpan w:val="3"/>
            <w:vAlign w:val="center"/>
          </w:tcPr>
          <w:p w:rsidR="00670B2D" w:rsidRPr="0040774B" w:rsidRDefault="00670B2D" w:rsidP="00CF488A">
            <w:r w:rsidRPr="0040774B">
              <w:t>Mgr. Veronika Pečivová</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tc>
      </w:tr>
      <w:tr w:rsidR="00670B2D" w:rsidRPr="0040774B" w:rsidTr="0086786F">
        <w:trPr>
          <w:gridAfter w:val="1"/>
          <w:wAfter w:w="15" w:type="dxa"/>
        </w:trPr>
        <w:tc>
          <w:tcPr>
            <w:tcW w:w="2373" w:type="dxa"/>
            <w:gridSpan w:val="2"/>
            <w:vAlign w:val="center"/>
          </w:tcPr>
          <w:p w:rsidR="00670B2D" w:rsidRDefault="00670B2D" w:rsidP="00CF488A"/>
          <w:p w:rsidR="00670B2D" w:rsidRDefault="00670B2D" w:rsidP="00CF488A">
            <w:r w:rsidRPr="0040774B">
              <w:t xml:space="preserve">Specifika spolupráce MŠ </w:t>
            </w:r>
          </w:p>
          <w:p w:rsidR="00670B2D" w:rsidRDefault="00670B2D" w:rsidP="00CF488A">
            <w:r w:rsidRPr="0040774B">
              <w:t>a ZŠ</w:t>
            </w:r>
          </w:p>
          <w:p w:rsidR="00670B2D" w:rsidRPr="0040774B" w:rsidRDefault="00670B2D" w:rsidP="00CF488A"/>
        </w:tc>
        <w:tc>
          <w:tcPr>
            <w:tcW w:w="996" w:type="dxa"/>
            <w:gridSpan w:val="2"/>
            <w:vAlign w:val="center"/>
          </w:tcPr>
          <w:p w:rsidR="00670B2D" w:rsidRPr="0040774B" w:rsidRDefault="00670B2D" w:rsidP="00CF488A">
            <w:pPr>
              <w:jc w:val="center"/>
            </w:pPr>
            <w:r w:rsidRPr="0040774B">
              <w:t>7s</w:t>
            </w:r>
          </w:p>
        </w:tc>
        <w:tc>
          <w:tcPr>
            <w:tcW w:w="852" w:type="dxa"/>
            <w:gridSpan w:val="2"/>
            <w:vAlign w:val="center"/>
          </w:tcPr>
          <w:p w:rsidR="00670B2D" w:rsidRPr="0040774B" w:rsidRDefault="00670B2D" w:rsidP="00CF488A">
            <w:pPr>
              <w:jc w:val="center"/>
            </w:pPr>
            <w:r w:rsidRPr="0040774B">
              <w:t>10</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Mgr. Barbora Petrů Puhrová</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9324" w:type="dxa"/>
            <w:gridSpan w:val="20"/>
            <w:shd w:val="clear" w:color="auto" w:fill="FABF8F"/>
            <w:vAlign w:val="center"/>
          </w:tcPr>
          <w:p w:rsidR="00670B2D" w:rsidRPr="0040774B" w:rsidRDefault="00670B2D" w:rsidP="00CF488A">
            <w:pPr>
              <w:rPr>
                <w:b/>
                <w:sz w:val="22"/>
                <w:szCs w:val="22"/>
              </w:rPr>
            </w:pPr>
            <w:r w:rsidRPr="0040774B">
              <w:rPr>
                <w:b/>
                <w:sz w:val="22"/>
                <w:szCs w:val="22"/>
              </w:rPr>
              <w:t>Povinně volitelné předměty</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*Metodika anglického jazyka pro MŠ I</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prof. PaedDr. Silvia Pokrivčáková,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*Dramatická výchova v MŠ</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Mgr. Barbora Petrů Puhrová</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p w:rsidR="00670B2D" w:rsidRDefault="00670B2D" w:rsidP="00CF488A">
            <w:r w:rsidRPr="0040774B">
              <w:t>*Hra na hudební nástroj I</w:t>
            </w:r>
          </w:p>
          <w:p w:rsidR="00670B2D" w:rsidRPr="0040774B" w:rsidRDefault="0086786F" w:rsidP="00CF488A">
            <w:r>
              <w:t>(klavír/</w:t>
            </w:r>
            <w:r w:rsidR="00670B2D">
              <w:t>flétna)</w:t>
            </w:r>
          </w:p>
          <w:p w:rsidR="00670B2D" w:rsidRPr="0040774B" w:rsidRDefault="00670B2D" w:rsidP="00CF488A"/>
          <w:p w:rsidR="00670B2D" w:rsidRPr="0040774B" w:rsidRDefault="00670B2D" w:rsidP="00CF488A"/>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t>Mgr. Libuše Černá,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E411F4">
            <w:r w:rsidRPr="0040774B">
              <w:t>* Základy podnikatelství</w:t>
            </w:r>
          </w:p>
        </w:tc>
        <w:tc>
          <w:tcPr>
            <w:tcW w:w="996" w:type="dxa"/>
            <w:gridSpan w:val="2"/>
            <w:vAlign w:val="center"/>
          </w:tcPr>
          <w:p w:rsidR="00670B2D" w:rsidRPr="0040774B" w:rsidRDefault="00670B2D" w:rsidP="00CF488A">
            <w:pPr>
              <w:jc w:val="center"/>
            </w:pPr>
            <w:r w:rsidRPr="0040774B">
              <w:t>2p+3s</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1B27F7">
            <w:r w:rsidRPr="0062132B">
              <w:rPr>
                <w:b/>
              </w:rPr>
              <w:t>Ing. Petr Novák, Ph.D.</w:t>
            </w:r>
            <w:r w:rsidRPr="0040774B">
              <w:t xml:space="preserve"> (přednášející),</w:t>
            </w:r>
          </w:p>
          <w:p w:rsidR="00670B2D" w:rsidRPr="0040774B" w:rsidRDefault="00670B2D" w:rsidP="001B27F7">
            <w:r w:rsidRPr="0040774B">
              <w:t xml:space="preserve">50% </w:t>
            </w:r>
          </w:p>
          <w:p w:rsidR="00670B2D" w:rsidRPr="0040774B" w:rsidRDefault="0086786F" w:rsidP="001B27F7">
            <w:r>
              <w:t xml:space="preserve">Ing. </w:t>
            </w:r>
            <w:r w:rsidR="00670B2D" w:rsidRPr="0040774B">
              <w:t>Ludmila Kozubíková, Ph.D.</w:t>
            </w:r>
          </w:p>
          <w:p w:rsidR="00670B2D" w:rsidRDefault="00D25DB4" w:rsidP="001B27F7">
            <w:pPr>
              <w:rPr>
                <w:ins w:id="47" w:author="§.opiékoiíkkoíikoíi" w:date="2018-05-25T22:01:00Z"/>
              </w:rPr>
            </w:pPr>
            <w:ins w:id="48" w:author="§.opiékoiíkkoíikoíi" w:date="2018-05-25T22:01:00Z">
              <w:r>
                <w:t>25</w:t>
              </w:r>
            </w:ins>
            <w:del w:id="49" w:author="§.opiékoiíkkoíikoíi" w:date="2018-05-25T22:01:00Z">
              <w:r w:rsidR="00670B2D" w:rsidRPr="0040774B" w:rsidDel="00D25DB4">
                <w:delText>50</w:delText>
              </w:r>
            </w:del>
            <w:r w:rsidR="00670B2D" w:rsidRPr="0040774B">
              <w:t>%</w:t>
            </w:r>
            <w:ins w:id="50" w:author="§.opiékoiíkkoíikoíi" w:date="2018-05-25T22:01:00Z">
              <w:r>
                <w:t>,</w:t>
              </w:r>
            </w:ins>
          </w:p>
          <w:p w:rsidR="00D25DB4" w:rsidRDefault="00D25DB4" w:rsidP="001B27F7">
            <w:pPr>
              <w:rPr>
                <w:ins w:id="51" w:author="§.opiékoiíkkoíikoíi" w:date="2018-05-25T22:01:00Z"/>
              </w:rPr>
            </w:pPr>
            <w:ins w:id="52" w:author="§.opiékoiíkkoíikoíi" w:date="2018-05-25T22:01:00Z">
              <w:r>
                <w:t>Mgr. Markéta Hrozová, Ph.D.</w:t>
              </w:r>
            </w:ins>
          </w:p>
          <w:p w:rsidR="00D25DB4" w:rsidRPr="0040774B" w:rsidRDefault="00D25DB4" w:rsidP="001B27F7">
            <w:ins w:id="53" w:author="§.opiékoiíkkoíikoíi" w:date="2018-05-25T22:01:00Z">
              <w:r>
                <w:t>25%</w:t>
              </w:r>
            </w:ins>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*Využití matematických her v MŠ</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Mgr. Marie Pavelková</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*Využití výtvarných technik v MŠ</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Mgr. Jana Vašíková,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3/ZS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9324" w:type="dxa"/>
            <w:gridSpan w:val="20"/>
            <w:vAlign w:val="center"/>
          </w:tcPr>
          <w:p w:rsidR="00811168" w:rsidRDefault="00811168" w:rsidP="00CF488A">
            <w:pPr>
              <w:rPr>
                <w:b/>
              </w:rPr>
            </w:pPr>
          </w:p>
          <w:p w:rsidR="00670B2D" w:rsidRPr="0040774B" w:rsidRDefault="00670B2D" w:rsidP="00CF488A">
            <w:pPr>
              <w:rPr>
                <w:b/>
              </w:rPr>
            </w:pPr>
            <w:r w:rsidRPr="0040774B">
              <w:rPr>
                <w:b/>
              </w:rPr>
              <w:t>*Student volí pět ze šesti předmětů</w:t>
            </w:r>
          </w:p>
        </w:tc>
      </w:tr>
      <w:tr w:rsidR="00670B2D" w:rsidRPr="0040774B" w:rsidTr="0086786F">
        <w:trPr>
          <w:gridAfter w:val="1"/>
          <w:wAfter w:w="15" w:type="dxa"/>
          <w:trHeight w:val="609"/>
        </w:trPr>
        <w:tc>
          <w:tcPr>
            <w:tcW w:w="2373" w:type="dxa"/>
            <w:gridSpan w:val="2"/>
            <w:vAlign w:val="center"/>
          </w:tcPr>
          <w:p w:rsidR="00670B2D" w:rsidRPr="0040774B" w:rsidRDefault="00670B2D" w:rsidP="00CF488A">
            <w:pPr>
              <w:rPr>
                <w:b/>
              </w:rPr>
            </w:pPr>
            <w:r w:rsidRPr="0040774B">
              <w:rPr>
                <w:b/>
              </w:rPr>
              <w:t>Počet kreditů za ZS</w:t>
            </w:r>
          </w:p>
          <w:p w:rsidR="00670B2D" w:rsidRPr="0040774B" w:rsidRDefault="00670B2D" w:rsidP="00CF488A">
            <w:pPr>
              <w:rPr>
                <w:b/>
              </w:rPr>
            </w:pPr>
            <w:r w:rsidRPr="0040774B">
              <w:rPr>
                <w:b/>
              </w:rPr>
              <w:t>3. ročníku</w:t>
            </w:r>
          </w:p>
        </w:tc>
        <w:tc>
          <w:tcPr>
            <w:tcW w:w="1848" w:type="dxa"/>
            <w:gridSpan w:val="4"/>
            <w:vAlign w:val="center"/>
          </w:tcPr>
          <w:p w:rsidR="00670B2D" w:rsidRPr="0040774B" w:rsidRDefault="00670B2D" w:rsidP="00CF488A">
            <w:pPr>
              <w:rPr>
                <w:b/>
              </w:rPr>
            </w:pPr>
          </w:p>
        </w:tc>
        <w:tc>
          <w:tcPr>
            <w:tcW w:w="1277" w:type="dxa"/>
            <w:gridSpan w:val="3"/>
            <w:vAlign w:val="center"/>
          </w:tcPr>
          <w:p w:rsidR="00670B2D" w:rsidRPr="0040774B" w:rsidRDefault="00670B2D" w:rsidP="00CF488A"/>
        </w:tc>
        <w:tc>
          <w:tcPr>
            <w:tcW w:w="709" w:type="dxa"/>
            <w:gridSpan w:val="3"/>
            <w:vAlign w:val="center"/>
          </w:tcPr>
          <w:p w:rsidR="00670B2D" w:rsidRPr="0040774B" w:rsidRDefault="00670B2D" w:rsidP="00CF488A">
            <w:pPr>
              <w:rPr>
                <w:b/>
              </w:rPr>
            </w:pPr>
            <w:r w:rsidRPr="0040774B">
              <w:rPr>
                <w:b/>
              </w:rPr>
              <w:t>40</w:t>
            </w:r>
          </w:p>
        </w:tc>
        <w:tc>
          <w:tcPr>
            <w:tcW w:w="1701" w:type="dxa"/>
            <w:gridSpan w:val="3"/>
            <w:vAlign w:val="center"/>
          </w:tcPr>
          <w:p w:rsidR="00670B2D" w:rsidRPr="0040774B" w:rsidRDefault="00670B2D" w:rsidP="00CF488A"/>
        </w:tc>
        <w:tc>
          <w:tcPr>
            <w:tcW w:w="567" w:type="dxa"/>
            <w:gridSpan w:val="3"/>
            <w:vAlign w:val="center"/>
          </w:tcPr>
          <w:p w:rsidR="00670B2D" w:rsidRPr="0040774B" w:rsidRDefault="00670B2D" w:rsidP="00CF488A"/>
        </w:tc>
        <w:tc>
          <w:tcPr>
            <w:tcW w:w="849" w:type="dxa"/>
            <w:gridSpan w:val="2"/>
            <w:vAlign w:val="center"/>
          </w:tcPr>
          <w:p w:rsidR="00670B2D" w:rsidRPr="0040774B" w:rsidRDefault="00670B2D" w:rsidP="00CF488A"/>
        </w:tc>
      </w:tr>
      <w:tr w:rsidR="00670B2D" w:rsidRPr="0040774B" w:rsidTr="0086786F">
        <w:trPr>
          <w:gridAfter w:val="1"/>
          <w:wAfter w:w="15" w:type="dxa"/>
        </w:trPr>
        <w:tc>
          <w:tcPr>
            <w:tcW w:w="9324" w:type="dxa"/>
            <w:gridSpan w:val="20"/>
            <w:shd w:val="clear" w:color="auto" w:fill="FABF8F"/>
            <w:vAlign w:val="center"/>
          </w:tcPr>
          <w:p w:rsidR="00670B2D" w:rsidRPr="0040774B" w:rsidRDefault="00670B2D" w:rsidP="00CF488A">
            <w:pPr>
              <w:rPr>
                <w:b/>
                <w:sz w:val="22"/>
                <w:szCs w:val="22"/>
              </w:rPr>
            </w:pPr>
            <w:r w:rsidRPr="0040774B">
              <w:rPr>
                <w:b/>
                <w:sz w:val="22"/>
                <w:szCs w:val="22"/>
              </w:rPr>
              <w:t>Povinné předměty</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lastRenderedPageBreak/>
              <w:t>Pedagogická evaluace v předškolním vzdělávání</w:t>
            </w:r>
          </w:p>
        </w:tc>
        <w:tc>
          <w:tcPr>
            <w:tcW w:w="996" w:type="dxa"/>
            <w:gridSpan w:val="2"/>
            <w:vAlign w:val="center"/>
          </w:tcPr>
          <w:p w:rsidR="00670B2D" w:rsidRPr="0040774B" w:rsidRDefault="00670B2D" w:rsidP="00CF488A">
            <w:pPr>
              <w:jc w:val="center"/>
            </w:pPr>
            <w:r w:rsidRPr="0040774B">
              <w:t>6p+4s</w:t>
            </w:r>
          </w:p>
        </w:tc>
        <w:tc>
          <w:tcPr>
            <w:tcW w:w="852" w:type="dxa"/>
            <w:gridSpan w:val="2"/>
            <w:vAlign w:val="center"/>
          </w:tcPr>
          <w:p w:rsidR="00670B2D" w:rsidRPr="0040774B" w:rsidRDefault="00670B2D" w:rsidP="00CF488A">
            <w:pPr>
              <w:jc w:val="center"/>
            </w:pPr>
            <w:r w:rsidRPr="0040774B">
              <w:t>20</w:t>
            </w:r>
          </w:p>
        </w:tc>
        <w:tc>
          <w:tcPr>
            <w:tcW w:w="1277" w:type="dxa"/>
            <w:gridSpan w:val="3"/>
            <w:vAlign w:val="center"/>
          </w:tcPr>
          <w:p w:rsidR="00670B2D" w:rsidRPr="0040774B" w:rsidRDefault="00670B2D" w:rsidP="00CF488A">
            <w:r w:rsidRPr="0040774B">
              <w:t>zápočet, zkouška</w:t>
            </w:r>
          </w:p>
        </w:tc>
        <w:tc>
          <w:tcPr>
            <w:tcW w:w="709" w:type="dxa"/>
            <w:gridSpan w:val="3"/>
            <w:vAlign w:val="center"/>
          </w:tcPr>
          <w:p w:rsidR="00670B2D" w:rsidRPr="0040774B" w:rsidRDefault="00670B2D" w:rsidP="00CF488A">
            <w:r w:rsidRPr="0040774B">
              <w:t>4</w:t>
            </w:r>
          </w:p>
        </w:tc>
        <w:tc>
          <w:tcPr>
            <w:tcW w:w="1701" w:type="dxa"/>
            <w:gridSpan w:val="3"/>
            <w:vAlign w:val="center"/>
          </w:tcPr>
          <w:p w:rsidR="00670B2D" w:rsidRPr="0040774B" w:rsidRDefault="00670B2D" w:rsidP="00CF488A">
            <w:pPr>
              <w:rPr>
                <w:b/>
              </w:rPr>
            </w:pPr>
            <w:r w:rsidRPr="0040774B">
              <w:rPr>
                <w:b/>
              </w:rPr>
              <w:t>Mgr. Ilona Kočvarová, Ph.D.</w:t>
            </w:r>
          </w:p>
          <w:p w:rsidR="00670B2D" w:rsidRPr="0040774B" w:rsidRDefault="00670B2D" w:rsidP="00CF488A">
            <w:r w:rsidRPr="0040774B">
              <w:t>75%</w:t>
            </w:r>
          </w:p>
          <w:p w:rsidR="00670B2D" w:rsidRPr="0040774B" w:rsidRDefault="00670B2D" w:rsidP="00CF488A">
            <w:r w:rsidRPr="0040774B">
              <w:t>(přednášející)</w:t>
            </w:r>
            <w:r w:rsidR="0086786F">
              <w:t>,</w:t>
            </w:r>
          </w:p>
          <w:p w:rsidR="00670B2D" w:rsidRPr="0040774B" w:rsidRDefault="00670B2D" w:rsidP="00CF488A">
            <w:r w:rsidRPr="0040774B">
              <w:t>PaedDr. Gabriela Česlová, PhD.</w:t>
            </w:r>
          </w:p>
          <w:p w:rsidR="00670B2D" w:rsidRPr="0040774B" w:rsidRDefault="00670B2D" w:rsidP="00CF488A">
            <w:r w:rsidRPr="0040774B">
              <w:t>25%</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r w:rsidRPr="0040774B">
              <w:t>ZT</w:t>
            </w:r>
          </w:p>
        </w:tc>
      </w:tr>
      <w:tr w:rsidR="00670B2D" w:rsidRPr="0040774B" w:rsidTr="0086786F">
        <w:trPr>
          <w:gridAfter w:val="1"/>
          <w:wAfter w:w="15" w:type="dxa"/>
        </w:trPr>
        <w:tc>
          <w:tcPr>
            <w:tcW w:w="2373" w:type="dxa"/>
            <w:gridSpan w:val="2"/>
            <w:vAlign w:val="center"/>
          </w:tcPr>
          <w:p w:rsidR="00670B2D" w:rsidRDefault="00670B2D" w:rsidP="00CF488A"/>
          <w:p w:rsidR="00670B2D" w:rsidRDefault="00670B2D" w:rsidP="00CF488A"/>
          <w:p w:rsidR="00670B2D" w:rsidRDefault="00670B2D" w:rsidP="00CF488A">
            <w:r w:rsidRPr="0040774B">
              <w:t>Seminář k bakalářské práci</w:t>
            </w:r>
          </w:p>
          <w:p w:rsidR="00670B2D" w:rsidRPr="0040774B" w:rsidRDefault="00670B2D" w:rsidP="00CF488A"/>
        </w:tc>
        <w:tc>
          <w:tcPr>
            <w:tcW w:w="996" w:type="dxa"/>
            <w:gridSpan w:val="2"/>
            <w:vAlign w:val="center"/>
          </w:tcPr>
          <w:p w:rsidR="00670B2D" w:rsidRPr="0040774B" w:rsidRDefault="00670B2D" w:rsidP="00CF488A">
            <w:pPr>
              <w:jc w:val="center"/>
            </w:pPr>
            <w:r w:rsidRPr="0040774B">
              <w:t>10s</w:t>
            </w:r>
          </w:p>
        </w:tc>
        <w:tc>
          <w:tcPr>
            <w:tcW w:w="852" w:type="dxa"/>
            <w:gridSpan w:val="2"/>
            <w:vAlign w:val="center"/>
          </w:tcPr>
          <w:p w:rsidR="00670B2D" w:rsidRPr="0040774B" w:rsidRDefault="00670B2D" w:rsidP="00CF488A">
            <w:pPr>
              <w:jc w:val="center"/>
            </w:pPr>
            <w:r w:rsidRPr="0040774B">
              <w:t>15</w:t>
            </w:r>
          </w:p>
        </w:tc>
        <w:tc>
          <w:tcPr>
            <w:tcW w:w="1277" w:type="dxa"/>
            <w:gridSpan w:val="3"/>
            <w:vAlign w:val="center"/>
          </w:tcPr>
          <w:p w:rsidR="00670B2D" w:rsidRPr="0040774B" w:rsidRDefault="00670B2D" w:rsidP="00CF488A">
            <w:r w:rsidRPr="0040774B">
              <w:t>klasifikovaný zápočet</w:t>
            </w:r>
          </w:p>
        </w:tc>
        <w:tc>
          <w:tcPr>
            <w:tcW w:w="709" w:type="dxa"/>
            <w:gridSpan w:val="3"/>
            <w:vAlign w:val="center"/>
          </w:tcPr>
          <w:p w:rsidR="00670B2D" w:rsidRPr="0040774B" w:rsidRDefault="00670B2D" w:rsidP="00CF488A">
            <w:r w:rsidRPr="0040774B">
              <w:t>3</w:t>
            </w:r>
          </w:p>
        </w:tc>
        <w:tc>
          <w:tcPr>
            <w:tcW w:w="1701" w:type="dxa"/>
            <w:gridSpan w:val="3"/>
            <w:vAlign w:val="center"/>
          </w:tcPr>
          <w:p w:rsidR="00670B2D" w:rsidRPr="0040774B" w:rsidRDefault="00670B2D" w:rsidP="00CF488A">
            <w:r w:rsidRPr="0040774B">
              <w:t>prof. PhDr. Peter Gavora, CSc.</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tc>
      </w:tr>
      <w:tr w:rsidR="00670B2D" w:rsidRPr="0040774B" w:rsidTr="0086786F">
        <w:trPr>
          <w:gridAfter w:val="1"/>
          <w:wAfter w:w="15" w:type="dxa"/>
        </w:trPr>
        <w:tc>
          <w:tcPr>
            <w:tcW w:w="2373" w:type="dxa"/>
            <w:gridSpan w:val="2"/>
            <w:vAlign w:val="center"/>
          </w:tcPr>
          <w:p w:rsidR="00670B2D" w:rsidRPr="0040774B" w:rsidRDefault="00670B2D" w:rsidP="00CF488A">
            <w:r>
              <w:t>Anglický jazyk VI</w:t>
            </w:r>
          </w:p>
        </w:tc>
        <w:tc>
          <w:tcPr>
            <w:tcW w:w="996" w:type="dxa"/>
            <w:gridSpan w:val="2"/>
            <w:vAlign w:val="center"/>
          </w:tcPr>
          <w:p w:rsidR="00670B2D" w:rsidRPr="0040774B" w:rsidRDefault="00670B2D" w:rsidP="00CF488A">
            <w:pPr>
              <w:jc w:val="center"/>
            </w:pPr>
            <w:r w:rsidRPr="0040774B">
              <w:t>15c</w:t>
            </w:r>
          </w:p>
        </w:tc>
        <w:tc>
          <w:tcPr>
            <w:tcW w:w="852" w:type="dxa"/>
            <w:gridSpan w:val="2"/>
            <w:vAlign w:val="center"/>
          </w:tcPr>
          <w:p w:rsidR="00670B2D" w:rsidRPr="0040774B" w:rsidRDefault="00670B2D" w:rsidP="00CF488A">
            <w:pPr>
              <w:jc w:val="center"/>
            </w:pPr>
            <w:r w:rsidRPr="0040774B">
              <w:t>20</w:t>
            </w:r>
          </w:p>
        </w:tc>
        <w:tc>
          <w:tcPr>
            <w:tcW w:w="1277" w:type="dxa"/>
            <w:gridSpan w:val="3"/>
            <w:vAlign w:val="center"/>
          </w:tcPr>
          <w:p w:rsidR="00670B2D" w:rsidRPr="0040774B" w:rsidRDefault="00670B2D" w:rsidP="009B406A">
            <w:r w:rsidRPr="0040774B">
              <w:t>zápočet,</w:t>
            </w:r>
          </w:p>
          <w:p w:rsidR="00670B2D" w:rsidRPr="0040774B" w:rsidRDefault="00670B2D" w:rsidP="009B406A">
            <w:r w:rsidRPr="0040774B">
              <w:t>zkouška</w:t>
            </w:r>
          </w:p>
        </w:tc>
        <w:tc>
          <w:tcPr>
            <w:tcW w:w="709" w:type="dxa"/>
            <w:gridSpan w:val="3"/>
            <w:vAlign w:val="center"/>
          </w:tcPr>
          <w:p w:rsidR="00670B2D" w:rsidRPr="0040774B" w:rsidRDefault="00670B2D" w:rsidP="00CF488A">
            <w:r w:rsidRPr="0040774B">
              <w:t>3</w:t>
            </w:r>
          </w:p>
        </w:tc>
        <w:tc>
          <w:tcPr>
            <w:tcW w:w="1701" w:type="dxa"/>
            <w:gridSpan w:val="3"/>
            <w:vAlign w:val="center"/>
          </w:tcPr>
          <w:p w:rsidR="00670B2D" w:rsidRPr="0040774B" w:rsidRDefault="00670B2D" w:rsidP="00CF488A">
            <w:r w:rsidRPr="0040774B">
              <w:t>Mgr. Veronika Pečivová</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tc>
      </w:tr>
      <w:tr w:rsidR="00670B2D" w:rsidRPr="0040774B" w:rsidTr="0086786F">
        <w:trPr>
          <w:gridAfter w:val="1"/>
          <w:wAfter w:w="15" w:type="dxa"/>
        </w:trPr>
        <w:tc>
          <w:tcPr>
            <w:tcW w:w="9324" w:type="dxa"/>
            <w:gridSpan w:val="20"/>
            <w:shd w:val="clear" w:color="auto" w:fill="F7CAAC"/>
            <w:vAlign w:val="center"/>
          </w:tcPr>
          <w:p w:rsidR="00670B2D" w:rsidRPr="0040774B" w:rsidRDefault="00670B2D" w:rsidP="00CF488A">
            <w:pPr>
              <w:rPr>
                <w:b/>
                <w:sz w:val="22"/>
              </w:rPr>
            </w:pPr>
            <w:r w:rsidRPr="0040774B">
              <w:rPr>
                <w:b/>
                <w:sz w:val="22"/>
              </w:rPr>
              <w:t>Povinně volitelné předměty</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*Metodika anglického jazyka pro MŠ II</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prof. PaedDr. Silvia Pokrivčáková,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Default="00670B2D" w:rsidP="00CF488A">
            <w:r w:rsidRPr="0040774B">
              <w:t>*Hra na hudební nástroj II</w:t>
            </w:r>
          </w:p>
          <w:p w:rsidR="00670B2D" w:rsidRPr="0040774B" w:rsidRDefault="00670B2D" w:rsidP="00CF488A">
            <w:r>
              <w:t>(housle/ kytara)</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t>Mgr. Libuše Černá, Ph.D.</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*Praktikum k podpoře sociálních kompetencí</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284F29" w:rsidRDefault="00670B2D" w:rsidP="00CF488A">
            <w:r w:rsidRPr="00284F29">
              <w:t>PaedDr. Gabriela Česlová, PhD.</w:t>
            </w:r>
          </w:p>
          <w:p w:rsidR="00670B2D" w:rsidRPr="00284F29" w:rsidRDefault="002A4A66" w:rsidP="00CF488A">
            <w:r w:rsidRPr="00284F29">
              <w:t>50</w:t>
            </w:r>
            <w:r w:rsidR="00670B2D" w:rsidRPr="00284F29">
              <w:t>%</w:t>
            </w:r>
            <w:r w:rsidR="00D4721E" w:rsidRPr="00284F29">
              <w:t>,</w:t>
            </w:r>
          </w:p>
          <w:p w:rsidR="00D4721E" w:rsidRPr="00284F29" w:rsidRDefault="00D4721E" w:rsidP="00CF488A">
            <w:r w:rsidRPr="00284F29">
              <w:t>Mgr. Hana Navrátilová</w:t>
            </w:r>
          </w:p>
          <w:p w:rsidR="00D4721E" w:rsidRPr="00284F29" w:rsidRDefault="002A4A66" w:rsidP="00CF488A">
            <w:r w:rsidRPr="00284F29">
              <w:t>50</w:t>
            </w:r>
            <w:r w:rsidR="00D4721E" w:rsidRPr="00284F29">
              <w:t>%</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*Literatura pro děti</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Mgr. Hana Navrátilová</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D4721E">
            <w:r w:rsidRPr="0040774B">
              <w:t xml:space="preserve">*Podpora využití ICT v práci učitele </w:t>
            </w:r>
            <w:r w:rsidR="00D4721E">
              <w:t>MŠ</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Mgr. Barbora Petrů Puhrová</w:t>
            </w:r>
          </w:p>
          <w:p w:rsidR="00670B2D" w:rsidRPr="0040774B" w:rsidRDefault="00670B2D" w:rsidP="00CF488A">
            <w:r w:rsidRPr="0040774B">
              <w:t>100%</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2373" w:type="dxa"/>
            <w:gridSpan w:val="2"/>
            <w:vAlign w:val="center"/>
          </w:tcPr>
          <w:p w:rsidR="00670B2D" w:rsidRPr="0040774B" w:rsidRDefault="00670B2D" w:rsidP="00CF488A">
            <w:r w:rsidRPr="0040774B">
              <w:t>*Výchova ke zdraví</w:t>
            </w:r>
          </w:p>
        </w:tc>
        <w:tc>
          <w:tcPr>
            <w:tcW w:w="996" w:type="dxa"/>
            <w:gridSpan w:val="2"/>
            <w:vAlign w:val="center"/>
          </w:tcPr>
          <w:p w:rsidR="00670B2D" w:rsidRPr="0040774B" w:rsidRDefault="00670B2D" w:rsidP="00CF488A">
            <w:pPr>
              <w:jc w:val="center"/>
            </w:pPr>
            <w:r w:rsidRPr="0040774B">
              <w:t>5c</w:t>
            </w:r>
          </w:p>
        </w:tc>
        <w:tc>
          <w:tcPr>
            <w:tcW w:w="852" w:type="dxa"/>
            <w:gridSpan w:val="2"/>
            <w:vAlign w:val="center"/>
          </w:tcPr>
          <w:p w:rsidR="00670B2D" w:rsidRPr="0040774B" w:rsidRDefault="00670B2D" w:rsidP="00CF488A">
            <w:pPr>
              <w:jc w:val="center"/>
            </w:pPr>
            <w:r w:rsidRPr="0040774B">
              <w:t>5</w:t>
            </w:r>
          </w:p>
        </w:tc>
        <w:tc>
          <w:tcPr>
            <w:tcW w:w="1277" w:type="dxa"/>
            <w:gridSpan w:val="3"/>
            <w:vAlign w:val="center"/>
          </w:tcPr>
          <w:p w:rsidR="00670B2D" w:rsidRPr="0040774B" w:rsidRDefault="00670B2D" w:rsidP="00CF488A">
            <w:r w:rsidRPr="0040774B">
              <w:t>zápočet</w:t>
            </w:r>
          </w:p>
        </w:tc>
        <w:tc>
          <w:tcPr>
            <w:tcW w:w="709" w:type="dxa"/>
            <w:gridSpan w:val="3"/>
            <w:vAlign w:val="center"/>
          </w:tcPr>
          <w:p w:rsidR="00670B2D" w:rsidRPr="0040774B" w:rsidRDefault="00670B2D" w:rsidP="00CF488A">
            <w:r w:rsidRPr="0040774B">
              <w:t>2</w:t>
            </w:r>
          </w:p>
        </w:tc>
        <w:tc>
          <w:tcPr>
            <w:tcW w:w="1701" w:type="dxa"/>
            <w:gridSpan w:val="3"/>
            <w:vAlign w:val="center"/>
          </w:tcPr>
          <w:p w:rsidR="00670B2D" w:rsidRPr="0040774B" w:rsidRDefault="00670B2D" w:rsidP="00CF488A">
            <w:r w:rsidRPr="0040774B">
              <w:t>PhDr. Roman Božik, Ph.D.</w:t>
            </w:r>
          </w:p>
          <w:p w:rsidR="00670B2D" w:rsidRDefault="00D4721E" w:rsidP="00CF488A">
            <w:r>
              <w:t>50</w:t>
            </w:r>
            <w:r w:rsidR="00670B2D" w:rsidRPr="0040774B">
              <w:t>%</w:t>
            </w:r>
            <w:r>
              <w:t>,</w:t>
            </w:r>
          </w:p>
          <w:p w:rsidR="00D4721E" w:rsidRDefault="00D4721E" w:rsidP="00CF488A">
            <w:r w:rsidRPr="00D4721E">
              <w:t>PaedDr. Gabriela Česlová, PhD.</w:t>
            </w:r>
          </w:p>
          <w:p w:rsidR="00D4721E" w:rsidRPr="00D4721E" w:rsidRDefault="00D4721E" w:rsidP="00CF488A">
            <w:r>
              <w:t>50%</w:t>
            </w:r>
          </w:p>
        </w:tc>
        <w:tc>
          <w:tcPr>
            <w:tcW w:w="567" w:type="dxa"/>
            <w:gridSpan w:val="3"/>
            <w:vAlign w:val="center"/>
          </w:tcPr>
          <w:p w:rsidR="00670B2D" w:rsidRPr="0040774B" w:rsidRDefault="00670B2D" w:rsidP="00CF488A">
            <w:r w:rsidRPr="0040774B">
              <w:t>3/LS</w:t>
            </w:r>
          </w:p>
        </w:tc>
        <w:tc>
          <w:tcPr>
            <w:tcW w:w="849" w:type="dxa"/>
            <w:gridSpan w:val="2"/>
            <w:vAlign w:val="center"/>
          </w:tcPr>
          <w:p w:rsidR="00670B2D" w:rsidRPr="0040774B" w:rsidRDefault="00670B2D" w:rsidP="00CF488A">
            <w:r w:rsidRPr="0040774B">
              <w:t>PZ</w:t>
            </w:r>
          </w:p>
        </w:tc>
      </w:tr>
      <w:tr w:rsidR="00670B2D" w:rsidRPr="0040774B" w:rsidTr="0086786F">
        <w:trPr>
          <w:gridAfter w:val="1"/>
          <w:wAfter w:w="15" w:type="dxa"/>
        </w:trPr>
        <w:tc>
          <w:tcPr>
            <w:tcW w:w="9324" w:type="dxa"/>
            <w:gridSpan w:val="20"/>
            <w:vAlign w:val="center"/>
          </w:tcPr>
          <w:p w:rsidR="00670B2D" w:rsidRPr="0040774B" w:rsidRDefault="00670B2D" w:rsidP="00CF488A">
            <w:pPr>
              <w:rPr>
                <w:b/>
              </w:rPr>
            </w:pPr>
            <w:r w:rsidRPr="0040774B">
              <w:rPr>
                <w:b/>
              </w:rPr>
              <w:t>*Student volní pět ze šesti předmětů</w:t>
            </w:r>
          </w:p>
        </w:tc>
      </w:tr>
      <w:tr w:rsidR="00670B2D" w:rsidRPr="0040774B" w:rsidTr="0086786F">
        <w:trPr>
          <w:gridAfter w:val="1"/>
          <w:wAfter w:w="15" w:type="dxa"/>
        </w:trPr>
        <w:tc>
          <w:tcPr>
            <w:tcW w:w="2373" w:type="dxa"/>
            <w:gridSpan w:val="2"/>
            <w:vAlign w:val="center"/>
          </w:tcPr>
          <w:p w:rsidR="00670B2D" w:rsidRPr="0040774B" w:rsidRDefault="00670B2D" w:rsidP="00CF488A">
            <w:pPr>
              <w:rPr>
                <w:b/>
              </w:rPr>
            </w:pPr>
            <w:r w:rsidRPr="0040774B">
              <w:rPr>
                <w:b/>
              </w:rPr>
              <w:t>Počet kreditů za LS</w:t>
            </w:r>
          </w:p>
          <w:p w:rsidR="00670B2D" w:rsidRPr="0040774B" w:rsidRDefault="00670B2D" w:rsidP="00CF488A">
            <w:pPr>
              <w:rPr>
                <w:b/>
              </w:rPr>
            </w:pPr>
            <w:r w:rsidRPr="0040774B">
              <w:rPr>
                <w:b/>
              </w:rPr>
              <w:t>3. ročníku</w:t>
            </w:r>
          </w:p>
        </w:tc>
        <w:tc>
          <w:tcPr>
            <w:tcW w:w="1848" w:type="dxa"/>
            <w:gridSpan w:val="4"/>
            <w:vAlign w:val="center"/>
          </w:tcPr>
          <w:p w:rsidR="00670B2D" w:rsidRPr="0040774B" w:rsidRDefault="00670B2D" w:rsidP="00CF488A">
            <w:pPr>
              <w:rPr>
                <w:b/>
              </w:rPr>
            </w:pPr>
          </w:p>
        </w:tc>
        <w:tc>
          <w:tcPr>
            <w:tcW w:w="1277" w:type="dxa"/>
            <w:gridSpan w:val="3"/>
            <w:vAlign w:val="center"/>
          </w:tcPr>
          <w:p w:rsidR="00670B2D" w:rsidRPr="0040774B" w:rsidRDefault="00670B2D" w:rsidP="00CF488A">
            <w:pPr>
              <w:rPr>
                <w:b/>
              </w:rPr>
            </w:pPr>
          </w:p>
        </w:tc>
        <w:tc>
          <w:tcPr>
            <w:tcW w:w="709" w:type="dxa"/>
            <w:gridSpan w:val="3"/>
            <w:vAlign w:val="center"/>
          </w:tcPr>
          <w:p w:rsidR="00670B2D" w:rsidRPr="0040774B" w:rsidRDefault="00670B2D" w:rsidP="00CF488A">
            <w:pPr>
              <w:rPr>
                <w:b/>
              </w:rPr>
            </w:pPr>
            <w:r w:rsidRPr="0040774B">
              <w:rPr>
                <w:b/>
              </w:rPr>
              <w:t>20</w:t>
            </w:r>
          </w:p>
        </w:tc>
        <w:tc>
          <w:tcPr>
            <w:tcW w:w="1701" w:type="dxa"/>
            <w:gridSpan w:val="3"/>
            <w:vAlign w:val="center"/>
          </w:tcPr>
          <w:p w:rsidR="00670B2D" w:rsidRPr="0040774B" w:rsidRDefault="00670B2D" w:rsidP="00CF488A">
            <w:pPr>
              <w:rPr>
                <w:b/>
              </w:rPr>
            </w:pPr>
          </w:p>
        </w:tc>
        <w:tc>
          <w:tcPr>
            <w:tcW w:w="567" w:type="dxa"/>
            <w:gridSpan w:val="3"/>
            <w:vAlign w:val="center"/>
          </w:tcPr>
          <w:p w:rsidR="00670B2D" w:rsidRPr="0040774B" w:rsidRDefault="00670B2D" w:rsidP="00CF488A"/>
        </w:tc>
        <w:tc>
          <w:tcPr>
            <w:tcW w:w="849" w:type="dxa"/>
            <w:gridSpan w:val="2"/>
            <w:vAlign w:val="center"/>
          </w:tcPr>
          <w:p w:rsidR="00670B2D" w:rsidRPr="0040774B" w:rsidRDefault="00670B2D" w:rsidP="00CF488A"/>
        </w:tc>
      </w:tr>
      <w:tr w:rsidR="00670B2D" w:rsidRPr="0040774B" w:rsidTr="0086786F">
        <w:trPr>
          <w:gridAfter w:val="1"/>
          <w:wAfter w:w="15" w:type="dxa"/>
        </w:trPr>
        <w:tc>
          <w:tcPr>
            <w:tcW w:w="2373" w:type="dxa"/>
            <w:gridSpan w:val="2"/>
            <w:vAlign w:val="center"/>
          </w:tcPr>
          <w:p w:rsidR="00670B2D" w:rsidRPr="0040774B" w:rsidRDefault="00670B2D" w:rsidP="00CF488A">
            <w:pPr>
              <w:rPr>
                <w:b/>
              </w:rPr>
            </w:pPr>
            <w:r w:rsidRPr="0040774B">
              <w:rPr>
                <w:b/>
              </w:rPr>
              <w:t>Počet kreditů za 3. ročník</w:t>
            </w:r>
          </w:p>
        </w:tc>
        <w:tc>
          <w:tcPr>
            <w:tcW w:w="1848" w:type="dxa"/>
            <w:gridSpan w:val="4"/>
            <w:vAlign w:val="center"/>
          </w:tcPr>
          <w:p w:rsidR="00670B2D" w:rsidRPr="0040774B" w:rsidRDefault="00670B2D" w:rsidP="00CF488A">
            <w:pPr>
              <w:rPr>
                <w:b/>
              </w:rPr>
            </w:pPr>
          </w:p>
        </w:tc>
        <w:tc>
          <w:tcPr>
            <w:tcW w:w="1277" w:type="dxa"/>
            <w:gridSpan w:val="3"/>
            <w:vAlign w:val="center"/>
          </w:tcPr>
          <w:p w:rsidR="00670B2D" w:rsidRPr="0040774B" w:rsidRDefault="00670B2D" w:rsidP="00CF488A">
            <w:pPr>
              <w:rPr>
                <w:b/>
              </w:rPr>
            </w:pPr>
          </w:p>
        </w:tc>
        <w:tc>
          <w:tcPr>
            <w:tcW w:w="709" w:type="dxa"/>
            <w:gridSpan w:val="3"/>
            <w:vAlign w:val="center"/>
          </w:tcPr>
          <w:p w:rsidR="00670B2D" w:rsidRPr="0040774B" w:rsidRDefault="00670B2D" w:rsidP="00CF488A">
            <w:pPr>
              <w:rPr>
                <w:b/>
              </w:rPr>
            </w:pPr>
            <w:r w:rsidRPr="0040774B">
              <w:rPr>
                <w:b/>
              </w:rPr>
              <w:t>60</w:t>
            </w:r>
          </w:p>
        </w:tc>
        <w:tc>
          <w:tcPr>
            <w:tcW w:w="1701" w:type="dxa"/>
            <w:gridSpan w:val="3"/>
            <w:vAlign w:val="center"/>
          </w:tcPr>
          <w:p w:rsidR="00670B2D" w:rsidRPr="0040774B" w:rsidRDefault="00670B2D" w:rsidP="00CF488A">
            <w:pPr>
              <w:rPr>
                <w:b/>
              </w:rPr>
            </w:pPr>
          </w:p>
        </w:tc>
        <w:tc>
          <w:tcPr>
            <w:tcW w:w="567" w:type="dxa"/>
            <w:gridSpan w:val="3"/>
            <w:vAlign w:val="center"/>
          </w:tcPr>
          <w:p w:rsidR="00670B2D" w:rsidRPr="0040774B" w:rsidRDefault="00670B2D" w:rsidP="00CF488A"/>
        </w:tc>
        <w:tc>
          <w:tcPr>
            <w:tcW w:w="849" w:type="dxa"/>
            <w:gridSpan w:val="2"/>
            <w:vAlign w:val="center"/>
          </w:tcPr>
          <w:p w:rsidR="00670B2D" w:rsidRPr="0040774B" w:rsidRDefault="00670B2D" w:rsidP="00CF488A"/>
        </w:tc>
      </w:tr>
      <w:tr w:rsidR="00670B2D" w:rsidRPr="0040774B" w:rsidTr="0086786F">
        <w:trPr>
          <w:gridAfter w:val="1"/>
          <w:wAfter w:w="15" w:type="dxa"/>
        </w:trPr>
        <w:tc>
          <w:tcPr>
            <w:tcW w:w="2373" w:type="dxa"/>
            <w:gridSpan w:val="2"/>
            <w:vAlign w:val="center"/>
          </w:tcPr>
          <w:p w:rsidR="00670B2D" w:rsidRPr="0040774B" w:rsidRDefault="00670B2D" w:rsidP="00CF488A">
            <w:pPr>
              <w:rPr>
                <w:b/>
              </w:rPr>
            </w:pPr>
            <w:r w:rsidRPr="0040774B">
              <w:rPr>
                <w:b/>
              </w:rPr>
              <w:t>Počet kreditů za celé studium</w:t>
            </w:r>
          </w:p>
        </w:tc>
        <w:tc>
          <w:tcPr>
            <w:tcW w:w="1848" w:type="dxa"/>
            <w:gridSpan w:val="4"/>
            <w:vAlign w:val="center"/>
          </w:tcPr>
          <w:p w:rsidR="00670B2D" w:rsidRPr="0040774B" w:rsidRDefault="00670B2D" w:rsidP="00CF488A">
            <w:pPr>
              <w:rPr>
                <w:b/>
              </w:rPr>
            </w:pPr>
          </w:p>
        </w:tc>
        <w:tc>
          <w:tcPr>
            <w:tcW w:w="1277" w:type="dxa"/>
            <w:gridSpan w:val="3"/>
            <w:vAlign w:val="center"/>
          </w:tcPr>
          <w:p w:rsidR="00670B2D" w:rsidRPr="0040774B" w:rsidRDefault="00670B2D" w:rsidP="00CF488A">
            <w:pPr>
              <w:rPr>
                <w:b/>
              </w:rPr>
            </w:pPr>
          </w:p>
        </w:tc>
        <w:tc>
          <w:tcPr>
            <w:tcW w:w="709" w:type="dxa"/>
            <w:gridSpan w:val="3"/>
            <w:vAlign w:val="center"/>
          </w:tcPr>
          <w:p w:rsidR="00670B2D" w:rsidRPr="0040774B" w:rsidRDefault="00670B2D" w:rsidP="00CF488A">
            <w:pPr>
              <w:rPr>
                <w:b/>
              </w:rPr>
            </w:pPr>
            <w:r w:rsidRPr="0040774B">
              <w:rPr>
                <w:b/>
              </w:rPr>
              <w:t>180</w:t>
            </w:r>
          </w:p>
        </w:tc>
        <w:tc>
          <w:tcPr>
            <w:tcW w:w="1701" w:type="dxa"/>
            <w:gridSpan w:val="3"/>
            <w:vAlign w:val="center"/>
          </w:tcPr>
          <w:p w:rsidR="00670B2D" w:rsidRPr="0040774B" w:rsidRDefault="00670B2D" w:rsidP="00CF488A">
            <w:pPr>
              <w:rPr>
                <w:b/>
              </w:rPr>
            </w:pPr>
          </w:p>
        </w:tc>
        <w:tc>
          <w:tcPr>
            <w:tcW w:w="567" w:type="dxa"/>
            <w:gridSpan w:val="3"/>
            <w:vAlign w:val="center"/>
          </w:tcPr>
          <w:p w:rsidR="00670B2D" w:rsidRPr="0040774B" w:rsidRDefault="00670B2D" w:rsidP="00CF488A"/>
        </w:tc>
        <w:tc>
          <w:tcPr>
            <w:tcW w:w="849" w:type="dxa"/>
            <w:gridSpan w:val="2"/>
            <w:vAlign w:val="center"/>
          </w:tcPr>
          <w:p w:rsidR="00670B2D" w:rsidRPr="0040774B" w:rsidRDefault="00670B2D" w:rsidP="00CF488A"/>
        </w:tc>
      </w:tr>
      <w:tr w:rsidR="00670B2D" w:rsidRPr="0040774B" w:rsidTr="0086786F">
        <w:trPr>
          <w:gridAfter w:val="1"/>
          <w:wAfter w:w="15" w:type="dxa"/>
          <w:trHeight w:val="542"/>
        </w:trPr>
        <w:tc>
          <w:tcPr>
            <w:tcW w:w="9324" w:type="dxa"/>
            <w:gridSpan w:val="20"/>
            <w:shd w:val="clear" w:color="auto" w:fill="FABF8F"/>
            <w:vAlign w:val="center"/>
          </w:tcPr>
          <w:p w:rsidR="00670B2D" w:rsidRPr="0040774B" w:rsidRDefault="00670B2D" w:rsidP="00CF488A">
            <w:pPr>
              <w:rPr>
                <w:sz w:val="24"/>
                <w:szCs w:val="24"/>
              </w:rPr>
            </w:pPr>
            <w:r w:rsidRPr="0040774B">
              <w:rPr>
                <w:b/>
                <w:sz w:val="24"/>
                <w:szCs w:val="24"/>
              </w:rPr>
              <w:t>Naplnění rámcových požadavků pro profesní zaměření studijního programu</w:t>
            </w:r>
          </w:p>
        </w:tc>
      </w:tr>
      <w:tr w:rsidR="00670B2D" w:rsidRPr="0040774B" w:rsidTr="0086786F">
        <w:trPr>
          <w:gridAfter w:val="1"/>
          <w:wAfter w:w="15" w:type="dxa"/>
          <w:trHeight w:val="678"/>
        </w:trPr>
        <w:tc>
          <w:tcPr>
            <w:tcW w:w="2321" w:type="dxa"/>
            <w:vAlign w:val="center"/>
          </w:tcPr>
          <w:p w:rsidR="00670B2D" w:rsidRPr="0040774B" w:rsidRDefault="00670B2D" w:rsidP="004232B7">
            <w:pPr>
              <w:rPr>
                <w:b/>
              </w:rPr>
            </w:pPr>
          </w:p>
        </w:tc>
        <w:tc>
          <w:tcPr>
            <w:tcW w:w="2326" w:type="dxa"/>
            <w:gridSpan w:val="7"/>
            <w:vAlign w:val="center"/>
          </w:tcPr>
          <w:p w:rsidR="00670B2D" w:rsidRPr="0040774B" w:rsidRDefault="00670B2D" w:rsidP="004232B7">
            <w:pPr>
              <w:jc w:val="center"/>
              <w:rPr>
                <w:b/>
              </w:rPr>
            </w:pPr>
            <w:r w:rsidRPr="0040774B">
              <w:rPr>
                <w:b/>
              </w:rPr>
              <w:t>%</w:t>
            </w:r>
          </w:p>
        </w:tc>
        <w:tc>
          <w:tcPr>
            <w:tcW w:w="2268" w:type="dxa"/>
            <w:gridSpan w:val="6"/>
            <w:vAlign w:val="center"/>
          </w:tcPr>
          <w:p w:rsidR="00670B2D" w:rsidRPr="0040774B" w:rsidRDefault="00670B2D" w:rsidP="004232B7">
            <w:pPr>
              <w:jc w:val="center"/>
              <w:rPr>
                <w:b/>
              </w:rPr>
            </w:pPr>
            <w:r w:rsidRPr="0040774B">
              <w:rPr>
                <w:b/>
              </w:rPr>
              <w:t>kredity</w:t>
            </w:r>
          </w:p>
        </w:tc>
        <w:tc>
          <w:tcPr>
            <w:tcW w:w="2409" w:type="dxa"/>
            <w:gridSpan w:val="6"/>
            <w:vAlign w:val="center"/>
          </w:tcPr>
          <w:p w:rsidR="00670B2D" w:rsidRPr="0040774B" w:rsidRDefault="00670B2D" w:rsidP="004232B7">
            <w:pPr>
              <w:jc w:val="center"/>
              <w:rPr>
                <w:b/>
              </w:rPr>
            </w:pPr>
            <w:r w:rsidRPr="0040774B">
              <w:rPr>
                <w:b/>
              </w:rPr>
              <w:t>hodiny</w:t>
            </w:r>
          </w:p>
        </w:tc>
      </w:tr>
      <w:tr w:rsidR="00670B2D" w:rsidRPr="0040774B" w:rsidTr="0086786F">
        <w:trPr>
          <w:gridAfter w:val="1"/>
          <w:wAfter w:w="15" w:type="dxa"/>
          <w:trHeight w:val="678"/>
        </w:trPr>
        <w:tc>
          <w:tcPr>
            <w:tcW w:w="2321" w:type="dxa"/>
            <w:vAlign w:val="center"/>
          </w:tcPr>
          <w:p w:rsidR="00670B2D" w:rsidRPr="0040774B" w:rsidRDefault="00670B2D" w:rsidP="004232B7">
            <w:pPr>
              <w:rPr>
                <w:b/>
              </w:rPr>
            </w:pPr>
            <w:r w:rsidRPr="0040774B">
              <w:rPr>
                <w:b/>
              </w:rPr>
              <w:t>složka</w:t>
            </w:r>
          </w:p>
        </w:tc>
        <w:tc>
          <w:tcPr>
            <w:tcW w:w="1305" w:type="dxa"/>
            <w:gridSpan w:val="4"/>
            <w:vAlign w:val="center"/>
          </w:tcPr>
          <w:p w:rsidR="00670B2D" w:rsidRPr="0040774B" w:rsidRDefault="00670B2D" w:rsidP="004232B7">
            <w:pPr>
              <w:jc w:val="center"/>
              <w:rPr>
                <w:b/>
              </w:rPr>
            </w:pPr>
            <w:r w:rsidRPr="0040774B">
              <w:rPr>
                <w:b/>
              </w:rPr>
              <w:t>požadavek v standardu</w:t>
            </w:r>
          </w:p>
        </w:tc>
        <w:tc>
          <w:tcPr>
            <w:tcW w:w="1021" w:type="dxa"/>
            <w:gridSpan w:val="3"/>
            <w:vAlign w:val="center"/>
          </w:tcPr>
          <w:p w:rsidR="00670B2D" w:rsidRPr="0040774B" w:rsidRDefault="00670B2D" w:rsidP="004232B7">
            <w:pPr>
              <w:jc w:val="center"/>
              <w:rPr>
                <w:b/>
              </w:rPr>
            </w:pPr>
            <w:r w:rsidRPr="0040774B">
              <w:rPr>
                <w:b/>
              </w:rPr>
              <w:t>studijní program</w:t>
            </w:r>
          </w:p>
        </w:tc>
        <w:tc>
          <w:tcPr>
            <w:tcW w:w="1300" w:type="dxa"/>
            <w:gridSpan w:val="3"/>
            <w:vAlign w:val="center"/>
          </w:tcPr>
          <w:p w:rsidR="00670B2D" w:rsidRPr="0040774B" w:rsidRDefault="00670B2D" w:rsidP="004232B7">
            <w:pPr>
              <w:jc w:val="center"/>
              <w:rPr>
                <w:b/>
              </w:rPr>
            </w:pPr>
            <w:r w:rsidRPr="0040774B">
              <w:rPr>
                <w:b/>
              </w:rPr>
              <w:t>požadavek v standardu</w:t>
            </w:r>
          </w:p>
        </w:tc>
        <w:tc>
          <w:tcPr>
            <w:tcW w:w="968" w:type="dxa"/>
            <w:gridSpan w:val="3"/>
            <w:vAlign w:val="center"/>
          </w:tcPr>
          <w:p w:rsidR="00670B2D" w:rsidRPr="0040774B" w:rsidRDefault="00670B2D" w:rsidP="004232B7">
            <w:pPr>
              <w:jc w:val="center"/>
              <w:rPr>
                <w:b/>
              </w:rPr>
            </w:pPr>
            <w:r w:rsidRPr="0040774B">
              <w:rPr>
                <w:b/>
              </w:rPr>
              <w:t>studijní program</w:t>
            </w:r>
          </w:p>
        </w:tc>
        <w:tc>
          <w:tcPr>
            <w:tcW w:w="1354" w:type="dxa"/>
            <w:gridSpan w:val="3"/>
            <w:vAlign w:val="center"/>
          </w:tcPr>
          <w:p w:rsidR="00670B2D" w:rsidRPr="0040774B" w:rsidRDefault="00670B2D" w:rsidP="004232B7">
            <w:pPr>
              <w:jc w:val="center"/>
              <w:rPr>
                <w:b/>
              </w:rPr>
            </w:pPr>
            <w:r w:rsidRPr="0040774B">
              <w:rPr>
                <w:b/>
              </w:rPr>
              <w:t>požadavek v standardu</w:t>
            </w:r>
          </w:p>
        </w:tc>
        <w:tc>
          <w:tcPr>
            <w:tcW w:w="1055" w:type="dxa"/>
            <w:gridSpan w:val="3"/>
            <w:vAlign w:val="center"/>
          </w:tcPr>
          <w:p w:rsidR="00670B2D" w:rsidRPr="0040774B" w:rsidRDefault="00670B2D" w:rsidP="004232B7">
            <w:pPr>
              <w:jc w:val="center"/>
              <w:rPr>
                <w:b/>
              </w:rPr>
            </w:pPr>
            <w:r w:rsidRPr="0040774B">
              <w:rPr>
                <w:b/>
              </w:rPr>
              <w:t>studijní program</w:t>
            </w:r>
          </w:p>
        </w:tc>
      </w:tr>
      <w:tr w:rsidR="00670B2D" w:rsidRPr="0040774B" w:rsidTr="0086786F">
        <w:trPr>
          <w:gridAfter w:val="1"/>
          <w:wAfter w:w="15" w:type="dxa"/>
          <w:trHeight w:val="678"/>
        </w:trPr>
        <w:tc>
          <w:tcPr>
            <w:tcW w:w="2321" w:type="dxa"/>
            <w:vAlign w:val="center"/>
          </w:tcPr>
          <w:p w:rsidR="00670B2D" w:rsidRPr="0040774B" w:rsidRDefault="00670B2D" w:rsidP="004232B7">
            <w:pPr>
              <w:rPr>
                <w:b/>
              </w:rPr>
            </w:pPr>
            <w:r w:rsidRPr="0040774B">
              <w:rPr>
                <w:b/>
              </w:rPr>
              <w:t>Pedagogicko-psychologická příprava a speciálně pedagogická příprava</w:t>
            </w:r>
          </w:p>
        </w:tc>
        <w:tc>
          <w:tcPr>
            <w:tcW w:w="1305" w:type="dxa"/>
            <w:gridSpan w:val="4"/>
            <w:vAlign w:val="center"/>
          </w:tcPr>
          <w:p w:rsidR="00670B2D" w:rsidRPr="0040774B" w:rsidRDefault="00670B2D" w:rsidP="004232B7">
            <w:pPr>
              <w:jc w:val="center"/>
              <w:rPr>
                <w:b/>
              </w:rPr>
            </w:pPr>
            <w:r w:rsidRPr="0040774B">
              <w:rPr>
                <w:b/>
              </w:rPr>
              <w:t>23-30</w:t>
            </w:r>
          </w:p>
        </w:tc>
        <w:tc>
          <w:tcPr>
            <w:tcW w:w="1021" w:type="dxa"/>
            <w:gridSpan w:val="3"/>
            <w:vAlign w:val="center"/>
          </w:tcPr>
          <w:p w:rsidR="00670B2D" w:rsidRPr="0040774B" w:rsidRDefault="00670B2D" w:rsidP="004232B7">
            <w:pPr>
              <w:jc w:val="center"/>
              <w:rPr>
                <w:b/>
              </w:rPr>
            </w:pPr>
            <w:r w:rsidRPr="0040774B">
              <w:rPr>
                <w:b/>
              </w:rPr>
              <w:t>30</w:t>
            </w:r>
          </w:p>
        </w:tc>
        <w:tc>
          <w:tcPr>
            <w:tcW w:w="1300" w:type="dxa"/>
            <w:gridSpan w:val="3"/>
            <w:vAlign w:val="center"/>
          </w:tcPr>
          <w:p w:rsidR="00670B2D" w:rsidRPr="0040774B" w:rsidRDefault="00670B2D" w:rsidP="004232B7">
            <w:pPr>
              <w:jc w:val="center"/>
              <w:rPr>
                <w:b/>
              </w:rPr>
            </w:pPr>
            <w:r w:rsidRPr="0040774B">
              <w:rPr>
                <w:b/>
              </w:rPr>
              <w:t>41-54</w:t>
            </w:r>
          </w:p>
        </w:tc>
        <w:tc>
          <w:tcPr>
            <w:tcW w:w="968" w:type="dxa"/>
            <w:gridSpan w:val="3"/>
            <w:vAlign w:val="center"/>
          </w:tcPr>
          <w:p w:rsidR="00670B2D" w:rsidRPr="0040774B" w:rsidRDefault="00670B2D" w:rsidP="004232B7">
            <w:pPr>
              <w:jc w:val="center"/>
              <w:rPr>
                <w:b/>
              </w:rPr>
            </w:pPr>
            <w:r w:rsidRPr="0040774B">
              <w:rPr>
                <w:b/>
              </w:rPr>
              <w:t>54</w:t>
            </w:r>
          </w:p>
        </w:tc>
        <w:tc>
          <w:tcPr>
            <w:tcW w:w="1354" w:type="dxa"/>
            <w:gridSpan w:val="3"/>
            <w:vAlign w:val="center"/>
          </w:tcPr>
          <w:p w:rsidR="00670B2D" w:rsidRPr="0040774B" w:rsidRDefault="00670B2D" w:rsidP="004232B7">
            <w:pPr>
              <w:jc w:val="center"/>
              <w:rPr>
                <w:b/>
              </w:rPr>
            </w:pPr>
            <w:r w:rsidRPr="0040774B">
              <w:rPr>
                <w:b/>
              </w:rPr>
              <w:t>1230-1620</w:t>
            </w:r>
          </w:p>
        </w:tc>
        <w:tc>
          <w:tcPr>
            <w:tcW w:w="1055" w:type="dxa"/>
            <w:gridSpan w:val="3"/>
            <w:vAlign w:val="center"/>
          </w:tcPr>
          <w:p w:rsidR="00670B2D" w:rsidRPr="0040774B" w:rsidRDefault="00670B2D" w:rsidP="004232B7">
            <w:pPr>
              <w:jc w:val="center"/>
              <w:rPr>
                <w:b/>
              </w:rPr>
            </w:pPr>
            <w:r w:rsidRPr="0040774B">
              <w:rPr>
                <w:b/>
              </w:rPr>
              <w:t>1620</w:t>
            </w:r>
          </w:p>
        </w:tc>
      </w:tr>
      <w:tr w:rsidR="00670B2D" w:rsidRPr="0040774B" w:rsidTr="0086786F">
        <w:trPr>
          <w:gridAfter w:val="1"/>
          <w:wAfter w:w="15" w:type="dxa"/>
          <w:trHeight w:val="678"/>
        </w:trPr>
        <w:tc>
          <w:tcPr>
            <w:tcW w:w="2321" w:type="dxa"/>
            <w:vAlign w:val="center"/>
          </w:tcPr>
          <w:p w:rsidR="00670B2D" w:rsidRPr="0040774B" w:rsidRDefault="00670B2D" w:rsidP="004232B7">
            <w:pPr>
              <w:rPr>
                <w:b/>
              </w:rPr>
            </w:pPr>
            <w:r w:rsidRPr="0040774B">
              <w:rPr>
                <w:b/>
              </w:rPr>
              <w:lastRenderedPageBreak/>
              <w:t>Oborová složka s didaktikou vč. cizího jazyka</w:t>
            </w:r>
          </w:p>
        </w:tc>
        <w:tc>
          <w:tcPr>
            <w:tcW w:w="1305" w:type="dxa"/>
            <w:gridSpan w:val="4"/>
            <w:vAlign w:val="center"/>
          </w:tcPr>
          <w:p w:rsidR="00670B2D" w:rsidRPr="0040774B" w:rsidRDefault="00670B2D" w:rsidP="004232B7">
            <w:pPr>
              <w:jc w:val="center"/>
              <w:rPr>
                <w:b/>
              </w:rPr>
            </w:pPr>
            <w:r w:rsidRPr="0040774B">
              <w:rPr>
                <w:b/>
              </w:rPr>
              <w:t>45-50</w:t>
            </w:r>
          </w:p>
        </w:tc>
        <w:tc>
          <w:tcPr>
            <w:tcW w:w="1021" w:type="dxa"/>
            <w:gridSpan w:val="3"/>
            <w:vAlign w:val="center"/>
          </w:tcPr>
          <w:p w:rsidR="00670B2D" w:rsidRPr="0040774B" w:rsidRDefault="00670B2D" w:rsidP="004232B7">
            <w:pPr>
              <w:jc w:val="center"/>
              <w:rPr>
                <w:b/>
              </w:rPr>
            </w:pPr>
            <w:r w:rsidRPr="0040774B">
              <w:rPr>
                <w:b/>
              </w:rPr>
              <w:t>50</w:t>
            </w:r>
          </w:p>
        </w:tc>
        <w:tc>
          <w:tcPr>
            <w:tcW w:w="1300" w:type="dxa"/>
            <w:gridSpan w:val="3"/>
            <w:vAlign w:val="center"/>
          </w:tcPr>
          <w:p w:rsidR="00670B2D" w:rsidRPr="0040774B" w:rsidRDefault="00670B2D" w:rsidP="004232B7">
            <w:pPr>
              <w:jc w:val="center"/>
              <w:rPr>
                <w:b/>
              </w:rPr>
            </w:pPr>
            <w:r w:rsidRPr="0040774B">
              <w:rPr>
                <w:b/>
              </w:rPr>
              <w:t>81-90</w:t>
            </w:r>
          </w:p>
        </w:tc>
        <w:tc>
          <w:tcPr>
            <w:tcW w:w="968" w:type="dxa"/>
            <w:gridSpan w:val="3"/>
            <w:vAlign w:val="center"/>
          </w:tcPr>
          <w:p w:rsidR="00670B2D" w:rsidRPr="0040774B" w:rsidRDefault="00670B2D" w:rsidP="004232B7">
            <w:pPr>
              <w:jc w:val="center"/>
              <w:rPr>
                <w:b/>
              </w:rPr>
            </w:pPr>
            <w:r w:rsidRPr="0040774B">
              <w:rPr>
                <w:b/>
              </w:rPr>
              <w:t>90</w:t>
            </w:r>
          </w:p>
        </w:tc>
        <w:tc>
          <w:tcPr>
            <w:tcW w:w="1354" w:type="dxa"/>
            <w:gridSpan w:val="3"/>
            <w:vAlign w:val="center"/>
          </w:tcPr>
          <w:p w:rsidR="00670B2D" w:rsidRPr="0040774B" w:rsidRDefault="00670B2D" w:rsidP="004232B7">
            <w:pPr>
              <w:jc w:val="center"/>
              <w:rPr>
                <w:b/>
              </w:rPr>
            </w:pPr>
            <w:r w:rsidRPr="0040774B">
              <w:rPr>
                <w:b/>
              </w:rPr>
              <w:t>2430-2700</w:t>
            </w:r>
          </w:p>
        </w:tc>
        <w:tc>
          <w:tcPr>
            <w:tcW w:w="1055" w:type="dxa"/>
            <w:gridSpan w:val="3"/>
            <w:vAlign w:val="center"/>
          </w:tcPr>
          <w:p w:rsidR="00670B2D" w:rsidRPr="0040774B" w:rsidRDefault="00670B2D" w:rsidP="004232B7">
            <w:pPr>
              <w:jc w:val="center"/>
              <w:rPr>
                <w:b/>
              </w:rPr>
            </w:pPr>
            <w:r w:rsidRPr="0040774B">
              <w:rPr>
                <w:b/>
              </w:rPr>
              <w:t>2700</w:t>
            </w:r>
          </w:p>
        </w:tc>
      </w:tr>
      <w:tr w:rsidR="00670B2D" w:rsidRPr="0040774B" w:rsidTr="0086786F">
        <w:trPr>
          <w:gridAfter w:val="1"/>
          <w:wAfter w:w="15" w:type="dxa"/>
          <w:trHeight w:val="678"/>
        </w:trPr>
        <w:tc>
          <w:tcPr>
            <w:tcW w:w="2321" w:type="dxa"/>
            <w:vAlign w:val="center"/>
          </w:tcPr>
          <w:p w:rsidR="00670B2D" w:rsidRPr="0040774B" w:rsidRDefault="00670B2D" w:rsidP="004232B7">
            <w:pPr>
              <w:rPr>
                <w:b/>
              </w:rPr>
            </w:pPr>
            <w:r w:rsidRPr="0040774B">
              <w:rPr>
                <w:b/>
              </w:rPr>
              <w:t>Praxe</w:t>
            </w:r>
          </w:p>
        </w:tc>
        <w:tc>
          <w:tcPr>
            <w:tcW w:w="1305" w:type="dxa"/>
            <w:gridSpan w:val="4"/>
            <w:vAlign w:val="center"/>
          </w:tcPr>
          <w:p w:rsidR="00670B2D" w:rsidRPr="0040774B" w:rsidRDefault="00670B2D" w:rsidP="004232B7">
            <w:pPr>
              <w:jc w:val="center"/>
              <w:rPr>
                <w:b/>
              </w:rPr>
            </w:pPr>
            <w:r w:rsidRPr="0040774B">
              <w:rPr>
                <w:b/>
              </w:rPr>
              <w:t>10-15</w:t>
            </w:r>
          </w:p>
        </w:tc>
        <w:tc>
          <w:tcPr>
            <w:tcW w:w="1021" w:type="dxa"/>
            <w:gridSpan w:val="3"/>
            <w:vAlign w:val="center"/>
          </w:tcPr>
          <w:p w:rsidR="00670B2D" w:rsidRPr="0040774B" w:rsidRDefault="00670B2D" w:rsidP="004232B7">
            <w:pPr>
              <w:jc w:val="center"/>
              <w:rPr>
                <w:b/>
              </w:rPr>
            </w:pPr>
            <w:r w:rsidRPr="0040774B">
              <w:rPr>
                <w:b/>
              </w:rPr>
              <w:t>15</w:t>
            </w:r>
          </w:p>
        </w:tc>
        <w:tc>
          <w:tcPr>
            <w:tcW w:w="1300" w:type="dxa"/>
            <w:gridSpan w:val="3"/>
            <w:vAlign w:val="center"/>
          </w:tcPr>
          <w:p w:rsidR="00670B2D" w:rsidRPr="0040774B" w:rsidRDefault="00670B2D" w:rsidP="004232B7">
            <w:pPr>
              <w:jc w:val="center"/>
              <w:rPr>
                <w:b/>
              </w:rPr>
            </w:pPr>
            <w:r w:rsidRPr="0040774B">
              <w:rPr>
                <w:b/>
              </w:rPr>
              <w:t>18-27</w:t>
            </w:r>
          </w:p>
        </w:tc>
        <w:tc>
          <w:tcPr>
            <w:tcW w:w="968" w:type="dxa"/>
            <w:gridSpan w:val="3"/>
            <w:vAlign w:val="center"/>
          </w:tcPr>
          <w:p w:rsidR="00670B2D" w:rsidRPr="0040774B" w:rsidRDefault="00670B2D" w:rsidP="004232B7">
            <w:pPr>
              <w:jc w:val="center"/>
              <w:rPr>
                <w:b/>
              </w:rPr>
            </w:pPr>
            <w:r w:rsidRPr="0040774B">
              <w:rPr>
                <w:b/>
              </w:rPr>
              <w:t>27</w:t>
            </w:r>
          </w:p>
        </w:tc>
        <w:tc>
          <w:tcPr>
            <w:tcW w:w="1354" w:type="dxa"/>
            <w:gridSpan w:val="3"/>
            <w:vAlign w:val="center"/>
          </w:tcPr>
          <w:p w:rsidR="00670B2D" w:rsidRPr="0040774B" w:rsidRDefault="00670B2D" w:rsidP="004232B7">
            <w:pPr>
              <w:jc w:val="center"/>
              <w:rPr>
                <w:b/>
              </w:rPr>
            </w:pPr>
            <w:r w:rsidRPr="0040774B">
              <w:rPr>
                <w:b/>
              </w:rPr>
              <w:t>540-810</w:t>
            </w:r>
          </w:p>
        </w:tc>
        <w:tc>
          <w:tcPr>
            <w:tcW w:w="1055" w:type="dxa"/>
            <w:gridSpan w:val="3"/>
            <w:vAlign w:val="center"/>
          </w:tcPr>
          <w:p w:rsidR="00670B2D" w:rsidRPr="0040774B" w:rsidRDefault="00670B2D" w:rsidP="004232B7">
            <w:pPr>
              <w:jc w:val="center"/>
              <w:rPr>
                <w:b/>
              </w:rPr>
            </w:pPr>
            <w:r w:rsidRPr="0040774B">
              <w:rPr>
                <w:b/>
              </w:rPr>
              <w:t>810</w:t>
            </w:r>
          </w:p>
        </w:tc>
      </w:tr>
      <w:tr w:rsidR="00670B2D" w:rsidRPr="0040774B" w:rsidTr="0086786F">
        <w:trPr>
          <w:gridAfter w:val="1"/>
          <w:wAfter w:w="15" w:type="dxa"/>
          <w:trHeight w:val="678"/>
        </w:trPr>
        <w:tc>
          <w:tcPr>
            <w:tcW w:w="2321" w:type="dxa"/>
            <w:vAlign w:val="center"/>
          </w:tcPr>
          <w:p w:rsidR="00670B2D" w:rsidRPr="0040774B" w:rsidRDefault="00670B2D" w:rsidP="004232B7">
            <w:pPr>
              <w:rPr>
                <w:b/>
              </w:rPr>
            </w:pPr>
            <w:r w:rsidRPr="0040774B">
              <w:rPr>
                <w:b/>
              </w:rPr>
              <w:t>Závěrečná práce</w:t>
            </w:r>
          </w:p>
        </w:tc>
        <w:tc>
          <w:tcPr>
            <w:tcW w:w="1305" w:type="dxa"/>
            <w:gridSpan w:val="4"/>
            <w:vAlign w:val="center"/>
          </w:tcPr>
          <w:p w:rsidR="00670B2D" w:rsidRPr="0040774B" w:rsidRDefault="00670B2D" w:rsidP="004232B7">
            <w:pPr>
              <w:jc w:val="center"/>
              <w:rPr>
                <w:b/>
              </w:rPr>
            </w:pPr>
            <w:r w:rsidRPr="0040774B">
              <w:rPr>
                <w:b/>
              </w:rPr>
              <w:t>5-10</w:t>
            </w:r>
          </w:p>
        </w:tc>
        <w:tc>
          <w:tcPr>
            <w:tcW w:w="1021" w:type="dxa"/>
            <w:gridSpan w:val="3"/>
            <w:vAlign w:val="center"/>
          </w:tcPr>
          <w:p w:rsidR="00670B2D" w:rsidRPr="0040774B" w:rsidRDefault="00670B2D" w:rsidP="004232B7">
            <w:pPr>
              <w:jc w:val="center"/>
              <w:rPr>
                <w:b/>
              </w:rPr>
            </w:pPr>
            <w:r w:rsidRPr="0040774B">
              <w:rPr>
                <w:b/>
              </w:rPr>
              <w:t>5</w:t>
            </w:r>
          </w:p>
        </w:tc>
        <w:tc>
          <w:tcPr>
            <w:tcW w:w="1300" w:type="dxa"/>
            <w:gridSpan w:val="3"/>
            <w:vAlign w:val="center"/>
          </w:tcPr>
          <w:p w:rsidR="00670B2D" w:rsidRPr="0040774B" w:rsidRDefault="00670B2D" w:rsidP="004232B7">
            <w:pPr>
              <w:jc w:val="center"/>
              <w:rPr>
                <w:b/>
              </w:rPr>
            </w:pPr>
            <w:r w:rsidRPr="0040774B">
              <w:rPr>
                <w:b/>
              </w:rPr>
              <w:t>9-18</w:t>
            </w:r>
          </w:p>
        </w:tc>
        <w:tc>
          <w:tcPr>
            <w:tcW w:w="968" w:type="dxa"/>
            <w:gridSpan w:val="3"/>
            <w:vAlign w:val="center"/>
          </w:tcPr>
          <w:p w:rsidR="00670B2D" w:rsidRPr="0040774B" w:rsidRDefault="00670B2D" w:rsidP="004232B7">
            <w:pPr>
              <w:jc w:val="center"/>
              <w:rPr>
                <w:b/>
              </w:rPr>
            </w:pPr>
            <w:r w:rsidRPr="0040774B">
              <w:rPr>
                <w:b/>
              </w:rPr>
              <w:t>9</w:t>
            </w:r>
          </w:p>
        </w:tc>
        <w:tc>
          <w:tcPr>
            <w:tcW w:w="1354" w:type="dxa"/>
            <w:gridSpan w:val="3"/>
            <w:vAlign w:val="center"/>
          </w:tcPr>
          <w:p w:rsidR="00670B2D" w:rsidRPr="0040774B" w:rsidRDefault="00670B2D" w:rsidP="004232B7">
            <w:pPr>
              <w:jc w:val="center"/>
              <w:rPr>
                <w:b/>
              </w:rPr>
            </w:pPr>
            <w:r w:rsidRPr="0040774B">
              <w:rPr>
                <w:b/>
              </w:rPr>
              <w:t>270-540</w:t>
            </w:r>
          </w:p>
        </w:tc>
        <w:tc>
          <w:tcPr>
            <w:tcW w:w="1055" w:type="dxa"/>
            <w:gridSpan w:val="3"/>
            <w:vAlign w:val="center"/>
          </w:tcPr>
          <w:p w:rsidR="00670B2D" w:rsidRPr="0040774B" w:rsidRDefault="00670B2D" w:rsidP="004232B7">
            <w:pPr>
              <w:jc w:val="center"/>
              <w:rPr>
                <w:b/>
              </w:rPr>
            </w:pPr>
            <w:r w:rsidRPr="0040774B">
              <w:rPr>
                <w:b/>
              </w:rPr>
              <w:t>270</w:t>
            </w:r>
          </w:p>
        </w:tc>
      </w:tr>
    </w:tbl>
    <w:p w:rsidR="00B32C84" w:rsidRDefault="00B32C84" w:rsidP="00B32C84">
      <w:pPr>
        <w:spacing w:after="160" w:line="259" w:lineRule="auto"/>
      </w:pPr>
    </w:p>
    <w:p w:rsidR="00D4721E" w:rsidRPr="0040774B" w:rsidRDefault="00D4721E" w:rsidP="00B32C84">
      <w:pPr>
        <w:spacing w:after="160" w:line="259" w:lineRule="auto"/>
      </w:pPr>
    </w:p>
    <w:p w:rsidR="008C13C4" w:rsidRPr="0040774B" w:rsidRDefault="008C13C4" w:rsidP="00B32C84">
      <w:pPr>
        <w:spacing w:after="160" w:line="259" w:lineRule="auto"/>
      </w:pP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09"/>
        <w:gridCol w:w="6238"/>
      </w:tblGrid>
      <w:tr w:rsidR="00B32C84" w:rsidRPr="0040774B" w:rsidTr="00385FD1">
        <w:tc>
          <w:tcPr>
            <w:tcW w:w="3509" w:type="dxa"/>
            <w:shd w:val="clear" w:color="auto" w:fill="F7CAAC"/>
          </w:tcPr>
          <w:p w:rsidR="00B32C84" w:rsidRPr="0040774B" w:rsidRDefault="00B32C84" w:rsidP="00F37C01">
            <w:pPr>
              <w:jc w:val="both"/>
              <w:rPr>
                <w:b/>
              </w:rPr>
            </w:pPr>
            <w:r w:rsidRPr="0040774B">
              <w:rPr>
                <w:b/>
              </w:rPr>
              <w:t xml:space="preserve"> Součásti SZZ a jejich obsah</w:t>
            </w:r>
          </w:p>
        </w:tc>
        <w:tc>
          <w:tcPr>
            <w:tcW w:w="6238" w:type="dxa"/>
            <w:tcBorders>
              <w:bottom w:val="nil"/>
            </w:tcBorders>
          </w:tcPr>
          <w:p w:rsidR="00B32C84" w:rsidRPr="0040774B" w:rsidRDefault="00B32C84" w:rsidP="00F37C01">
            <w:pPr>
              <w:jc w:val="both"/>
            </w:pPr>
          </w:p>
        </w:tc>
      </w:tr>
      <w:tr w:rsidR="00B32C84" w:rsidRPr="0040774B" w:rsidTr="00385FD1">
        <w:trPr>
          <w:trHeight w:val="1370"/>
        </w:trPr>
        <w:tc>
          <w:tcPr>
            <w:tcW w:w="9747" w:type="dxa"/>
            <w:gridSpan w:val="2"/>
            <w:tcBorders>
              <w:top w:val="nil"/>
            </w:tcBorders>
          </w:tcPr>
          <w:p w:rsidR="008568E6" w:rsidRPr="0040774B" w:rsidRDefault="008568E6" w:rsidP="008568E6">
            <w:pPr>
              <w:autoSpaceDE w:val="0"/>
              <w:autoSpaceDN w:val="0"/>
              <w:adjustRightInd w:val="0"/>
              <w:jc w:val="both"/>
              <w:rPr>
                <w:rFonts w:eastAsia="Calibri"/>
              </w:rPr>
            </w:pPr>
          </w:p>
          <w:p w:rsidR="009B406A" w:rsidRPr="0040774B" w:rsidRDefault="009B406A" w:rsidP="009B406A">
            <w:pPr>
              <w:autoSpaceDE w:val="0"/>
              <w:autoSpaceDN w:val="0"/>
              <w:adjustRightInd w:val="0"/>
              <w:jc w:val="both"/>
              <w:rPr>
                <w:rFonts w:eastAsia="Calibri"/>
              </w:rPr>
            </w:pPr>
            <w:r w:rsidRPr="0040774B">
              <w:rPr>
                <w:rFonts w:eastAsia="Calibri"/>
              </w:rPr>
              <w:t xml:space="preserve">Státní </w:t>
            </w:r>
            <w:r w:rsidR="0055715F">
              <w:rPr>
                <w:rFonts w:eastAsia="Calibri"/>
              </w:rPr>
              <w:t xml:space="preserve">závěrečná </w:t>
            </w:r>
            <w:r w:rsidRPr="0040774B">
              <w:rPr>
                <w:rFonts w:eastAsia="Calibri"/>
              </w:rPr>
              <w:t>zkouška není opakováním dílčích zkoušek z průběhu studia, má integrujíc</w:t>
            </w:r>
            <w:r w:rsidR="0055715F">
              <w:rPr>
                <w:rFonts w:eastAsia="Calibri"/>
              </w:rPr>
              <w:t>í charakter se záměrem rozvinout odbornou diskusi</w:t>
            </w:r>
            <w:r w:rsidRPr="0040774B">
              <w:rPr>
                <w:rFonts w:eastAsia="Calibri"/>
              </w:rPr>
              <w:t xml:space="preserve"> k danému tématu. </w:t>
            </w:r>
          </w:p>
          <w:p w:rsidR="009B406A" w:rsidRPr="0040774B" w:rsidRDefault="009B406A" w:rsidP="009B406A">
            <w:pPr>
              <w:autoSpaceDE w:val="0"/>
              <w:autoSpaceDN w:val="0"/>
              <w:adjustRightInd w:val="0"/>
              <w:jc w:val="both"/>
              <w:rPr>
                <w:rFonts w:eastAsia="Calibri"/>
                <w:bCs/>
              </w:rPr>
            </w:pPr>
          </w:p>
          <w:p w:rsidR="009B406A" w:rsidRPr="0040774B" w:rsidRDefault="009B406A" w:rsidP="009B406A">
            <w:pPr>
              <w:autoSpaceDE w:val="0"/>
              <w:autoSpaceDN w:val="0"/>
              <w:adjustRightInd w:val="0"/>
              <w:jc w:val="both"/>
              <w:rPr>
                <w:rFonts w:eastAsia="Calibri"/>
                <w:b/>
                <w:bCs/>
              </w:rPr>
            </w:pPr>
            <w:r w:rsidRPr="0040774B">
              <w:rPr>
                <w:rFonts w:eastAsia="Calibri"/>
                <w:b/>
                <w:bCs/>
              </w:rPr>
              <w:t xml:space="preserve">Součástí státní závěrečná zkoušky jsou tyto tematické okruhy: </w:t>
            </w:r>
          </w:p>
          <w:p w:rsidR="009B406A" w:rsidRPr="0040774B" w:rsidRDefault="009B406A" w:rsidP="009B406A">
            <w:pPr>
              <w:autoSpaceDE w:val="0"/>
              <w:autoSpaceDN w:val="0"/>
              <w:adjustRightInd w:val="0"/>
              <w:jc w:val="both"/>
              <w:rPr>
                <w:rFonts w:eastAsia="Calibri"/>
              </w:rPr>
            </w:pPr>
            <w:r w:rsidRPr="0040774B">
              <w:rPr>
                <w:rFonts w:eastAsia="Calibri"/>
              </w:rPr>
              <w:t>1. Obhajoba bakalářské práce.</w:t>
            </w:r>
          </w:p>
          <w:p w:rsidR="009B406A" w:rsidRPr="0040774B" w:rsidRDefault="009B406A" w:rsidP="009B406A">
            <w:pPr>
              <w:autoSpaceDE w:val="0"/>
              <w:autoSpaceDN w:val="0"/>
              <w:adjustRightInd w:val="0"/>
              <w:jc w:val="both"/>
              <w:rPr>
                <w:rFonts w:eastAsia="Calibri"/>
              </w:rPr>
            </w:pPr>
            <w:r w:rsidRPr="0040774B">
              <w:rPr>
                <w:rFonts w:eastAsia="Calibri"/>
              </w:rPr>
              <w:t>2. Edukace v mateřské škole.</w:t>
            </w:r>
          </w:p>
          <w:p w:rsidR="009B406A" w:rsidRPr="0040774B" w:rsidRDefault="009B406A" w:rsidP="009B406A">
            <w:pPr>
              <w:autoSpaceDE w:val="0"/>
              <w:autoSpaceDN w:val="0"/>
              <w:adjustRightInd w:val="0"/>
              <w:jc w:val="both"/>
              <w:rPr>
                <w:rFonts w:eastAsia="Calibri"/>
              </w:rPr>
            </w:pPr>
            <w:r w:rsidRPr="0040774B">
              <w:rPr>
                <w:rFonts w:eastAsia="Calibri"/>
              </w:rPr>
              <w:t>3. Vývojová psychologie.</w:t>
            </w:r>
          </w:p>
          <w:p w:rsidR="009B406A" w:rsidRPr="0040774B" w:rsidRDefault="009B406A" w:rsidP="009B406A">
            <w:pPr>
              <w:jc w:val="both"/>
              <w:rPr>
                <w:rFonts w:eastAsia="Calibri"/>
              </w:rPr>
            </w:pPr>
            <w:r w:rsidRPr="0040774B">
              <w:rPr>
                <w:rFonts w:eastAsia="Calibri"/>
              </w:rPr>
              <w:t>4. Didaktika mateřské školy spojen</w:t>
            </w:r>
            <w:r w:rsidR="008A0AC7">
              <w:rPr>
                <w:rFonts w:eastAsia="Calibri"/>
              </w:rPr>
              <w:t>á</w:t>
            </w:r>
            <w:r w:rsidRPr="0040774B">
              <w:rPr>
                <w:rFonts w:eastAsia="Calibri"/>
              </w:rPr>
              <w:t xml:space="preserve"> s obhajobou portfolia praxí.</w:t>
            </w:r>
          </w:p>
          <w:p w:rsidR="009B406A" w:rsidRPr="0040774B" w:rsidRDefault="009B406A" w:rsidP="009B406A">
            <w:pPr>
              <w:autoSpaceDE w:val="0"/>
              <w:autoSpaceDN w:val="0"/>
              <w:adjustRightInd w:val="0"/>
              <w:jc w:val="both"/>
              <w:rPr>
                <w:rFonts w:eastAsia="Calibri"/>
              </w:rPr>
            </w:pPr>
          </w:p>
          <w:p w:rsidR="005449F9" w:rsidRPr="00FE5CF6" w:rsidRDefault="005449F9" w:rsidP="005449F9">
            <w:pPr>
              <w:autoSpaceDE w:val="0"/>
              <w:autoSpaceDN w:val="0"/>
              <w:adjustRightInd w:val="0"/>
              <w:jc w:val="both"/>
              <w:rPr>
                <w:rFonts w:eastAsia="Calibri"/>
              </w:rPr>
            </w:pPr>
            <w:r w:rsidRPr="00FE5CF6">
              <w:rPr>
                <w:rFonts w:eastAsia="Calibri"/>
              </w:rPr>
              <w:t>Při SZZ je důraz kladen především na bakalářskou práci, kvalitu jejího zpracování a důslednou obhajobu. Zaměření</w:t>
            </w:r>
            <w:r>
              <w:rPr>
                <w:rFonts w:eastAsia="Calibri"/>
              </w:rPr>
              <w:t xml:space="preserve"> prací vychází z profilu studijního programu a profilu</w:t>
            </w:r>
            <w:r w:rsidRPr="00FE5CF6">
              <w:rPr>
                <w:rFonts w:eastAsia="Calibri"/>
              </w:rPr>
              <w:t xml:space="preserve"> absolventa, který má v bakalářské práci potvrdit schopnost projektovat edukační činnosti v institucích předškolního vzdělávání, aplikovat pedagogické teorie do výchovných a didaktických programů příslušných institucí. Zároveň má prokázat schopnost pracovat s literárními prameny, případně zacházet s jednoduššími diagnostickými a při výzkumné práci rovněž s výzkumnými nástroji. Student tedy může volit aplikační nebo výzkumně orientovanou závěrečnou práci. K jejich kvalitnímu zpracování má potřebnou podporu v podobě příslušných povinných předmětů studijního programu, které jsou metodicky nebo výzkumně orientovány.</w:t>
            </w:r>
          </w:p>
          <w:p w:rsidR="005449F9" w:rsidRPr="00FE5CF6" w:rsidRDefault="005449F9" w:rsidP="005449F9">
            <w:pPr>
              <w:autoSpaceDE w:val="0"/>
              <w:autoSpaceDN w:val="0"/>
              <w:adjustRightInd w:val="0"/>
              <w:jc w:val="both"/>
              <w:rPr>
                <w:rFonts w:eastAsia="Calibri"/>
              </w:rPr>
            </w:pPr>
          </w:p>
          <w:p w:rsidR="005449F9" w:rsidRPr="00FE5CF6" w:rsidRDefault="005449F9" w:rsidP="005449F9">
            <w:pPr>
              <w:autoSpaceDE w:val="0"/>
              <w:autoSpaceDN w:val="0"/>
              <w:adjustRightInd w:val="0"/>
              <w:jc w:val="both"/>
            </w:pPr>
            <w:r w:rsidRPr="00FE5CF6">
              <w:rPr>
                <w:rFonts w:eastAsia="Calibri"/>
              </w:rPr>
              <w:t>Podobně jako při obhajobě bakalářské práce, také v dalších součástích SZZ se ověřují profilující znalosti z povinných a povinně volitelných předmětů především z pedagogiky a psychologie se zaměřením na předškolní věk. Navazují na předměty Teorie výchovy a vzdělávání, Pedag</w:t>
            </w:r>
            <w:r w:rsidR="00D4721E">
              <w:rPr>
                <w:rFonts w:eastAsia="Calibri"/>
              </w:rPr>
              <w:t>ogická propedeutika, Pedagogické diagnostikování</w:t>
            </w:r>
            <w:r w:rsidRPr="00FE5CF6">
              <w:rPr>
                <w:rFonts w:eastAsia="Calibri"/>
              </w:rPr>
              <w:t xml:space="preserve"> v MŠ, Pedagogická komunikace v MŠ, Pedagogika volného času, Vývojová psychologie či Sociální psychologie.</w:t>
            </w:r>
          </w:p>
          <w:p w:rsidR="005449F9" w:rsidRPr="00FE5CF6" w:rsidRDefault="005449F9" w:rsidP="005449F9">
            <w:pPr>
              <w:jc w:val="both"/>
            </w:pPr>
          </w:p>
          <w:p w:rsidR="005449F9" w:rsidRPr="00FE5CF6" w:rsidRDefault="005449F9" w:rsidP="005449F9">
            <w:pPr>
              <w:autoSpaceDE w:val="0"/>
              <w:autoSpaceDN w:val="0"/>
              <w:adjustRightInd w:val="0"/>
              <w:jc w:val="both"/>
              <w:rPr>
                <w:rFonts w:eastAsia="Calibri"/>
              </w:rPr>
            </w:pPr>
            <w:r w:rsidRPr="00FE5CF6">
              <w:rPr>
                <w:rFonts w:eastAsia="Calibri"/>
              </w:rPr>
              <w:t xml:space="preserve">Studijní program je ukončen semestrálním projektem vztahujícím se k závěrečné souvislé pedagogické praxi (portfolio praxí), který otevírá východiska a prostor po argumentovanou diskusi v rámci aplikační části státní zkoušky. Tato je tvořena tematickým okruhem Didaktika mateřské školy, který má syntetickou podobu a vztahuje se ke klíčovým oblastem studijního programu. Ověřuje se tak především schopnost studenta realizovat edukační činnost ve všech oblastech předškolního vzdělávání v mateřské škole a v příslušných institucích nebo jiném </w:t>
            </w:r>
            <w:r>
              <w:rPr>
                <w:rFonts w:eastAsia="Calibri"/>
              </w:rPr>
              <w:t>zařízení</w:t>
            </w:r>
            <w:r w:rsidRPr="00FE5CF6">
              <w:rPr>
                <w:rFonts w:eastAsia="Calibri"/>
              </w:rPr>
              <w:t xml:space="preserve"> pro péči a vzdělávání dětí předškolního věku v mimoškolním čase. Hodnotí se i způsobilosti odborné argumentace vlastních didaktických strategií aplikovaných v rámci pedagogických praxí.</w:t>
            </w:r>
          </w:p>
          <w:p w:rsidR="005449F9" w:rsidRPr="00FE5CF6" w:rsidRDefault="005449F9" w:rsidP="005449F9">
            <w:pPr>
              <w:autoSpaceDE w:val="0"/>
              <w:autoSpaceDN w:val="0"/>
              <w:adjustRightInd w:val="0"/>
              <w:jc w:val="both"/>
              <w:rPr>
                <w:rFonts w:eastAsia="Calibri"/>
              </w:rPr>
            </w:pPr>
          </w:p>
          <w:p w:rsidR="005449F9" w:rsidRPr="00FE5CF6" w:rsidRDefault="005449F9" w:rsidP="005449F9">
            <w:pPr>
              <w:autoSpaceDE w:val="0"/>
              <w:autoSpaceDN w:val="0"/>
              <w:adjustRightInd w:val="0"/>
              <w:jc w:val="both"/>
              <w:rPr>
                <w:rFonts w:eastAsia="Calibri"/>
              </w:rPr>
            </w:pPr>
            <w:r w:rsidRPr="00FE5CF6">
              <w:rPr>
                <w:rFonts w:eastAsia="Calibri"/>
              </w:rPr>
              <w:t>Tematické okruhy k SZZ jsou součástí Přílohy 1 této žádosti.</w:t>
            </w:r>
          </w:p>
          <w:p w:rsidR="00FD35F5" w:rsidRPr="0040774B" w:rsidRDefault="00FD35F5" w:rsidP="00E9516F">
            <w:pPr>
              <w:autoSpaceDE w:val="0"/>
              <w:autoSpaceDN w:val="0"/>
              <w:adjustRightInd w:val="0"/>
              <w:jc w:val="both"/>
            </w:pPr>
          </w:p>
        </w:tc>
      </w:tr>
      <w:tr w:rsidR="00B32C84" w:rsidRPr="0040774B" w:rsidTr="00385FD1">
        <w:tc>
          <w:tcPr>
            <w:tcW w:w="3509" w:type="dxa"/>
            <w:shd w:val="clear" w:color="auto" w:fill="F7CAAC"/>
          </w:tcPr>
          <w:p w:rsidR="00B32C84" w:rsidRPr="0040774B" w:rsidRDefault="00B32C84" w:rsidP="00F37C01">
            <w:pPr>
              <w:jc w:val="both"/>
              <w:rPr>
                <w:b/>
              </w:rPr>
            </w:pPr>
            <w:r w:rsidRPr="0040774B">
              <w:rPr>
                <w:b/>
              </w:rPr>
              <w:t>Další studijní povinnosti</w:t>
            </w:r>
          </w:p>
        </w:tc>
        <w:tc>
          <w:tcPr>
            <w:tcW w:w="6238" w:type="dxa"/>
            <w:tcBorders>
              <w:bottom w:val="nil"/>
            </w:tcBorders>
          </w:tcPr>
          <w:p w:rsidR="00B32C84" w:rsidRPr="0040774B" w:rsidRDefault="00B32C84" w:rsidP="00F37C01">
            <w:pPr>
              <w:jc w:val="both"/>
            </w:pPr>
          </w:p>
        </w:tc>
      </w:tr>
      <w:tr w:rsidR="00B32C84" w:rsidRPr="0040774B" w:rsidTr="00385FD1">
        <w:trPr>
          <w:trHeight w:val="649"/>
        </w:trPr>
        <w:tc>
          <w:tcPr>
            <w:tcW w:w="9747" w:type="dxa"/>
            <w:gridSpan w:val="2"/>
            <w:tcBorders>
              <w:top w:val="nil"/>
            </w:tcBorders>
          </w:tcPr>
          <w:p w:rsidR="00B32C84" w:rsidRPr="0040774B" w:rsidRDefault="00B32C84" w:rsidP="00F37C01">
            <w:pPr>
              <w:jc w:val="both"/>
            </w:pPr>
          </w:p>
          <w:p w:rsidR="00B32C84" w:rsidRPr="0040774B" w:rsidRDefault="009F0027" w:rsidP="00F37C01">
            <w:pPr>
              <w:jc w:val="both"/>
            </w:pPr>
            <w:r w:rsidRPr="0040774B">
              <w:t>Další studijní povinnosti studenta jsou spojeny s výkonem pedagogické praxe. Údaje o</w:t>
            </w:r>
            <w:r w:rsidR="004C3F75" w:rsidRPr="0040774B">
              <w:t xml:space="preserve"> pedagogické</w:t>
            </w:r>
            <w:r w:rsidRPr="0040774B">
              <w:t xml:space="preserve"> praxi jsou </w:t>
            </w:r>
            <w:r w:rsidR="0055715F">
              <w:t>uvedeny</w:t>
            </w:r>
            <w:r w:rsidRPr="0040774B">
              <w:t xml:space="preserve"> v příloze B-IV.</w:t>
            </w:r>
          </w:p>
          <w:p w:rsidR="00FF57D8" w:rsidRPr="0040774B" w:rsidRDefault="00FF57D8" w:rsidP="00F37C01">
            <w:pPr>
              <w:jc w:val="both"/>
            </w:pPr>
          </w:p>
        </w:tc>
      </w:tr>
      <w:tr w:rsidR="00B32C84" w:rsidRPr="0040774B" w:rsidTr="00385FD1">
        <w:tc>
          <w:tcPr>
            <w:tcW w:w="3509" w:type="dxa"/>
            <w:shd w:val="clear" w:color="auto" w:fill="F7CAAC"/>
          </w:tcPr>
          <w:p w:rsidR="00B32C84" w:rsidRPr="0040774B" w:rsidRDefault="00B32C84" w:rsidP="00F37C01">
            <w:pPr>
              <w:rPr>
                <w:b/>
              </w:rPr>
            </w:pPr>
            <w:r w:rsidRPr="0040774B">
              <w:rPr>
                <w:b/>
              </w:rPr>
              <w:t>Návrh témat kvalifikačních prací a témata obhájených prací</w:t>
            </w:r>
          </w:p>
        </w:tc>
        <w:tc>
          <w:tcPr>
            <w:tcW w:w="6238" w:type="dxa"/>
            <w:tcBorders>
              <w:bottom w:val="nil"/>
            </w:tcBorders>
          </w:tcPr>
          <w:p w:rsidR="00B32C84" w:rsidRPr="0040774B" w:rsidRDefault="00B32C84" w:rsidP="00F37C01">
            <w:pPr>
              <w:jc w:val="both"/>
            </w:pPr>
          </w:p>
        </w:tc>
      </w:tr>
      <w:tr w:rsidR="00B32C84" w:rsidRPr="0040774B" w:rsidTr="00385FD1">
        <w:trPr>
          <w:trHeight w:val="842"/>
        </w:trPr>
        <w:tc>
          <w:tcPr>
            <w:tcW w:w="9747" w:type="dxa"/>
            <w:gridSpan w:val="2"/>
            <w:tcBorders>
              <w:top w:val="nil"/>
            </w:tcBorders>
          </w:tcPr>
          <w:p w:rsidR="00C96B37" w:rsidRPr="0040774B" w:rsidRDefault="00C96B37" w:rsidP="00C96B37">
            <w:pPr>
              <w:jc w:val="both"/>
              <w:rPr>
                <w:b/>
              </w:rPr>
            </w:pPr>
            <w:r w:rsidRPr="0040774B">
              <w:rPr>
                <w:b/>
              </w:rPr>
              <w:t>Příklady témat bakalářských prací:</w:t>
            </w:r>
          </w:p>
          <w:p w:rsidR="00C96B37" w:rsidRPr="0040774B" w:rsidRDefault="00766EDE" w:rsidP="00C96B37">
            <w:pPr>
              <w:jc w:val="both"/>
            </w:pPr>
            <w:r w:rsidRPr="0040774B">
              <w:t>Realita p</w:t>
            </w:r>
            <w:r w:rsidR="00C96B37" w:rsidRPr="0040774B">
              <w:t>ovinné</w:t>
            </w:r>
            <w:r w:rsidRPr="0040774B">
              <w:t>ho</w:t>
            </w:r>
            <w:r w:rsidR="00C96B37" w:rsidRPr="0040774B">
              <w:t xml:space="preserve"> předškolní</w:t>
            </w:r>
            <w:r w:rsidRPr="0040774B">
              <w:t>ho</w:t>
            </w:r>
            <w:r w:rsidR="00C96B37" w:rsidRPr="0040774B">
              <w:t xml:space="preserve"> vzdělávání </w:t>
            </w:r>
            <w:r w:rsidRPr="0040774B">
              <w:t>z pohledu zřizovatele</w:t>
            </w:r>
            <w:r w:rsidR="00C96B37" w:rsidRPr="0040774B">
              <w:t>.</w:t>
            </w:r>
          </w:p>
          <w:p w:rsidR="00C96B37" w:rsidRPr="0040774B" w:rsidRDefault="00A23D1D" w:rsidP="00C96B37">
            <w:pPr>
              <w:jc w:val="both"/>
            </w:pPr>
            <w:r w:rsidRPr="0040774B">
              <w:t>Volný čas rodiny s dítětem předškolního věku.</w:t>
            </w:r>
          </w:p>
          <w:p w:rsidR="00C96B37" w:rsidRPr="0040774B" w:rsidRDefault="00C96B37" w:rsidP="00C96B37">
            <w:pPr>
              <w:jc w:val="both"/>
            </w:pPr>
            <w:r w:rsidRPr="0040774B">
              <w:t xml:space="preserve">Programy </w:t>
            </w:r>
            <w:r w:rsidR="00BC6DCE" w:rsidRPr="0040774B">
              <w:t xml:space="preserve">prevence </w:t>
            </w:r>
            <w:r w:rsidRPr="0040774B">
              <w:t>logopedick</w:t>
            </w:r>
            <w:r w:rsidR="00BC6DCE" w:rsidRPr="0040774B">
              <w:t>ých problému dětí</w:t>
            </w:r>
            <w:r w:rsidRPr="0040774B">
              <w:t xml:space="preserve"> v</w:t>
            </w:r>
            <w:r w:rsidR="00A23D1D" w:rsidRPr="0040774B">
              <w:t> mateřské škole</w:t>
            </w:r>
            <w:r w:rsidR="00D4721E">
              <w:t>.</w:t>
            </w:r>
          </w:p>
          <w:p w:rsidR="00C96B37" w:rsidRPr="0040774B" w:rsidRDefault="00C96B37" w:rsidP="00C96B37">
            <w:pPr>
              <w:jc w:val="both"/>
            </w:pPr>
            <w:r w:rsidRPr="0040774B">
              <w:t>Práce učitelky mateřské školy s</w:t>
            </w:r>
            <w:r w:rsidR="00A23D1D" w:rsidRPr="0040774B">
              <w:t> informačně-komunikačními technologiemi ve výuce</w:t>
            </w:r>
            <w:r w:rsidRPr="0040774B">
              <w:t>.</w:t>
            </w:r>
          </w:p>
          <w:p w:rsidR="00C96B37" w:rsidRPr="0040774B" w:rsidRDefault="00C96B37" w:rsidP="00C96B37">
            <w:pPr>
              <w:jc w:val="both"/>
              <w:rPr>
                <w:b/>
              </w:rPr>
            </w:pPr>
            <w:r w:rsidRPr="0040774B">
              <w:lastRenderedPageBreak/>
              <w:t xml:space="preserve">Přírodovědné </w:t>
            </w:r>
            <w:r w:rsidR="00A23D1D" w:rsidRPr="0040774B">
              <w:t>bádání v podmínkách mateřských škol</w:t>
            </w:r>
            <w:r w:rsidRPr="0040774B">
              <w:t>.</w:t>
            </w:r>
          </w:p>
          <w:p w:rsidR="00766EDE" w:rsidRPr="0040774B" w:rsidRDefault="00766EDE" w:rsidP="008568E6">
            <w:pPr>
              <w:jc w:val="both"/>
              <w:rPr>
                <w:b/>
              </w:rPr>
            </w:pPr>
          </w:p>
          <w:p w:rsidR="008568E6" w:rsidRPr="0040774B" w:rsidRDefault="008568E6" w:rsidP="008568E6">
            <w:pPr>
              <w:jc w:val="both"/>
              <w:rPr>
                <w:b/>
              </w:rPr>
            </w:pPr>
            <w:r w:rsidRPr="0040774B">
              <w:rPr>
                <w:b/>
              </w:rPr>
              <w:t xml:space="preserve">Příklady obhájených bakalářských prací a přístup k plnému znění zveřejněných prací a posudků k nim: </w:t>
            </w:r>
          </w:p>
          <w:p w:rsidR="008568E6" w:rsidRPr="0040774B" w:rsidRDefault="008568E6" w:rsidP="008568E6">
            <w:pPr>
              <w:jc w:val="both"/>
            </w:pPr>
          </w:p>
          <w:p w:rsidR="008568E6" w:rsidRPr="0040774B" w:rsidRDefault="008568E6" w:rsidP="008568E6">
            <w:pPr>
              <w:jc w:val="both"/>
            </w:pPr>
            <w:r w:rsidRPr="0040774B">
              <w:t>Koutníková Marta: Práce s komiksem v procesu přírodovědného vzdělávání v mateřské škole</w:t>
            </w:r>
          </w:p>
          <w:p w:rsidR="008568E6" w:rsidRPr="0040774B" w:rsidRDefault="007E0652" w:rsidP="008568E6">
            <w:pPr>
              <w:jc w:val="both"/>
            </w:pPr>
            <w:hyperlink r:id="rId17" w:history="1">
              <w:r w:rsidR="008568E6" w:rsidRPr="0040774B">
                <w:rPr>
                  <w:rStyle w:val="Hypertextovodkaz"/>
                </w:rPr>
                <w:t>https://stag.utb.cz/portal/studium/prohlizeni.html?pc_pagenavigationalstate=H4sIAAAAAAAAAGNgYGBkYDE2NzASZmQAsTmKSxJLUr1TK8E8EV1LIyNjY3MjA2MzC1MTc3MTIxNzoAwDANMeMNI4AAAA</w:t>
              </w:r>
            </w:hyperlink>
          </w:p>
          <w:p w:rsidR="008568E6" w:rsidRPr="0040774B" w:rsidRDefault="008568E6" w:rsidP="008568E6">
            <w:pPr>
              <w:jc w:val="both"/>
            </w:pPr>
          </w:p>
          <w:p w:rsidR="008568E6" w:rsidRPr="0040774B" w:rsidRDefault="008568E6" w:rsidP="008568E6">
            <w:pPr>
              <w:jc w:val="both"/>
            </w:pPr>
            <w:r w:rsidRPr="0040774B">
              <w:t>Grósová Barbora</w:t>
            </w:r>
            <w:r w:rsidRPr="0040774B">
              <w:tab/>
              <w:t>: Děti do tří let v prostředí mateřské školy</w:t>
            </w:r>
          </w:p>
          <w:p w:rsidR="008568E6" w:rsidRPr="0040774B" w:rsidRDefault="007E0652" w:rsidP="008568E6">
            <w:pPr>
              <w:jc w:val="both"/>
            </w:pPr>
            <w:hyperlink r:id="rId18" w:history="1">
              <w:r w:rsidR="008568E6" w:rsidRPr="0040774B">
                <w:rPr>
                  <w:rStyle w:val="Hypertextovodkaz"/>
                </w:rPr>
                <w:t>https://stag.utb.cz/portal/studium/prohlizeni.html?pc_pagenavigationalstate=H4sIAAAAAAAAAGNgYGBkYDE2NzASZmQAsTmKSxJLUr1TK8E8EV1LIyNjY3MjA2MzC1MTc3MTIwNLoAwDAKTikfY4AAAA</w:t>
              </w:r>
            </w:hyperlink>
          </w:p>
          <w:p w:rsidR="008568E6" w:rsidRPr="0040774B" w:rsidRDefault="008568E6" w:rsidP="008568E6">
            <w:pPr>
              <w:jc w:val="both"/>
            </w:pPr>
          </w:p>
          <w:p w:rsidR="008568E6" w:rsidRPr="0040774B" w:rsidRDefault="008568E6" w:rsidP="008568E6">
            <w:pPr>
              <w:jc w:val="both"/>
            </w:pPr>
            <w:r w:rsidRPr="0040774B">
              <w:t>Kotásková Barbora: Reflexe vysokoškolského studia posluchači UMŠ</w:t>
            </w:r>
          </w:p>
          <w:p w:rsidR="008568E6" w:rsidRPr="0040774B" w:rsidRDefault="007E0652" w:rsidP="008568E6">
            <w:pPr>
              <w:jc w:val="both"/>
            </w:pPr>
            <w:hyperlink r:id="rId19" w:history="1">
              <w:r w:rsidR="008568E6" w:rsidRPr="0040774B">
                <w:rPr>
                  <w:rStyle w:val="Hypertextovodkaz"/>
                </w:rPr>
                <w:t>https://stag.utb.cz/portal/studium/prohlizeni.html?pc_pagenavigationalstate=H4sIAAAAAAAAAGNgYGBkYDE2NzASZmQAsTmKSxJLUr1TK8E8EV1LIyNjY3MjA2MzC1MTc3MTQ0szoAwDACA-JmI4AAAA</w:t>
              </w:r>
            </w:hyperlink>
          </w:p>
          <w:p w:rsidR="00F63FBC" w:rsidRPr="0040774B" w:rsidRDefault="00F63FBC" w:rsidP="00F37C01">
            <w:pPr>
              <w:jc w:val="both"/>
              <w:rPr>
                <w:sz w:val="22"/>
                <w:szCs w:val="22"/>
              </w:rPr>
            </w:pPr>
          </w:p>
          <w:p w:rsidR="009F0027" w:rsidRPr="000A34CA" w:rsidRDefault="00F63FBC" w:rsidP="00F37C01">
            <w:pPr>
              <w:jc w:val="both"/>
            </w:pPr>
            <w:r w:rsidRPr="000A34CA">
              <w:t>Bruštíková</w:t>
            </w:r>
            <w:r w:rsidR="0086786F">
              <w:t xml:space="preserve"> Jana</w:t>
            </w:r>
            <w:r w:rsidRPr="000A34CA">
              <w:t>: Vzájemná informační podpora ředitelek mateřských škol</w:t>
            </w:r>
          </w:p>
          <w:p w:rsidR="0068209F" w:rsidRPr="000A34CA" w:rsidRDefault="007E0652" w:rsidP="00F37C01">
            <w:pPr>
              <w:jc w:val="both"/>
            </w:pPr>
            <w:hyperlink r:id="rId20" w:history="1">
              <w:r w:rsidR="00BC6DCE" w:rsidRPr="000A34CA">
                <w:rPr>
                  <w:rStyle w:val="Hypertextovodkaz"/>
                </w:rPr>
                <w:t>https://stag.utb.cz/portal/studium/prohlizeni.html?pc_pagenavigationalstate=H4sIAAAAAAAAAGNgYGBkYDExNzcRZmQAsTmKSxJLUr1TK8E8EV1LIyNjY3MjA2MzC1OgMkMgEyjDAABD-paaOAAAAA</w:t>
              </w:r>
            </w:hyperlink>
          </w:p>
          <w:p w:rsidR="0068209F" w:rsidRPr="000A34CA" w:rsidRDefault="0068209F" w:rsidP="00F37C01">
            <w:pPr>
              <w:jc w:val="both"/>
            </w:pPr>
          </w:p>
          <w:p w:rsidR="00F63FBC" w:rsidRPr="000A34CA" w:rsidRDefault="00F63FBC" w:rsidP="00F37C01">
            <w:pPr>
              <w:jc w:val="both"/>
            </w:pPr>
            <w:r w:rsidRPr="000A34CA">
              <w:t>Pelikánová Iva: Motivace k</w:t>
            </w:r>
            <w:r w:rsidR="0068209F" w:rsidRPr="000A34CA">
              <w:t> </w:t>
            </w:r>
            <w:r w:rsidRPr="000A34CA">
              <w:t>profesi</w:t>
            </w:r>
            <w:r w:rsidR="0068209F" w:rsidRPr="000A34CA">
              <w:t xml:space="preserve"> učitele mateřské školy</w:t>
            </w:r>
          </w:p>
          <w:p w:rsidR="00F63FBC" w:rsidRPr="000A34CA" w:rsidRDefault="007E0652" w:rsidP="00F37C01">
            <w:pPr>
              <w:jc w:val="both"/>
            </w:pPr>
            <w:hyperlink r:id="rId21" w:history="1">
              <w:r w:rsidR="0068209F" w:rsidRPr="000A34CA">
                <w:rPr>
                  <w:rStyle w:val="Hypertextovodkaz"/>
                </w:rPr>
                <w:t>https://stag.utb.cz/portal/studium/prohlizeni.html?pc_pagenavigationalstate=H4sIAAAAAAAAAGNgYGBkYDExNzcRZmQAsTmKSxJLUr1TK8E8EV1LIyNjY3MjA2MzC1OgMkNzYwugDAMAJ2K6YTgAAAA</w:t>
              </w:r>
            </w:hyperlink>
          </w:p>
          <w:p w:rsidR="0068209F" w:rsidRPr="000A34CA" w:rsidRDefault="0068209F" w:rsidP="00F37C01">
            <w:pPr>
              <w:jc w:val="both"/>
            </w:pPr>
          </w:p>
          <w:p w:rsidR="00F63FBC" w:rsidRPr="0040774B" w:rsidRDefault="00F63FBC" w:rsidP="00F37C01">
            <w:pPr>
              <w:jc w:val="both"/>
            </w:pPr>
          </w:p>
          <w:p w:rsidR="00F63FBC" w:rsidRPr="0040774B" w:rsidRDefault="00F63FBC" w:rsidP="00F37C01">
            <w:pPr>
              <w:jc w:val="both"/>
            </w:pPr>
          </w:p>
        </w:tc>
      </w:tr>
      <w:tr w:rsidR="00B32C84" w:rsidRPr="0040774B" w:rsidTr="00385FD1">
        <w:tc>
          <w:tcPr>
            <w:tcW w:w="3509" w:type="dxa"/>
            <w:shd w:val="clear" w:color="auto" w:fill="F7CAAC"/>
          </w:tcPr>
          <w:p w:rsidR="00B32C84" w:rsidRPr="0040774B" w:rsidRDefault="00B32C84" w:rsidP="00F37C01">
            <w:r w:rsidRPr="0040774B">
              <w:rPr>
                <w:b/>
              </w:rPr>
              <w:lastRenderedPageBreak/>
              <w:t>Návrh témat rigorózních prací a témata obhájených prací</w:t>
            </w:r>
          </w:p>
        </w:tc>
        <w:tc>
          <w:tcPr>
            <w:tcW w:w="6238" w:type="dxa"/>
            <w:tcBorders>
              <w:bottom w:val="nil"/>
            </w:tcBorders>
            <w:shd w:val="clear" w:color="auto" w:fill="FFFFFF"/>
          </w:tcPr>
          <w:p w:rsidR="00B32C84" w:rsidRPr="0040774B" w:rsidRDefault="00B32C84" w:rsidP="00F37C01">
            <w:pPr>
              <w:jc w:val="center"/>
            </w:pPr>
          </w:p>
        </w:tc>
      </w:tr>
      <w:tr w:rsidR="00B32C84" w:rsidRPr="0040774B" w:rsidTr="00385FD1">
        <w:trPr>
          <w:trHeight w:val="330"/>
        </w:trPr>
        <w:tc>
          <w:tcPr>
            <w:tcW w:w="9747" w:type="dxa"/>
            <w:gridSpan w:val="2"/>
            <w:tcBorders>
              <w:top w:val="nil"/>
            </w:tcBorders>
          </w:tcPr>
          <w:p w:rsidR="00B32C84" w:rsidRPr="0040774B" w:rsidRDefault="00E90991" w:rsidP="00F37C01">
            <w:pPr>
              <w:jc w:val="both"/>
            </w:pPr>
            <w:r w:rsidRPr="0040774B">
              <w:t>-</w:t>
            </w:r>
          </w:p>
          <w:p w:rsidR="00E90991" w:rsidRPr="0040774B" w:rsidRDefault="00E90991" w:rsidP="00F37C01">
            <w:pPr>
              <w:jc w:val="both"/>
            </w:pPr>
          </w:p>
          <w:p w:rsidR="00E90991" w:rsidRPr="0040774B" w:rsidRDefault="00E90991" w:rsidP="00F37C01">
            <w:pPr>
              <w:jc w:val="both"/>
            </w:pPr>
          </w:p>
        </w:tc>
      </w:tr>
      <w:tr w:rsidR="00B32C84" w:rsidRPr="0040774B" w:rsidTr="00385FD1">
        <w:tc>
          <w:tcPr>
            <w:tcW w:w="3509" w:type="dxa"/>
            <w:shd w:val="clear" w:color="auto" w:fill="F7CAAC"/>
          </w:tcPr>
          <w:p w:rsidR="00B32C84" w:rsidRPr="0040774B" w:rsidRDefault="00B32C84" w:rsidP="00F37C01">
            <w:r w:rsidRPr="0040774B">
              <w:rPr>
                <w:b/>
              </w:rPr>
              <w:t xml:space="preserve"> Součásti SRZ a jejich obsah</w:t>
            </w:r>
          </w:p>
        </w:tc>
        <w:tc>
          <w:tcPr>
            <w:tcW w:w="6238" w:type="dxa"/>
            <w:tcBorders>
              <w:bottom w:val="nil"/>
            </w:tcBorders>
            <w:shd w:val="clear" w:color="auto" w:fill="FFFFFF"/>
          </w:tcPr>
          <w:p w:rsidR="00B32C84" w:rsidRPr="0040774B" w:rsidRDefault="00B32C84" w:rsidP="00F37C01">
            <w:pPr>
              <w:jc w:val="center"/>
            </w:pPr>
          </w:p>
        </w:tc>
      </w:tr>
      <w:tr w:rsidR="00B32C84" w:rsidRPr="0040774B" w:rsidTr="00385FD1">
        <w:trPr>
          <w:trHeight w:val="70"/>
        </w:trPr>
        <w:tc>
          <w:tcPr>
            <w:tcW w:w="9747" w:type="dxa"/>
            <w:gridSpan w:val="2"/>
            <w:tcBorders>
              <w:top w:val="nil"/>
            </w:tcBorders>
          </w:tcPr>
          <w:p w:rsidR="00B32C84" w:rsidRPr="0040774B" w:rsidRDefault="00E90991" w:rsidP="00F37C01">
            <w:pPr>
              <w:jc w:val="both"/>
            </w:pPr>
            <w:r w:rsidRPr="0040774B">
              <w:t>-</w:t>
            </w:r>
          </w:p>
          <w:p w:rsidR="007764B6" w:rsidRPr="0040774B" w:rsidRDefault="007764B6" w:rsidP="00F37C01">
            <w:pPr>
              <w:jc w:val="both"/>
            </w:pPr>
          </w:p>
          <w:p w:rsidR="007764B6" w:rsidRPr="0040774B" w:rsidRDefault="007764B6" w:rsidP="007764B6">
            <w:pPr>
              <w:jc w:val="both"/>
            </w:pPr>
          </w:p>
        </w:tc>
      </w:tr>
    </w:tbl>
    <w:p w:rsidR="00385FD1" w:rsidRPr="0040774B" w:rsidRDefault="00385FD1"/>
    <w:p w:rsidR="00385FD1" w:rsidRPr="0040774B" w:rsidRDefault="00385FD1"/>
    <w:p w:rsidR="00385FD1" w:rsidRPr="0040774B" w:rsidRDefault="00385FD1"/>
    <w:p w:rsidR="00385FD1" w:rsidRPr="0040774B" w:rsidRDefault="00385FD1"/>
    <w:p w:rsidR="00385FD1" w:rsidRPr="0040774B" w:rsidRDefault="00385FD1"/>
    <w:p w:rsidR="00385FD1" w:rsidRPr="0040774B" w:rsidRDefault="00385FD1"/>
    <w:p w:rsidR="00385FD1" w:rsidRPr="0040774B" w:rsidRDefault="00385FD1"/>
    <w:p w:rsidR="00385FD1" w:rsidRPr="0040774B" w:rsidRDefault="00385FD1"/>
    <w:p w:rsidR="00385FD1" w:rsidRDefault="00385FD1"/>
    <w:p w:rsidR="009D46F3" w:rsidRPr="0040774B" w:rsidRDefault="009D46F3"/>
    <w:p w:rsidR="00385FD1" w:rsidRPr="0040774B" w:rsidRDefault="00385FD1"/>
    <w:p w:rsidR="00385FD1" w:rsidRDefault="00385FD1"/>
    <w:p w:rsidR="00D4721E" w:rsidRDefault="00D4721E"/>
    <w:p w:rsidR="00D4721E" w:rsidRDefault="00D4721E"/>
    <w:p w:rsidR="00D4721E" w:rsidRDefault="00D4721E"/>
    <w:p w:rsidR="00D4721E" w:rsidRDefault="00D4721E"/>
    <w:p w:rsidR="00D4721E" w:rsidRDefault="00D4721E"/>
    <w:p w:rsidR="00D4721E" w:rsidRDefault="00D4721E"/>
    <w:p w:rsidR="002501A0" w:rsidRDefault="002501A0"/>
    <w:p w:rsidR="002501A0" w:rsidRDefault="002501A0"/>
    <w:p w:rsidR="002501A0" w:rsidRDefault="002501A0"/>
    <w:p w:rsidR="002501A0" w:rsidRDefault="002501A0"/>
    <w:p w:rsidR="002501A0" w:rsidRDefault="002501A0"/>
    <w:p w:rsidR="00D4721E" w:rsidRDefault="00D4721E"/>
    <w:p w:rsidR="00385FD1" w:rsidRPr="0040774B" w:rsidRDefault="00385FD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8A0AC7" w:rsidP="00BD43D8">
            <w:pPr>
              <w:jc w:val="both"/>
            </w:pPr>
            <w:r>
              <w:t xml:space="preserve">Pedagogická propedeutika </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5E10B0" w:rsidP="00BD43D8">
            <w:pPr>
              <w:jc w:val="both"/>
            </w:pPr>
            <w:r w:rsidRPr="0040774B">
              <w:t>10p+5s</w:t>
            </w:r>
          </w:p>
          <w:p w:rsidR="00473B9C" w:rsidRPr="0040774B" w:rsidRDefault="00473B9C" w:rsidP="00BD43D8">
            <w:pPr>
              <w:jc w:val="both"/>
            </w:pPr>
            <w:r w:rsidRPr="0040774B">
              <w:t>+ 1 týden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5E10B0" w:rsidP="00BD43D8">
            <w:pPr>
              <w:jc w:val="both"/>
            </w:pPr>
            <w:r w:rsidRPr="0040774B">
              <w:t>15</w:t>
            </w:r>
          </w:p>
          <w:p w:rsidR="00473B9C" w:rsidRPr="0040774B" w:rsidRDefault="00473B9C" w:rsidP="00BD43D8">
            <w:pPr>
              <w:jc w:val="both"/>
            </w:pPr>
            <w:r w:rsidRPr="0040774B">
              <w:t>+ 25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6</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5E10B0" w:rsidP="00BD43D8">
            <w:pPr>
              <w:jc w:val="both"/>
            </w:pPr>
            <w:r w:rsidRPr="0040774B">
              <w:t xml:space="preserve">přednáška, seminář, </w:t>
            </w:r>
            <w:r w:rsidR="00473B9C" w:rsidRPr="0040774B">
              <w:t>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rPr>
                <w:bCs/>
              </w:rPr>
              <w:t>Podmínkou splnění předmětu je zpracování seminární práce a úč</w:t>
            </w:r>
            <w:r w:rsidRPr="0040774B">
              <w:t>ast na praxi, která bude zahrnovat exkurzi v předškolních zařízeních. Student absolvuje závěrečnou písemnou a ústní zkoušku, vypracuje seminární práci a absolvuje její obhajobu.</w:t>
            </w:r>
          </w:p>
        </w:tc>
      </w:tr>
      <w:tr w:rsidR="00473B9C" w:rsidRPr="0040774B" w:rsidTr="00BD43D8">
        <w:trPr>
          <w:trHeight w:val="298"/>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doc. PaedDr. Adriana Wiegerová,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15"/>
        </w:trPr>
        <w:tc>
          <w:tcPr>
            <w:tcW w:w="9855" w:type="dxa"/>
            <w:gridSpan w:val="8"/>
            <w:tcBorders>
              <w:top w:val="nil"/>
            </w:tcBorders>
          </w:tcPr>
          <w:p w:rsidR="00473B9C" w:rsidRPr="0040774B" w:rsidRDefault="00473B9C" w:rsidP="00BD43D8">
            <w:pPr>
              <w:jc w:val="both"/>
            </w:pPr>
            <w:r w:rsidRPr="0040774B">
              <w:t>doc. PaedDr. Adriana Wiegerová, PhD. (50%), Mgr. Hana Navrátilová (50%)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447"/>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pPr>
              <w:jc w:val="both"/>
              <w:rPr>
                <w:bCs/>
              </w:rPr>
            </w:pPr>
            <w:r w:rsidRPr="0040774B">
              <w:rPr>
                <w:bCs/>
              </w:rPr>
              <w:t>Pedagogika a její členění.</w:t>
            </w:r>
          </w:p>
          <w:p w:rsidR="00473B9C" w:rsidRPr="0040774B" w:rsidRDefault="00473B9C" w:rsidP="00BD43D8">
            <w:pPr>
              <w:pStyle w:val="Zkladntextodsazen"/>
              <w:spacing w:after="0"/>
              <w:ind w:left="0"/>
              <w:rPr>
                <w:b/>
                <w:bCs/>
                <w:i/>
              </w:rPr>
            </w:pPr>
            <w:r w:rsidRPr="0040774B">
              <w:t>Systém pedagogických věd, hraniční disciplíny, horizontální a vertikální členění.</w:t>
            </w:r>
          </w:p>
          <w:p w:rsidR="00473B9C" w:rsidRPr="0040774B" w:rsidRDefault="00473B9C" w:rsidP="00BD43D8">
            <w:pPr>
              <w:jc w:val="both"/>
            </w:pPr>
            <w:r w:rsidRPr="0040774B">
              <w:t xml:space="preserve">Cíle výchovy. </w:t>
            </w:r>
            <w:r w:rsidRPr="0040774B">
              <w:rPr>
                <w:bCs/>
              </w:rPr>
              <w:t>Funkce cílů výchovy.</w:t>
            </w:r>
          </w:p>
          <w:p w:rsidR="00473B9C" w:rsidRPr="0040774B" w:rsidRDefault="00473B9C" w:rsidP="00BD43D8">
            <w:pPr>
              <w:jc w:val="both"/>
              <w:rPr>
                <w:bCs/>
              </w:rPr>
            </w:pPr>
            <w:r w:rsidRPr="0040774B">
              <w:rPr>
                <w:bCs/>
              </w:rPr>
              <w:t>Proměny v cílech výchovy, rozpory a legitimita výchovných cílů.</w:t>
            </w:r>
          </w:p>
          <w:p w:rsidR="00473B9C" w:rsidRPr="0040774B" w:rsidRDefault="00473B9C" w:rsidP="00BD43D8">
            <w:pPr>
              <w:jc w:val="both"/>
              <w:rPr>
                <w:bCs/>
              </w:rPr>
            </w:pPr>
            <w:r w:rsidRPr="0040774B">
              <w:rPr>
                <w:bCs/>
              </w:rPr>
              <w:t xml:space="preserve">Dimenze výchovy, psychologická dimenze učení ve výchově, sociologická dimenze výchovy. </w:t>
            </w:r>
          </w:p>
          <w:p w:rsidR="00473B9C" w:rsidRPr="0040774B" w:rsidRDefault="00473B9C" w:rsidP="00BD43D8">
            <w:pPr>
              <w:jc w:val="both"/>
              <w:rPr>
                <w:bCs/>
              </w:rPr>
            </w:pPr>
            <w:r w:rsidRPr="0040774B">
              <w:rPr>
                <w:bCs/>
              </w:rPr>
              <w:t>Didaktická dimenze výchovy, antropologické předpoklady výchovy.</w:t>
            </w:r>
          </w:p>
          <w:p w:rsidR="00473B9C" w:rsidRPr="0040774B" w:rsidRDefault="00473B9C" w:rsidP="00BD43D8">
            <w:pPr>
              <w:jc w:val="both"/>
              <w:rPr>
                <w:bCs/>
              </w:rPr>
            </w:pPr>
            <w:r w:rsidRPr="0040774B">
              <w:rPr>
                <w:bCs/>
              </w:rPr>
              <w:t>Základní pedagogické pojmy a kategorie.</w:t>
            </w:r>
          </w:p>
          <w:p w:rsidR="00473B9C" w:rsidRPr="0040774B" w:rsidRDefault="00473B9C" w:rsidP="00BD43D8">
            <w:pPr>
              <w:jc w:val="both"/>
              <w:rPr>
                <w:bCs/>
              </w:rPr>
            </w:pPr>
            <w:r w:rsidRPr="0040774B">
              <w:rPr>
                <w:bCs/>
              </w:rPr>
              <w:t>Organizační formy výuky, pedagogické strategie, metody, vyučovací prostředky, pedagogická kompetence.</w:t>
            </w:r>
          </w:p>
          <w:p w:rsidR="00473B9C" w:rsidRPr="0040774B" w:rsidRDefault="00473B9C" w:rsidP="00BD43D8">
            <w:pPr>
              <w:jc w:val="both"/>
              <w:rPr>
                <w:bCs/>
              </w:rPr>
            </w:pPr>
            <w:r w:rsidRPr="0040774B">
              <w:rPr>
                <w:bCs/>
              </w:rPr>
              <w:t>Vzdělání a vzdělávání v ČR.</w:t>
            </w:r>
          </w:p>
          <w:p w:rsidR="00473B9C" w:rsidRPr="0040774B" w:rsidRDefault="00473B9C" w:rsidP="00BD43D8">
            <w:pPr>
              <w:jc w:val="both"/>
              <w:rPr>
                <w:bCs/>
              </w:rPr>
            </w:pPr>
            <w:r w:rsidRPr="0040774B">
              <w:rPr>
                <w:bCs/>
              </w:rPr>
              <w:t>Mezinárodní kontext vzdělávání.</w:t>
            </w:r>
          </w:p>
          <w:p w:rsidR="00473B9C" w:rsidRPr="0040774B" w:rsidRDefault="00473B9C" w:rsidP="00BD43D8">
            <w:pPr>
              <w:jc w:val="both"/>
              <w:rPr>
                <w:bCs/>
              </w:rPr>
            </w:pPr>
            <w:r w:rsidRPr="0040774B">
              <w:rPr>
                <w:bCs/>
              </w:rPr>
              <w:t>Historické souvislosti výchovy a vzdělávání.</w:t>
            </w:r>
          </w:p>
          <w:p w:rsidR="00473B9C" w:rsidRPr="0040774B" w:rsidRDefault="00473B9C" w:rsidP="00BD43D8">
            <w:pPr>
              <w:jc w:val="both"/>
              <w:rPr>
                <w:bCs/>
              </w:rPr>
            </w:pPr>
            <w:r w:rsidRPr="0040774B">
              <w:rPr>
                <w:bCs/>
              </w:rPr>
              <w:t>Alternativní modely vzdělávání v podmínkách mateřských škol.</w:t>
            </w:r>
          </w:p>
          <w:p w:rsidR="00473B9C" w:rsidRPr="0040774B" w:rsidRDefault="00473B9C" w:rsidP="00BD43D8">
            <w:pPr>
              <w:jc w:val="both"/>
              <w:rPr>
                <w:bCs/>
              </w:rPr>
            </w:pPr>
            <w:r w:rsidRPr="0040774B">
              <w:rPr>
                <w:bCs/>
              </w:rPr>
              <w:t>Metodologie a její postavení v systému pedagogických věd jako základ po uchopení tvorby portfolia.</w:t>
            </w:r>
          </w:p>
          <w:p w:rsidR="00473B9C" w:rsidRPr="0040774B" w:rsidRDefault="00473B9C" w:rsidP="00BD43D8">
            <w:pPr>
              <w:jc w:val="both"/>
            </w:pPr>
            <w:r w:rsidRPr="0040774B">
              <w:rPr>
                <w:bCs/>
              </w:rPr>
              <w:t>Transdisciplinární pojetí vzdělávání v současné české škole.</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r w:rsidRPr="0040774B">
              <w:t xml:space="preserve">Janík, T. et al. (2007). </w:t>
            </w:r>
            <w:r w:rsidRPr="0040774B">
              <w:rPr>
                <w:i/>
                <w:iCs/>
              </w:rPr>
              <w:t xml:space="preserve">Pedagogical content knowledge nebo didaktická znalost obsahu? </w:t>
            </w:r>
            <w:r w:rsidRPr="0040774B">
              <w:t xml:space="preserve">Brno: Paido. </w:t>
            </w:r>
          </w:p>
          <w:p w:rsidR="00473B9C" w:rsidRPr="0040774B" w:rsidRDefault="00473B9C" w:rsidP="00BD43D8">
            <w:r w:rsidRPr="0040774B">
              <w:t xml:space="preserve">Průcha, J. (2000). </w:t>
            </w:r>
            <w:r w:rsidRPr="0040774B">
              <w:rPr>
                <w:i/>
                <w:iCs/>
              </w:rPr>
              <w:t>Přehled pedagogiky.</w:t>
            </w:r>
            <w:r w:rsidRPr="0040774B">
              <w:t xml:space="preserve"> Praha: Portál.</w:t>
            </w:r>
          </w:p>
          <w:p w:rsidR="00473B9C" w:rsidRPr="0040774B" w:rsidDel="00D25DB4" w:rsidRDefault="00473B9C" w:rsidP="00BD43D8">
            <w:pPr>
              <w:rPr>
                <w:del w:id="54" w:author="§.opiékoiíkkoíikoíi" w:date="2018-05-25T22:03:00Z"/>
              </w:rPr>
            </w:pPr>
            <w:del w:id="55" w:author="§.opiékoiíkkoíikoíi" w:date="2018-05-25T22:03:00Z">
              <w:r w:rsidRPr="0040774B" w:rsidDel="00D25DB4">
                <w:delText xml:space="preserve">Slavík, J. et al. (2017). </w:delText>
              </w:r>
              <w:r w:rsidRPr="0040774B" w:rsidDel="00D25DB4">
                <w:rPr>
                  <w:i/>
                </w:rPr>
                <w:delText>Transdisciplinární didaktika.</w:delText>
              </w:r>
              <w:r w:rsidRPr="0040774B" w:rsidDel="00D25DB4">
                <w:delText xml:space="preserve"> Brno: MU.</w:delText>
              </w:r>
            </w:del>
          </w:p>
          <w:p w:rsidR="00473B9C" w:rsidRDefault="00473B9C" w:rsidP="00BD43D8">
            <w:r w:rsidRPr="0040774B">
              <w:t xml:space="preserve">Wiegerová, A. et al. (2012). </w:t>
            </w:r>
            <w:r w:rsidRPr="0040774B">
              <w:rPr>
                <w:i/>
              </w:rPr>
              <w:t>Self efficacy v edukačných súvislostiach.</w:t>
            </w:r>
            <w:r w:rsidRPr="0040774B">
              <w:t xml:space="preserve"> Bratislava: SPN.</w:t>
            </w:r>
            <w:r w:rsidR="003B43B8">
              <w:t xml:space="preserve"> Dostupné z: </w:t>
            </w:r>
            <w:hyperlink r:id="rId22" w:history="1">
              <w:r w:rsidR="003B43B8" w:rsidRPr="00564E26">
                <w:rPr>
                  <w:rStyle w:val="Hypertextovodkaz"/>
                </w:rPr>
                <w:t>https://dspace.k.utb.cz/handle/10563/18673</w:t>
              </w:r>
            </w:hyperlink>
          </w:p>
          <w:p w:rsidR="003B43B8" w:rsidRPr="0040774B" w:rsidRDefault="003B43B8" w:rsidP="00BD43D8"/>
          <w:p w:rsidR="00473B9C" w:rsidRPr="0040774B" w:rsidRDefault="00473B9C" w:rsidP="00BD43D8">
            <w:pPr>
              <w:rPr>
                <w:b/>
              </w:rPr>
            </w:pPr>
            <w:r w:rsidRPr="0040774B">
              <w:rPr>
                <w:b/>
              </w:rPr>
              <w:t>Doporučená literatura</w:t>
            </w:r>
          </w:p>
          <w:p w:rsidR="00473B9C" w:rsidRPr="0040774B" w:rsidRDefault="00473B9C" w:rsidP="00BD43D8">
            <w:r w:rsidRPr="0040774B">
              <w:t xml:space="preserve">Švec, Š. et al. (2002). </w:t>
            </w:r>
            <w:r w:rsidRPr="0040774B">
              <w:rPr>
                <w:i/>
                <w:iCs/>
              </w:rPr>
              <w:t xml:space="preserve">Jazyk vied o výchove . </w:t>
            </w:r>
            <w:r w:rsidRPr="0040774B">
              <w:t>Bratislava: Gerlach Print.</w:t>
            </w:r>
          </w:p>
          <w:p w:rsidR="00473B9C" w:rsidRPr="0040774B" w:rsidRDefault="00473B9C" w:rsidP="00BD43D8">
            <w:r w:rsidRPr="0040774B">
              <w:t xml:space="preserve">Tolnaiová,S. (2007). </w:t>
            </w:r>
            <w:r w:rsidRPr="0040774B">
              <w:rPr>
                <w:i/>
                <w:iCs/>
              </w:rPr>
              <w:t xml:space="preserve">Problém výchovy na prahu 21. storočia. </w:t>
            </w:r>
            <w:r w:rsidRPr="0040774B">
              <w:t xml:space="preserve">Bratislava: Iris.          </w:t>
            </w:r>
          </w:p>
          <w:p w:rsidR="00473B9C" w:rsidRPr="0040774B" w:rsidRDefault="00473B9C" w:rsidP="00BD43D8">
            <w:r w:rsidRPr="0040774B">
              <w:t>Časopisy: Pedagogická orientace, Orbis scholae, Studia paedagogica, Pedagogika, Komenský, e-Pedagogium</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5E10B0" w:rsidP="005E10B0">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553"/>
        </w:trPr>
        <w:tc>
          <w:tcPr>
            <w:tcW w:w="9855" w:type="dxa"/>
            <w:gridSpan w:val="8"/>
          </w:tcPr>
          <w:p w:rsidR="00C43B9A" w:rsidRDefault="00C43B9A" w:rsidP="00C43B9A">
            <w:pPr>
              <w:jc w:val="both"/>
            </w:pPr>
            <w:r>
              <w:t>Individuální konzultace s vyučujícím.</w:t>
            </w:r>
          </w:p>
          <w:p w:rsidR="00473B9C" w:rsidRPr="0040774B" w:rsidRDefault="00C43B9A" w:rsidP="00C43B9A">
            <w:pPr>
              <w:jc w:val="both"/>
            </w:pPr>
            <w:r>
              <w:t>Využití kurzu ve výukovém prostředí Moodle (http://vyuka.fhs.utb.cz/).</w:t>
            </w:r>
          </w:p>
        </w:tc>
      </w:tr>
    </w:tbl>
    <w:p w:rsidR="00385FD1" w:rsidRDefault="00385FD1"/>
    <w:p w:rsidR="00432854" w:rsidRPr="0040774B" w:rsidRDefault="00432854"/>
    <w:p w:rsidR="00473B9C" w:rsidRPr="0040774B" w:rsidRDefault="00473B9C"/>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Ps</w:t>
            </w:r>
            <w:r w:rsidR="008A0AC7">
              <w:t xml:space="preserve">ychologická propedeutika </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5E10B0" w:rsidP="00BD43D8">
            <w:pPr>
              <w:jc w:val="both"/>
            </w:pPr>
            <w:r w:rsidRPr="0040774B">
              <w:t>6p+4</w:t>
            </w:r>
            <w:r w:rsidR="00473B9C" w:rsidRPr="0040774B">
              <w:t>s</w:t>
            </w:r>
          </w:p>
          <w:p w:rsidR="00473B9C" w:rsidRPr="0040774B" w:rsidRDefault="00473B9C" w:rsidP="00BD43D8">
            <w:pPr>
              <w:jc w:val="both"/>
            </w:pPr>
            <w:r w:rsidRPr="0040774B">
              <w:t>+ 1 týden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5E10B0" w:rsidP="00BD43D8">
            <w:pPr>
              <w:jc w:val="both"/>
            </w:pPr>
            <w:r w:rsidRPr="0040774B">
              <w:t>10</w:t>
            </w:r>
          </w:p>
          <w:p w:rsidR="00473B9C" w:rsidRPr="0040774B" w:rsidRDefault="00473B9C" w:rsidP="00BD43D8">
            <w:pPr>
              <w:jc w:val="both"/>
            </w:pPr>
            <w:r w:rsidRPr="0040774B">
              <w:t>+ 25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6</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 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Ústní zkouška,</w:t>
            </w:r>
            <w:r w:rsidR="002501A0">
              <w:t xml:space="preserve"> </w:t>
            </w:r>
            <w:del w:id="56" w:author="§.opiékoiíkkoíikoíi" w:date="2018-05-25T15:53:00Z">
              <w:r w:rsidRPr="0040774B" w:rsidDel="00095E97">
                <w:delText xml:space="preserve"> seminární práce, </w:delText>
              </w:r>
            </w:del>
            <w:r w:rsidRPr="0040774B">
              <w:t>záznam z pozorování v předškolní instituci. Předmětem diskuze v seminářích budou také výstupy pozorování studentů v rámci praxe.</w:t>
            </w:r>
          </w:p>
        </w:tc>
      </w:tr>
      <w:tr w:rsidR="00473B9C" w:rsidRPr="0040774B" w:rsidTr="00BD43D8">
        <w:trPr>
          <w:trHeight w:val="178"/>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et Mgr. Viktor Pacholík,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408"/>
        </w:trPr>
        <w:tc>
          <w:tcPr>
            <w:tcW w:w="9855" w:type="dxa"/>
            <w:gridSpan w:val="8"/>
            <w:tcBorders>
              <w:top w:val="nil"/>
            </w:tcBorders>
          </w:tcPr>
          <w:p w:rsidR="00473B9C" w:rsidRPr="0040774B" w:rsidRDefault="00473B9C" w:rsidP="00BD43D8">
            <w:pPr>
              <w:jc w:val="both"/>
            </w:pPr>
            <w:r w:rsidRPr="0040774B">
              <w:t xml:space="preserve">Mgr. et Mgr. Viktor Pacholík, Ph.D. (50%), Mgr. Pavla </w:t>
            </w:r>
            <w:r w:rsidR="0086786F">
              <w:t>Tomancová</w:t>
            </w:r>
            <w:r w:rsidRPr="0040774B">
              <w:t xml:space="preserve"> (50%)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2691"/>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pPr>
              <w:jc w:val="both"/>
            </w:pPr>
            <w:r w:rsidRPr="0040774B">
              <w:t xml:space="preserve">Rozbor studentských prekonceptů ve vztahu k problematice předmětu. </w:t>
            </w:r>
          </w:p>
          <w:p w:rsidR="00473B9C" w:rsidRPr="0040774B" w:rsidRDefault="00473B9C" w:rsidP="00BD43D8">
            <w:pPr>
              <w:jc w:val="both"/>
            </w:pPr>
            <w:r w:rsidRPr="0040774B">
              <w:t xml:space="preserve">Psychologie jako vědecká disciplína. </w:t>
            </w:r>
          </w:p>
          <w:p w:rsidR="00473B9C" w:rsidRPr="0040774B" w:rsidRDefault="00473B9C" w:rsidP="00BD43D8">
            <w:pPr>
              <w:jc w:val="both"/>
            </w:pPr>
            <w:r w:rsidRPr="0040774B">
              <w:t xml:space="preserve">Předmět psychologie. </w:t>
            </w:r>
          </w:p>
          <w:p w:rsidR="00473B9C" w:rsidRPr="0040774B" w:rsidRDefault="00473B9C" w:rsidP="00BD43D8">
            <w:pPr>
              <w:jc w:val="both"/>
            </w:pPr>
            <w:r w:rsidRPr="0040774B">
              <w:t xml:space="preserve">Hlavní psychologické směry. </w:t>
            </w:r>
          </w:p>
          <w:p w:rsidR="00473B9C" w:rsidRPr="0040774B" w:rsidRDefault="00473B9C" w:rsidP="00BD43D8">
            <w:pPr>
              <w:jc w:val="both"/>
            </w:pPr>
            <w:r w:rsidRPr="0040774B">
              <w:t xml:space="preserve">Metody poznávání osobnosti dítěte. </w:t>
            </w:r>
          </w:p>
          <w:p w:rsidR="00473B9C" w:rsidRPr="0040774B" w:rsidRDefault="00473B9C" w:rsidP="00BD43D8">
            <w:pPr>
              <w:jc w:val="both"/>
            </w:pPr>
            <w:r w:rsidRPr="0040774B">
              <w:t xml:space="preserve">Vnímání. </w:t>
            </w:r>
          </w:p>
          <w:p w:rsidR="00473B9C" w:rsidRPr="0040774B" w:rsidRDefault="00473B9C" w:rsidP="00BD43D8">
            <w:pPr>
              <w:jc w:val="both"/>
            </w:pPr>
            <w:r w:rsidRPr="0040774B">
              <w:t xml:space="preserve">Učení. Paměť. </w:t>
            </w:r>
          </w:p>
          <w:p w:rsidR="00473B9C" w:rsidRPr="0040774B" w:rsidRDefault="00473B9C" w:rsidP="00BD43D8">
            <w:pPr>
              <w:jc w:val="both"/>
            </w:pPr>
            <w:r w:rsidRPr="0040774B">
              <w:t xml:space="preserve">Imaginativní procesy. Myšlení a řeč. </w:t>
            </w:r>
          </w:p>
          <w:p w:rsidR="00473B9C" w:rsidRPr="0040774B" w:rsidRDefault="00473B9C" w:rsidP="00BD43D8">
            <w:pPr>
              <w:jc w:val="both"/>
            </w:pPr>
            <w:r w:rsidRPr="0040774B">
              <w:t xml:space="preserve">Motivace. Pozornost. Emoce. </w:t>
            </w:r>
          </w:p>
          <w:p w:rsidR="00473B9C" w:rsidRPr="0040774B" w:rsidRDefault="00473B9C" w:rsidP="00BD43D8">
            <w:pPr>
              <w:jc w:val="both"/>
            </w:pPr>
            <w:r w:rsidRPr="0040774B">
              <w:t xml:space="preserve">Úvod do psychologie osobnosti. </w:t>
            </w:r>
          </w:p>
          <w:p w:rsidR="00473B9C" w:rsidRPr="0040774B" w:rsidRDefault="00473B9C" w:rsidP="00BD43D8">
            <w:pPr>
              <w:jc w:val="both"/>
            </w:pPr>
            <w:r w:rsidRPr="0040774B">
              <w:t>Temperament, charakter a volní vlastnosti.</w:t>
            </w:r>
          </w:p>
          <w:p w:rsidR="00473B9C" w:rsidRPr="0040774B" w:rsidRDefault="00473B9C" w:rsidP="00BD43D8">
            <w:pPr>
              <w:jc w:val="both"/>
            </w:pPr>
            <w:r w:rsidRPr="0040774B">
              <w:t>Úvod do sociální psychologie.</w:t>
            </w:r>
          </w:p>
          <w:p w:rsidR="00473B9C" w:rsidRPr="0040774B" w:rsidRDefault="00473B9C" w:rsidP="00BD43D8">
            <w:pPr>
              <w:jc w:val="both"/>
            </w:pPr>
            <w:r w:rsidRPr="0040774B">
              <w:t>Člověk jako sociální bytost.</w:t>
            </w:r>
          </w:p>
          <w:p w:rsidR="00473B9C" w:rsidRDefault="00473B9C" w:rsidP="00BD43D8">
            <w:pPr>
              <w:jc w:val="both"/>
            </w:pPr>
            <w:r w:rsidRPr="0040774B">
              <w:t xml:space="preserve">Aktuální </w:t>
            </w:r>
            <w:r w:rsidR="003D268E">
              <w:t>trendy ve vývojové psychologii.</w:t>
            </w:r>
          </w:p>
          <w:p w:rsidR="0055715F" w:rsidRPr="0040774B" w:rsidRDefault="0055715F" w:rsidP="00BD43D8">
            <w:pPr>
              <w:jc w:val="both"/>
            </w:pP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 xml:space="preserve">Čáp, J., &amp; Mareš, J. (2007). </w:t>
            </w:r>
            <w:r w:rsidRPr="0040774B">
              <w:rPr>
                <w:i/>
              </w:rPr>
              <w:t>Psychologie pro učitele</w:t>
            </w:r>
            <w:r w:rsidRPr="0040774B">
              <w:t>. Praha: Portál.</w:t>
            </w:r>
          </w:p>
          <w:p w:rsidR="00473B9C" w:rsidRPr="0040774B" w:rsidRDefault="00473B9C" w:rsidP="00BD43D8">
            <w:pPr>
              <w:jc w:val="both"/>
            </w:pPr>
            <w:r w:rsidRPr="0040774B">
              <w:t xml:space="preserve">Mertin, V., &amp; Gillernová, I. (2010). </w:t>
            </w:r>
            <w:r w:rsidRPr="0040774B">
              <w:rPr>
                <w:i/>
              </w:rPr>
              <w:t>Psychologie pro učitelky</w:t>
            </w:r>
            <w:r w:rsidRPr="0040774B">
              <w:t>. Praha: Portál.</w:t>
            </w:r>
          </w:p>
          <w:p w:rsidR="003F61FE" w:rsidRDefault="003F61FE" w:rsidP="00777E46">
            <w:pPr>
              <w:jc w:val="both"/>
            </w:pPr>
            <w:r>
              <w:t xml:space="preserve">Pacholík, V. (2018). </w:t>
            </w:r>
            <w:r w:rsidRPr="003F61FE">
              <w:rPr>
                <w:i/>
              </w:rPr>
              <w:t>Psychologická propedeutika</w:t>
            </w:r>
            <w:r>
              <w:t xml:space="preserve">. </w:t>
            </w:r>
            <w:r w:rsidRPr="00FC2C55">
              <w:rPr>
                <w:i/>
              </w:rPr>
              <w:t>Distanční studijní opora</w:t>
            </w:r>
            <w:r w:rsidR="002501A0">
              <w:t xml:space="preserve">. Zlín, </w:t>
            </w:r>
            <w:r w:rsidRPr="00FC2C55">
              <w:t>UTB ve Zlíně.</w:t>
            </w:r>
          </w:p>
          <w:p w:rsidR="00473B9C" w:rsidRPr="0040774B" w:rsidDel="00FE3C39" w:rsidRDefault="00473B9C" w:rsidP="00777E46">
            <w:pPr>
              <w:jc w:val="both"/>
              <w:rPr>
                <w:del w:id="57" w:author="Jana_PC" w:date="2018-05-26T10:04:00Z"/>
              </w:rPr>
            </w:pPr>
            <w:del w:id="58" w:author="Jana_PC" w:date="2018-05-26T10:04:00Z">
              <w:r w:rsidRPr="0040774B" w:rsidDel="00FE3C39">
                <w:delText xml:space="preserve">Pacholík, V., &amp; Nedělová, M. (2016). Support of Social Relationships in Children’s Groups by means of Physical Activities. </w:delText>
              </w:r>
              <w:r w:rsidRPr="0040774B" w:rsidDel="00FE3C39">
                <w:rPr>
                  <w:i/>
                </w:rPr>
                <w:delText>European Proceedings of Social and Behavioural Sciences,</w:delText>
              </w:r>
              <w:r w:rsidRPr="0040774B" w:rsidDel="00FE3C39">
                <w:delText xml:space="preserve"> </w:delText>
              </w:r>
              <w:r w:rsidRPr="0040774B" w:rsidDel="00FE3C39">
                <w:rPr>
                  <w:i/>
                </w:rPr>
                <w:delText>2016</w:delText>
              </w:r>
              <w:r w:rsidRPr="0040774B" w:rsidDel="00FE3C39">
                <w:delText>(16), 448-457.</w:delText>
              </w:r>
            </w:del>
          </w:p>
          <w:p w:rsidR="00473B9C" w:rsidRPr="0040774B" w:rsidRDefault="00473B9C" w:rsidP="00777E46">
            <w:pPr>
              <w:tabs>
                <w:tab w:val="left" w:pos="6371"/>
              </w:tabs>
              <w:jc w:val="both"/>
            </w:pPr>
            <w:r w:rsidRPr="0040774B">
              <w:t xml:space="preserve">Plháková, A. (2007). </w:t>
            </w:r>
            <w:r w:rsidRPr="0040774B">
              <w:rPr>
                <w:i/>
              </w:rPr>
              <w:t>Učebnice obecné psychologie</w:t>
            </w:r>
            <w:r w:rsidRPr="0040774B">
              <w:t>. Praha: Academia.</w:t>
            </w:r>
          </w:p>
          <w:p w:rsidR="00473B9C" w:rsidRPr="0040774B" w:rsidRDefault="00473B9C" w:rsidP="00777E46">
            <w:pPr>
              <w:tabs>
                <w:tab w:val="left" w:pos="6371"/>
              </w:tabs>
              <w:jc w:val="both"/>
            </w:pPr>
            <w:r w:rsidRPr="0040774B">
              <w:t xml:space="preserve">Plháková, A. (2006). </w:t>
            </w:r>
            <w:r w:rsidRPr="0040774B">
              <w:rPr>
                <w:i/>
              </w:rPr>
              <w:t>Dějiny psychologie.</w:t>
            </w:r>
            <w:r w:rsidRPr="0040774B">
              <w:t xml:space="preserve"> Praha: Grada.</w:t>
            </w:r>
          </w:p>
          <w:p w:rsidR="00473B9C" w:rsidRPr="0040774B" w:rsidRDefault="00473B9C" w:rsidP="00777E46">
            <w:pPr>
              <w:jc w:val="both"/>
            </w:pPr>
          </w:p>
          <w:p w:rsidR="00473B9C" w:rsidRPr="0040774B" w:rsidRDefault="00473B9C" w:rsidP="00777E46">
            <w:pPr>
              <w:jc w:val="both"/>
              <w:rPr>
                <w:b/>
              </w:rPr>
            </w:pPr>
            <w:r w:rsidRPr="0040774B">
              <w:rPr>
                <w:b/>
              </w:rPr>
              <w:t>Doporučená literatura</w:t>
            </w:r>
          </w:p>
          <w:p w:rsidR="00473B9C" w:rsidRPr="0040774B" w:rsidRDefault="00473B9C" w:rsidP="00BD43D8">
            <w:pPr>
              <w:tabs>
                <w:tab w:val="center" w:pos="4857"/>
              </w:tabs>
              <w:jc w:val="both"/>
            </w:pPr>
            <w:r w:rsidRPr="0040774B">
              <w:t xml:space="preserve">Atkinson, R. L. (2003). </w:t>
            </w:r>
            <w:r w:rsidRPr="0040774B">
              <w:rPr>
                <w:i/>
              </w:rPr>
              <w:t>Psychologie</w:t>
            </w:r>
            <w:r w:rsidRPr="0040774B">
              <w:t>. Praha: Portál.</w:t>
            </w:r>
          </w:p>
          <w:p w:rsidR="00473B9C" w:rsidRPr="0040774B" w:rsidRDefault="00473B9C" w:rsidP="00BD43D8">
            <w:pPr>
              <w:jc w:val="both"/>
            </w:pPr>
            <w:r w:rsidRPr="0040774B">
              <w:t xml:space="preserve">Cakirpaloglu, P. (2012). </w:t>
            </w:r>
            <w:r w:rsidRPr="0040774B">
              <w:rPr>
                <w:i/>
              </w:rPr>
              <w:t>Úvod do psychologie osobnosti</w:t>
            </w:r>
            <w:r w:rsidRPr="0040774B">
              <w:t>. Praha: Grada.</w:t>
            </w:r>
          </w:p>
          <w:p w:rsidR="00473B9C" w:rsidRPr="0040774B" w:rsidRDefault="00473B9C" w:rsidP="00BD43D8">
            <w:pPr>
              <w:jc w:val="both"/>
            </w:pPr>
            <w:r w:rsidRPr="0040774B">
              <w:t xml:space="preserve">Kohoutek, R. (2002). </w:t>
            </w:r>
            <w:r w:rsidRPr="0040774B">
              <w:rPr>
                <w:i/>
              </w:rPr>
              <w:t>Základy užité psychologie</w:t>
            </w:r>
            <w:r w:rsidRPr="0040774B">
              <w:t>. Brno: Akademické nakladatelství CERM, s.r.o. a Vysoké učení technické v Brně, Fakulta stavební.</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5E10B0" w:rsidP="005E10B0">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127"/>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C057C7" w:rsidRDefault="00C057C7"/>
    <w:p w:rsidR="00432854" w:rsidRPr="0040774B" w:rsidRDefault="0043285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473B9C">
        <w:trPr>
          <w:trHeight w:val="127"/>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3B9C" w:rsidRPr="0040774B" w:rsidRDefault="00473B9C" w:rsidP="00BD43D8">
            <w:pPr>
              <w:jc w:val="both"/>
              <w:rPr>
                <w:b/>
                <w:sz w:val="28"/>
                <w:szCs w:val="28"/>
              </w:rPr>
            </w:pPr>
            <w:r w:rsidRPr="0040774B">
              <w:rPr>
                <w:b/>
                <w:sz w:val="28"/>
                <w:szCs w:val="28"/>
              </w:rPr>
              <w:lastRenderedPageBreak/>
              <w:br w:type="page"/>
            </w:r>
            <w:r w:rsidRPr="0040774B">
              <w:rPr>
                <w:b/>
                <w:sz w:val="28"/>
                <w:szCs w:val="28"/>
              </w:rPr>
              <w:br w:type="page"/>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Teorie výchovy a vzdělávání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5E10B0" w:rsidP="00BD43D8">
            <w:pPr>
              <w:jc w:val="both"/>
            </w:pPr>
            <w:r w:rsidRPr="0040774B">
              <w:t>6p+</w:t>
            </w:r>
            <w:r w:rsidR="00473B9C" w:rsidRPr="0040774B">
              <w:t>4s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5E10B0" w:rsidP="00BD43D8">
            <w:pPr>
              <w:jc w:val="both"/>
            </w:pPr>
            <w:r w:rsidRPr="0040774B">
              <w:t>10</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4</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Seminární práce spojená s prezentací, písemná a ústní zkouška.</w:t>
            </w:r>
          </w:p>
        </w:tc>
      </w:tr>
      <w:tr w:rsidR="00473B9C" w:rsidRPr="0040774B" w:rsidTr="00BD43D8">
        <w:trPr>
          <w:trHeight w:val="25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doc. PaedDr. Jana Majerčíková,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D4721E" w:rsidP="00BD43D8">
            <w:pPr>
              <w:jc w:val="both"/>
            </w:pPr>
            <w:r>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24"/>
        </w:trPr>
        <w:tc>
          <w:tcPr>
            <w:tcW w:w="9855" w:type="dxa"/>
            <w:gridSpan w:val="8"/>
            <w:tcBorders>
              <w:top w:val="nil"/>
            </w:tcBorders>
          </w:tcPr>
          <w:p w:rsidR="00473B9C" w:rsidRPr="0040774B" w:rsidRDefault="00473B9C" w:rsidP="00BD43D8">
            <w:pPr>
              <w:jc w:val="both"/>
            </w:pPr>
            <w:r w:rsidRPr="0040774B">
              <w:t>doc. Pae</w:t>
            </w:r>
            <w:r w:rsidR="00D4721E">
              <w:t>dDr. Jana Majerčíková, PhD. (</w:t>
            </w:r>
            <w:ins w:id="59" w:author="§.opiékoiíkkoíikoíi" w:date="2018-05-27T08:41:00Z">
              <w:r w:rsidR="00442B72">
                <w:t>75</w:t>
              </w:r>
            </w:ins>
            <w:del w:id="60" w:author="§.opiékoiíkkoíikoíi" w:date="2018-05-27T08:41:00Z">
              <w:r w:rsidR="00D4721E" w:rsidDel="00442B72">
                <w:delText>50</w:delText>
              </w:r>
            </w:del>
            <w:r w:rsidRPr="0040774B">
              <w:t>%)</w:t>
            </w:r>
            <w:r w:rsidR="00D4721E">
              <w:t>, doc. PhDr. Jana Kutnohorská, CSc. (</w:t>
            </w:r>
            <w:ins w:id="61" w:author="§.opiékoiíkkoíikoíi" w:date="2018-05-27T08:41:00Z">
              <w:r w:rsidR="00442B72">
                <w:t>2</w:t>
              </w:r>
            </w:ins>
            <w:ins w:id="62" w:author="§.opiékoiíkkoíikoíi" w:date="2018-05-27T08:42:00Z">
              <w:r w:rsidR="00442B72">
                <w:t>5</w:t>
              </w:r>
            </w:ins>
            <w:del w:id="63" w:author="§.opiékoiíkkoíikoíi" w:date="2018-05-27T08:41:00Z">
              <w:r w:rsidR="00D4721E" w:rsidDel="00442B72">
                <w:delText>50</w:delText>
              </w:r>
            </w:del>
            <w:r w:rsidR="00D4721E">
              <w:t>%)</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57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Vymezení témotvorných pojmů: věda, teorie, paradigma, diskurs.</w:t>
            </w:r>
          </w:p>
          <w:p w:rsidR="00473B9C" w:rsidRPr="0040774B" w:rsidRDefault="00473B9C" w:rsidP="00BD43D8">
            <w:r w:rsidRPr="0040774B">
              <w:t>Systém pedagogických věd a místo filozofie výchovy a teorií výchovy a vzdělávání v něm.</w:t>
            </w:r>
          </w:p>
          <w:p w:rsidR="00473B9C" w:rsidRPr="0040774B" w:rsidRDefault="00473B9C" w:rsidP="00BD43D8">
            <w:r w:rsidRPr="0040774B">
              <w:t xml:space="preserve">Teorie učení, epistemologická východiska vyučování a jejich vztah k teoriím výchovy a vzdělávání. </w:t>
            </w:r>
          </w:p>
          <w:p w:rsidR="00473B9C" w:rsidRPr="0040774B" w:rsidRDefault="00473B9C" w:rsidP="00BD43D8">
            <w:r w:rsidRPr="0040774B">
              <w:t xml:space="preserve">Přehled teorií výchovy a vzdělávání podle vybraných autorů. </w:t>
            </w:r>
          </w:p>
          <w:p w:rsidR="00473B9C" w:rsidRPr="0040774B" w:rsidRDefault="00473B9C" w:rsidP="00BD43D8">
            <w:r w:rsidRPr="0040774B">
              <w:t>Personalistické, humanistické teorie.</w:t>
            </w:r>
          </w:p>
          <w:p w:rsidR="00473B9C" w:rsidRPr="0040774B" w:rsidRDefault="00473B9C" w:rsidP="00BD43D8">
            <w:r w:rsidRPr="0040774B">
              <w:t>Role učitele a dítěte v personalistických a humanistických teoriích.</w:t>
            </w:r>
          </w:p>
          <w:p w:rsidR="00473B9C" w:rsidRPr="0040774B" w:rsidRDefault="00473B9C" w:rsidP="00BD43D8">
            <w:r w:rsidRPr="0040774B">
              <w:t>Akademické teorie, základní program akademických teorií, role učitele v akademických teoriích.</w:t>
            </w:r>
          </w:p>
          <w:p w:rsidR="00473B9C" w:rsidRPr="0040774B" w:rsidRDefault="00473B9C" w:rsidP="00BD43D8">
            <w:r w:rsidRPr="0040774B">
              <w:t>Spiritualistické a sociální teorie – základní přehled.</w:t>
            </w:r>
          </w:p>
          <w:p w:rsidR="00473B9C" w:rsidRPr="0040774B" w:rsidRDefault="00473B9C" w:rsidP="00BD43D8">
            <w:r w:rsidRPr="0040774B">
              <w:t>Kognitivně-psychologické teorie.</w:t>
            </w:r>
          </w:p>
          <w:p w:rsidR="00473B9C" w:rsidRPr="0040774B" w:rsidRDefault="00473B9C" w:rsidP="00BD43D8">
            <w:r w:rsidRPr="0040774B">
              <w:t>Prekoncepty dítěte, žáka a konstruktivistické didaktické postupy v aplikaci na předškolní vzdělávání.</w:t>
            </w:r>
          </w:p>
          <w:p w:rsidR="00473B9C" w:rsidRPr="0040774B" w:rsidRDefault="00473B9C" w:rsidP="00BD43D8">
            <w:r w:rsidRPr="0040774B">
              <w:t>Sociokognitivní teorie a jejich přístupy.</w:t>
            </w:r>
          </w:p>
          <w:p w:rsidR="00473B9C" w:rsidRPr="0040774B" w:rsidRDefault="00473B9C" w:rsidP="00BD43D8">
            <w:r w:rsidRPr="0040774B">
              <w:t>Sociálně-historická teorie a teorie kooperativního vyučování v aplikaci na předškolní vzdělávání.</w:t>
            </w:r>
          </w:p>
          <w:p w:rsidR="00473B9C" w:rsidRPr="0040774B" w:rsidRDefault="00473B9C" w:rsidP="00BD43D8">
            <w:r w:rsidRPr="0040774B">
              <w:t xml:space="preserve">Technologické teorie (informačně – multimediální teorie). </w:t>
            </w:r>
          </w:p>
          <w:p w:rsidR="00473B9C" w:rsidRPr="0040774B" w:rsidRDefault="00473B9C" w:rsidP="00BD43D8">
            <w:r w:rsidRPr="0040774B">
              <w:t>Klíčové osobnosti jednotlivých teoretických přístupů a jejich vliv na rozvoj předškolní pedagogiky.</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751F1F" w:rsidRDefault="00473B9C" w:rsidP="00751F1F">
            <w:pPr>
              <w:jc w:val="both"/>
              <w:rPr>
                <w:b/>
              </w:rPr>
            </w:pPr>
            <w:r w:rsidRPr="0040774B">
              <w:rPr>
                <w:b/>
              </w:rPr>
              <w:t>Povinná literatura</w:t>
            </w:r>
          </w:p>
          <w:p w:rsidR="00B63330" w:rsidRPr="00751F1F" w:rsidRDefault="00B63330" w:rsidP="00751F1F">
            <w:pPr>
              <w:jc w:val="both"/>
              <w:rPr>
                <w:b/>
              </w:rPr>
            </w:pPr>
            <w:r w:rsidRPr="00B63330">
              <w:t xml:space="preserve">Balvín, J. (2013). </w:t>
            </w:r>
            <w:r w:rsidRPr="00B63330">
              <w:rPr>
                <w:i/>
                <w:iCs/>
              </w:rPr>
              <w:t>Teorie výchovy a vzdělávání</w:t>
            </w:r>
            <w:r w:rsidRPr="00B63330">
              <w:t xml:space="preserve">. </w:t>
            </w:r>
            <w:r w:rsidRPr="00B63330">
              <w:rPr>
                <w:i/>
              </w:rPr>
              <w:t>Distanční studijní opora</w:t>
            </w:r>
            <w:r w:rsidRPr="00B63330">
              <w:t xml:space="preserve">. </w:t>
            </w:r>
            <w:r w:rsidR="00485F70">
              <w:t>Zlín: UTB ve Zlíně</w:t>
            </w:r>
            <w:r w:rsidR="003F61FE">
              <w:t>.</w:t>
            </w:r>
            <w:r w:rsidR="003F61FE" w:rsidRPr="00751F1F">
              <w:rPr>
                <w:b/>
              </w:rPr>
              <w:t xml:space="preserve"> </w:t>
            </w:r>
          </w:p>
          <w:p w:rsidR="00473B9C" w:rsidRPr="00B63330" w:rsidRDefault="00473B9C" w:rsidP="00BD43D8">
            <w:r w:rsidRPr="00B63330">
              <w:t xml:space="preserve">Bertrand, Y. (1998). </w:t>
            </w:r>
            <w:r w:rsidRPr="00B63330">
              <w:rPr>
                <w:i/>
                <w:iCs/>
              </w:rPr>
              <w:t>Soudobé teorie vzdělávání</w:t>
            </w:r>
            <w:r w:rsidRPr="00B63330">
              <w:t xml:space="preserve">. Praha: Portál. </w:t>
            </w:r>
          </w:p>
          <w:p w:rsidR="00473B9C" w:rsidRPr="0040774B" w:rsidRDefault="00473B9C" w:rsidP="00BD43D8">
            <w:pPr>
              <w:jc w:val="both"/>
            </w:pPr>
            <w:del w:id="64" w:author="Jana_PC" w:date="2018-05-26T10:05:00Z">
              <w:r w:rsidRPr="00B63330" w:rsidDel="00FE3C39">
                <w:delText>Ondrejkovič</w:delText>
              </w:r>
              <w:r w:rsidRPr="0040774B" w:rsidDel="00FE3C39">
                <w:delText xml:space="preserve">, P., &amp; Majerčíková, J. (2012). </w:delText>
              </w:r>
              <w:r w:rsidRPr="0040774B" w:rsidDel="00FE3C39">
                <w:rPr>
                  <w:i/>
                  <w:iCs/>
                </w:rPr>
                <w:delText xml:space="preserve">Vysvetlenie, porozumenie a interpretácia v spoločenskovednom výskume. </w:delText>
              </w:r>
              <w:r w:rsidRPr="0040774B" w:rsidDel="00FE3C39">
                <w:delText xml:space="preserve">Bratislava: VEDA. </w:delText>
              </w:r>
            </w:del>
          </w:p>
          <w:p w:rsidR="00473B9C" w:rsidRPr="0040774B" w:rsidRDefault="00473B9C" w:rsidP="00BD43D8">
            <w:r w:rsidRPr="0040774B">
              <w:t xml:space="preserve">Průcha, J. (2007). </w:t>
            </w:r>
            <w:r w:rsidRPr="0040774B">
              <w:rPr>
                <w:i/>
                <w:iCs/>
              </w:rPr>
              <w:t xml:space="preserve">Moderní pedagogika. </w:t>
            </w:r>
            <w:r w:rsidRPr="0040774B">
              <w:t>Praha: Portál.</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b/>
                <w:bCs/>
                <w:color w:val="auto"/>
                <w:sz w:val="20"/>
                <w:szCs w:val="20"/>
              </w:rPr>
            </w:pPr>
            <w:r w:rsidRPr="0040774B">
              <w:rPr>
                <w:rFonts w:ascii="Times New Roman" w:hAnsi="Times New Roman"/>
                <w:color w:val="auto"/>
                <w:sz w:val="20"/>
                <w:szCs w:val="20"/>
              </w:rPr>
              <w:t xml:space="preserve">Strouhal, M. (2013). </w:t>
            </w:r>
            <w:r w:rsidRPr="0040774B">
              <w:rPr>
                <w:rFonts w:ascii="Times New Roman" w:hAnsi="Times New Roman"/>
                <w:i/>
                <w:color w:val="auto"/>
                <w:sz w:val="20"/>
                <w:szCs w:val="20"/>
              </w:rPr>
              <w:t>Teorie výchovy</w:t>
            </w:r>
            <w:r w:rsidRPr="0040774B">
              <w:rPr>
                <w:rFonts w:ascii="Times New Roman" w:hAnsi="Times New Roman"/>
                <w:color w:val="auto"/>
                <w:sz w:val="20"/>
                <w:szCs w:val="20"/>
              </w:rPr>
              <w:t xml:space="preserve">. Praha: Grada. </w:t>
            </w:r>
          </w:p>
          <w:p w:rsidR="00473B9C" w:rsidRDefault="004D4C68" w:rsidP="00BD43D8">
            <w:pPr>
              <w:jc w:val="both"/>
              <w:rPr>
                <w:ins w:id="65" w:author="Jana_PC" w:date="2018-05-26T10:05:00Z"/>
              </w:rPr>
            </w:pPr>
            <w:ins w:id="66" w:author="Jana_PC" w:date="2018-05-26T10:05:00Z">
              <w:r w:rsidRPr="0040774B">
                <w:t xml:space="preserve">Zelina, M. (2010). </w:t>
              </w:r>
              <w:r w:rsidRPr="0040774B">
                <w:rPr>
                  <w:i/>
                  <w:iCs/>
                </w:rPr>
                <w:t>Teórie výchovy alebo hľadanie dobra</w:t>
              </w:r>
              <w:r w:rsidRPr="0040774B">
                <w:rPr>
                  <w:bCs/>
                </w:rPr>
                <w:t>.</w:t>
              </w:r>
              <w:r>
                <w:t xml:space="preserve"> </w:t>
              </w:r>
              <w:r w:rsidRPr="0040774B">
                <w:t>Bratislava: Mladé letá.</w:t>
              </w:r>
            </w:ins>
          </w:p>
          <w:p w:rsidR="004D4C68" w:rsidRPr="0040774B" w:rsidRDefault="004D4C68" w:rsidP="00BD43D8">
            <w:pPr>
              <w:jc w:val="both"/>
            </w:pPr>
          </w:p>
          <w:p w:rsidR="00473B9C" w:rsidRPr="0040774B" w:rsidRDefault="00473B9C" w:rsidP="00BD43D8">
            <w:pPr>
              <w:jc w:val="both"/>
              <w:rPr>
                <w:b/>
              </w:rPr>
            </w:pPr>
            <w:r w:rsidRPr="0040774B">
              <w:rPr>
                <w:b/>
              </w:rPr>
              <w:t>Doporučená literatura</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bCs/>
                <w:color w:val="auto"/>
                <w:sz w:val="20"/>
                <w:szCs w:val="20"/>
              </w:rPr>
            </w:pPr>
            <w:r w:rsidRPr="0040774B">
              <w:rPr>
                <w:rFonts w:ascii="Times New Roman" w:hAnsi="Times New Roman"/>
                <w:color w:val="auto"/>
                <w:sz w:val="20"/>
                <w:szCs w:val="20"/>
              </w:rPr>
              <w:t xml:space="preserve">Kaščák, O., &amp; Pupala, B. (2009). </w:t>
            </w:r>
            <w:r w:rsidRPr="0040774B">
              <w:rPr>
                <w:rFonts w:ascii="Times New Roman" w:hAnsi="Times New Roman"/>
                <w:i/>
                <w:iCs/>
                <w:color w:val="auto"/>
                <w:sz w:val="20"/>
                <w:szCs w:val="20"/>
              </w:rPr>
              <w:t>Výchova a vzdelávanie v základných diskurzoch</w:t>
            </w:r>
            <w:r w:rsidRPr="0040774B">
              <w:rPr>
                <w:rFonts w:ascii="Times New Roman" w:hAnsi="Times New Roman"/>
                <w:color w:val="auto"/>
                <w:sz w:val="20"/>
                <w:szCs w:val="20"/>
              </w:rPr>
              <w:t>. Prešov: Rokus.</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b/>
                <w:bCs/>
                <w:color w:val="auto"/>
                <w:sz w:val="20"/>
                <w:szCs w:val="20"/>
              </w:rPr>
            </w:pPr>
            <w:r w:rsidRPr="0040774B">
              <w:rPr>
                <w:rFonts w:ascii="Times New Roman" w:hAnsi="Times New Roman"/>
                <w:color w:val="auto"/>
                <w:sz w:val="20"/>
                <w:szCs w:val="20"/>
              </w:rPr>
              <w:t xml:space="preserve">Lasahn, R. (1992). </w:t>
            </w:r>
            <w:r w:rsidRPr="0040774B">
              <w:rPr>
                <w:rFonts w:ascii="Times New Roman" w:hAnsi="Times New Roman"/>
                <w:i/>
                <w:iCs/>
                <w:color w:val="auto"/>
                <w:sz w:val="20"/>
                <w:szCs w:val="20"/>
              </w:rPr>
              <w:t>Úvod do pedagogiky</w:t>
            </w:r>
            <w:r w:rsidRPr="0040774B">
              <w:rPr>
                <w:rFonts w:ascii="Times New Roman" w:hAnsi="Times New Roman"/>
                <w:color w:val="auto"/>
                <w:sz w:val="20"/>
                <w:szCs w:val="20"/>
              </w:rPr>
              <w:t xml:space="preserve">. Bratislava: SPN. </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color w:val="auto"/>
                <w:sz w:val="20"/>
                <w:szCs w:val="20"/>
              </w:rPr>
            </w:pPr>
            <w:r w:rsidRPr="0040774B">
              <w:rPr>
                <w:rFonts w:ascii="Times New Roman" w:hAnsi="Times New Roman"/>
                <w:color w:val="auto"/>
                <w:sz w:val="20"/>
                <w:szCs w:val="20"/>
              </w:rPr>
              <w:t xml:space="preserve">Liessmann, K. P. (2010). </w:t>
            </w:r>
            <w:r w:rsidRPr="0040774B">
              <w:rPr>
                <w:rFonts w:ascii="Times New Roman" w:hAnsi="Times New Roman"/>
                <w:i/>
                <w:iCs/>
                <w:color w:val="auto"/>
                <w:sz w:val="20"/>
                <w:szCs w:val="20"/>
              </w:rPr>
              <w:t>Teorie nevzdělanosti.</w:t>
            </w:r>
            <w:r w:rsidRPr="0040774B">
              <w:rPr>
                <w:rFonts w:ascii="Times New Roman" w:hAnsi="Times New Roman"/>
                <w:color w:val="auto"/>
                <w:sz w:val="20"/>
                <w:szCs w:val="20"/>
              </w:rPr>
              <w:t xml:space="preserve"> Praha: Academia.</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b/>
                <w:bCs/>
                <w:color w:val="auto"/>
                <w:sz w:val="20"/>
                <w:szCs w:val="20"/>
              </w:rPr>
            </w:pPr>
            <w:r w:rsidRPr="0040774B">
              <w:rPr>
                <w:rFonts w:ascii="Times New Roman" w:hAnsi="Times New Roman"/>
                <w:color w:val="auto"/>
                <w:sz w:val="20"/>
                <w:szCs w:val="20"/>
              </w:rPr>
              <w:t xml:space="preserve">Pelikán, J. (2011). </w:t>
            </w:r>
            <w:r w:rsidRPr="0040774B">
              <w:rPr>
                <w:rFonts w:ascii="Times New Roman" w:hAnsi="Times New Roman"/>
                <w:i/>
                <w:iCs/>
                <w:color w:val="auto"/>
                <w:sz w:val="20"/>
                <w:szCs w:val="20"/>
              </w:rPr>
              <w:t>Hledání těžiště výchovy</w:t>
            </w:r>
            <w:r w:rsidRPr="0040774B">
              <w:rPr>
                <w:rFonts w:ascii="Times New Roman" w:hAnsi="Times New Roman"/>
                <w:color w:val="auto"/>
                <w:sz w:val="20"/>
                <w:szCs w:val="20"/>
              </w:rPr>
              <w:t>. Praha: Karolinum.</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b/>
                <w:bCs/>
                <w:color w:val="auto"/>
                <w:sz w:val="20"/>
                <w:szCs w:val="20"/>
              </w:rPr>
            </w:pPr>
            <w:r w:rsidRPr="0040774B">
              <w:rPr>
                <w:rFonts w:ascii="Times New Roman" w:hAnsi="Times New Roman"/>
                <w:color w:val="auto"/>
                <w:sz w:val="20"/>
                <w:szCs w:val="20"/>
              </w:rPr>
              <w:t xml:space="preserve">Prokop, J. (2005). </w:t>
            </w:r>
            <w:r w:rsidRPr="0040774B">
              <w:rPr>
                <w:rFonts w:ascii="Times New Roman" w:hAnsi="Times New Roman"/>
                <w:i/>
                <w:iCs/>
                <w:color w:val="auto"/>
                <w:sz w:val="20"/>
                <w:szCs w:val="20"/>
              </w:rPr>
              <w:t>Škola a společnost v kritických teoriích druhé poloviny 20. století</w:t>
            </w:r>
            <w:r w:rsidRPr="0040774B">
              <w:rPr>
                <w:rFonts w:ascii="Times New Roman" w:hAnsi="Times New Roman"/>
                <w:color w:val="auto"/>
                <w:sz w:val="20"/>
                <w:szCs w:val="20"/>
              </w:rPr>
              <w:t>. Praha: Karolinum.</w:t>
            </w:r>
          </w:p>
          <w:p w:rsidR="00473B9C" w:rsidRPr="0040774B" w:rsidRDefault="00473B9C" w:rsidP="00F82A1E">
            <w:del w:id="67" w:author="Jana_PC" w:date="2018-05-26T10:05:00Z">
              <w:r w:rsidRPr="0040774B" w:rsidDel="004D4C68">
                <w:delText xml:space="preserve">Zelina, M. (2010). </w:delText>
              </w:r>
              <w:r w:rsidRPr="0040774B" w:rsidDel="004D4C68">
                <w:rPr>
                  <w:i/>
                  <w:iCs/>
                </w:rPr>
                <w:delText>Teórie výchovy alebo hľadanie dobra</w:delText>
              </w:r>
              <w:r w:rsidRPr="0040774B" w:rsidDel="004D4C68">
                <w:rPr>
                  <w:bCs/>
                </w:rPr>
                <w:delText>.</w:delText>
              </w:r>
              <w:r w:rsidR="00D4721E" w:rsidDel="004D4C68">
                <w:delText xml:space="preserve"> </w:delText>
              </w:r>
              <w:r w:rsidRPr="0040774B" w:rsidDel="004D4C68">
                <w:delText>Bratislava: Mladé letá.</w:delText>
              </w:r>
            </w:del>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5E10B0" w:rsidP="005E10B0">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55715F">
        <w:trPr>
          <w:trHeight w:val="1028"/>
        </w:trPr>
        <w:tc>
          <w:tcPr>
            <w:tcW w:w="9855" w:type="dxa"/>
            <w:gridSpan w:val="8"/>
          </w:tcPr>
          <w:p w:rsidR="003D268E" w:rsidRPr="003D268E" w:rsidRDefault="003D268E" w:rsidP="003D268E">
            <w:pPr>
              <w:rPr>
                <w:color w:val="000000"/>
              </w:rPr>
            </w:pPr>
            <w:r w:rsidRPr="003D268E">
              <w:rPr>
                <w:color w:val="000000"/>
              </w:rPr>
              <w:t>Individuální konzultace s vyučujícím.</w:t>
            </w:r>
          </w:p>
          <w:p w:rsidR="00473B9C" w:rsidRPr="003D268E" w:rsidRDefault="003D268E" w:rsidP="003D268E">
            <w:pPr>
              <w:jc w:val="both"/>
            </w:pPr>
            <w:r w:rsidRPr="003D268E">
              <w:rPr>
                <w:color w:val="000000"/>
              </w:rPr>
              <w:t>Využití kurzu ve výukovém prostředí Moodle (http://vyuka.fhs.utb.cz/).</w:t>
            </w:r>
          </w:p>
        </w:tc>
      </w:tr>
    </w:tbl>
    <w:p w:rsidR="0055715F" w:rsidRDefault="0055715F"/>
    <w:p w:rsidR="00432854" w:rsidRPr="0040774B" w:rsidRDefault="0043285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Medicínská propedeutika</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5E10B0" w:rsidP="00BD43D8">
            <w:pPr>
              <w:jc w:val="both"/>
            </w:pPr>
            <w:r w:rsidRPr="0040774B">
              <w:t>4p+6</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5E10B0" w:rsidP="00BD43D8">
            <w:pPr>
              <w:jc w:val="both"/>
            </w:pPr>
            <w:r w:rsidRPr="0040774B">
              <w:t>10</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Test s minimálně 60% úspěšností.</w:t>
            </w:r>
          </w:p>
        </w:tc>
      </w:tr>
      <w:tr w:rsidR="00473B9C" w:rsidRPr="0040774B" w:rsidTr="009F3E6B">
        <w:trPr>
          <w:trHeight w:val="214"/>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292A4D" w:rsidP="00BD43D8">
            <w:pPr>
              <w:jc w:val="both"/>
            </w:pPr>
            <w:r>
              <w:t>doc. PhDr. Jana Kutnohorská, CSc.</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299"/>
        </w:trPr>
        <w:tc>
          <w:tcPr>
            <w:tcW w:w="9855" w:type="dxa"/>
            <w:gridSpan w:val="8"/>
            <w:tcBorders>
              <w:top w:val="nil"/>
            </w:tcBorders>
          </w:tcPr>
          <w:p w:rsidR="00473B9C" w:rsidRPr="0040774B" w:rsidRDefault="00D4721E" w:rsidP="00BD43D8">
            <w:pPr>
              <w:jc w:val="both"/>
            </w:pPr>
            <w:r>
              <w:t xml:space="preserve">doc. </w:t>
            </w:r>
            <w:r w:rsidR="00292A4D">
              <w:t>PhDr. Jana Kutnohorská, CSc. (50</w:t>
            </w:r>
            <w:r>
              <w:t xml:space="preserve">%), </w:t>
            </w:r>
            <w:r w:rsidR="00292A4D">
              <w:t>PhDr. Petr Snopek, PhD. (50</w:t>
            </w:r>
            <w:r w:rsidR="00473B9C" w:rsidRPr="0040774B">
              <w:t>%)</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9F3E6B">
        <w:trPr>
          <w:trHeight w:val="3359"/>
        </w:trPr>
        <w:tc>
          <w:tcPr>
            <w:tcW w:w="9855" w:type="dxa"/>
            <w:gridSpan w:val="8"/>
            <w:tcBorders>
              <w:top w:val="nil"/>
              <w:bottom w:val="single" w:sz="12" w:space="0" w:color="auto"/>
            </w:tcBorders>
          </w:tcPr>
          <w:p w:rsidR="00095E97" w:rsidRDefault="00095E97" w:rsidP="00BD43D8">
            <w:pPr>
              <w:rPr>
                <w:ins w:id="68" w:author="§.opiékoiíkkoíikoíi" w:date="2018-05-25T15:55:00Z"/>
              </w:rPr>
            </w:pPr>
          </w:p>
          <w:p w:rsidR="00473B9C" w:rsidRPr="0040774B" w:rsidRDefault="00473B9C" w:rsidP="00BD43D8">
            <w:r w:rsidRPr="0040774B">
              <w:t>Kosterní a svalová soustava - základy anatomie a fyziologie.</w:t>
            </w:r>
          </w:p>
          <w:p w:rsidR="00473B9C" w:rsidRPr="0040774B" w:rsidRDefault="00473B9C" w:rsidP="00BD43D8">
            <w:r w:rsidRPr="0040774B">
              <w:t>Kardiovaskulární systém - základy anatomie a fyziologie.</w:t>
            </w:r>
          </w:p>
          <w:p w:rsidR="00473B9C" w:rsidRPr="0040774B" w:rsidRDefault="00473B9C" w:rsidP="00BD43D8">
            <w:r w:rsidRPr="0040774B">
              <w:t>Respirační systém  - základy anatomie a fyziologie.</w:t>
            </w:r>
          </w:p>
          <w:p w:rsidR="00473B9C" w:rsidRPr="0040774B" w:rsidRDefault="00473B9C" w:rsidP="00BD43D8">
            <w:r w:rsidRPr="0040774B">
              <w:t>Nervový systém, smyslové orgány – základy anatomie a fyziologie.</w:t>
            </w:r>
          </w:p>
          <w:p w:rsidR="00473B9C" w:rsidRPr="0040774B" w:rsidRDefault="00473B9C" w:rsidP="00BD43D8">
            <w:r w:rsidRPr="0040774B">
              <w:t>Trávicí a vylučovací systém - základy anatomie a fyziologie.</w:t>
            </w:r>
          </w:p>
          <w:p w:rsidR="00473B9C" w:rsidRPr="0040774B" w:rsidRDefault="00473B9C" w:rsidP="00BD43D8">
            <w:r w:rsidRPr="0040774B">
              <w:t>Soustava žláz s vnitřní sekrecí - základy anatomie a fyziologie.</w:t>
            </w:r>
          </w:p>
          <w:p w:rsidR="00473B9C" w:rsidRPr="0040774B" w:rsidRDefault="00473B9C" w:rsidP="00BD43D8">
            <w:r w:rsidRPr="0040774B">
              <w:t>Kůže, krev a oběhová soustava - základy anatomie a fyziologie</w:t>
            </w:r>
          </w:p>
          <w:p w:rsidR="00473B9C" w:rsidRPr="0040774B" w:rsidRDefault="00473B9C" w:rsidP="00BD43D8">
            <w:r w:rsidRPr="0040774B">
              <w:t>Zdraví a nemoc.</w:t>
            </w:r>
          </w:p>
          <w:p w:rsidR="00473B9C" w:rsidRPr="0040774B" w:rsidRDefault="00473B9C" w:rsidP="00BD43D8">
            <w:r w:rsidRPr="0040774B">
              <w:t>Chronické neinfekční nemoci a jejich prevence (kardiovaskulární choroby, diabetes mellitus aj.)</w:t>
            </w:r>
          </w:p>
          <w:p w:rsidR="00473B9C" w:rsidRPr="0040774B" w:rsidRDefault="00473B9C" w:rsidP="00BD43D8">
            <w:r w:rsidRPr="0040774B">
              <w:t>Alergie.</w:t>
            </w:r>
          </w:p>
          <w:p w:rsidR="00473B9C" w:rsidRPr="0040774B" w:rsidRDefault="00473B9C" w:rsidP="00BD43D8">
            <w:r w:rsidRPr="0040774B">
              <w:t>Infekční onemocnění.</w:t>
            </w:r>
          </w:p>
          <w:p w:rsidR="00473B9C" w:rsidRPr="0040774B" w:rsidRDefault="00473B9C" w:rsidP="00BD43D8">
            <w:r w:rsidRPr="0040774B">
              <w:t>Nádorová onemocnění (v dětském věku).</w:t>
            </w:r>
          </w:p>
          <w:p w:rsidR="00473B9C" w:rsidRPr="0040774B" w:rsidRDefault="00473B9C" w:rsidP="00BD43D8">
            <w:r w:rsidRPr="0040774B">
              <w:t>Nejčastější onemocnění dětského věku – specifika.</w:t>
            </w:r>
          </w:p>
          <w:p w:rsidR="00473B9C" w:rsidRDefault="00473B9C" w:rsidP="00BD43D8">
            <w:pPr>
              <w:rPr>
                <w:ins w:id="69" w:author="§.opiékoiíkkoíikoíi" w:date="2018-05-25T15:56:00Z"/>
              </w:rPr>
            </w:pPr>
            <w:r w:rsidRPr="0040774B">
              <w:t>Varia – dle požadavku studentů.</w:t>
            </w:r>
          </w:p>
          <w:p w:rsidR="00095E97" w:rsidRPr="0040774B" w:rsidRDefault="00095E97"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9F3E6B" w:rsidRDefault="00473B9C" w:rsidP="00485F70">
            <w:pPr>
              <w:jc w:val="both"/>
              <w:rPr>
                <w:b/>
              </w:rPr>
            </w:pPr>
            <w:r w:rsidRPr="0040774B">
              <w:rPr>
                <w:b/>
              </w:rPr>
              <w:t>Povinná literatura</w:t>
            </w:r>
          </w:p>
          <w:p w:rsidR="002B54DE" w:rsidRPr="0074783D" w:rsidRDefault="002B54DE" w:rsidP="00485F70">
            <w:pPr>
              <w:jc w:val="both"/>
            </w:pPr>
            <w:r w:rsidRPr="00881581">
              <w:rPr>
                <w:color w:val="000000"/>
              </w:rPr>
              <w:t>Moravčíková,</w:t>
            </w:r>
            <w:r w:rsidRPr="00881581">
              <w:rPr>
                <w:color w:val="000000"/>
                <w:shd w:val="clear" w:color="auto" w:fill="FFFFFF"/>
              </w:rPr>
              <w:t xml:space="preserve"> </w:t>
            </w:r>
            <w:r w:rsidR="002501A0" w:rsidRPr="00881581">
              <w:rPr>
                <w:color w:val="000000"/>
              </w:rPr>
              <w:t>D.</w:t>
            </w:r>
            <w:r w:rsidR="002501A0">
              <w:rPr>
                <w:color w:val="000000"/>
              </w:rPr>
              <w:t xml:space="preserve">, </w:t>
            </w:r>
            <w:r w:rsidRPr="00881581">
              <w:rPr>
                <w:color w:val="000000"/>
                <w:shd w:val="clear" w:color="auto" w:fill="FFFFFF"/>
              </w:rPr>
              <w:t>&amp;</w:t>
            </w:r>
            <w:r w:rsidR="002501A0">
              <w:rPr>
                <w:color w:val="000000"/>
              </w:rPr>
              <w:t xml:space="preserve"> </w:t>
            </w:r>
            <w:r w:rsidRPr="00881581">
              <w:rPr>
                <w:color w:val="000000"/>
              </w:rPr>
              <w:t xml:space="preserve">Snopek, P. (2015). </w:t>
            </w:r>
            <w:r w:rsidRPr="00B87AF7">
              <w:rPr>
                <w:i/>
                <w:color w:val="000000"/>
              </w:rPr>
              <w:t>Analýza práce učitele s nemocnými dětmi</w:t>
            </w:r>
            <w:r w:rsidRPr="00881581">
              <w:rPr>
                <w:color w:val="000000"/>
              </w:rPr>
              <w:t>.</w:t>
            </w:r>
            <w:r w:rsidR="00B87AF7" w:rsidRPr="00B63330">
              <w:rPr>
                <w:i/>
              </w:rPr>
              <w:t xml:space="preserve"> </w:t>
            </w:r>
            <w:r w:rsidR="00B87AF7" w:rsidRPr="00B87AF7">
              <w:t>Distanční studijní opora</w:t>
            </w:r>
            <w:r w:rsidR="00B87AF7" w:rsidRPr="00B63330">
              <w:t xml:space="preserve">. </w:t>
            </w:r>
            <w:r w:rsidR="00485F70">
              <w:t>Zlín: UTB ve Zlíně.</w:t>
            </w:r>
            <w:r w:rsidR="003F61FE" w:rsidRPr="00485F70">
              <w:rPr>
                <w:b/>
              </w:rPr>
              <w:t xml:space="preserve"> </w:t>
            </w:r>
            <w:ins w:id="70" w:author="Jana Majerčíková" w:date="2018-05-29T18:51:00Z">
              <w:r w:rsidR="00AA28EC" w:rsidRPr="0074783D">
                <w:t>Dostupné z: http://online.anyflip.com/wgrk/huso/mobile/index.html</w:t>
              </w:r>
            </w:ins>
          </w:p>
          <w:p w:rsidR="00473B9C" w:rsidRPr="0040774B" w:rsidRDefault="00473B9C" w:rsidP="00BD43D8">
            <w:pPr>
              <w:jc w:val="both"/>
            </w:pPr>
            <w:r w:rsidRPr="0040774B">
              <w:t>Rokyta, R., Marešová, D., &amp; Turková, R. (2014)</w:t>
            </w:r>
            <w:r w:rsidRPr="0040774B">
              <w:rPr>
                <w:i/>
              </w:rPr>
              <w:t>. Somatologie: učebnice</w:t>
            </w:r>
            <w:r w:rsidRPr="0040774B">
              <w:t>. 6. vyd. Praha: Wolters Kluwer.</w:t>
            </w:r>
          </w:p>
          <w:p w:rsidR="00473B9C" w:rsidRPr="0040774B" w:rsidRDefault="00473B9C" w:rsidP="009F3E6B">
            <w:pPr>
              <w:jc w:val="both"/>
            </w:pPr>
            <w:r w:rsidRPr="0040774B">
              <w:t xml:space="preserve">Snopek, P., &amp; Moravčíková, D. (2017). Evaluation of the Project “From Novice Teacher to Teacher Mentor” - Teacher's Work with the Chronically III Pupils. </w:t>
            </w:r>
            <w:r w:rsidRPr="0040774B">
              <w:rPr>
                <w:i/>
              </w:rPr>
              <w:t>Procedia – Social and Behavioral Sciences</w:t>
            </w:r>
            <w:r w:rsidRPr="0040774B">
              <w:t xml:space="preserve">. 237, 745 – 750. </w:t>
            </w:r>
          </w:p>
          <w:p w:rsidR="009F3E6B" w:rsidRPr="00881581" w:rsidRDefault="009F3E6B" w:rsidP="009F3E6B">
            <w:pPr>
              <w:pStyle w:val="Default"/>
              <w:jc w:val="both"/>
              <w:rPr>
                <w:sz w:val="20"/>
                <w:szCs w:val="20"/>
              </w:rPr>
            </w:pPr>
            <w:r w:rsidRPr="00881581">
              <w:rPr>
                <w:sz w:val="20"/>
                <w:szCs w:val="20"/>
              </w:rPr>
              <w:t xml:space="preserve">Wiegerová, A. (2013). </w:t>
            </w:r>
            <w:r w:rsidRPr="00881581">
              <w:rPr>
                <w:i/>
                <w:iCs/>
                <w:sz w:val="20"/>
                <w:szCs w:val="20"/>
              </w:rPr>
              <w:t xml:space="preserve">Výchova ke zdraví v podmínkách MŠ. </w:t>
            </w:r>
            <w:r w:rsidRPr="00B87AF7">
              <w:rPr>
                <w:sz w:val="20"/>
                <w:szCs w:val="20"/>
              </w:rPr>
              <w:t>Distanční studijní opora</w:t>
            </w:r>
            <w:r w:rsidRPr="00B63330">
              <w:rPr>
                <w:sz w:val="20"/>
                <w:szCs w:val="20"/>
              </w:rPr>
              <w:t xml:space="preserve">. </w:t>
            </w:r>
            <w:r w:rsidR="00013232">
              <w:rPr>
                <w:sz w:val="20"/>
                <w:szCs w:val="20"/>
              </w:rPr>
              <w:t>Zlín: UTB ve Zlíně.</w:t>
            </w:r>
          </w:p>
          <w:p w:rsidR="00751F1F" w:rsidRDefault="00751F1F" w:rsidP="009F3E6B">
            <w:pPr>
              <w:jc w:val="both"/>
              <w:rPr>
                <w:b/>
              </w:rPr>
            </w:pPr>
          </w:p>
          <w:p w:rsidR="00473B9C" w:rsidRPr="0040774B" w:rsidRDefault="00473B9C" w:rsidP="009F3E6B">
            <w:pPr>
              <w:jc w:val="both"/>
              <w:rPr>
                <w:b/>
              </w:rPr>
            </w:pPr>
            <w:r w:rsidRPr="0040774B">
              <w:rPr>
                <w:b/>
              </w:rPr>
              <w:t>Doporučená literatura</w:t>
            </w:r>
          </w:p>
          <w:p w:rsidR="00473B9C" w:rsidRDefault="00473B9C" w:rsidP="009F3E6B">
            <w:pPr>
              <w:pStyle w:val="Nadpis1"/>
              <w:numPr>
                <w:ilvl w:val="0"/>
                <w:numId w:val="0"/>
              </w:numPr>
              <w:shd w:val="clear" w:color="auto" w:fill="FFFFFF"/>
              <w:spacing w:before="0" w:line="240" w:lineRule="auto"/>
              <w:rPr>
                <w:rFonts w:ascii="Times New Roman" w:hAnsi="Times New Roman"/>
                <w:color w:val="1C1C1C"/>
                <w:sz w:val="20"/>
                <w:szCs w:val="20"/>
                <w:shd w:val="clear" w:color="auto" w:fill="FFFFFF"/>
              </w:rPr>
            </w:pPr>
            <w:r w:rsidRPr="0040774B">
              <w:rPr>
                <w:rFonts w:ascii="Times New Roman" w:hAnsi="Times New Roman"/>
                <w:color w:val="1C1C1C"/>
                <w:sz w:val="20"/>
                <w:szCs w:val="20"/>
                <w:shd w:val="clear" w:color="auto" w:fill="FFFFFF"/>
              </w:rPr>
              <w:t xml:space="preserve">Hanušová, J. (2014). </w:t>
            </w:r>
            <w:r w:rsidRPr="0040774B">
              <w:rPr>
                <w:rFonts w:ascii="Times New Roman" w:hAnsi="Times New Roman"/>
                <w:i/>
                <w:iCs/>
                <w:color w:val="1C1C1C"/>
                <w:sz w:val="20"/>
                <w:szCs w:val="20"/>
                <w:shd w:val="clear" w:color="auto" w:fill="FFFFFF"/>
              </w:rPr>
              <w:t>Krizově intervenční minimum pro pedagogické pracovníky: ochrana zdraví a první pomoc. </w:t>
            </w:r>
            <w:r w:rsidRPr="0040774B">
              <w:rPr>
                <w:rFonts w:ascii="Times New Roman" w:hAnsi="Times New Roman"/>
                <w:color w:val="1C1C1C"/>
                <w:sz w:val="20"/>
                <w:szCs w:val="20"/>
                <w:shd w:val="clear" w:color="auto" w:fill="FFFFFF"/>
              </w:rPr>
              <w:t>Praha: Univerzita Karlova v Praze, Pedagogická fakulta.</w:t>
            </w:r>
          </w:p>
          <w:p w:rsidR="00D4721E" w:rsidRPr="00D4721E" w:rsidRDefault="00D4721E" w:rsidP="00D4721E">
            <w:pPr>
              <w:rPr>
                <w:bCs/>
              </w:rPr>
            </w:pPr>
            <w:r w:rsidRPr="00805A65">
              <w:rPr>
                <w:bCs/>
              </w:rPr>
              <w:t xml:space="preserve">Kutnohorská, J.,  Cichá, M., </w:t>
            </w:r>
            <w:r>
              <w:rPr>
                <w:bCs/>
              </w:rPr>
              <w:t xml:space="preserve">&amp; </w:t>
            </w:r>
            <w:r w:rsidRPr="00805A65">
              <w:rPr>
                <w:bCs/>
              </w:rPr>
              <w:t>Goldmann</w:t>
            </w:r>
            <w:r>
              <w:rPr>
                <w:bCs/>
                <w:caps/>
              </w:rPr>
              <w:t>, R</w:t>
            </w:r>
            <w:r>
              <w:rPr>
                <w:bCs/>
              </w:rPr>
              <w:t xml:space="preserve">. (2011). </w:t>
            </w:r>
            <w:r>
              <w:rPr>
                <w:i/>
              </w:rPr>
              <w:t>Etika pro zdravotně sociální pracovníky</w:t>
            </w:r>
            <w:r>
              <w:rPr>
                <w:bCs/>
                <w:i/>
              </w:rPr>
              <w:t>.</w:t>
            </w:r>
            <w:r>
              <w:rPr>
                <w:bCs/>
              </w:rPr>
              <w:t xml:space="preserve"> Praha: Grada. </w:t>
            </w:r>
          </w:p>
          <w:p w:rsidR="00473B9C" w:rsidRPr="0040774B" w:rsidRDefault="00473B9C" w:rsidP="009F3E6B">
            <w:pPr>
              <w:jc w:val="both"/>
            </w:pPr>
            <w:r w:rsidRPr="0040774B">
              <w:t xml:space="preserve">Vyhlídal, T., &amp; Ješina, O. (2014). </w:t>
            </w:r>
            <w:r w:rsidRPr="0040774B">
              <w:rPr>
                <w:i/>
              </w:rPr>
              <w:t>Pohybové aktivity v dětské onkologii</w:t>
            </w:r>
            <w:r w:rsidRPr="0040774B">
              <w:t>. 1. vyd. Olomouc: Powerprint.</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5E10B0" w:rsidP="005E10B0">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55715F">
        <w:trPr>
          <w:trHeight w:val="1330"/>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Default="00473B9C"/>
    <w:p w:rsidR="00013232" w:rsidRPr="0040774B" w:rsidRDefault="00013232"/>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Hra a její edukační využití v MŠ</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5E10B0" w:rsidP="00BD43D8">
            <w:pPr>
              <w:jc w:val="both"/>
            </w:pPr>
            <w:r w:rsidRPr="0040774B">
              <w:t>4s+3</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5E10B0" w:rsidP="00BD43D8">
            <w:pPr>
              <w:jc w:val="both"/>
            </w:pPr>
            <w:r w:rsidRPr="0040774B">
              <w:t>7</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seminář,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095E97" w:rsidP="00BD43D8">
            <w:pPr>
              <w:jc w:val="both"/>
            </w:pPr>
            <w:ins w:id="71" w:author="§.opiékoiíkkoíikoíi" w:date="2018-05-25T15:57:00Z">
              <w:r>
                <w:t xml:space="preserve">Vytvoření produktu </w:t>
              </w:r>
            </w:ins>
            <w:ins w:id="72" w:author="§.opiékoiíkkoíikoíi" w:date="2018-05-25T15:59:00Z">
              <w:r w:rsidR="0038356F">
                <w:t>–</w:t>
              </w:r>
            </w:ins>
            <w:ins w:id="73" w:author="§.opiékoiíkkoíikoíi" w:date="2018-05-25T15:57:00Z">
              <w:r>
                <w:t xml:space="preserve"> </w:t>
              </w:r>
            </w:ins>
            <w:ins w:id="74" w:author="§.opiékoiíkkoíikoíi" w:date="2018-05-25T15:59:00Z">
              <w:r w:rsidR="0038356F">
                <w:t xml:space="preserve">edukační hračky pro vybranou oblast rozvoje dítěte. </w:t>
              </w:r>
            </w:ins>
            <w:del w:id="75" w:author="§.opiékoiíkkoíikoíi" w:date="2018-05-25T15:57:00Z">
              <w:r w:rsidR="00473B9C" w:rsidRPr="0040774B" w:rsidDel="00095E97">
                <w:delText xml:space="preserve">Zpracování a prezentace projektu a portfolia her pro děti předškolního věku. </w:delText>
              </w:r>
            </w:del>
          </w:p>
        </w:tc>
      </w:tr>
      <w:tr w:rsidR="00473B9C" w:rsidRPr="0040774B" w:rsidTr="00BD43D8">
        <w:trPr>
          <w:trHeight w:val="25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9D46F3" w:rsidP="00BD43D8">
            <w:pPr>
              <w:jc w:val="both"/>
            </w:pPr>
            <w:r>
              <w:t>Mgr. Jana Vašíková, Ph</w:t>
            </w:r>
            <w:r w:rsidR="00473B9C" w:rsidRPr="0040774B">
              <w:t>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00"/>
        </w:trPr>
        <w:tc>
          <w:tcPr>
            <w:tcW w:w="9855" w:type="dxa"/>
            <w:gridSpan w:val="8"/>
            <w:tcBorders>
              <w:top w:val="nil"/>
            </w:tcBorders>
          </w:tcPr>
          <w:p w:rsidR="00473B9C" w:rsidRPr="0040774B" w:rsidRDefault="00473B9C" w:rsidP="00BD43D8">
            <w:pPr>
              <w:jc w:val="both"/>
            </w:pPr>
            <w:r w:rsidRPr="0040774B">
              <w:t>Mgr. Barbora Petrů Puhrová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742"/>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Teorie hry, pojetí hry v historickém kontextu, hra v pedagogických koncepcích významných představitelů.</w:t>
            </w:r>
          </w:p>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Specifika hry dětí předškolního věku, atributy a znaky hry. </w:t>
            </w:r>
          </w:p>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Vývojové etapy hry, typologie her.</w:t>
            </w:r>
          </w:p>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Využití edukační hry v mateřské škole.</w:t>
            </w:r>
          </w:p>
          <w:p w:rsidR="00473B9C" w:rsidRPr="0040774B" w:rsidRDefault="00473B9C" w:rsidP="00BD43D8">
            <w:r w:rsidRPr="0040774B">
              <w:t>Role učitele a dítěte ve hře.</w:t>
            </w:r>
          </w:p>
          <w:p w:rsidR="00473B9C" w:rsidRPr="0040774B" w:rsidRDefault="00473B9C" w:rsidP="00BD43D8">
            <w:r w:rsidRPr="0040774B">
              <w:t xml:space="preserve">Hra jako aktivita v procesu učení. </w:t>
            </w:r>
          </w:p>
          <w:p w:rsidR="00473B9C" w:rsidRPr="0040774B" w:rsidRDefault="00473B9C" w:rsidP="00BD43D8">
            <w:r w:rsidRPr="0040774B">
              <w:t>Hra jako metoda, hra jako diagnostický prostředek.</w:t>
            </w:r>
          </w:p>
          <w:p w:rsidR="00473B9C" w:rsidRPr="0040774B" w:rsidRDefault="00473B9C" w:rsidP="00BD43D8">
            <w:r w:rsidRPr="0040774B">
              <w:t xml:space="preserve">Plánování herních aktivit v kontextu školních a třídních vzdělávacích programů pro předškolní vzdělávání.  </w:t>
            </w:r>
          </w:p>
          <w:p w:rsidR="00473B9C" w:rsidRPr="0040774B" w:rsidRDefault="00473B9C" w:rsidP="00BD43D8">
            <w:r w:rsidRPr="0040774B">
              <w:t xml:space="preserve">Praktické využití hry a hraček v kontextu školních a třídních vzdělávacích programů pro předškolní vzdělávání.  </w:t>
            </w:r>
          </w:p>
          <w:p w:rsidR="00473B9C" w:rsidRPr="0040774B" w:rsidRDefault="00473B9C" w:rsidP="00BD43D8">
            <w:r w:rsidRPr="0040774B">
              <w:t xml:space="preserve">Dramatizace a dramatická hra v mateřské škole. </w:t>
            </w:r>
          </w:p>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Historický pohled na hračku, hračka v současnosti.</w:t>
            </w:r>
          </w:p>
          <w:p w:rsidR="00473B9C" w:rsidRPr="0040774B" w:rsidRDefault="00473B9C" w:rsidP="00BD43D8">
            <w:r w:rsidRPr="0040774B">
              <w:t>Didaktické hračky a jejich využití.</w:t>
            </w:r>
          </w:p>
          <w:p w:rsidR="00473B9C" w:rsidRPr="0040774B" w:rsidRDefault="00473B9C" w:rsidP="00BD43D8">
            <w:pPr>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Návrh didaktické hračky a její využití v edukačním procesu.</w:t>
            </w:r>
          </w:p>
          <w:p w:rsidR="00473B9C" w:rsidRPr="0040774B" w:rsidRDefault="00473B9C" w:rsidP="00BD43D8">
            <w:r w:rsidRPr="0040774B">
              <w:t xml:space="preserve">Realizace herních projektů a jejich prezentace. </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303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rPr>
                <w:bCs/>
              </w:rPr>
            </w:pPr>
            <w:r w:rsidRPr="0040774B">
              <w:rPr>
                <w:bCs/>
              </w:rPr>
              <w:t xml:space="preserve">Koťátková, S. (2005). </w:t>
            </w:r>
            <w:r w:rsidRPr="0040774B">
              <w:rPr>
                <w:bCs/>
                <w:i/>
              </w:rPr>
              <w:t>Hry v mateřské škole v teorii a praxi</w:t>
            </w:r>
            <w:r w:rsidRPr="0040774B">
              <w:rPr>
                <w:bCs/>
              </w:rPr>
              <w:t xml:space="preserve">. Praha: Grada. </w:t>
            </w:r>
          </w:p>
          <w:p w:rsidR="00473B9C" w:rsidRDefault="00473B9C" w:rsidP="00BD43D8">
            <w:pPr>
              <w:jc w:val="both"/>
              <w:rPr>
                <w:bCs/>
              </w:rPr>
            </w:pPr>
            <w:r w:rsidRPr="0040774B">
              <w:rPr>
                <w:bCs/>
              </w:rPr>
              <w:t>Navrátilová, H., &amp; Petrů Puhrová, B. (201</w:t>
            </w:r>
            <w:r w:rsidR="00442B72">
              <w:rPr>
                <w:bCs/>
              </w:rPr>
              <w:t>8</w:t>
            </w:r>
            <w:r w:rsidRPr="0040774B">
              <w:rPr>
                <w:bCs/>
              </w:rPr>
              <w:t xml:space="preserve">). </w:t>
            </w:r>
            <w:r w:rsidRPr="0040774B">
              <w:rPr>
                <w:bCs/>
                <w:i/>
              </w:rPr>
              <w:t>Máme hračku, tak co s ní? Od teorie k verifikaci v mateřské škole.</w:t>
            </w:r>
            <w:r w:rsidRPr="0040774B">
              <w:rPr>
                <w:bCs/>
              </w:rPr>
              <w:t xml:space="preserve"> Zlín: Univerzita Tomáše Bati ve Zlíně, v tisku.</w:t>
            </w:r>
          </w:p>
          <w:p w:rsidR="00013232" w:rsidRPr="0040774B" w:rsidRDefault="00013232" w:rsidP="00BD43D8">
            <w:pPr>
              <w:jc w:val="both"/>
              <w:rPr>
                <w:bCs/>
              </w:rPr>
            </w:pPr>
            <w:r w:rsidRPr="0040774B">
              <w:rPr>
                <w:bCs/>
              </w:rPr>
              <w:t>Navrátilov</w:t>
            </w:r>
            <w:r>
              <w:rPr>
                <w:bCs/>
              </w:rPr>
              <w:t>á, H., &amp; Petrů Puhrová, B. (2018</w:t>
            </w:r>
            <w:r w:rsidRPr="0040774B">
              <w:rPr>
                <w:bCs/>
              </w:rPr>
              <w:t>).</w:t>
            </w:r>
            <w:r>
              <w:rPr>
                <w:bCs/>
              </w:rPr>
              <w:t xml:space="preserve"> </w:t>
            </w:r>
            <w:r w:rsidRPr="00013232">
              <w:rPr>
                <w:bCs/>
                <w:i/>
              </w:rPr>
              <w:t>Hra a její edukační využití.</w:t>
            </w:r>
            <w:r>
              <w:rPr>
                <w:bCs/>
              </w:rPr>
              <w:t xml:space="preserve"> </w:t>
            </w:r>
            <w:r w:rsidRPr="00B87AF7">
              <w:t>Distanční studijní opora</w:t>
            </w:r>
            <w:r w:rsidRPr="00B63330">
              <w:t xml:space="preserve">. </w:t>
            </w:r>
            <w:r>
              <w:t>Zlín: UTB ve Zlíně.</w:t>
            </w:r>
          </w:p>
          <w:p w:rsidR="00485F70" w:rsidRDefault="00473B9C" w:rsidP="00485F70">
            <w:pPr>
              <w:jc w:val="both"/>
            </w:pPr>
            <w:r w:rsidRPr="0040774B">
              <w:t xml:space="preserve">Opravilová, E. (2016). </w:t>
            </w:r>
            <w:r w:rsidRPr="0040774B">
              <w:rPr>
                <w:i/>
              </w:rPr>
              <w:t>Předškolní pedagogika</w:t>
            </w:r>
            <w:r w:rsidRPr="0040774B">
              <w:t>. Praha: Grada.</w:t>
            </w:r>
          </w:p>
          <w:p w:rsidR="00751F1F" w:rsidRDefault="00751F1F" w:rsidP="00BD43D8">
            <w:pPr>
              <w:jc w:val="both"/>
              <w:rPr>
                <w:b/>
              </w:rPr>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 xml:space="preserve">Brooker, L., Blaise, M., &amp; Edwards, S. (2014). </w:t>
            </w:r>
            <w:r w:rsidRPr="0040774B">
              <w:rPr>
                <w:i/>
              </w:rPr>
              <w:t>The SAGE Handbook of Play and Learning in Early Childhood</w:t>
            </w:r>
            <w:r w:rsidRPr="0040774B">
              <w:t xml:space="preserve">. </w:t>
            </w:r>
          </w:p>
          <w:p w:rsidR="00473B9C" w:rsidRPr="0040774B" w:rsidRDefault="00473B9C" w:rsidP="00BD43D8">
            <w:pPr>
              <w:jc w:val="both"/>
            </w:pPr>
            <w:r w:rsidRPr="0040774B">
              <w:t>London: Sage.</w:t>
            </w:r>
          </w:p>
          <w:p w:rsidR="00473B9C" w:rsidRPr="0040774B" w:rsidRDefault="00473B9C" w:rsidP="00BD43D8">
            <w:pPr>
              <w:jc w:val="both"/>
              <w:rPr>
                <w:bCs/>
              </w:rPr>
            </w:pPr>
            <w:r w:rsidRPr="0040774B">
              <w:rPr>
                <w:bCs/>
              </w:rPr>
              <w:t xml:space="preserve">Mišurcová, V., Fixl, V., &amp; Fišer, J. (1980). </w:t>
            </w:r>
            <w:r w:rsidRPr="0040774B">
              <w:rPr>
                <w:bCs/>
                <w:i/>
              </w:rPr>
              <w:t>Hra a hračka v životě dítěte</w:t>
            </w:r>
            <w:r w:rsidRPr="0040774B">
              <w:rPr>
                <w:bCs/>
              </w:rPr>
              <w:t>. Praha: SPN.</w:t>
            </w:r>
          </w:p>
          <w:p w:rsidR="00473B9C" w:rsidRPr="0040774B" w:rsidRDefault="00473B9C" w:rsidP="00BD43D8">
            <w:pPr>
              <w:jc w:val="both"/>
            </w:pPr>
            <w:r w:rsidRPr="0040774B">
              <w:t xml:space="preserve">Suchánková, E. (2014). </w:t>
            </w:r>
            <w:r w:rsidRPr="0040774B">
              <w:rPr>
                <w:i/>
              </w:rPr>
              <w:t>Hra a její využití v předškolním vzdělávání</w:t>
            </w:r>
            <w:r w:rsidRPr="0040774B">
              <w:t>. Praha: Portál.</w:t>
            </w:r>
          </w:p>
          <w:p w:rsidR="00473B9C" w:rsidRPr="0040774B" w:rsidRDefault="00473B9C" w:rsidP="00BD43D8">
            <w:pPr>
              <w:jc w:val="both"/>
            </w:pPr>
            <w:r w:rsidRPr="0040774B">
              <w:t xml:space="preserve">Svobodová, E. (2010). </w:t>
            </w:r>
            <w:r w:rsidRPr="0040774B">
              <w:rPr>
                <w:i/>
              </w:rPr>
              <w:t>Vzdělávání v mateřské škole: školní a třídní vzdělávací progra</w:t>
            </w:r>
            <w:r w:rsidRPr="0040774B">
              <w:t>m. Praha: Portál.</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5E10B0" w:rsidP="005E10B0">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F293E">
        <w:trPr>
          <w:trHeight w:val="883"/>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Default="00473B9C"/>
    <w:p w:rsidR="00BF293E" w:rsidRPr="0040774B" w:rsidRDefault="00BF293E"/>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Kapitoly z dějin předškolní výchovy</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D4721E" w:rsidP="00BD43D8">
            <w:pPr>
              <w:jc w:val="both"/>
            </w:pPr>
            <w:r>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90B53" w:rsidP="00BD43D8">
            <w:pPr>
              <w:jc w:val="both"/>
            </w:pPr>
            <w:r w:rsidRPr="0040774B">
              <w:t>10</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90B53" w:rsidP="00BD43D8">
            <w:pPr>
              <w:jc w:val="both"/>
            </w:pPr>
            <w:r w:rsidRPr="0040774B">
              <w:t>10</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del w:id="76" w:author="§.opiékoiíkkoíikoíi" w:date="2018-05-25T16:01:00Z">
              <w:r w:rsidRPr="0040774B" w:rsidDel="0038356F">
                <w:delText xml:space="preserve">Zpracování seminární práce a </w:delText>
              </w:r>
            </w:del>
            <w:ins w:id="77" w:author="§.opiékoiíkkoíikoíi" w:date="2018-05-25T16:01:00Z">
              <w:r w:rsidR="0038356F">
                <w:t xml:space="preserve"> P</w:t>
              </w:r>
            </w:ins>
            <w:del w:id="78" w:author="§.opiékoiíkkoíikoíi" w:date="2018-05-25T16:01:00Z">
              <w:r w:rsidRPr="0040774B" w:rsidDel="0038356F">
                <w:delText>p</w:delText>
              </w:r>
            </w:del>
            <w:r w:rsidRPr="0040774B">
              <w:t xml:space="preserve">rezentace na téma dané vyučujícím, písemný test.  </w:t>
            </w:r>
          </w:p>
        </w:tc>
      </w:tr>
      <w:tr w:rsidR="00473B9C" w:rsidRPr="0040774B" w:rsidTr="00BD43D8">
        <w:trPr>
          <w:trHeight w:val="6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doc. PaedDr. Jana Majerčíková,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52"/>
        </w:trPr>
        <w:tc>
          <w:tcPr>
            <w:tcW w:w="9855" w:type="dxa"/>
            <w:gridSpan w:val="8"/>
            <w:tcBorders>
              <w:top w:val="nil"/>
            </w:tcBorders>
          </w:tcPr>
          <w:p w:rsidR="00473B9C" w:rsidRPr="0040774B" w:rsidRDefault="00473B9C" w:rsidP="00BD43D8">
            <w:pPr>
              <w:jc w:val="both"/>
            </w:pPr>
            <w:r w:rsidRPr="0040774B">
              <w:t>Mgr. Barbora Petrů Puhrová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93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Předškolní pedagogika v systému pedagogických věd, interdisciplinární vztahy.</w:t>
            </w:r>
          </w:p>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Dítě a dětství, pojetí dětství z historického hlediska.</w:t>
            </w:r>
          </w:p>
          <w:p w:rsidR="00473B9C" w:rsidRPr="0040774B" w:rsidRDefault="00473B9C" w:rsidP="00BD43D8">
            <w:pPr>
              <w:rPr>
                <w:color w:val="000000" w:themeColor="text1"/>
              </w:rPr>
            </w:pPr>
            <w:r w:rsidRPr="0040774B">
              <w:rPr>
                <w:rStyle w:val="hps"/>
                <w:color w:val="000000" w:themeColor="text1"/>
              </w:rPr>
              <w:t>Vývoj</w:t>
            </w:r>
            <w:r w:rsidRPr="0040774B">
              <w:rPr>
                <w:color w:val="000000" w:themeColor="text1"/>
              </w:rPr>
              <w:t xml:space="preserve"> </w:t>
            </w:r>
            <w:r w:rsidRPr="0040774B">
              <w:rPr>
                <w:rStyle w:val="hps"/>
                <w:color w:val="000000" w:themeColor="text1"/>
              </w:rPr>
              <w:t>výchovy a vzdělávání</w:t>
            </w:r>
            <w:r w:rsidRPr="0040774B">
              <w:rPr>
                <w:color w:val="000000" w:themeColor="text1"/>
              </w:rPr>
              <w:t xml:space="preserve"> </w:t>
            </w:r>
            <w:r w:rsidRPr="0040774B">
              <w:rPr>
                <w:rStyle w:val="hps"/>
                <w:color w:val="000000" w:themeColor="text1"/>
              </w:rPr>
              <w:t>od</w:t>
            </w:r>
            <w:r w:rsidRPr="0040774B">
              <w:rPr>
                <w:color w:val="000000" w:themeColor="text1"/>
              </w:rPr>
              <w:t xml:space="preserve"> </w:t>
            </w:r>
            <w:r w:rsidRPr="0040774B">
              <w:rPr>
                <w:rStyle w:val="hps"/>
                <w:color w:val="000000" w:themeColor="text1"/>
              </w:rPr>
              <w:t>antiky</w:t>
            </w:r>
            <w:r w:rsidRPr="0040774B">
              <w:rPr>
                <w:color w:val="000000" w:themeColor="text1"/>
              </w:rPr>
              <w:t xml:space="preserve"> </w:t>
            </w:r>
            <w:r w:rsidRPr="0040774B">
              <w:rPr>
                <w:rStyle w:val="hps"/>
                <w:color w:val="000000" w:themeColor="text1"/>
              </w:rPr>
              <w:t>po</w:t>
            </w:r>
            <w:r w:rsidRPr="0040774B">
              <w:rPr>
                <w:color w:val="000000" w:themeColor="text1"/>
              </w:rPr>
              <w:t xml:space="preserve"> </w:t>
            </w:r>
            <w:r w:rsidRPr="0040774B">
              <w:rPr>
                <w:rStyle w:val="hps"/>
                <w:color w:val="000000" w:themeColor="text1"/>
              </w:rPr>
              <w:t xml:space="preserve">středověk. </w:t>
            </w:r>
            <w:r w:rsidRPr="0040774B">
              <w:rPr>
                <w:color w:val="000000" w:themeColor="text1"/>
              </w:rPr>
              <w:t xml:space="preserve"> </w:t>
            </w:r>
          </w:p>
          <w:p w:rsidR="00473B9C" w:rsidRPr="0040774B" w:rsidRDefault="00473B9C" w:rsidP="00BD43D8">
            <w:pPr>
              <w:rPr>
                <w:color w:val="000000" w:themeColor="text1"/>
              </w:rPr>
            </w:pPr>
            <w:r w:rsidRPr="0040774B">
              <w:rPr>
                <w:rStyle w:val="hps"/>
                <w:color w:val="000000" w:themeColor="text1"/>
              </w:rPr>
              <w:t>Pedagogické</w:t>
            </w:r>
            <w:r w:rsidRPr="0040774B">
              <w:rPr>
                <w:color w:val="000000" w:themeColor="text1"/>
              </w:rPr>
              <w:t xml:space="preserve"> </w:t>
            </w:r>
            <w:r w:rsidRPr="0040774B">
              <w:rPr>
                <w:rStyle w:val="hps"/>
                <w:color w:val="000000" w:themeColor="text1"/>
              </w:rPr>
              <w:t>myšlení</w:t>
            </w:r>
            <w:r w:rsidRPr="0040774B">
              <w:rPr>
                <w:color w:val="000000" w:themeColor="text1"/>
              </w:rPr>
              <w:t xml:space="preserve"> </w:t>
            </w:r>
            <w:r w:rsidRPr="0040774B">
              <w:rPr>
                <w:rStyle w:val="hps"/>
                <w:color w:val="000000" w:themeColor="text1"/>
              </w:rPr>
              <w:t>a</w:t>
            </w:r>
            <w:r w:rsidRPr="0040774B">
              <w:rPr>
                <w:color w:val="000000" w:themeColor="text1"/>
              </w:rPr>
              <w:t xml:space="preserve"> </w:t>
            </w:r>
            <w:r w:rsidRPr="0040774B">
              <w:rPr>
                <w:rStyle w:val="hps"/>
                <w:color w:val="000000" w:themeColor="text1"/>
              </w:rPr>
              <w:t>organizace</w:t>
            </w:r>
            <w:r w:rsidRPr="0040774B">
              <w:rPr>
                <w:color w:val="000000" w:themeColor="text1"/>
              </w:rPr>
              <w:t xml:space="preserve"> </w:t>
            </w:r>
            <w:r w:rsidRPr="0040774B">
              <w:rPr>
                <w:rStyle w:val="hps"/>
                <w:color w:val="000000" w:themeColor="text1"/>
              </w:rPr>
              <w:t>výchovy a vzdělávání</w:t>
            </w:r>
            <w:r w:rsidRPr="0040774B">
              <w:rPr>
                <w:color w:val="000000" w:themeColor="text1"/>
              </w:rPr>
              <w:t xml:space="preserve"> </w:t>
            </w:r>
            <w:r w:rsidRPr="0040774B">
              <w:rPr>
                <w:rStyle w:val="hps"/>
                <w:color w:val="000000" w:themeColor="text1"/>
              </w:rPr>
              <w:t>v</w:t>
            </w:r>
            <w:r w:rsidRPr="0040774B">
              <w:rPr>
                <w:color w:val="000000" w:themeColor="text1"/>
              </w:rPr>
              <w:t xml:space="preserve"> </w:t>
            </w:r>
            <w:r w:rsidRPr="0040774B">
              <w:rPr>
                <w:rStyle w:val="hps"/>
                <w:color w:val="000000" w:themeColor="text1"/>
              </w:rPr>
              <w:t>období</w:t>
            </w:r>
            <w:r w:rsidRPr="0040774B">
              <w:rPr>
                <w:color w:val="000000" w:themeColor="text1"/>
              </w:rPr>
              <w:t xml:space="preserve"> </w:t>
            </w:r>
            <w:r w:rsidRPr="0040774B">
              <w:rPr>
                <w:rStyle w:val="hps"/>
                <w:color w:val="000000" w:themeColor="text1"/>
              </w:rPr>
              <w:t>renesančního</w:t>
            </w:r>
            <w:r w:rsidRPr="0040774B">
              <w:rPr>
                <w:color w:val="000000" w:themeColor="text1"/>
              </w:rPr>
              <w:t xml:space="preserve"> </w:t>
            </w:r>
            <w:r w:rsidRPr="0040774B">
              <w:rPr>
                <w:rStyle w:val="hps"/>
                <w:color w:val="000000" w:themeColor="text1"/>
              </w:rPr>
              <w:t>humanismu</w:t>
            </w:r>
            <w:r w:rsidRPr="0040774B">
              <w:rPr>
                <w:color w:val="000000" w:themeColor="text1"/>
              </w:rPr>
              <w:t xml:space="preserve">, </w:t>
            </w:r>
            <w:r w:rsidRPr="0040774B">
              <w:rPr>
                <w:rStyle w:val="hps"/>
                <w:color w:val="000000" w:themeColor="text1"/>
              </w:rPr>
              <w:t>reformace</w:t>
            </w:r>
            <w:r w:rsidRPr="0040774B">
              <w:rPr>
                <w:color w:val="000000" w:themeColor="text1"/>
              </w:rPr>
              <w:t xml:space="preserve"> </w:t>
            </w:r>
            <w:r w:rsidRPr="0040774B">
              <w:rPr>
                <w:color w:val="000000" w:themeColor="text1"/>
              </w:rPr>
              <w:br/>
            </w:r>
            <w:r w:rsidRPr="0040774B">
              <w:rPr>
                <w:rStyle w:val="hps"/>
                <w:color w:val="000000" w:themeColor="text1"/>
              </w:rPr>
              <w:t>a</w:t>
            </w:r>
            <w:r w:rsidRPr="0040774B">
              <w:rPr>
                <w:color w:val="000000" w:themeColor="text1"/>
              </w:rPr>
              <w:t xml:space="preserve"> </w:t>
            </w:r>
            <w:r w:rsidRPr="0040774B">
              <w:rPr>
                <w:rStyle w:val="hps"/>
                <w:color w:val="000000" w:themeColor="text1"/>
              </w:rPr>
              <w:t>protireformace</w:t>
            </w:r>
            <w:r w:rsidRPr="0040774B">
              <w:rPr>
                <w:color w:val="000000" w:themeColor="text1"/>
              </w:rPr>
              <w:t xml:space="preserve">. </w:t>
            </w:r>
          </w:p>
          <w:p w:rsidR="00473B9C" w:rsidRPr="0040774B" w:rsidRDefault="00473B9C" w:rsidP="00BD43D8">
            <w:pPr>
              <w:rPr>
                <w:color w:val="000000" w:themeColor="text1"/>
              </w:rPr>
            </w:pPr>
            <w:r w:rsidRPr="0040774B">
              <w:rPr>
                <w:rStyle w:val="hps"/>
                <w:color w:val="000000" w:themeColor="text1"/>
              </w:rPr>
              <w:t>Předškolní</w:t>
            </w:r>
            <w:r w:rsidRPr="0040774B">
              <w:rPr>
                <w:color w:val="000000" w:themeColor="text1"/>
              </w:rPr>
              <w:t xml:space="preserve"> </w:t>
            </w:r>
            <w:r w:rsidRPr="0040774B">
              <w:rPr>
                <w:rStyle w:val="hps"/>
                <w:color w:val="000000" w:themeColor="text1"/>
              </w:rPr>
              <w:t>výchova,</w:t>
            </w:r>
            <w:r w:rsidRPr="0040774B">
              <w:rPr>
                <w:color w:val="000000" w:themeColor="text1"/>
              </w:rPr>
              <w:t xml:space="preserve"> </w:t>
            </w:r>
            <w:r w:rsidRPr="0040774B">
              <w:rPr>
                <w:rStyle w:val="hps"/>
                <w:color w:val="000000" w:themeColor="text1"/>
              </w:rPr>
              <w:t>vzdělávání</w:t>
            </w:r>
            <w:r w:rsidRPr="0040774B">
              <w:rPr>
                <w:color w:val="000000" w:themeColor="text1"/>
              </w:rPr>
              <w:t xml:space="preserve"> </w:t>
            </w:r>
            <w:r w:rsidRPr="0040774B">
              <w:rPr>
                <w:rStyle w:val="hps"/>
                <w:color w:val="000000" w:themeColor="text1"/>
              </w:rPr>
              <w:t>a</w:t>
            </w:r>
            <w:r w:rsidRPr="0040774B">
              <w:rPr>
                <w:color w:val="000000" w:themeColor="text1"/>
              </w:rPr>
              <w:t xml:space="preserve"> </w:t>
            </w:r>
            <w:r w:rsidRPr="0040774B">
              <w:rPr>
                <w:rStyle w:val="hps"/>
                <w:color w:val="000000" w:themeColor="text1"/>
              </w:rPr>
              <w:t>formování</w:t>
            </w:r>
            <w:r w:rsidRPr="0040774B">
              <w:rPr>
                <w:color w:val="000000" w:themeColor="text1"/>
              </w:rPr>
              <w:t xml:space="preserve"> </w:t>
            </w:r>
            <w:r w:rsidRPr="0040774B">
              <w:rPr>
                <w:rStyle w:val="hps"/>
                <w:color w:val="000000" w:themeColor="text1"/>
              </w:rPr>
              <w:t>pedagogických</w:t>
            </w:r>
            <w:r w:rsidRPr="0040774B">
              <w:rPr>
                <w:color w:val="000000" w:themeColor="text1"/>
              </w:rPr>
              <w:t xml:space="preserve"> </w:t>
            </w:r>
            <w:r w:rsidRPr="0040774B">
              <w:rPr>
                <w:rStyle w:val="hps"/>
                <w:color w:val="000000" w:themeColor="text1"/>
              </w:rPr>
              <w:t>myšlenek</w:t>
            </w:r>
            <w:r w:rsidRPr="0040774B">
              <w:rPr>
                <w:color w:val="000000" w:themeColor="text1"/>
              </w:rPr>
              <w:t xml:space="preserve"> </w:t>
            </w:r>
            <w:r w:rsidRPr="0040774B">
              <w:rPr>
                <w:rStyle w:val="hps"/>
                <w:color w:val="000000" w:themeColor="text1"/>
              </w:rPr>
              <w:t>v období baroka, dílo</w:t>
            </w:r>
            <w:r w:rsidRPr="0040774B">
              <w:rPr>
                <w:color w:val="000000" w:themeColor="text1"/>
              </w:rPr>
              <w:t xml:space="preserve"> </w:t>
            </w:r>
            <w:r w:rsidRPr="0040774B">
              <w:rPr>
                <w:rStyle w:val="hps"/>
                <w:color w:val="000000" w:themeColor="text1"/>
              </w:rPr>
              <w:t>J. A.</w:t>
            </w:r>
            <w:r w:rsidRPr="0040774B">
              <w:rPr>
                <w:color w:val="000000" w:themeColor="text1"/>
              </w:rPr>
              <w:t xml:space="preserve"> </w:t>
            </w:r>
            <w:r w:rsidRPr="0040774B">
              <w:rPr>
                <w:rStyle w:val="hps"/>
                <w:color w:val="000000" w:themeColor="text1"/>
              </w:rPr>
              <w:t>Komenského</w:t>
            </w:r>
            <w:r w:rsidRPr="0040774B">
              <w:rPr>
                <w:color w:val="000000" w:themeColor="text1"/>
              </w:rPr>
              <w:t>.</w:t>
            </w:r>
            <w:r w:rsidRPr="0040774B">
              <w:rPr>
                <w:color w:val="000000" w:themeColor="text1"/>
                <w:sz w:val="28"/>
              </w:rPr>
              <w:br/>
            </w:r>
            <w:r w:rsidRPr="0040774B">
              <w:rPr>
                <w:rStyle w:val="hps"/>
                <w:color w:val="000000" w:themeColor="text1"/>
              </w:rPr>
              <w:t>Předškolní</w:t>
            </w:r>
            <w:r w:rsidRPr="0040774B">
              <w:rPr>
                <w:color w:val="000000" w:themeColor="text1"/>
              </w:rPr>
              <w:t xml:space="preserve"> </w:t>
            </w:r>
            <w:r w:rsidRPr="0040774B">
              <w:rPr>
                <w:rStyle w:val="hps"/>
                <w:color w:val="000000" w:themeColor="text1"/>
              </w:rPr>
              <w:t>výchova,</w:t>
            </w:r>
            <w:r w:rsidRPr="0040774B">
              <w:rPr>
                <w:color w:val="000000" w:themeColor="text1"/>
              </w:rPr>
              <w:t xml:space="preserve"> </w:t>
            </w:r>
            <w:r w:rsidRPr="0040774B">
              <w:rPr>
                <w:rStyle w:val="hps"/>
                <w:color w:val="000000" w:themeColor="text1"/>
              </w:rPr>
              <w:t>vzdělávání</w:t>
            </w:r>
            <w:r w:rsidRPr="0040774B">
              <w:rPr>
                <w:color w:val="000000" w:themeColor="text1"/>
              </w:rPr>
              <w:t xml:space="preserve"> </w:t>
            </w:r>
            <w:r w:rsidRPr="0040774B">
              <w:rPr>
                <w:rStyle w:val="hps"/>
                <w:color w:val="000000" w:themeColor="text1"/>
              </w:rPr>
              <w:t>a</w:t>
            </w:r>
            <w:r w:rsidRPr="0040774B">
              <w:rPr>
                <w:color w:val="000000" w:themeColor="text1"/>
              </w:rPr>
              <w:t xml:space="preserve"> </w:t>
            </w:r>
            <w:r w:rsidRPr="0040774B">
              <w:rPr>
                <w:rStyle w:val="hps"/>
                <w:color w:val="000000" w:themeColor="text1"/>
              </w:rPr>
              <w:t>pedagogické</w:t>
            </w:r>
            <w:r w:rsidRPr="0040774B">
              <w:rPr>
                <w:color w:val="000000" w:themeColor="text1"/>
              </w:rPr>
              <w:t xml:space="preserve"> </w:t>
            </w:r>
            <w:r w:rsidRPr="0040774B">
              <w:rPr>
                <w:rStyle w:val="hps"/>
                <w:color w:val="000000" w:themeColor="text1"/>
              </w:rPr>
              <w:t>myšlení</w:t>
            </w:r>
            <w:r w:rsidRPr="0040774B">
              <w:rPr>
                <w:color w:val="000000" w:themeColor="text1"/>
              </w:rPr>
              <w:t xml:space="preserve"> </w:t>
            </w:r>
            <w:r w:rsidRPr="0040774B">
              <w:rPr>
                <w:rStyle w:val="hps"/>
                <w:color w:val="000000" w:themeColor="text1"/>
              </w:rPr>
              <w:t>v</w:t>
            </w:r>
            <w:r w:rsidRPr="0040774B">
              <w:rPr>
                <w:color w:val="000000" w:themeColor="text1"/>
              </w:rPr>
              <w:t xml:space="preserve"> </w:t>
            </w:r>
            <w:r w:rsidRPr="0040774B">
              <w:rPr>
                <w:rStyle w:val="hps"/>
                <w:color w:val="000000" w:themeColor="text1"/>
              </w:rPr>
              <w:t>období</w:t>
            </w:r>
            <w:r w:rsidRPr="0040774B">
              <w:rPr>
                <w:color w:val="000000" w:themeColor="text1"/>
              </w:rPr>
              <w:t xml:space="preserve"> </w:t>
            </w:r>
            <w:r w:rsidRPr="0040774B">
              <w:rPr>
                <w:rStyle w:val="hps"/>
                <w:color w:val="000000" w:themeColor="text1"/>
              </w:rPr>
              <w:t xml:space="preserve">osvícenství. </w:t>
            </w:r>
            <w:r w:rsidRPr="0040774B">
              <w:rPr>
                <w:color w:val="000000" w:themeColor="text1"/>
              </w:rPr>
              <w:t xml:space="preserve"> </w:t>
            </w:r>
          </w:p>
          <w:p w:rsidR="00473B9C" w:rsidRPr="0040774B" w:rsidRDefault="00473B9C" w:rsidP="00BD43D8">
            <w:pPr>
              <w:rPr>
                <w:rStyle w:val="hps"/>
                <w:color w:val="000000" w:themeColor="text1"/>
              </w:rPr>
            </w:pPr>
            <w:r w:rsidRPr="0040774B">
              <w:rPr>
                <w:rStyle w:val="hps"/>
                <w:color w:val="000000" w:themeColor="text1"/>
              </w:rPr>
              <w:t>Významní</w:t>
            </w:r>
            <w:r w:rsidRPr="0040774B">
              <w:rPr>
                <w:color w:val="000000" w:themeColor="text1"/>
              </w:rPr>
              <w:t xml:space="preserve"> </w:t>
            </w:r>
            <w:r w:rsidRPr="0040774B">
              <w:rPr>
                <w:rStyle w:val="hps"/>
                <w:color w:val="000000" w:themeColor="text1"/>
              </w:rPr>
              <w:t>představitelé</w:t>
            </w:r>
            <w:r w:rsidRPr="0040774B">
              <w:rPr>
                <w:color w:val="000000" w:themeColor="text1"/>
              </w:rPr>
              <w:t xml:space="preserve"> </w:t>
            </w:r>
            <w:r w:rsidRPr="0040774B">
              <w:rPr>
                <w:rStyle w:val="hps"/>
                <w:color w:val="000000" w:themeColor="text1"/>
              </w:rPr>
              <w:t>světové a české pedagogiky</w:t>
            </w:r>
            <w:r w:rsidRPr="0040774B">
              <w:rPr>
                <w:color w:val="000000" w:themeColor="text1"/>
              </w:rPr>
              <w:t xml:space="preserve"> </w:t>
            </w:r>
            <w:r w:rsidRPr="0040774B">
              <w:rPr>
                <w:rStyle w:val="hps"/>
                <w:color w:val="000000" w:themeColor="text1"/>
              </w:rPr>
              <w:t>a</w:t>
            </w:r>
            <w:r w:rsidRPr="0040774B">
              <w:rPr>
                <w:color w:val="000000" w:themeColor="text1"/>
              </w:rPr>
              <w:t xml:space="preserve"> </w:t>
            </w:r>
            <w:r w:rsidRPr="0040774B">
              <w:rPr>
                <w:rStyle w:val="hps"/>
                <w:color w:val="000000" w:themeColor="text1"/>
              </w:rPr>
              <w:t>jejich hlavní</w:t>
            </w:r>
            <w:r w:rsidRPr="0040774B">
              <w:rPr>
                <w:color w:val="000000" w:themeColor="text1"/>
              </w:rPr>
              <w:t xml:space="preserve"> </w:t>
            </w:r>
            <w:r w:rsidRPr="0040774B">
              <w:rPr>
                <w:rStyle w:val="hps"/>
                <w:color w:val="000000" w:themeColor="text1"/>
              </w:rPr>
              <w:t>myšlenky v období 17. - 19. století.</w:t>
            </w:r>
          </w:p>
          <w:p w:rsidR="00473B9C" w:rsidRPr="0040774B" w:rsidRDefault="00473B9C" w:rsidP="00BD43D8">
            <w:pPr>
              <w:rPr>
                <w:color w:val="000000" w:themeColor="text1"/>
              </w:rPr>
            </w:pPr>
            <w:r w:rsidRPr="0040774B">
              <w:rPr>
                <w:rStyle w:val="hps"/>
                <w:color w:val="000000" w:themeColor="text1"/>
              </w:rPr>
              <w:t>Předškolní</w:t>
            </w:r>
            <w:r w:rsidRPr="0040774B">
              <w:rPr>
                <w:color w:val="000000" w:themeColor="text1"/>
              </w:rPr>
              <w:t xml:space="preserve"> </w:t>
            </w:r>
            <w:r w:rsidRPr="0040774B">
              <w:rPr>
                <w:rStyle w:val="hps"/>
                <w:color w:val="000000" w:themeColor="text1"/>
              </w:rPr>
              <w:t>výchova</w:t>
            </w:r>
            <w:r w:rsidRPr="0040774B">
              <w:rPr>
                <w:color w:val="000000" w:themeColor="text1"/>
              </w:rPr>
              <w:t xml:space="preserve"> </w:t>
            </w:r>
            <w:r w:rsidRPr="0040774B">
              <w:rPr>
                <w:rStyle w:val="hps"/>
                <w:color w:val="000000" w:themeColor="text1"/>
              </w:rPr>
              <w:t>a</w:t>
            </w:r>
            <w:r w:rsidRPr="0040774B">
              <w:rPr>
                <w:color w:val="000000" w:themeColor="text1"/>
              </w:rPr>
              <w:t xml:space="preserve"> </w:t>
            </w:r>
            <w:r w:rsidRPr="0040774B">
              <w:rPr>
                <w:rStyle w:val="hps"/>
                <w:color w:val="000000" w:themeColor="text1"/>
              </w:rPr>
              <w:t>pedagogika</w:t>
            </w:r>
            <w:r w:rsidRPr="0040774B">
              <w:rPr>
                <w:color w:val="000000" w:themeColor="text1"/>
              </w:rPr>
              <w:t xml:space="preserve"> </w:t>
            </w:r>
            <w:r w:rsidRPr="0040774B">
              <w:rPr>
                <w:rStyle w:val="hps"/>
                <w:color w:val="000000" w:themeColor="text1"/>
              </w:rPr>
              <w:t>ve světě</w:t>
            </w:r>
            <w:r w:rsidRPr="0040774B">
              <w:rPr>
                <w:color w:val="000000" w:themeColor="text1"/>
              </w:rPr>
              <w:t xml:space="preserve"> a v Čechách </w:t>
            </w:r>
            <w:r w:rsidRPr="0040774B">
              <w:rPr>
                <w:rStyle w:val="hps"/>
                <w:color w:val="000000" w:themeColor="text1"/>
              </w:rPr>
              <w:t>v 19. století</w:t>
            </w:r>
            <w:r w:rsidRPr="0040774B">
              <w:rPr>
                <w:color w:val="000000" w:themeColor="text1"/>
              </w:rPr>
              <w:t xml:space="preserve">. </w:t>
            </w:r>
          </w:p>
          <w:p w:rsidR="00473B9C" w:rsidRPr="0040774B" w:rsidRDefault="00473B9C" w:rsidP="00BD43D8">
            <w:pPr>
              <w:rPr>
                <w:color w:val="000000" w:themeColor="text1"/>
              </w:rPr>
            </w:pPr>
            <w:r w:rsidRPr="0040774B">
              <w:rPr>
                <w:rStyle w:val="hps"/>
                <w:color w:val="000000" w:themeColor="text1"/>
              </w:rPr>
              <w:t>Vývoj</w:t>
            </w:r>
            <w:r w:rsidRPr="0040774B">
              <w:rPr>
                <w:color w:val="000000" w:themeColor="text1"/>
              </w:rPr>
              <w:t xml:space="preserve"> </w:t>
            </w:r>
            <w:r w:rsidRPr="0040774B">
              <w:rPr>
                <w:rStyle w:val="hps"/>
                <w:color w:val="000000" w:themeColor="text1"/>
              </w:rPr>
              <w:t>pedagogického</w:t>
            </w:r>
            <w:r w:rsidRPr="0040774B">
              <w:rPr>
                <w:color w:val="000000" w:themeColor="text1"/>
              </w:rPr>
              <w:t xml:space="preserve"> </w:t>
            </w:r>
            <w:r w:rsidRPr="0040774B">
              <w:rPr>
                <w:rStyle w:val="hps"/>
                <w:color w:val="000000" w:themeColor="text1"/>
              </w:rPr>
              <w:t>myšlení</w:t>
            </w:r>
            <w:r w:rsidRPr="0040774B">
              <w:rPr>
                <w:color w:val="000000" w:themeColor="text1"/>
              </w:rPr>
              <w:t xml:space="preserve"> </w:t>
            </w:r>
            <w:r w:rsidRPr="0040774B">
              <w:rPr>
                <w:rStyle w:val="hps"/>
                <w:color w:val="000000" w:themeColor="text1"/>
              </w:rPr>
              <w:t>a</w:t>
            </w:r>
            <w:r w:rsidRPr="0040774B">
              <w:rPr>
                <w:color w:val="000000" w:themeColor="text1"/>
              </w:rPr>
              <w:t xml:space="preserve"> </w:t>
            </w:r>
            <w:r w:rsidRPr="0040774B">
              <w:rPr>
                <w:rStyle w:val="hps"/>
                <w:color w:val="000000" w:themeColor="text1"/>
              </w:rPr>
              <w:t>hnutí</w:t>
            </w:r>
            <w:r w:rsidRPr="0040774B">
              <w:rPr>
                <w:color w:val="000000" w:themeColor="text1"/>
              </w:rPr>
              <w:t xml:space="preserve"> </w:t>
            </w:r>
            <w:r w:rsidRPr="0040774B">
              <w:rPr>
                <w:rStyle w:val="hps"/>
                <w:color w:val="000000" w:themeColor="text1"/>
              </w:rPr>
              <w:t>v</w:t>
            </w:r>
            <w:r w:rsidRPr="0040774B">
              <w:rPr>
                <w:color w:val="000000" w:themeColor="text1"/>
              </w:rPr>
              <w:t xml:space="preserve"> </w:t>
            </w:r>
            <w:r w:rsidRPr="0040774B">
              <w:rPr>
                <w:rStyle w:val="hps"/>
                <w:color w:val="000000" w:themeColor="text1"/>
              </w:rPr>
              <w:t>předškolní výchově</w:t>
            </w:r>
            <w:r w:rsidRPr="0040774B">
              <w:rPr>
                <w:color w:val="000000" w:themeColor="text1"/>
              </w:rPr>
              <w:t xml:space="preserve"> </w:t>
            </w:r>
            <w:r w:rsidRPr="0040774B">
              <w:rPr>
                <w:rStyle w:val="hps"/>
                <w:color w:val="000000" w:themeColor="text1"/>
              </w:rPr>
              <w:t>počátkem 20. století</w:t>
            </w:r>
            <w:r w:rsidRPr="0040774B">
              <w:rPr>
                <w:color w:val="000000" w:themeColor="text1"/>
              </w:rPr>
              <w:t xml:space="preserve">. </w:t>
            </w:r>
          </w:p>
          <w:p w:rsidR="00473B9C" w:rsidRPr="0040774B" w:rsidRDefault="00473B9C" w:rsidP="00BD43D8">
            <w:pPr>
              <w:autoSpaceDE w:val="0"/>
              <w:autoSpaceDN w:val="0"/>
              <w:adjustRightInd w:val="0"/>
              <w:rPr>
                <w:color w:val="000000" w:themeColor="text1"/>
              </w:rPr>
            </w:pPr>
            <w:r w:rsidRPr="0040774B">
              <w:rPr>
                <w:rStyle w:val="hps"/>
                <w:color w:val="000000" w:themeColor="text1"/>
              </w:rPr>
              <w:t>Reformní</w:t>
            </w:r>
            <w:r w:rsidRPr="0040774B">
              <w:rPr>
                <w:color w:val="000000" w:themeColor="text1"/>
              </w:rPr>
              <w:t xml:space="preserve"> </w:t>
            </w:r>
            <w:r w:rsidRPr="0040774B">
              <w:rPr>
                <w:rStyle w:val="hps"/>
                <w:color w:val="000000" w:themeColor="text1"/>
              </w:rPr>
              <w:t>pedagogika</w:t>
            </w:r>
            <w:r w:rsidRPr="0040774B">
              <w:rPr>
                <w:color w:val="000000" w:themeColor="text1"/>
              </w:rPr>
              <w:t xml:space="preserve"> </w:t>
            </w:r>
            <w:r w:rsidRPr="0040774B">
              <w:rPr>
                <w:rStyle w:val="hps"/>
                <w:color w:val="000000" w:themeColor="text1"/>
              </w:rPr>
              <w:t>ve světě</w:t>
            </w:r>
            <w:r w:rsidRPr="0040774B">
              <w:rPr>
                <w:color w:val="000000" w:themeColor="text1"/>
              </w:rPr>
              <w:t xml:space="preserve"> a v Čechách </w:t>
            </w:r>
            <w:r w:rsidRPr="0040774B">
              <w:rPr>
                <w:rStyle w:val="hps"/>
                <w:color w:val="000000" w:themeColor="text1"/>
              </w:rPr>
              <w:t>a její uplatnění</w:t>
            </w:r>
            <w:r w:rsidRPr="0040774B">
              <w:rPr>
                <w:color w:val="000000" w:themeColor="text1"/>
              </w:rPr>
              <w:t xml:space="preserve"> </w:t>
            </w:r>
            <w:r w:rsidRPr="0040774B">
              <w:rPr>
                <w:rStyle w:val="hps"/>
                <w:color w:val="000000" w:themeColor="text1"/>
              </w:rPr>
              <w:t>v</w:t>
            </w:r>
            <w:r w:rsidRPr="0040774B">
              <w:rPr>
                <w:color w:val="000000" w:themeColor="text1"/>
              </w:rPr>
              <w:t xml:space="preserve"> </w:t>
            </w:r>
            <w:r w:rsidRPr="0040774B">
              <w:rPr>
                <w:rStyle w:val="hps"/>
                <w:color w:val="000000" w:themeColor="text1"/>
              </w:rPr>
              <w:t>předškolní výchově</w:t>
            </w:r>
            <w:r w:rsidRPr="0040774B">
              <w:rPr>
                <w:color w:val="000000" w:themeColor="text1"/>
              </w:rPr>
              <w:t xml:space="preserve">. </w:t>
            </w:r>
          </w:p>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Počátky a vývoj předškolních institucí.</w:t>
            </w:r>
            <w:r w:rsidRPr="0040774B">
              <w:rPr>
                <w:color w:val="000000" w:themeColor="text1"/>
              </w:rPr>
              <w:br/>
            </w:r>
            <w:r w:rsidRPr="0040774B">
              <w:rPr>
                <w:rFonts w:ascii="TimesNewRomanPSMT" w:eastAsiaTheme="minorHAnsi" w:hAnsi="TimesNewRomanPSMT" w:cs="TimesNewRomanPSMT"/>
                <w:lang w:eastAsia="en-US"/>
              </w:rPr>
              <w:t>Organizované vzdělávání učitelek mateřských škol.</w:t>
            </w:r>
          </w:p>
          <w:p w:rsidR="00473B9C" w:rsidRPr="0040774B" w:rsidRDefault="00473B9C"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Kurikulární dokumenty pro předškolní vzdělávání. </w:t>
            </w:r>
          </w:p>
          <w:p w:rsidR="00473B9C" w:rsidRPr="00DE4556" w:rsidRDefault="00473B9C" w:rsidP="00DE4556">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Pojetí předškolního vzdělávání v podm</w:t>
            </w:r>
            <w:r w:rsidR="00DE4556">
              <w:rPr>
                <w:rFonts w:ascii="TimesNewRomanPSMT" w:eastAsiaTheme="minorHAnsi" w:hAnsi="TimesNewRomanPSMT" w:cs="TimesNewRomanPSMT"/>
                <w:lang w:eastAsia="en-US"/>
              </w:rPr>
              <w:t>ínkách současné mateřské školy.</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autoSpaceDE w:val="0"/>
              <w:autoSpaceDN w:val="0"/>
              <w:adjustRightInd w:val="0"/>
              <w:rPr>
                <w:color w:val="000000"/>
              </w:rPr>
            </w:pPr>
            <w:r w:rsidRPr="0040774B">
              <w:rPr>
                <w:color w:val="000000"/>
              </w:rPr>
              <w:t xml:space="preserve">Kasper, T., &amp; Kasperová, D. (2008). </w:t>
            </w:r>
            <w:r w:rsidRPr="0040774B">
              <w:rPr>
                <w:i/>
                <w:color w:val="000000"/>
              </w:rPr>
              <w:t>Dějiny pedagogiky</w:t>
            </w:r>
            <w:r w:rsidRPr="0040774B">
              <w:rPr>
                <w:color w:val="000000"/>
              </w:rPr>
              <w:t>. Praha: Grada.</w:t>
            </w:r>
          </w:p>
          <w:p w:rsidR="00473B9C" w:rsidRPr="0040774B" w:rsidRDefault="00473B9C" w:rsidP="00BD43D8">
            <w:r w:rsidRPr="0040774B">
              <w:t xml:space="preserve">Kolláriková, Z., &amp; Pupala, B. (2010). </w:t>
            </w:r>
            <w:r w:rsidRPr="0040774B">
              <w:rPr>
                <w:i/>
              </w:rPr>
              <w:t>Předškolní a primární pedagogika</w:t>
            </w:r>
            <w:r w:rsidRPr="0040774B">
              <w:t>. Praha: Portál.</w:t>
            </w:r>
          </w:p>
          <w:p w:rsidR="00473B9C" w:rsidRPr="0040774B" w:rsidRDefault="00473B9C" w:rsidP="00BD43D8">
            <w:pPr>
              <w:pStyle w:val="Default"/>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 xml:space="preserve">&amp;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rsidR="00473B9C" w:rsidRPr="0040774B" w:rsidRDefault="00013232" w:rsidP="00BD43D8">
            <w:pPr>
              <w:rPr>
                <w:b/>
              </w:rPr>
            </w:pPr>
            <w:r>
              <w:t>Petrů Puhrová, B. (2018</w:t>
            </w:r>
            <w:r w:rsidR="00DE4556" w:rsidRPr="00FC2C55">
              <w:t xml:space="preserve">). </w:t>
            </w:r>
            <w:r w:rsidR="00DE4556" w:rsidRPr="00FC2C55">
              <w:rPr>
                <w:i/>
                <w:iCs/>
              </w:rPr>
              <w:t xml:space="preserve">Dějiny předškolní výchovy. </w:t>
            </w:r>
            <w:r w:rsidR="00DE4556" w:rsidRPr="00FC2C55">
              <w:rPr>
                <w:i/>
              </w:rPr>
              <w:t>Distanční studijní opora</w:t>
            </w:r>
            <w:r w:rsidR="00FC2C55" w:rsidRPr="00FC2C55">
              <w:t>. Zlín: UTB ve Zíně.</w:t>
            </w:r>
          </w:p>
          <w:p w:rsidR="00751F1F" w:rsidRDefault="00751F1F" w:rsidP="00BD43D8">
            <w:pPr>
              <w:rPr>
                <w:b/>
              </w:rPr>
            </w:pPr>
          </w:p>
          <w:p w:rsidR="00473B9C" w:rsidRPr="0040774B" w:rsidRDefault="00473B9C" w:rsidP="00BD43D8">
            <w:pPr>
              <w:rPr>
                <w:b/>
              </w:rPr>
            </w:pPr>
            <w:r w:rsidRPr="0040774B">
              <w:rPr>
                <w:b/>
              </w:rPr>
              <w:t>Doporučená literatura</w:t>
            </w:r>
          </w:p>
          <w:p w:rsidR="00473B9C" w:rsidRPr="0040774B" w:rsidRDefault="00473B9C" w:rsidP="00BD43D8">
            <w:pPr>
              <w:shd w:val="clear" w:color="auto" w:fill="FFFFFF"/>
              <w:rPr>
                <w:color w:val="000000"/>
              </w:rPr>
            </w:pPr>
            <w:r w:rsidRPr="0040774B">
              <w:rPr>
                <w:color w:val="000000"/>
              </w:rPr>
              <w:t xml:space="preserve">Pavlovská, M., Syslová, Z., &amp; Šmahelová, B. (2012). </w:t>
            </w:r>
            <w:r w:rsidRPr="0040774B">
              <w:rPr>
                <w:i/>
                <w:color w:val="000000"/>
              </w:rPr>
              <w:t>Dějiny předškolní pedagogiky.</w:t>
            </w:r>
            <w:r w:rsidRPr="0040774B">
              <w:rPr>
                <w:color w:val="000000"/>
              </w:rPr>
              <w:t xml:space="preserve"> Brno: Masarykova univerzita.</w:t>
            </w:r>
          </w:p>
          <w:p w:rsidR="00473B9C" w:rsidRPr="0040774B" w:rsidRDefault="00473B9C" w:rsidP="00BD43D8">
            <w:pPr>
              <w:autoSpaceDE w:val="0"/>
              <w:autoSpaceDN w:val="0"/>
              <w:adjustRightInd w:val="0"/>
              <w:rPr>
                <w:color w:val="000000"/>
              </w:rPr>
            </w:pPr>
            <w:r w:rsidRPr="0040774B">
              <w:rPr>
                <w:color w:val="000000"/>
              </w:rPr>
              <w:t xml:space="preserve">Rýdl, K., &amp; Šmelová, E. (2012). </w:t>
            </w:r>
            <w:r w:rsidRPr="0040774B">
              <w:rPr>
                <w:i/>
                <w:color w:val="000000"/>
              </w:rPr>
              <w:t>Vývoj institucí pro předškolní výchovu (1869–2011)</w:t>
            </w:r>
            <w:r w:rsidRPr="0040774B">
              <w:rPr>
                <w:color w:val="000000"/>
              </w:rPr>
              <w:t xml:space="preserve">. Olomouc: Univerzita Palackého </w:t>
            </w:r>
            <w:r w:rsidRPr="0040774B">
              <w:rPr>
                <w:color w:val="000000"/>
              </w:rPr>
              <w:br/>
              <w:t>v Olomouci.</w:t>
            </w:r>
          </w:p>
          <w:p w:rsidR="00473B9C" w:rsidRPr="0040774B" w:rsidRDefault="00473B9C" w:rsidP="00BD43D8">
            <w:pPr>
              <w:shd w:val="clear" w:color="auto" w:fill="FFFFFF"/>
              <w:rPr>
                <w:color w:val="000000"/>
              </w:rPr>
            </w:pPr>
            <w:r w:rsidRPr="0040774B">
              <w:rPr>
                <w:color w:val="000000"/>
              </w:rPr>
              <w:t xml:space="preserve">Šmahelová, B. (2008). </w:t>
            </w:r>
            <w:r w:rsidRPr="0040774B">
              <w:rPr>
                <w:i/>
                <w:color w:val="000000"/>
              </w:rPr>
              <w:t>Nástin vývoje pedagogického myšlení</w:t>
            </w:r>
            <w:r w:rsidRPr="0040774B">
              <w:rPr>
                <w:color w:val="000000"/>
              </w:rPr>
              <w:t>. Brno: MSD.</w:t>
            </w:r>
          </w:p>
          <w:p w:rsidR="00473B9C" w:rsidRPr="0040774B" w:rsidRDefault="00473B9C" w:rsidP="00BD43D8">
            <w:pPr>
              <w:shd w:val="clear" w:color="auto" w:fill="FFFFFF"/>
              <w:rPr>
                <w:color w:val="000000" w:themeColor="text1"/>
              </w:rPr>
            </w:pPr>
            <w:r w:rsidRPr="0040774B">
              <w:rPr>
                <w:color w:val="000000" w:themeColor="text1"/>
              </w:rPr>
              <w:t xml:space="preserve">Vacíková, T. (2009). </w:t>
            </w:r>
            <w:r w:rsidRPr="0040774B">
              <w:rPr>
                <w:i/>
                <w:color w:val="000000" w:themeColor="text1"/>
              </w:rPr>
              <w:t>Dějiny vzdělávání od antiky po Komenského.</w:t>
            </w:r>
            <w:r w:rsidRPr="0040774B">
              <w:rPr>
                <w:color w:val="000000" w:themeColor="text1"/>
              </w:rPr>
              <w:t xml:space="preserve"> Praha: Univerzita J. A. Komenského.   </w:t>
            </w:r>
          </w:p>
          <w:p w:rsidR="00473B9C" w:rsidRPr="00DE4556" w:rsidRDefault="00473B9C" w:rsidP="00DE4556">
            <w:pPr>
              <w:shd w:val="clear" w:color="auto" w:fill="FFFFFF"/>
              <w:rPr>
                <w:color w:val="000000"/>
              </w:rPr>
            </w:pPr>
            <w:r w:rsidRPr="0040774B">
              <w:rPr>
                <w:color w:val="000000"/>
              </w:rPr>
              <w:t xml:space="preserve">Šmelová, E. (2006). </w:t>
            </w:r>
            <w:r w:rsidRPr="0040774B">
              <w:rPr>
                <w:i/>
                <w:color w:val="000000"/>
              </w:rPr>
              <w:t>Mateřská škola a její učitelé v podmínkách společenských změn: teorie a praxe II</w:t>
            </w:r>
            <w:r w:rsidRPr="0040774B">
              <w:rPr>
                <w:color w:val="000000"/>
              </w:rPr>
              <w:t>. Olomouc: U</w:t>
            </w:r>
            <w:r w:rsidR="00DE4556">
              <w:rPr>
                <w:color w:val="000000"/>
              </w:rPr>
              <w:t>niverzita Palackého v Olomouci.</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90B53" w:rsidP="00290B53">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55715F">
        <w:trPr>
          <w:trHeight w:val="427"/>
        </w:trPr>
        <w:tc>
          <w:tcPr>
            <w:tcW w:w="9855" w:type="dxa"/>
            <w:gridSpan w:val="8"/>
          </w:tcPr>
          <w:p w:rsidR="003D268E" w:rsidRDefault="003D268E" w:rsidP="003D268E">
            <w:pPr>
              <w:jc w:val="both"/>
            </w:pPr>
            <w:r>
              <w:t>Individuální konzultace s vyučujícím.</w:t>
            </w:r>
          </w:p>
          <w:p w:rsidR="00CD73B2" w:rsidRPr="0040774B" w:rsidRDefault="003D268E" w:rsidP="00BD43D8">
            <w:pPr>
              <w:jc w:val="both"/>
            </w:pPr>
            <w:r>
              <w:t>Využití kurzu ve výukovém prostředí Moodle (http://vyuka.fhs.utb.cz/).</w:t>
            </w:r>
          </w:p>
        </w:tc>
      </w:tr>
    </w:tbl>
    <w:p w:rsidR="003D268E" w:rsidRDefault="003D26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473B9C">
        <w:trPr>
          <w:trHeight w:val="8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3B9C" w:rsidRPr="00751F1F" w:rsidRDefault="00473B9C" w:rsidP="00BD43D8">
            <w:pPr>
              <w:jc w:val="both"/>
              <w:rPr>
                <w:b/>
                <w:sz w:val="28"/>
                <w:szCs w:val="28"/>
              </w:rPr>
            </w:pPr>
            <w:r w:rsidRPr="0040774B">
              <w:br w:type="page"/>
            </w:r>
            <w:r w:rsidRPr="0040774B">
              <w:br w:type="page"/>
            </w:r>
            <w:r w:rsidRPr="00751F1F">
              <w:rPr>
                <w:b/>
                <w:sz w:val="28"/>
                <w:szCs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Anglický jazyk I</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15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del w:id="79" w:author="§.opiékoiíkkoíikoíi" w:date="2018-05-25T16:02:00Z">
              <w:r w:rsidRPr="0040774B" w:rsidDel="0038356F">
                <w:delText xml:space="preserve">Plnění zadaných domácích úkolů, </w:delText>
              </w:r>
            </w:del>
            <w:ins w:id="80" w:author="§.opiékoiíkkoíikoíi" w:date="2018-05-25T16:02:00Z">
              <w:r w:rsidR="0038356F">
                <w:t>P</w:t>
              </w:r>
            </w:ins>
            <w:del w:id="81" w:author="§.opiékoiíkkoíikoíi" w:date="2018-05-25T16:02:00Z">
              <w:r w:rsidRPr="0040774B" w:rsidDel="0038356F">
                <w:delText>p</w:delText>
              </w:r>
            </w:del>
            <w:r w:rsidRPr="0040774B">
              <w:t>ráce v Moodle, průběžné testy, závěrečný test.</w:t>
            </w:r>
          </w:p>
        </w:tc>
      </w:tr>
      <w:tr w:rsidR="00473B9C" w:rsidRPr="0040774B" w:rsidTr="00BD43D8">
        <w:trPr>
          <w:trHeight w:val="203"/>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2A4A66" w:rsidP="00BD43D8">
            <w:pPr>
              <w:jc w:val="both"/>
            </w:pPr>
            <w:r>
              <w:t>prof. PaedDr. Silvia Pokrivčáková,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2A4A66" w:rsidP="00BD43D8">
            <w:pPr>
              <w:jc w:val="both"/>
            </w:pPr>
            <w:r>
              <w:t>vede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2A4A66" w:rsidP="00BD43D8">
            <w:pPr>
              <w:jc w:val="both"/>
            </w:pPr>
            <w:r>
              <w:t>prof. PaedDr. Silvia Pokrivčáková, PhD. (50%), Mgr. Andrea Macková (50</w:t>
            </w:r>
            <w:r w:rsidR="00473B9C" w:rsidRPr="0040774B">
              <w:t>%)</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836"/>
        </w:trPr>
        <w:tc>
          <w:tcPr>
            <w:tcW w:w="9855" w:type="dxa"/>
            <w:gridSpan w:val="8"/>
            <w:tcBorders>
              <w:top w:val="nil"/>
              <w:bottom w:val="single" w:sz="12" w:space="0" w:color="auto"/>
            </w:tcBorders>
          </w:tcPr>
          <w:p w:rsidR="00473B9C" w:rsidRPr="0040774B" w:rsidRDefault="00473B9C" w:rsidP="00BD43D8">
            <w:pPr>
              <w:rPr>
                <w:sz w:val="22"/>
                <w:szCs w:val="22"/>
              </w:rPr>
            </w:pPr>
          </w:p>
          <w:p w:rsidR="00473B9C" w:rsidRPr="0040774B" w:rsidRDefault="00473B9C" w:rsidP="00BD43D8">
            <w:r w:rsidRPr="0040774B">
              <w:t>Popis vzhledu a srovnávání.</w:t>
            </w:r>
          </w:p>
          <w:p w:rsidR="00473B9C" w:rsidRPr="0040774B" w:rsidRDefault="00473B9C" w:rsidP="00BD43D8">
            <w:r w:rsidRPr="0040774B">
              <w:t>Použití frázových sloves.</w:t>
            </w:r>
          </w:p>
          <w:p w:rsidR="00473B9C" w:rsidRPr="0040774B" w:rsidRDefault="00473B9C" w:rsidP="00BD43D8">
            <w:r w:rsidRPr="0040774B">
              <w:t>Formulace stížnosti.</w:t>
            </w:r>
          </w:p>
          <w:p w:rsidR="00473B9C" w:rsidRPr="0040774B" w:rsidRDefault="00473B9C" w:rsidP="00BD43D8">
            <w:r w:rsidRPr="0040774B">
              <w:t>Trpný rod.</w:t>
            </w:r>
          </w:p>
          <w:p w:rsidR="00473B9C" w:rsidRPr="0040774B" w:rsidRDefault="00473B9C" w:rsidP="00BD43D8">
            <w:pPr>
              <w:rPr>
                <w:i/>
              </w:rPr>
            </w:pPr>
            <w:r w:rsidRPr="0040774B">
              <w:t xml:space="preserve">Použití členů </w:t>
            </w:r>
            <w:r w:rsidRPr="0040774B">
              <w:rPr>
                <w:i/>
              </w:rPr>
              <w:t>a/an, the</w:t>
            </w:r>
          </w:p>
          <w:p w:rsidR="00473B9C" w:rsidRPr="0040774B" w:rsidRDefault="00473B9C" w:rsidP="00BD43D8">
            <w:pPr>
              <w:rPr>
                <w:i/>
              </w:rPr>
            </w:pPr>
            <w:r w:rsidRPr="0040774B">
              <w:t xml:space="preserve">Fráze se slovesy </w:t>
            </w:r>
            <w:r w:rsidRPr="0040774B">
              <w:rPr>
                <w:i/>
              </w:rPr>
              <w:t>take</w:t>
            </w:r>
            <w:r w:rsidRPr="0040774B">
              <w:t xml:space="preserve"> a </w:t>
            </w:r>
            <w:r w:rsidRPr="0040774B">
              <w:rPr>
                <w:i/>
              </w:rPr>
              <w:t>have.</w:t>
            </w:r>
          </w:p>
          <w:p w:rsidR="00473B9C" w:rsidRPr="0040774B" w:rsidRDefault="00473B9C" w:rsidP="00BD43D8">
            <w:r w:rsidRPr="0040774B">
              <w:t>Popis změn a rozdílů.</w:t>
            </w:r>
          </w:p>
          <w:p w:rsidR="00473B9C" w:rsidRPr="0040774B" w:rsidRDefault="00473B9C" w:rsidP="00BD43D8">
            <w:r w:rsidRPr="0040774B">
              <w:t>Doporučení.</w:t>
            </w:r>
          </w:p>
          <w:p w:rsidR="00473B9C" w:rsidRPr="0040774B" w:rsidRDefault="00473B9C" w:rsidP="00BD43D8">
            <w:r w:rsidRPr="0040774B">
              <w:t>Nereálné situace v minulost</w:t>
            </w:r>
            <w:r w:rsidR="00442B72">
              <w:t>i</w:t>
            </w:r>
            <w:r w:rsidRPr="0040774B">
              <w:t xml:space="preserve"> – </w:t>
            </w:r>
            <w:r w:rsidRPr="0040774B">
              <w:rPr>
                <w:i/>
              </w:rPr>
              <w:t>should/shouldn’t have</w:t>
            </w:r>
            <w:r w:rsidRPr="0040774B">
              <w:t>.</w:t>
            </w:r>
          </w:p>
          <w:p w:rsidR="00473B9C" w:rsidRPr="0040774B" w:rsidRDefault="00473B9C" w:rsidP="00BD43D8">
            <w:r w:rsidRPr="0040774B">
              <w:t>Chování lidí v sociálních médiích, reklama.</w:t>
            </w:r>
          </w:p>
          <w:p w:rsidR="00473B9C" w:rsidRPr="0040774B" w:rsidRDefault="00473B9C" w:rsidP="00BD43D8">
            <w:r w:rsidRPr="0040774B">
              <w:t>Modální slovesa.</w:t>
            </w:r>
          </w:p>
          <w:p w:rsidR="00473B9C" w:rsidRPr="0040774B" w:rsidRDefault="00473B9C" w:rsidP="00BD43D8">
            <w:r w:rsidRPr="0040774B">
              <w:t>Rozhodování a omluva.</w:t>
            </w:r>
          </w:p>
          <w:p w:rsidR="00473B9C" w:rsidRPr="0040774B" w:rsidRDefault="00473B9C" w:rsidP="00BD43D8">
            <w:r w:rsidRPr="0040774B">
              <w:t>Použití nepřímé řeči a nepřímých otázek.</w:t>
            </w:r>
          </w:p>
          <w:p w:rsidR="00473B9C" w:rsidRPr="0040774B" w:rsidRDefault="00473B9C" w:rsidP="00BD43D8">
            <w:r w:rsidRPr="0040774B">
              <w:t>Souhlas a nesouhlas, výhody a nevýhody.</w:t>
            </w:r>
          </w:p>
          <w:p w:rsidR="00473B9C" w:rsidRPr="0040774B" w:rsidRDefault="00473B9C" w:rsidP="00BD43D8">
            <w:pPr>
              <w:rPr>
                <w:sz w:val="22"/>
                <w:szCs w:val="22"/>
              </w:rPr>
            </w:pP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DE4556">
            <w:pPr>
              <w:jc w:val="both"/>
              <w:rPr>
                <w:b/>
              </w:rPr>
            </w:pPr>
            <w:r w:rsidRPr="0040774B">
              <w:rPr>
                <w:b/>
              </w:rPr>
              <w:t>Povinná literatura</w:t>
            </w:r>
          </w:p>
          <w:p w:rsidR="00473B9C" w:rsidRPr="0040774B" w:rsidRDefault="00473B9C" w:rsidP="00DE4556">
            <w:pPr>
              <w:contextualSpacing/>
            </w:pPr>
            <w:r w:rsidRPr="0040774B">
              <w:t xml:space="preserve">Alden, E. (2015). </w:t>
            </w:r>
            <w:r w:rsidRPr="0040774B">
              <w:rPr>
                <w:i/>
                <w:iCs/>
              </w:rPr>
              <w:t>Navigate</w:t>
            </w:r>
            <w:r w:rsidRPr="0040774B">
              <w:t xml:space="preserve"> </w:t>
            </w:r>
            <w:r w:rsidRPr="0040774B">
              <w:rPr>
                <w:i/>
                <w:iCs/>
              </w:rPr>
              <w:t>B1+ Intermediate Workbook with Key.</w:t>
            </w:r>
            <w:r w:rsidRPr="0040774B">
              <w:t xml:space="preserve"> Oxford: Oxford University press.</w:t>
            </w:r>
          </w:p>
          <w:p w:rsidR="00DE4556" w:rsidRPr="00DE4556" w:rsidRDefault="00DE4556" w:rsidP="00013232">
            <w:r w:rsidRPr="00881581">
              <w:t xml:space="preserve">Čechová, H. (2013). </w:t>
            </w:r>
            <w:r w:rsidRPr="00881581">
              <w:rPr>
                <w:i/>
                <w:iCs/>
              </w:rPr>
              <w:t xml:space="preserve">English </w:t>
            </w:r>
            <w:r>
              <w:rPr>
                <w:i/>
                <w:iCs/>
              </w:rPr>
              <w:t>language for pre-school teachers.</w:t>
            </w:r>
            <w:r w:rsidRPr="00C404BA">
              <w:rPr>
                <w:i/>
              </w:rPr>
              <w:t xml:space="preserve"> Distanční studijní opora</w:t>
            </w:r>
            <w:r w:rsidRPr="00C404BA">
              <w:t>. Zlín</w:t>
            </w:r>
            <w:r>
              <w:t xml:space="preserve">: UTB ve Zíně. </w:t>
            </w:r>
          </w:p>
          <w:p w:rsidR="00473B9C" w:rsidRPr="0040774B" w:rsidRDefault="00473B9C" w:rsidP="00BD43D8">
            <w:pPr>
              <w:contextualSpacing/>
            </w:pPr>
            <w:r w:rsidRPr="0040774B">
              <w:t xml:space="preserve">Murphy, R. (2012). </w:t>
            </w:r>
            <w:r w:rsidRPr="0040774B">
              <w:rPr>
                <w:i/>
                <w:iCs/>
              </w:rPr>
              <w:t>English Grammar in Use 4th Edition</w:t>
            </w:r>
            <w:r w:rsidRPr="0040774B">
              <w:t>. Cambridge: Cambridge university press</w:t>
            </w:r>
          </w:p>
          <w:p w:rsidR="00473B9C" w:rsidRPr="0040774B" w:rsidRDefault="00473B9C" w:rsidP="00BD43D8">
            <w:pPr>
              <w:contextualSpacing/>
              <w:rPr>
                <w:b/>
              </w:rPr>
            </w:pPr>
            <w:r w:rsidRPr="0040774B">
              <w:t xml:space="preserve">Roberts R. (2015). </w:t>
            </w:r>
            <w:r w:rsidRPr="0040774B">
              <w:rPr>
                <w:i/>
                <w:iCs/>
              </w:rPr>
              <w:t>Navigate B1+ Intermediate Coursebook with video</w:t>
            </w:r>
            <w:r w:rsidRPr="0040774B">
              <w:t>. Oxford: Oxford University press.</w:t>
            </w:r>
          </w:p>
          <w:p w:rsidR="00473B9C" w:rsidRPr="0040774B" w:rsidRDefault="00473B9C" w:rsidP="00BD43D8">
            <w:pPr>
              <w:pStyle w:val="Normlnweb"/>
              <w:contextualSpacing/>
              <w:jc w:val="both"/>
              <w:rPr>
                <w:b/>
                <w:sz w:val="20"/>
                <w:szCs w:val="20"/>
              </w:rPr>
            </w:pPr>
            <w:r w:rsidRPr="0040774B">
              <w:rPr>
                <w:b/>
                <w:sz w:val="20"/>
                <w:szCs w:val="20"/>
              </w:rPr>
              <w:t>Doporučená literatura</w:t>
            </w:r>
          </w:p>
          <w:p w:rsidR="00473B9C" w:rsidRPr="0040774B" w:rsidRDefault="00473B9C" w:rsidP="00BD43D8">
            <w:pPr>
              <w:pStyle w:val="Normlnweb"/>
              <w:contextualSpacing/>
              <w:jc w:val="both"/>
              <w:rPr>
                <w:b/>
                <w:sz w:val="20"/>
                <w:szCs w:val="20"/>
              </w:rPr>
            </w:pPr>
            <w:r w:rsidRPr="0040774B">
              <w:rPr>
                <w:sz w:val="20"/>
                <w:szCs w:val="20"/>
              </w:rPr>
              <w:t xml:space="preserve">Flower, J. (1998). </w:t>
            </w:r>
            <w:r w:rsidRPr="0040774B">
              <w:rPr>
                <w:i/>
                <w:iCs/>
                <w:sz w:val="20"/>
                <w:szCs w:val="20"/>
              </w:rPr>
              <w:t>Phrasal Verb Organizer with Mini-Dictionary</w:t>
            </w:r>
            <w:r w:rsidRPr="0040774B">
              <w:rPr>
                <w:sz w:val="20"/>
                <w:szCs w:val="20"/>
              </w:rPr>
              <w:t>. Hove: Language Teaching Publications.</w:t>
            </w:r>
          </w:p>
          <w:p w:rsidR="00473B9C" w:rsidRPr="0040774B" w:rsidRDefault="00473B9C" w:rsidP="00BD43D8">
            <w:pPr>
              <w:pStyle w:val="Normlnweb"/>
              <w:contextualSpacing/>
              <w:jc w:val="both"/>
              <w:rPr>
                <w:sz w:val="20"/>
                <w:szCs w:val="20"/>
              </w:rPr>
            </w:pPr>
            <w:r w:rsidRPr="0040774B">
              <w:rPr>
                <w:sz w:val="20"/>
                <w:szCs w:val="20"/>
              </w:rPr>
              <w:t xml:space="preserve">Mann, M. (2007). </w:t>
            </w:r>
            <w:r w:rsidRPr="0040774B">
              <w:rPr>
                <w:i/>
                <w:iCs/>
                <w:sz w:val="20"/>
                <w:szCs w:val="20"/>
              </w:rPr>
              <w:t>Destination B1 Grammar &amp; Vocabulary with Answer Key</w:t>
            </w:r>
            <w:r w:rsidRPr="0040774B">
              <w:rPr>
                <w:sz w:val="20"/>
                <w:szCs w:val="20"/>
              </w:rPr>
              <w:t>. MacMillan.</w:t>
            </w:r>
          </w:p>
          <w:p w:rsidR="00473B9C" w:rsidRPr="00B84458" w:rsidRDefault="00473B9C" w:rsidP="00BD43D8">
            <w:pPr>
              <w:pStyle w:val="Normlnweb"/>
              <w:contextualSpacing/>
              <w:jc w:val="both"/>
              <w:rPr>
                <w:sz w:val="20"/>
                <w:szCs w:val="20"/>
              </w:rPr>
            </w:pPr>
            <w:r w:rsidRPr="0040774B">
              <w:rPr>
                <w:sz w:val="20"/>
                <w:szCs w:val="20"/>
              </w:rPr>
              <w:t xml:space="preserve">Sparling, D. (1990). </w:t>
            </w:r>
            <w:r w:rsidRPr="0040774B">
              <w:rPr>
                <w:i/>
                <w:iCs/>
                <w:sz w:val="20"/>
                <w:szCs w:val="20"/>
              </w:rPr>
              <w:t>English or Czenglish</w:t>
            </w:r>
            <w:r w:rsidRPr="0040774B">
              <w:rPr>
                <w:sz w:val="20"/>
                <w:szCs w:val="20"/>
              </w:rPr>
              <w:t>. Praha: Stá</w:t>
            </w:r>
            <w:r w:rsidR="00B84458">
              <w:rPr>
                <w:sz w:val="20"/>
                <w:szCs w:val="20"/>
              </w:rPr>
              <w:t>tní pedagogické nakladatelství.</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84458">
        <w:trPr>
          <w:trHeight w:val="1658"/>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Sociálně-pedagogický výcvik</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15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Písemná reflexe vlastního aktivního působení na výuce.</w:t>
            </w:r>
          </w:p>
        </w:tc>
      </w:tr>
      <w:tr w:rsidR="00473B9C" w:rsidRPr="0040774B" w:rsidTr="00CD73B2">
        <w:trPr>
          <w:trHeight w:val="168"/>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et Mgr. Viktor Pacholík,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Mgr. Hana Navrátilová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660"/>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Seznamovací aktivity ve skupině.</w:t>
            </w:r>
          </w:p>
          <w:p w:rsidR="00473B9C" w:rsidRPr="0040774B" w:rsidRDefault="00473B9C" w:rsidP="00BD43D8">
            <w:r w:rsidRPr="0040774B">
              <w:t>Sociální percepce a její bariéry.</w:t>
            </w:r>
          </w:p>
          <w:p w:rsidR="00473B9C" w:rsidRPr="0040774B" w:rsidRDefault="00473B9C" w:rsidP="00BD43D8">
            <w:r w:rsidRPr="0040774B">
              <w:t>Rozvoj osobnosti člověka.</w:t>
            </w:r>
          </w:p>
          <w:p w:rsidR="00473B9C" w:rsidRPr="0040774B" w:rsidRDefault="00473B9C" w:rsidP="00BD43D8">
            <w:r w:rsidRPr="0040774B">
              <w:t>Sebepoznání ve vztahu k edukačním situacím.</w:t>
            </w:r>
          </w:p>
          <w:p w:rsidR="00473B9C" w:rsidRPr="0040774B" w:rsidRDefault="00473B9C" w:rsidP="00BD43D8">
            <w:r w:rsidRPr="0040774B">
              <w:t>Rozvoj komunikačních dovedností.</w:t>
            </w:r>
          </w:p>
          <w:p w:rsidR="00473B9C" w:rsidRPr="0040774B" w:rsidRDefault="00473B9C" w:rsidP="00BD43D8">
            <w:r w:rsidRPr="0040774B">
              <w:t>Poskytování efektivní zpětné vazby.</w:t>
            </w:r>
          </w:p>
          <w:p w:rsidR="00473B9C" w:rsidRPr="0040774B" w:rsidRDefault="00473B9C" w:rsidP="00BD43D8">
            <w:r w:rsidRPr="0040774B">
              <w:t>Schopnost empatie a naslouchání.</w:t>
            </w:r>
          </w:p>
          <w:p w:rsidR="00473B9C" w:rsidRPr="0040774B" w:rsidRDefault="00473B9C" w:rsidP="00BD43D8">
            <w:r w:rsidRPr="0040774B">
              <w:t>Kooperace v učitelském týmu.</w:t>
            </w:r>
          </w:p>
          <w:p w:rsidR="00473B9C" w:rsidRPr="0040774B" w:rsidRDefault="00473B9C" w:rsidP="00BD43D8">
            <w:r w:rsidRPr="0040774B">
              <w:t>Konflikty, typologie a prvky konfliktních situací.</w:t>
            </w:r>
          </w:p>
          <w:p w:rsidR="00473B9C" w:rsidRPr="0040774B" w:rsidRDefault="00473B9C" w:rsidP="00BD43D8">
            <w:r w:rsidRPr="0040774B">
              <w:t>Komunikační strategie podporující řešení konfliktu.</w:t>
            </w:r>
          </w:p>
          <w:p w:rsidR="00473B9C" w:rsidRPr="0040774B" w:rsidRDefault="00473B9C" w:rsidP="00BD43D8">
            <w:r w:rsidRPr="0040774B">
              <w:t>Sebepojetí učitele.</w:t>
            </w:r>
          </w:p>
          <w:p w:rsidR="00473B9C" w:rsidRPr="0040774B" w:rsidRDefault="00473B9C" w:rsidP="00BD43D8">
            <w:r w:rsidRPr="0040774B">
              <w:t>Klíčové kompetence a jejich rozvíjení.</w:t>
            </w:r>
          </w:p>
          <w:p w:rsidR="00473B9C" w:rsidRPr="0040774B" w:rsidRDefault="00473B9C" w:rsidP="00BD43D8">
            <w:r w:rsidRPr="0040774B">
              <w:t>Rozvoj profesních kompetencí učitele mateřské školy.</w:t>
            </w:r>
          </w:p>
          <w:p w:rsidR="00473B9C" w:rsidRPr="0040774B" w:rsidRDefault="00473B9C" w:rsidP="00BD43D8">
            <w:r w:rsidRPr="0040774B">
              <w:t>Tvořivé aktivity</w:t>
            </w:r>
            <w:r w:rsidR="00442B72">
              <w:t xml:space="preserve"> pro rozvoj osobnosti</w:t>
            </w:r>
            <w:r w:rsidRPr="0040774B">
              <w:t>.</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93177A" w:rsidRDefault="00473B9C" w:rsidP="0093177A">
            <w:r w:rsidRPr="0040774B">
              <w:rPr>
                <w:b/>
              </w:rPr>
              <w:t>Povinná literatura</w:t>
            </w:r>
            <w:r w:rsidRPr="0040774B">
              <w:rPr>
                <w:b/>
              </w:rPr>
              <w:br/>
            </w:r>
            <w:r w:rsidRPr="0040774B">
              <w:t xml:space="preserve">Helus, Z., Bravená, N., &amp; Franclová, M. (2012). </w:t>
            </w:r>
            <w:r w:rsidRPr="0040774B">
              <w:rPr>
                <w:i/>
              </w:rPr>
              <w:t>Perspektivy učitelství</w:t>
            </w:r>
            <w:r w:rsidRPr="0040774B">
              <w:t>. Praha: Univerzita Karlova v Praze, Pedagogická fakulta.</w:t>
            </w:r>
          </w:p>
          <w:p w:rsidR="0093177A" w:rsidRPr="00A80926" w:rsidRDefault="0093177A" w:rsidP="0093177A">
            <w:pPr>
              <w:pStyle w:val="Default"/>
              <w:jc w:val="both"/>
              <w:rPr>
                <w:color w:val="365F91" w:themeColor="accent1" w:themeShade="BF"/>
                <w:sz w:val="20"/>
                <w:szCs w:val="20"/>
              </w:rPr>
            </w:pPr>
            <w:r w:rsidRPr="00881581">
              <w:rPr>
                <w:sz w:val="20"/>
                <w:szCs w:val="20"/>
              </w:rPr>
              <w:t xml:space="preserve">Hladík, K., </w:t>
            </w:r>
            <w:r w:rsidR="00FC2C55">
              <w:rPr>
                <w:sz w:val="20"/>
                <w:szCs w:val="20"/>
              </w:rPr>
              <w:t xml:space="preserve">&amp; </w:t>
            </w:r>
            <w:r w:rsidRPr="00881581">
              <w:rPr>
                <w:sz w:val="20"/>
                <w:szCs w:val="20"/>
              </w:rPr>
              <w:t xml:space="preserve">Vávrová S. (2011). </w:t>
            </w:r>
            <w:r w:rsidRPr="00881581">
              <w:rPr>
                <w:i/>
                <w:iCs/>
                <w:sz w:val="20"/>
                <w:szCs w:val="20"/>
              </w:rPr>
              <w:t>Mechanismy fungování rozvoje autoregulace učení studentů</w:t>
            </w:r>
            <w:r>
              <w:rPr>
                <w:sz w:val="20"/>
                <w:szCs w:val="20"/>
              </w:rPr>
              <w:t>. Praha</w:t>
            </w:r>
            <w:r w:rsidR="00FC2C55">
              <w:rPr>
                <w:sz w:val="20"/>
                <w:szCs w:val="20"/>
              </w:rPr>
              <w:t>: Hnutí R</w:t>
            </w:r>
            <w:r w:rsidRPr="007E0652">
              <w:rPr>
                <w:sz w:val="20"/>
                <w:szCs w:val="20"/>
              </w:rPr>
              <w:t>.</w:t>
            </w:r>
            <w:r w:rsidRPr="00881581">
              <w:rPr>
                <w:sz w:val="20"/>
                <w:szCs w:val="20"/>
              </w:rPr>
              <w:t xml:space="preserve"> </w:t>
            </w:r>
            <w:r w:rsidRPr="00A80926">
              <w:rPr>
                <w:sz w:val="20"/>
                <w:szCs w:val="20"/>
              </w:rPr>
              <w:t>Dostupné z:</w:t>
            </w:r>
            <w:r w:rsidRPr="00A80926">
              <w:rPr>
                <w:color w:val="0070C0"/>
                <w:sz w:val="20"/>
                <w:szCs w:val="20"/>
              </w:rPr>
              <w:t xml:space="preserve"> </w:t>
            </w:r>
            <w:hyperlink r:id="rId23" w:history="1">
              <w:r w:rsidRPr="00A80926">
                <w:rPr>
                  <w:rStyle w:val="Hypertextovodkaz"/>
                  <w:bCs/>
                  <w:color w:val="365F91" w:themeColor="accent1" w:themeShade="BF"/>
                  <w:sz w:val="20"/>
                  <w:szCs w:val="20"/>
                </w:rPr>
                <w:t>http://hdl.handle.net/10563/18672</w:t>
              </w:r>
            </w:hyperlink>
          </w:p>
          <w:p w:rsidR="00473B9C" w:rsidRPr="0040774B" w:rsidRDefault="00473B9C" w:rsidP="0093177A">
            <w:r w:rsidRPr="00A80926">
              <w:t xml:space="preserve">Kolařík, M. (2011). </w:t>
            </w:r>
            <w:r w:rsidRPr="00A80926">
              <w:rPr>
                <w:i/>
              </w:rPr>
              <w:t>Interakční psychologický výcvik pro praxi</w:t>
            </w:r>
            <w:r w:rsidRPr="00A80926">
              <w:t>.</w:t>
            </w:r>
            <w:r w:rsidRPr="0040774B">
              <w:t xml:space="preserve"> Praha: Grada.</w:t>
            </w:r>
          </w:p>
          <w:p w:rsidR="00473B9C" w:rsidRPr="0040774B" w:rsidRDefault="00473B9C" w:rsidP="0093177A">
            <w:pPr>
              <w:jc w:val="both"/>
            </w:pPr>
            <w:r w:rsidRPr="0040774B">
              <w:t xml:space="preserve">Lukášová, H. (2015). </w:t>
            </w:r>
            <w:r w:rsidRPr="0040774B">
              <w:rPr>
                <w:i/>
              </w:rPr>
              <w:t>Učitelské sebepojetí a jeho zkoumání</w:t>
            </w:r>
            <w:r w:rsidRPr="0040774B">
              <w:t>. Zlín: Univerzita Tomáše Bati ve Zlíně, Fakulta humanitních studií.</w:t>
            </w:r>
          </w:p>
          <w:p w:rsidR="00473B9C" w:rsidRPr="0040774B" w:rsidRDefault="00473B9C" w:rsidP="00BD43D8">
            <w:pPr>
              <w:jc w:val="both"/>
            </w:pPr>
            <w:r w:rsidRPr="0040774B">
              <w:t xml:space="preserve">Navrátilová, H. (2015). Učitel mateřské školy a jeho postavení ve školském systému. In Wiegerová, A. et al. </w:t>
            </w:r>
            <w:r w:rsidRPr="0040774B">
              <w:rPr>
                <w:i/>
              </w:rPr>
              <w:t>Profesionalizace učitele mateřské školy z pohledu reformy kurikula</w:t>
            </w:r>
            <w:r w:rsidRPr="0040774B">
              <w:t>. Zlín: Univerzita Tomáše Bati ve Zlíně.</w:t>
            </w:r>
          </w:p>
          <w:p w:rsidR="00473B9C" w:rsidRDefault="00473B9C" w:rsidP="00BD43D8">
            <w:pPr>
              <w:jc w:val="both"/>
            </w:pPr>
            <w:r w:rsidRPr="0040774B">
              <w:t xml:space="preserve">Syslová, Z., &amp; Chaloupková, L. (2015). </w:t>
            </w:r>
            <w:r w:rsidRPr="0040774B">
              <w:rPr>
                <w:i/>
              </w:rPr>
              <w:t>Rámec profesních kvalit učitele mateřské školy</w:t>
            </w:r>
            <w:r w:rsidRPr="0040774B">
              <w:t>. Brno: Masarykova univerzita.</w:t>
            </w:r>
          </w:p>
          <w:p w:rsidR="00FC2C55" w:rsidRPr="00C94B40" w:rsidRDefault="00FC2C55" w:rsidP="00BD43D8">
            <w:pPr>
              <w:jc w:val="both"/>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 xml:space="preserve">Starý, K. (2012). </w:t>
            </w:r>
            <w:r w:rsidRPr="0040774B">
              <w:rPr>
                <w:i/>
              </w:rPr>
              <w:t>Profesní rozvoj učitelů: podpora učitelů pro zlepšování výsledků žáků.</w:t>
            </w:r>
            <w:r w:rsidR="00340BB7">
              <w:t xml:space="preserve"> Praha</w:t>
            </w:r>
            <w:r w:rsidRPr="0040774B">
              <w:t>: Karolinum.</w:t>
            </w:r>
          </w:p>
          <w:p w:rsidR="00473B9C" w:rsidRPr="0040774B" w:rsidRDefault="00473B9C" w:rsidP="00BD43D8">
            <w:pPr>
              <w:jc w:val="both"/>
            </w:pPr>
            <w:r w:rsidRPr="0040774B">
              <w:t xml:space="preserve">Syslová, Z. (2013). </w:t>
            </w:r>
            <w:r w:rsidRPr="0040774B">
              <w:rPr>
                <w:i/>
              </w:rPr>
              <w:t>Profesní kompetence učitele mateřské školy.</w:t>
            </w:r>
            <w:r w:rsidRPr="0040774B">
              <w:t xml:space="preserve"> Praha: Grada.</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10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552"/>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Pr="0040774B" w:rsidRDefault="00473B9C"/>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8A0AC7" w:rsidP="00BD43D8">
            <w:pPr>
              <w:jc w:val="both"/>
            </w:pPr>
            <w:r>
              <w:t xml:space="preserve">Didaktika mateřské školy </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10p+10s</w:t>
            </w:r>
          </w:p>
          <w:p w:rsidR="00473B9C" w:rsidRPr="0040774B" w:rsidRDefault="00473B9C" w:rsidP="00BD43D8">
            <w:pPr>
              <w:jc w:val="both"/>
            </w:pPr>
            <w:r w:rsidRPr="0040774B">
              <w:t>+ 1 týden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20</w:t>
            </w:r>
          </w:p>
          <w:p w:rsidR="00473B9C" w:rsidRPr="0040774B" w:rsidRDefault="00473B9C" w:rsidP="00BD43D8">
            <w:pPr>
              <w:jc w:val="both"/>
            </w:pPr>
            <w:r w:rsidRPr="0040774B">
              <w:t>+ 25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8</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63532A" w:rsidP="00BD43D8">
            <w:pPr>
              <w:jc w:val="both"/>
            </w:pPr>
            <w:r w:rsidRPr="0040774B">
              <w:t xml:space="preserve">přednáška, seminář, </w:t>
            </w:r>
            <w:r w:rsidR="00473B9C" w:rsidRPr="0040774B">
              <w:t>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63532A">
            <w:pPr>
              <w:jc w:val="both"/>
            </w:pPr>
            <w:r w:rsidRPr="0040774B">
              <w:t>Koncipování seminární práce a její obhajoba. Důraz v hodnocení bude kladen na odbornost zpracování závěrečné práce,  na profesionalitu prezentace a vzájemné dialogické argumentace tezí. Podmínkou tvorby závěrečné práce je využití odpovídajících informačních zdrojů. Zkouška – písemn</w:t>
            </w:r>
            <w:r w:rsidR="0038356F">
              <w:t>á</w:t>
            </w:r>
            <w:r w:rsidRPr="0040774B">
              <w:t xml:space="preserve"> a ústní.</w:t>
            </w:r>
          </w:p>
        </w:tc>
      </w:tr>
      <w:tr w:rsidR="00473B9C" w:rsidRPr="0040774B" w:rsidTr="00BD43D8">
        <w:trPr>
          <w:trHeight w:val="272"/>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doc. PaedDr. Adriana Wiegerová,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17"/>
        </w:trPr>
        <w:tc>
          <w:tcPr>
            <w:tcW w:w="9855" w:type="dxa"/>
            <w:gridSpan w:val="8"/>
            <w:tcBorders>
              <w:top w:val="nil"/>
            </w:tcBorders>
          </w:tcPr>
          <w:p w:rsidR="00473B9C" w:rsidRPr="0040774B" w:rsidRDefault="00473B9C" w:rsidP="00BD43D8">
            <w:pPr>
              <w:jc w:val="both"/>
            </w:pPr>
            <w:r w:rsidRPr="0040774B">
              <w:t>doc. PaedDr. Adriana Wiegerová, PhD. (50%) Mgr. Hana Navrátilová (50%)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93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pPr>
              <w:pStyle w:val="Zkladntext2"/>
              <w:spacing w:after="0" w:line="240" w:lineRule="auto"/>
            </w:pPr>
            <w:r w:rsidRPr="0040774B">
              <w:t xml:space="preserve">Didaktický model mateřské školy (komponenty, které ho tvoří, a provázanost vzájemných vztahů mezi nimi). </w:t>
            </w:r>
          </w:p>
          <w:p w:rsidR="00473B9C" w:rsidRPr="0040774B" w:rsidRDefault="00473B9C" w:rsidP="00BD43D8">
            <w:pPr>
              <w:pStyle w:val="Zkladntext2"/>
              <w:spacing w:after="0" w:line="240" w:lineRule="auto"/>
            </w:pPr>
            <w:r w:rsidRPr="0040774B">
              <w:t xml:space="preserve">Podobnost a odlišnost modelu mateřské školy od didaktických modelů vyšších edukačních stupňů. </w:t>
            </w:r>
          </w:p>
          <w:p w:rsidR="00473B9C" w:rsidRPr="0040774B" w:rsidRDefault="00473B9C" w:rsidP="00BD43D8">
            <w:pPr>
              <w:pStyle w:val="Zkladntext2"/>
              <w:spacing w:after="0" w:line="240" w:lineRule="auto"/>
            </w:pPr>
            <w:r w:rsidRPr="0040774B">
              <w:t xml:space="preserve">Jednotlivé didaktické kategorie. </w:t>
            </w:r>
          </w:p>
          <w:p w:rsidR="00473B9C" w:rsidRPr="0040774B" w:rsidRDefault="00473B9C" w:rsidP="00BD43D8">
            <w:pPr>
              <w:pStyle w:val="Zkladntext2"/>
              <w:spacing w:after="0" w:line="240" w:lineRule="auto"/>
            </w:pPr>
            <w:r w:rsidRPr="0040774B">
              <w:t xml:space="preserve">Proces vzdělávání v mateřské škole: subjekty, objekt, strategie, metody, prostředky, formy, organizační struktura. Pomůcky, nástroje, materiály, faktory, prvky a okolnosti vstupující a ovlivňující výuku.   </w:t>
            </w:r>
          </w:p>
          <w:p w:rsidR="00473B9C" w:rsidRPr="0040774B" w:rsidRDefault="00473B9C" w:rsidP="00BD43D8">
            <w:pPr>
              <w:tabs>
                <w:tab w:val="left" w:pos="720"/>
              </w:tabs>
              <w:jc w:val="both"/>
            </w:pPr>
            <w:r w:rsidRPr="0040774B">
              <w:t xml:space="preserve">Subjekty procesu výuky: didaktická specifikace učícího se dítěte a profesní charakteristika vyučujícího učitele ve výuce v mateřské škole. </w:t>
            </w:r>
          </w:p>
          <w:p w:rsidR="00473B9C" w:rsidRPr="0040774B" w:rsidRDefault="00473B9C" w:rsidP="00BD43D8">
            <w:pPr>
              <w:tabs>
                <w:tab w:val="left" w:pos="720"/>
              </w:tabs>
              <w:jc w:val="both"/>
            </w:pPr>
            <w:r w:rsidRPr="0040774B">
              <w:t xml:space="preserve">Možnosti jejich vzájemné interakce, transakce a individuálních interakcí na základě operování učivem za pomoci podpůrných komponentů. </w:t>
            </w:r>
          </w:p>
          <w:p w:rsidR="00473B9C" w:rsidRPr="0040774B" w:rsidRDefault="00473B9C" w:rsidP="00BD43D8">
            <w:pPr>
              <w:tabs>
                <w:tab w:val="left" w:pos="720"/>
              </w:tabs>
              <w:jc w:val="both"/>
            </w:pPr>
            <w:r w:rsidRPr="0040774B">
              <w:t>Vzájemná relace a fúze učení se a vyučování ve výuce v mateřské škole.</w:t>
            </w:r>
          </w:p>
          <w:p w:rsidR="00473B9C" w:rsidRPr="0040774B" w:rsidRDefault="00473B9C" w:rsidP="00BD43D8">
            <w:pPr>
              <w:jc w:val="both"/>
            </w:pPr>
            <w:r w:rsidRPr="0040774B">
              <w:t>Problematika edukačního cíle ve výuce v mateřské škole.</w:t>
            </w:r>
          </w:p>
          <w:p w:rsidR="00473B9C" w:rsidRPr="0040774B" w:rsidRDefault="00473B9C" w:rsidP="00BD43D8">
            <w:pPr>
              <w:jc w:val="both"/>
            </w:pPr>
            <w:r w:rsidRPr="0040774B">
              <w:t xml:space="preserve">Problematika stanovování, určování a didaktického operování s obsahem (učivem) ve výuce. </w:t>
            </w:r>
          </w:p>
          <w:p w:rsidR="00473B9C" w:rsidRPr="0040774B" w:rsidRDefault="00473B9C" w:rsidP="00BD43D8">
            <w:pPr>
              <w:jc w:val="both"/>
            </w:pPr>
            <w:r w:rsidRPr="0040774B">
              <w:t xml:space="preserve">Kategorizace cílových požadavků. </w:t>
            </w:r>
          </w:p>
          <w:p w:rsidR="00473B9C" w:rsidRPr="0040774B" w:rsidRDefault="00473B9C" w:rsidP="00BD43D8">
            <w:pPr>
              <w:jc w:val="both"/>
            </w:pPr>
            <w:r w:rsidRPr="0040774B">
              <w:t xml:space="preserve">Specifika a odlišnosti členění obsahu na tradiční předměty (výchovné složky) a na oblasti dětských edukačních zkušeností (uspořádání učiva v pedagogických dokumentech). </w:t>
            </w:r>
          </w:p>
          <w:p w:rsidR="00473B9C" w:rsidRPr="0040774B" w:rsidRDefault="00473B9C" w:rsidP="00BD43D8">
            <w:pPr>
              <w:jc w:val="both"/>
            </w:pPr>
            <w:r w:rsidRPr="0040774B">
              <w:t xml:space="preserve">Didaktická analýza učiva.   </w:t>
            </w:r>
          </w:p>
          <w:p w:rsidR="00473B9C" w:rsidRPr="0040774B" w:rsidRDefault="00473B9C" w:rsidP="00BD43D8">
            <w:pPr>
              <w:jc w:val="both"/>
            </w:pPr>
            <w:r w:rsidRPr="0040774B">
              <w:t xml:space="preserve">Inovační přístupy uplatňované v jednotlivých oborových didaktikách mateřské školy, jejich podobnost ve vztahu se všeobecnou didaktikou mateřské školy a jejich specifičnost ve vztahu s příslušným oborem.     </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Kolář, Z., &amp; Vališová, A</w:t>
            </w:r>
            <w:r w:rsidRPr="0040774B">
              <w:rPr>
                <w:i/>
                <w:iCs/>
              </w:rPr>
              <w:t>. Analýza vyučování.</w:t>
            </w:r>
            <w:r w:rsidRPr="0040774B">
              <w:t xml:space="preserve"> Praha: Grada, 2009.</w:t>
            </w:r>
          </w:p>
          <w:p w:rsidR="00473B9C" w:rsidRPr="0040774B" w:rsidDel="00D25DB4" w:rsidRDefault="00473B9C" w:rsidP="00BD43D8">
            <w:pPr>
              <w:rPr>
                <w:del w:id="82" w:author="§.opiékoiíkkoíikoíi" w:date="2018-05-25T22:03:00Z"/>
              </w:rPr>
            </w:pPr>
            <w:del w:id="83" w:author="§.opiékoiíkkoíikoíi" w:date="2018-05-25T22:03:00Z">
              <w:r w:rsidRPr="0040774B" w:rsidDel="00D25DB4">
                <w:delText xml:space="preserve">Slavík, J. et al. (2017). </w:delText>
              </w:r>
              <w:r w:rsidRPr="0040774B" w:rsidDel="00D25DB4">
                <w:rPr>
                  <w:i/>
                </w:rPr>
                <w:delText>Transdisciplinární didaktika.</w:delText>
              </w:r>
              <w:r w:rsidRPr="0040774B" w:rsidDel="00D25DB4">
                <w:delText xml:space="preserve"> Brno: MU.</w:delText>
              </w:r>
            </w:del>
          </w:p>
          <w:p w:rsidR="00C94B40" w:rsidRDefault="00C94B40" w:rsidP="00C94B40">
            <w:r w:rsidRPr="0040774B">
              <w:t xml:space="preserve">Wiegerová, A. et al. (2012). </w:t>
            </w:r>
            <w:r w:rsidRPr="0040774B">
              <w:rPr>
                <w:i/>
              </w:rPr>
              <w:t>Self efficacy v edukačných súvislostiach.</w:t>
            </w:r>
            <w:r w:rsidRPr="0040774B">
              <w:t xml:space="preserve"> Bratislava: SPN.</w:t>
            </w:r>
            <w:r>
              <w:t xml:space="preserve"> Dostupné z: </w:t>
            </w:r>
            <w:hyperlink r:id="rId24" w:history="1">
              <w:r w:rsidRPr="00564E26">
                <w:rPr>
                  <w:rStyle w:val="Hypertextovodkaz"/>
                </w:rPr>
                <w:t>https://dspace.k.utb.cz/handle/10563/18673</w:t>
              </w:r>
            </w:hyperlink>
          </w:p>
          <w:p w:rsidR="00473B9C" w:rsidRPr="0040774B" w:rsidRDefault="00473B9C" w:rsidP="00BD43D8">
            <w:pPr>
              <w:jc w:val="both"/>
            </w:pPr>
          </w:p>
          <w:p w:rsidR="00473B9C" w:rsidRPr="0040774B" w:rsidRDefault="00473B9C" w:rsidP="00BD43D8">
            <w:pPr>
              <w:jc w:val="both"/>
              <w:rPr>
                <w:b/>
              </w:rPr>
            </w:pPr>
            <w:r w:rsidRPr="0040774B">
              <w:rPr>
                <w:b/>
              </w:rPr>
              <w:t>Doporučená literatura</w:t>
            </w:r>
          </w:p>
          <w:p w:rsidR="00054B97" w:rsidRDefault="00054B97" w:rsidP="00BD43D8">
            <w:pPr>
              <w:jc w:val="both"/>
              <w:rPr>
                <w:ins w:id="84" w:author="Jana_PC" w:date="2018-05-28T16:25:00Z"/>
              </w:rPr>
            </w:pPr>
            <w:ins w:id="85" w:author="Jana_PC" w:date="2018-05-28T16:25:00Z">
              <w:r>
                <w:t xml:space="preserve">Kolář, Z., </w:t>
              </w:r>
            </w:ins>
            <w:ins w:id="86" w:author="Jana_PC" w:date="2018-05-28T16:26:00Z">
              <w:r w:rsidRPr="0040774B">
                <w:t>&amp;</w:t>
              </w:r>
              <w:r>
                <w:t xml:space="preserve"> </w:t>
              </w:r>
            </w:ins>
            <w:ins w:id="87" w:author="Jana_PC" w:date="2018-05-28T16:25:00Z">
              <w:r>
                <w:t>Šikulová, R. (2007).</w:t>
              </w:r>
            </w:ins>
            <w:ins w:id="88" w:author="Jana_PC" w:date="2018-05-28T16:26:00Z">
              <w:r>
                <w:t xml:space="preserve"> </w:t>
              </w:r>
            </w:ins>
            <w:ins w:id="89" w:author="Jana_PC" w:date="2018-05-28T16:25:00Z">
              <w:r w:rsidR="00AA28EC" w:rsidRPr="0074783D">
                <w:rPr>
                  <w:i/>
                </w:rPr>
                <w:t>Vyučování jako dialog</w:t>
              </w:r>
              <w:r>
                <w:t>. Praha: Grada.</w:t>
              </w:r>
            </w:ins>
          </w:p>
          <w:p w:rsidR="00473B9C" w:rsidRPr="0040774B" w:rsidRDefault="00473B9C" w:rsidP="00BD43D8">
            <w:pPr>
              <w:jc w:val="both"/>
            </w:pPr>
            <w:r w:rsidRPr="0040774B">
              <w:t>Svobodová, E. et al.</w:t>
            </w:r>
            <w:r w:rsidRPr="0040774B">
              <w:rPr>
                <w:i/>
                <w:iCs/>
              </w:rPr>
              <w:t xml:space="preserve"> </w:t>
            </w:r>
            <w:r w:rsidRPr="0040774B">
              <w:rPr>
                <w:iCs/>
              </w:rPr>
              <w:t>(2010).</w:t>
            </w:r>
            <w:r w:rsidRPr="0040774B">
              <w:rPr>
                <w:i/>
                <w:iCs/>
              </w:rPr>
              <w:t xml:space="preserve"> Vzdělávání v mateřské škole</w:t>
            </w:r>
            <w:r w:rsidRPr="0040774B">
              <w:t>. Praha: Portál.</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C057C7" w:rsidP="00C057C7">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411"/>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63532A" w:rsidRDefault="0063532A">
      <w:pPr>
        <w:rPr>
          <w:ins w:id="90" w:author="Jana_PC" w:date="2018-05-28T16:26:00Z"/>
        </w:rPr>
      </w:pPr>
    </w:p>
    <w:p w:rsidR="00E0537D" w:rsidRPr="0040774B" w:rsidRDefault="00E0537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473B9C">
        <w:trPr>
          <w:trHeight w:val="41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3B9C" w:rsidRPr="0040774B" w:rsidRDefault="00473B9C" w:rsidP="00BD43D8">
            <w:pPr>
              <w:jc w:val="both"/>
              <w:rPr>
                <w:b/>
                <w:sz w:val="28"/>
                <w:szCs w:val="28"/>
              </w:rPr>
            </w:pPr>
            <w:r w:rsidRPr="0040774B">
              <w:rPr>
                <w:b/>
                <w:sz w:val="28"/>
                <w:szCs w:val="28"/>
              </w:rPr>
              <w:br w:type="page"/>
            </w:r>
            <w:r w:rsidRPr="0040774B">
              <w:rPr>
                <w:b/>
                <w:sz w:val="28"/>
                <w:szCs w:val="28"/>
              </w:rPr>
              <w:br w:type="page"/>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Vývojová psychologie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10p+5</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4</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Ústní zkouška, seminární práce a prezentace tématu v seminářích.</w:t>
            </w:r>
          </w:p>
        </w:tc>
      </w:tr>
      <w:tr w:rsidR="00473B9C" w:rsidRPr="0040774B" w:rsidTr="00340BB7">
        <w:trPr>
          <w:trHeight w:val="152"/>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et Mgr. Viktor Pacholík,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 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69"/>
        </w:trPr>
        <w:tc>
          <w:tcPr>
            <w:tcW w:w="9855" w:type="dxa"/>
            <w:gridSpan w:val="8"/>
            <w:tcBorders>
              <w:top w:val="nil"/>
            </w:tcBorders>
          </w:tcPr>
          <w:p w:rsidR="00473B9C" w:rsidRPr="0040774B" w:rsidRDefault="00473B9C" w:rsidP="00BD43D8">
            <w:pPr>
              <w:jc w:val="both"/>
            </w:pPr>
            <w:r w:rsidRPr="0040774B">
              <w:t>Mgr. et Mgr. Viktor Pacholík,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340BB7">
        <w:trPr>
          <w:trHeight w:val="3324"/>
        </w:trPr>
        <w:tc>
          <w:tcPr>
            <w:tcW w:w="9855" w:type="dxa"/>
            <w:gridSpan w:val="8"/>
            <w:tcBorders>
              <w:top w:val="nil"/>
              <w:bottom w:val="single" w:sz="12" w:space="0" w:color="auto"/>
            </w:tcBorders>
          </w:tcPr>
          <w:p w:rsidR="00B84458" w:rsidRDefault="00B84458" w:rsidP="00BD43D8"/>
          <w:p w:rsidR="00473B9C" w:rsidRPr="0040774B" w:rsidRDefault="00473B9C" w:rsidP="00BD43D8">
            <w:r w:rsidRPr="0040774B">
              <w:t>Vymezení vývojové psychologie.</w:t>
            </w:r>
          </w:p>
          <w:p w:rsidR="00473B9C" w:rsidRPr="0040774B" w:rsidRDefault="00473B9C" w:rsidP="00BD43D8">
            <w:r w:rsidRPr="0040774B">
              <w:t xml:space="preserve">Historický přehled a významní představitelé vývojové psychologie. </w:t>
            </w:r>
          </w:p>
          <w:p w:rsidR="00473B9C" w:rsidRPr="0040774B" w:rsidRDefault="00473B9C" w:rsidP="00BD43D8">
            <w:r w:rsidRPr="0040774B">
              <w:t xml:space="preserve">Pojem vývoj, obecné znaky a zákonitosti psychického vývoje. </w:t>
            </w:r>
          </w:p>
          <w:p w:rsidR="00473B9C" w:rsidRPr="0040774B" w:rsidRDefault="00473B9C" w:rsidP="00BD43D8">
            <w:r w:rsidRPr="0040774B">
              <w:t xml:space="preserve">Teorie připoutání. </w:t>
            </w:r>
          </w:p>
          <w:p w:rsidR="00473B9C" w:rsidRPr="0040774B" w:rsidRDefault="00473B9C" w:rsidP="00BD43D8">
            <w:r w:rsidRPr="0040774B">
              <w:t xml:space="preserve">Kognitivní vývoj; vývoj charakteru a morálky. </w:t>
            </w:r>
          </w:p>
          <w:p w:rsidR="00473B9C" w:rsidRPr="0040774B" w:rsidRDefault="00473B9C" w:rsidP="00BD43D8">
            <w:r w:rsidRPr="0040774B">
              <w:t xml:space="preserve">Prenatální vývoj, porod a rizika s ním spojená, plasticita vývoje a resilience. </w:t>
            </w:r>
          </w:p>
          <w:p w:rsidR="00473B9C" w:rsidRPr="0040774B" w:rsidRDefault="00473B9C" w:rsidP="00BD43D8">
            <w:r w:rsidRPr="0040774B">
              <w:t xml:space="preserve">Novorozenecké období. Kojenecké období. </w:t>
            </w:r>
          </w:p>
          <w:p w:rsidR="00473B9C" w:rsidRPr="0040774B" w:rsidRDefault="00473B9C" w:rsidP="00BD43D8">
            <w:r w:rsidRPr="0040774B">
              <w:t xml:space="preserve">Období batolete. </w:t>
            </w:r>
          </w:p>
          <w:p w:rsidR="00473B9C" w:rsidRPr="0040774B" w:rsidRDefault="00473B9C" w:rsidP="00BD43D8">
            <w:r w:rsidRPr="0040774B">
              <w:t xml:space="preserve">Charakteristika předškolního období. </w:t>
            </w:r>
          </w:p>
          <w:p w:rsidR="00473B9C" w:rsidRPr="0040774B" w:rsidRDefault="00473B9C" w:rsidP="00BD43D8">
            <w:r w:rsidRPr="0040774B">
              <w:t xml:space="preserve">Psychologie dětské hry; vývoj dětské kresby. </w:t>
            </w:r>
          </w:p>
          <w:p w:rsidR="00473B9C" w:rsidRPr="0040774B" w:rsidRDefault="00473B9C" w:rsidP="00BD43D8">
            <w:r w:rsidRPr="0040774B">
              <w:t xml:space="preserve">Psychologická problematika vstupu dítěte do školy, školní zralost. </w:t>
            </w:r>
          </w:p>
          <w:p w:rsidR="00473B9C" w:rsidRPr="0040774B" w:rsidRDefault="00473B9C" w:rsidP="00BD43D8">
            <w:r w:rsidRPr="0040774B">
              <w:t xml:space="preserve">Školní věk, období dospívání. Období adolescence. </w:t>
            </w:r>
          </w:p>
          <w:p w:rsidR="00473B9C" w:rsidRPr="0040774B" w:rsidRDefault="00473B9C" w:rsidP="00BD43D8">
            <w:r w:rsidRPr="0040774B">
              <w:t xml:space="preserve">Dospělost; partnerství, manželství, rodičovství. </w:t>
            </w:r>
          </w:p>
          <w:p w:rsidR="00473B9C" w:rsidRPr="0040774B" w:rsidDel="00B101EE" w:rsidRDefault="00473B9C" w:rsidP="00BD43D8">
            <w:pPr>
              <w:rPr>
                <w:del w:id="91" w:author="Hana Navrátilová" w:date="2018-05-31T11:36:00Z"/>
              </w:rPr>
            </w:pPr>
            <w:r w:rsidRPr="0040774B">
              <w:t>Období stáří, umírání, smrt; typické degenerativní změny.</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3391"/>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 xml:space="preserve">Langmeier, J., Krejčířová, D. (2006). </w:t>
            </w:r>
            <w:r w:rsidRPr="0040774B">
              <w:rPr>
                <w:i/>
              </w:rPr>
              <w:t xml:space="preserve">Vývojová </w:t>
            </w:r>
            <w:r w:rsidRPr="0040774B">
              <w:t>psychologie. Praha: Grada.</w:t>
            </w:r>
          </w:p>
          <w:p w:rsidR="00473B9C" w:rsidRPr="0040774B" w:rsidRDefault="00473B9C" w:rsidP="00BD43D8">
            <w:pPr>
              <w:jc w:val="both"/>
            </w:pPr>
            <w:r w:rsidRPr="0040774B">
              <w:t xml:space="preserve">Pacholík, V., Nedělová, M., &amp; Šmatelková, N. (2016). </w:t>
            </w:r>
            <w:r w:rsidRPr="0040774B">
              <w:rPr>
                <w:i/>
                <w:iCs/>
              </w:rPr>
              <w:t>Rozvíjení sociálních dovedností dětí prostřednictvím pohybových her</w:t>
            </w:r>
            <w:r w:rsidRPr="0040774B">
              <w:t>. Zlín: Univerzita Tomáše Bati ve Zlíně.</w:t>
            </w:r>
          </w:p>
          <w:p w:rsidR="00473B9C" w:rsidRPr="0040774B" w:rsidRDefault="00473B9C" w:rsidP="00BD43D8">
            <w:pPr>
              <w:jc w:val="both"/>
            </w:pPr>
            <w:r w:rsidRPr="0040774B">
              <w:t xml:space="preserve">Říčan, P. (2014). </w:t>
            </w:r>
            <w:r w:rsidRPr="0040774B">
              <w:rPr>
                <w:i/>
                <w:iCs/>
              </w:rPr>
              <w:t>Cesta životem: [vývojová psychologie] : přepracované vydání</w:t>
            </w:r>
            <w:r w:rsidRPr="0040774B">
              <w:t xml:space="preserve"> (Vyd. 3.). Praha: Portál.</w:t>
            </w:r>
          </w:p>
          <w:p w:rsidR="00473B9C" w:rsidRPr="0040774B" w:rsidRDefault="00473B9C" w:rsidP="00BD43D8">
            <w:pPr>
              <w:jc w:val="both"/>
            </w:pPr>
            <w:r w:rsidRPr="0040774B">
              <w:t xml:space="preserve">Thorová, K. (2015). </w:t>
            </w:r>
            <w:r w:rsidRPr="0040774B">
              <w:rPr>
                <w:i/>
                <w:iCs/>
              </w:rPr>
              <w:t>Vývojová psychologie: proměny lidské psychiky od početí po smrt</w:t>
            </w:r>
            <w:r w:rsidRPr="0040774B">
              <w:t>. Praha: Portál.</w:t>
            </w:r>
          </w:p>
          <w:p w:rsidR="00FC2C55" w:rsidRDefault="00473B9C" w:rsidP="00BD43D8">
            <w:pPr>
              <w:jc w:val="both"/>
            </w:pPr>
            <w:r w:rsidRPr="0040774B">
              <w:t xml:space="preserve">Vágnerová, M. (2012). </w:t>
            </w:r>
            <w:r w:rsidRPr="0040774B">
              <w:rPr>
                <w:i/>
                <w:iCs/>
              </w:rPr>
              <w:t>Vývojová psychologie: dětství a dospívání</w:t>
            </w:r>
            <w:r w:rsidRPr="0040774B">
              <w:t xml:space="preserve"> (Vyd. 2., rozš. a přeprac.). Praha: Karolinum.</w:t>
            </w:r>
          </w:p>
          <w:p w:rsidR="00FC2C55" w:rsidRPr="0040774B" w:rsidRDefault="00FC2C55" w:rsidP="00BD43D8">
            <w:pPr>
              <w:jc w:val="both"/>
            </w:pPr>
          </w:p>
          <w:p w:rsidR="00473B9C" w:rsidRPr="0040774B" w:rsidRDefault="00473B9C" w:rsidP="00BD43D8">
            <w:pPr>
              <w:jc w:val="both"/>
            </w:pPr>
            <w:r w:rsidRPr="0040774B">
              <w:rPr>
                <w:b/>
              </w:rPr>
              <w:t>Doporučená literatura</w:t>
            </w:r>
          </w:p>
          <w:p w:rsidR="00473B9C" w:rsidRPr="0040774B" w:rsidRDefault="00473B9C" w:rsidP="00A923B1">
            <w:pPr>
              <w:jc w:val="both"/>
            </w:pPr>
            <w:r w:rsidRPr="0040774B">
              <w:t xml:space="preserve">Erikson, E. H. (c2015). </w:t>
            </w:r>
            <w:r w:rsidRPr="0040774B">
              <w:rPr>
                <w:i/>
                <w:iCs/>
              </w:rPr>
              <w:t>Životní cyklus rozšířený a dokončený: devět věků člověka</w:t>
            </w:r>
            <w:r w:rsidRPr="0040774B">
              <w:t>. Praha: Portál.</w:t>
            </w:r>
          </w:p>
          <w:p w:rsidR="00340BB7" w:rsidRDefault="00473B9C" w:rsidP="00BD43D8">
            <w:pPr>
              <w:jc w:val="both"/>
            </w:pPr>
            <w:r w:rsidRPr="0040774B">
              <w:t xml:space="preserve">Matějček, Z. (2005). </w:t>
            </w:r>
            <w:r w:rsidRPr="0040774B">
              <w:rPr>
                <w:i/>
                <w:iCs/>
              </w:rPr>
              <w:t>Prvních 6 let ve vývoji a výchově dítěte: normy vývoje a vývojové milníky z pohledu psychologa: základní duševní potřeby dítěte: dítě a lidský svět</w:t>
            </w:r>
            <w:r w:rsidR="00340BB7">
              <w:t>. Praha: Grada.</w:t>
            </w:r>
          </w:p>
          <w:p w:rsidR="00473B9C" w:rsidRPr="0040774B" w:rsidRDefault="00473B9C" w:rsidP="00BD43D8">
            <w:pPr>
              <w:jc w:val="both"/>
            </w:pPr>
            <w:r w:rsidRPr="0040774B">
              <w:t xml:space="preserve">Matějček, Z., &amp; Dytrych, Z. (2002). </w:t>
            </w:r>
            <w:r w:rsidRPr="0040774B">
              <w:rPr>
                <w:i/>
                <w:iCs/>
              </w:rPr>
              <w:t>Krizové situace v rodině očima dítěte: dětská závist - žárlivost, nevěra a rozvod - nový partner v rodině, nevlastní sourozenci - vzpomínky z dětství</w:t>
            </w:r>
            <w:r w:rsidRPr="0040774B">
              <w:t>. Praha: Grada.</w:t>
            </w:r>
          </w:p>
          <w:p w:rsidR="00F62E13" w:rsidRPr="00A923B1" w:rsidRDefault="00F62E13" w:rsidP="00F62E13">
            <w:pPr>
              <w:pStyle w:val="Normlnweb"/>
              <w:shd w:val="clear" w:color="auto" w:fill="FFFFFF"/>
              <w:spacing w:before="0" w:beforeAutospacing="0" w:after="0" w:afterAutospacing="0"/>
              <w:jc w:val="both"/>
              <w:rPr>
                <w:color w:val="000000"/>
                <w:sz w:val="20"/>
                <w:szCs w:val="20"/>
              </w:rPr>
            </w:pPr>
            <w:r w:rsidRPr="00881581">
              <w:rPr>
                <w:color w:val="000000"/>
                <w:sz w:val="20"/>
                <w:szCs w:val="20"/>
              </w:rPr>
              <w:t xml:space="preserve">Pacholík, V. (2015). </w:t>
            </w:r>
            <w:r w:rsidRPr="00A923B1">
              <w:rPr>
                <w:i/>
                <w:color w:val="000000"/>
                <w:sz w:val="20"/>
                <w:szCs w:val="20"/>
              </w:rPr>
              <w:t>Reflektivní techniky činnosti učitele, autoregulace</w:t>
            </w:r>
            <w:r w:rsidRPr="00A923B1">
              <w:rPr>
                <w:color w:val="000000"/>
                <w:sz w:val="20"/>
                <w:szCs w:val="20"/>
              </w:rPr>
              <w:t xml:space="preserve">. </w:t>
            </w:r>
            <w:r w:rsidRPr="00A923B1">
              <w:rPr>
                <w:sz w:val="20"/>
                <w:szCs w:val="20"/>
              </w:rPr>
              <w:t>Distanční studijní opora.</w:t>
            </w:r>
            <w:r>
              <w:rPr>
                <w:color w:val="000000"/>
                <w:sz w:val="20"/>
                <w:szCs w:val="20"/>
              </w:rPr>
              <w:t xml:space="preserve"> Zlín: UTB ve Zlíně.</w:t>
            </w:r>
            <w:r w:rsidRPr="00A923B1">
              <w:rPr>
                <w:color w:val="000000"/>
                <w:sz w:val="20"/>
                <w:szCs w:val="20"/>
              </w:rPr>
              <w:t xml:space="preserve"> </w:t>
            </w:r>
            <w:r w:rsidR="00EA7C9A">
              <w:rPr>
                <w:color w:val="000000"/>
                <w:sz w:val="20"/>
                <w:szCs w:val="20"/>
              </w:rPr>
              <w:t xml:space="preserve">Dostupné z: </w:t>
            </w:r>
            <w:r w:rsidR="00EA7C9A" w:rsidRPr="00EA7C9A">
              <w:rPr>
                <w:color w:val="000000"/>
                <w:sz w:val="20"/>
                <w:szCs w:val="20"/>
              </w:rPr>
              <w:t>http://online.anyflip.com/wgrk/wvyl/mobile/index.html</w:t>
            </w:r>
          </w:p>
          <w:p w:rsidR="00473B9C" w:rsidRPr="0040774B" w:rsidRDefault="00473B9C" w:rsidP="00BD43D8">
            <w:pPr>
              <w:jc w:val="both"/>
            </w:pPr>
            <w:r w:rsidRPr="0040774B">
              <w:t xml:space="preserve">Piaget, J., &amp; Inhelder, B. (2014). </w:t>
            </w:r>
            <w:r w:rsidRPr="0040774B">
              <w:rPr>
                <w:i/>
                <w:iCs/>
              </w:rPr>
              <w:t>Psychologie dítěte</w:t>
            </w:r>
            <w:r w:rsidRPr="0040774B">
              <w:t>. Praha: Portál.</w:t>
            </w:r>
          </w:p>
          <w:p w:rsidR="00473B9C" w:rsidRPr="0040774B" w:rsidRDefault="00473B9C" w:rsidP="00BD43D8">
            <w:pPr>
              <w:jc w:val="both"/>
            </w:pPr>
            <w:r w:rsidRPr="0040774B">
              <w:t xml:space="preserve">Vygotskij, L. S. (2004). </w:t>
            </w:r>
            <w:r w:rsidRPr="0040774B">
              <w:rPr>
                <w:i/>
              </w:rPr>
              <w:t>Psychologie myšlení a řeči.</w:t>
            </w:r>
            <w:r w:rsidRPr="0040774B">
              <w:t xml:space="preserve"> Praha: Portál.</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269"/>
        </w:trPr>
        <w:tc>
          <w:tcPr>
            <w:tcW w:w="9855" w:type="dxa"/>
            <w:gridSpan w:val="8"/>
          </w:tcPr>
          <w:p w:rsidR="003D268E" w:rsidRDefault="003D268E" w:rsidP="003D268E">
            <w:pPr>
              <w:jc w:val="both"/>
            </w:pPr>
            <w:r>
              <w:t>Individuální konzultace s vyučujícím.</w:t>
            </w:r>
          </w:p>
          <w:p w:rsidR="00CD73B2" w:rsidRPr="0040774B" w:rsidRDefault="003D268E" w:rsidP="00BD43D8">
            <w:pPr>
              <w:jc w:val="both"/>
            </w:pPr>
            <w:r>
              <w:t>Využití kurzu ve výukovém prostředí Moodle (http://vyuka.fhs.utb.cz/).</w:t>
            </w:r>
          </w:p>
        </w:tc>
      </w:tr>
    </w:tbl>
    <w:p w:rsidR="00340BB7" w:rsidRDefault="00340BB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473B9C">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3B9C" w:rsidRPr="0040774B" w:rsidRDefault="00473B9C" w:rsidP="00BD43D8">
            <w:pPr>
              <w:jc w:val="both"/>
              <w:rPr>
                <w:b/>
                <w:sz w:val="28"/>
                <w:szCs w:val="28"/>
              </w:rPr>
            </w:pPr>
            <w:r w:rsidRPr="0040774B">
              <w:rPr>
                <w:b/>
                <w:sz w:val="28"/>
                <w:szCs w:val="28"/>
              </w:rPr>
              <w:br w:type="page"/>
            </w:r>
            <w:r w:rsidRPr="0040774B">
              <w:rPr>
                <w:b/>
                <w:sz w:val="28"/>
                <w:szCs w:val="28"/>
              </w:rPr>
              <w:br w:type="page"/>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Rozvoj počáteční gramotnosti v MŠ</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4s+3</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7</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seminář,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Del="0038356F" w:rsidRDefault="00473B9C" w:rsidP="00BD43D8">
            <w:pPr>
              <w:jc w:val="both"/>
              <w:rPr>
                <w:del w:id="92" w:author="§.opiékoiíkkoíikoíi" w:date="2018-05-25T16:04:00Z"/>
                <w:color w:val="000000"/>
                <w:shd w:val="clear" w:color="auto" w:fill="FFFFFF"/>
              </w:rPr>
            </w:pPr>
            <w:del w:id="93" w:author="§.opiékoiíkkoíikoíi" w:date="2018-05-25T16:04:00Z">
              <w:r w:rsidRPr="0040774B" w:rsidDel="0038356F">
                <w:rPr>
                  <w:color w:val="000000"/>
                  <w:shd w:val="clear" w:color="auto" w:fill="FFFFFF"/>
                </w:rPr>
                <w:delText>Student vypracuje, prezentuje a obhájí seminární práci</w:delText>
              </w:r>
              <w:r w:rsidR="00C057C7" w:rsidRPr="0040774B" w:rsidDel="0038356F">
                <w:rPr>
                  <w:color w:val="000000"/>
                  <w:shd w:val="clear" w:color="auto" w:fill="FFFFFF"/>
                </w:rPr>
                <w:delText>.</w:delText>
              </w:r>
              <w:r w:rsidRPr="0040774B" w:rsidDel="0038356F">
                <w:rPr>
                  <w:color w:val="000000"/>
                  <w:shd w:val="clear" w:color="auto" w:fill="FFFFFF"/>
                </w:rPr>
                <w:delText xml:space="preserve"> </w:delText>
              </w:r>
            </w:del>
          </w:p>
          <w:p w:rsidR="00473B9C" w:rsidRPr="0067798D" w:rsidRDefault="00473B9C" w:rsidP="00BD43D8">
            <w:pPr>
              <w:jc w:val="both"/>
              <w:rPr>
                <w:color w:val="000000"/>
                <w:shd w:val="clear" w:color="auto" w:fill="FFFFFF"/>
              </w:rPr>
            </w:pPr>
            <w:r w:rsidRPr="0067798D">
              <w:rPr>
                <w:color w:val="000000"/>
                <w:shd w:val="clear" w:color="auto" w:fill="FFFFFF"/>
              </w:rPr>
              <w:t>P</w:t>
            </w:r>
            <w:r w:rsidR="0063532A" w:rsidRPr="0067798D">
              <w:rPr>
                <w:color w:val="000000"/>
                <w:shd w:val="clear" w:color="auto" w:fill="FFFFFF"/>
              </w:rPr>
              <w:t>ísemný test</w:t>
            </w:r>
            <w:ins w:id="94" w:author="§.opiékoiíkkoíikoíi" w:date="2018-05-25T16:04:00Z">
              <w:r w:rsidR="00AA28EC" w:rsidRPr="0074783D">
                <w:rPr>
                  <w:color w:val="000000"/>
                  <w:shd w:val="clear" w:color="auto" w:fill="FFFFFF"/>
                </w:rPr>
                <w:t xml:space="preserve"> a odevzdání produktu – prediktabilní knihy pro dítě předškolního věku.</w:t>
              </w:r>
            </w:ins>
            <w:del w:id="95" w:author="§.opiékoiíkkoíikoíi" w:date="2018-05-25T16:04:00Z">
              <w:r w:rsidR="0063532A" w:rsidRPr="0067798D" w:rsidDel="0038356F">
                <w:rPr>
                  <w:color w:val="000000"/>
                  <w:shd w:val="clear" w:color="auto" w:fill="FFFFFF"/>
                </w:rPr>
                <w:delText>.</w:delText>
              </w:r>
              <w:r w:rsidR="00AA28EC" w:rsidRPr="0074783D">
                <w:rPr>
                  <w:color w:val="000000"/>
                  <w:shd w:val="clear" w:color="auto" w:fill="FFFFFF"/>
                </w:rPr>
                <w:delText> </w:delText>
              </w:r>
            </w:del>
          </w:p>
        </w:tc>
      </w:tr>
      <w:tr w:rsidR="00473B9C" w:rsidRPr="0040774B" w:rsidTr="00777E46">
        <w:trPr>
          <w:trHeight w:val="109"/>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PhDr. Jana Doležalová,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vede seminář a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24"/>
        </w:trPr>
        <w:tc>
          <w:tcPr>
            <w:tcW w:w="9855" w:type="dxa"/>
            <w:gridSpan w:val="8"/>
            <w:tcBorders>
              <w:top w:val="nil"/>
            </w:tcBorders>
          </w:tcPr>
          <w:p w:rsidR="00473B9C" w:rsidRPr="0040774B" w:rsidRDefault="00473B9C" w:rsidP="00BD43D8">
            <w:pPr>
              <w:jc w:val="both"/>
            </w:pPr>
            <w:r w:rsidRPr="0040774B">
              <w:t>PhDr. Jana Doležalová,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2387"/>
        </w:trPr>
        <w:tc>
          <w:tcPr>
            <w:tcW w:w="9855" w:type="dxa"/>
            <w:gridSpan w:val="8"/>
            <w:tcBorders>
              <w:top w:val="nil"/>
              <w:bottom w:val="single" w:sz="12" w:space="0" w:color="auto"/>
            </w:tcBorders>
          </w:tcPr>
          <w:p w:rsidR="00B84458" w:rsidRDefault="00B84458" w:rsidP="00BD43D8">
            <w:pPr>
              <w:rPr>
                <w:color w:val="000000"/>
                <w:shd w:val="clear" w:color="auto" w:fill="FFFFFF"/>
              </w:rPr>
            </w:pPr>
          </w:p>
          <w:p w:rsidR="00473B9C" w:rsidRPr="0040774B" w:rsidRDefault="00473B9C" w:rsidP="00BD43D8">
            <w:pPr>
              <w:rPr>
                <w:color w:val="000000"/>
                <w:shd w:val="clear" w:color="auto" w:fill="FFFFFF"/>
              </w:rPr>
            </w:pPr>
            <w:r w:rsidRPr="0040774B">
              <w:rPr>
                <w:color w:val="000000"/>
                <w:shd w:val="clear" w:color="auto" w:fill="FFFFFF"/>
              </w:rPr>
              <w:t>Pojem gramotnost v kontextu pedagogickém, psychologickém, lingvistickém a sociokulturním. </w:t>
            </w:r>
            <w:r w:rsidRPr="0040774B">
              <w:rPr>
                <w:color w:val="000000"/>
              </w:rPr>
              <w:br/>
            </w:r>
            <w:r w:rsidRPr="0040774B">
              <w:rPr>
                <w:color w:val="000000"/>
                <w:shd w:val="clear" w:color="auto" w:fill="FFFFFF"/>
              </w:rPr>
              <w:t>Gramotnost jako schopnost a dovednost. </w:t>
            </w:r>
          </w:p>
          <w:p w:rsidR="00473B9C" w:rsidRPr="0040774B" w:rsidRDefault="00473B9C" w:rsidP="00BD43D8">
            <w:pPr>
              <w:rPr>
                <w:color w:val="000000"/>
                <w:shd w:val="clear" w:color="auto" w:fill="FFFFFF"/>
              </w:rPr>
            </w:pPr>
            <w:r w:rsidRPr="0040774B">
              <w:rPr>
                <w:color w:val="000000"/>
                <w:shd w:val="clear" w:color="auto" w:fill="FFFFFF"/>
              </w:rPr>
              <w:t>Předpoklady pro budoucí čtení a psaní.</w:t>
            </w:r>
          </w:p>
          <w:p w:rsidR="00473B9C" w:rsidRPr="0040774B" w:rsidRDefault="00473B9C" w:rsidP="00BD43D8">
            <w:pPr>
              <w:rPr>
                <w:color w:val="000000"/>
                <w:shd w:val="clear" w:color="auto" w:fill="FFFFFF"/>
              </w:rPr>
            </w:pPr>
            <w:r w:rsidRPr="0040774B">
              <w:rPr>
                <w:color w:val="000000"/>
                <w:shd w:val="clear" w:color="auto" w:fill="FFFFFF"/>
              </w:rPr>
              <w:t>Faktory ovlivňující gramotnost dítěte.</w:t>
            </w:r>
          </w:p>
          <w:p w:rsidR="00473B9C" w:rsidRPr="0040774B" w:rsidRDefault="00473B9C" w:rsidP="00BD43D8">
            <w:pPr>
              <w:rPr>
                <w:color w:val="000000"/>
                <w:shd w:val="clear" w:color="auto" w:fill="FFFFFF"/>
              </w:rPr>
            </w:pPr>
            <w:r w:rsidRPr="0040774B">
              <w:rPr>
                <w:color w:val="000000"/>
                <w:shd w:val="clear" w:color="auto" w:fill="FFFFFF"/>
              </w:rPr>
              <w:t xml:space="preserve">Rozvoj řeči a všech forem komunikace dítěte. </w:t>
            </w:r>
            <w:r w:rsidRPr="0040774B">
              <w:rPr>
                <w:color w:val="000000"/>
              </w:rPr>
              <w:br/>
            </w:r>
            <w:r w:rsidRPr="0040774B">
              <w:rPr>
                <w:color w:val="000000"/>
                <w:shd w:val="clear" w:color="auto" w:fill="FFFFFF"/>
              </w:rPr>
              <w:t>Současné trendy rozvoje gramotnosti: standardní směry.</w:t>
            </w:r>
          </w:p>
          <w:p w:rsidR="00473B9C" w:rsidRPr="0040774B" w:rsidRDefault="00473B9C" w:rsidP="00BD43D8">
            <w:pPr>
              <w:rPr>
                <w:color w:val="000000"/>
              </w:rPr>
            </w:pPr>
            <w:r w:rsidRPr="0040774B">
              <w:rPr>
                <w:color w:val="000000"/>
                <w:shd w:val="clear" w:color="auto" w:fill="FFFFFF"/>
              </w:rPr>
              <w:t xml:space="preserve">Současné trendy rozvoje gramotnosti: alternativní směry. </w:t>
            </w:r>
            <w:r w:rsidRPr="0040774B">
              <w:rPr>
                <w:color w:val="000000"/>
              </w:rPr>
              <w:br/>
            </w:r>
            <w:r w:rsidRPr="0040774B">
              <w:rPr>
                <w:color w:val="000000"/>
                <w:shd w:val="clear" w:color="auto" w:fill="FFFFFF"/>
              </w:rPr>
              <w:t>Možnosti a meze rozvoje gramotnosti u dítěte ve škole a rodině. </w:t>
            </w:r>
            <w:r w:rsidRPr="0040774B">
              <w:rPr>
                <w:color w:val="000000"/>
              </w:rPr>
              <w:br/>
            </w:r>
            <w:r w:rsidRPr="0040774B">
              <w:rPr>
                <w:color w:val="000000"/>
                <w:shd w:val="clear" w:color="auto" w:fill="FFFFFF"/>
              </w:rPr>
              <w:t>Technika čtení a čtení s porozuměním. </w:t>
            </w:r>
          </w:p>
          <w:p w:rsidR="00473B9C" w:rsidRPr="0040774B" w:rsidRDefault="00473B9C" w:rsidP="00BD43D8">
            <w:pPr>
              <w:rPr>
                <w:color w:val="000000"/>
                <w:shd w:val="clear" w:color="auto" w:fill="FFFFFF"/>
              </w:rPr>
            </w:pPr>
            <w:r w:rsidRPr="0040774B">
              <w:rPr>
                <w:color w:val="000000"/>
                <w:shd w:val="clear" w:color="auto" w:fill="FFFFFF"/>
              </w:rPr>
              <w:t>Rozvoj grafomotoriky dítěte. </w:t>
            </w:r>
            <w:r w:rsidRPr="0040774B">
              <w:rPr>
                <w:color w:val="000000"/>
              </w:rPr>
              <w:br/>
            </w:r>
            <w:r w:rsidRPr="0040774B">
              <w:rPr>
                <w:color w:val="000000"/>
                <w:shd w:val="clear" w:color="auto" w:fill="FFFFFF"/>
              </w:rPr>
              <w:t>Spontánní písemná produkce dětí předškolního věku. </w:t>
            </w:r>
          </w:p>
          <w:p w:rsidR="00473B9C" w:rsidRPr="0040774B" w:rsidRDefault="00473B9C" w:rsidP="00BD43D8">
            <w:pPr>
              <w:rPr>
                <w:color w:val="000000"/>
                <w:shd w:val="clear" w:color="auto" w:fill="FFFFFF"/>
              </w:rPr>
            </w:pPr>
            <w:r w:rsidRPr="0040774B">
              <w:rPr>
                <w:color w:val="000000"/>
                <w:shd w:val="clear" w:color="auto" w:fill="FFFFFF"/>
              </w:rPr>
              <w:t>Rozvoj zájmu o čtení a o knihy.</w:t>
            </w:r>
          </w:p>
          <w:p w:rsidR="00473B9C" w:rsidRPr="0040774B" w:rsidRDefault="00473B9C" w:rsidP="00BD43D8">
            <w:pPr>
              <w:rPr>
                <w:color w:val="000000"/>
                <w:shd w:val="clear" w:color="auto" w:fill="FFFFFF"/>
              </w:rPr>
            </w:pPr>
            <w:r w:rsidRPr="0040774B">
              <w:rPr>
                <w:color w:val="000000"/>
                <w:shd w:val="clear" w:color="auto" w:fill="FFFFFF"/>
              </w:rPr>
              <w:t>Akce na podporu čtení a čtenářství.</w:t>
            </w:r>
            <w:r w:rsidRPr="0040774B">
              <w:rPr>
                <w:color w:val="000000"/>
              </w:rPr>
              <w:br/>
            </w:r>
            <w:r w:rsidRPr="0040774B">
              <w:rPr>
                <w:color w:val="000000"/>
                <w:shd w:val="clear" w:color="auto" w:fill="FFFFFF"/>
              </w:rPr>
              <w:t>Podnětné prostředí v mateřské škole.  </w:t>
            </w:r>
          </w:p>
          <w:p w:rsidR="00473B9C" w:rsidRPr="0040774B" w:rsidRDefault="00473B9C" w:rsidP="00BD43D8">
            <w:pPr>
              <w:rPr>
                <w:color w:val="000000"/>
                <w:shd w:val="clear" w:color="auto" w:fill="FFFFFF"/>
              </w:rPr>
            </w:pP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rPr>
                <w:color w:val="000000"/>
              </w:rPr>
            </w:pPr>
            <w:r w:rsidRPr="0040774B">
              <w:rPr>
                <w:color w:val="000000"/>
              </w:rPr>
              <w:t xml:space="preserve">Doležalová, J. (Ed.). (2001). </w:t>
            </w:r>
            <w:r w:rsidRPr="0040774B">
              <w:rPr>
                <w:i/>
                <w:iCs/>
                <w:color w:val="000000"/>
              </w:rPr>
              <w:t>Současné pohledy na výuku elementárního čtení a psaní</w:t>
            </w:r>
            <w:r w:rsidRPr="0040774B">
              <w:rPr>
                <w:color w:val="000000"/>
              </w:rPr>
              <w:t>. Hradec Králové: Gaudeamus.</w:t>
            </w:r>
          </w:p>
          <w:p w:rsidR="00473B9C" w:rsidRPr="0040774B" w:rsidRDefault="00473B9C" w:rsidP="00BD43D8">
            <w:pPr>
              <w:jc w:val="both"/>
              <w:rPr>
                <w:b/>
              </w:rPr>
            </w:pPr>
            <w:r w:rsidRPr="0040774B">
              <w:rPr>
                <w:color w:val="000000"/>
              </w:rPr>
              <w:t xml:space="preserve">Gavora, P., </w:t>
            </w:r>
            <w:r w:rsidRPr="0040774B">
              <w:t>&amp;</w:t>
            </w:r>
            <w:r w:rsidRPr="0040774B">
              <w:rPr>
                <w:color w:val="000000"/>
              </w:rPr>
              <w:t xml:space="preserve"> Zápotočná, O. (eds.). (2003). </w:t>
            </w:r>
            <w:r w:rsidRPr="0040774B">
              <w:rPr>
                <w:i/>
                <w:iCs/>
                <w:color w:val="000000"/>
              </w:rPr>
              <w:t>Gramotnosť: vývin a možnosti jej didaktického usmerňovania</w:t>
            </w:r>
            <w:r w:rsidRPr="0040774B">
              <w:rPr>
                <w:color w:val="000000"/>
              </w:rPr>
              <w:t>. Bratislava: Univezita Komenského.</w:t>
            </w:r>
          </w:p>
          <w:p w:rsidR="00473B9C" w:rsidRPr="0040774B" w:rsidRDefault="00473B9C" w:rsidP="00BD43D8">
            <w:pPr>
              <w:jc w:val="both"/>
              <w:rPr>
                <w:bCs/>
              </w:rPr>
            </w:pPr>
            <w:r w:rsidRPr="0040774B">
              <w:t xml:space="preserve">Šmardová, V., &amp; Bednářová, J. (2011). </w:t>
            </w:r>
            <w:r w:rsidRPr="0040774B">
              <w:rPr>
                <w:bCs/>
                <w:i/>
              </w:rPr>
              <w:t xml:space="preserve">Diagnostika dítěte předškolního věku. </w:t>
            </w:r>
            <w:r w:rsidRPr="0040774B">
              <w:rPr>
                <w:bCs/>
              </w:rPr>
              <w:t>Praha: Edika.</w:t>
            </w:r>
          </w:p>
          <w:p w:rsidR="00473B9C" w:rsidRDefault="00473B9C" w:rsidP="0037324D">
            <w:pPr>
              <w:jc w:val="both"/>
            </w:pPr>
            <w:r w:rsidRPr="0040774B">
              <w:t xml:space="preserve">Tomášková, I. (2015). </w:t>
            </w:r>
            <w:r w:rsidRPr="0040774B">
              <w:rPr>
                <w:i/>
              </w:rPr>
              <w:t>Rozvíjíme předčtenářskou gramotnost v mateřské škole</w:t>
            </w:r>
            <w:r w:rsidRPr="0040774B">
              <w:t>. Praha: Portál.</w:t>
            </w:r>
          </w:p>
          <w:p w:rsidR="0037324D" w:rsidRPr="00881581" w:rsidRDefault="0037324D" w:rsidP="0037324D">
            <w:pPr>
              <w:jc w:val="both"/>
              <w:rPr>
                <w:b/>
                <w:bCs/>
                <w:color w:val="999999"/>
                <w:u w:val="single"/>
              </w:rPr>
            </w:pPr>
            <w:r w:rsidRPr="00881581">
              <w:t xml:space="preserve">Zajitzová, E. (2011). </w:t>
            </w:r>
            <w:r w:rsidRPr="00881581">
              <w:rPr>
                <w:i/>
                <w:iCs/>
              </w:rPr>
              <w:t xml:space="preserve">Předškolní vzdělávání a jeho význam pro rozvoj jazyka a řeči. </w:t>
            </w:r>
            <w:r>
              <w:t>Pra</w:t>
            </w:r>
            <w:r w:rsidR="00FC2C55">
              <w:t>ha: Hnutí R</w:t>
            </w:r>
            <w:r w:rsidRPr="007E0652">
              <w:rPr>
                <w:lang w:val="de-DE"/>
              </w:rPr>
              <w:t>.</w:t>
            </w:r>
            <w:r w:rsidRPr="00881581">
              <w:t xml:space="preserve"> </w:t>
            </w:r>
            <w:r w:rsidRPr="00A80926">
              <w:t>Dostupné z:</w:t>
            </w:r>
            <w:hyperlink r:id="rId25" w:history="1">
              <w:r w:rsidRPr="00A80926">
                <w:rPr>
                  <w:rStyle w:val="Hypertextovodkaz"/>
                  <w:bCs/>
                </w:rPr>
                <w:t xml:space="preserve"> http://hdl.handle.net/10563/18671</w:t>
              </w:r>
            </w:hyperlink>
          </w:p>
          <w:p w:rsidR="004765B1" w:rsidRDefault="004765B1" w:rsidP="0037324D">
            <w:pPr>
              <w:jc w:val="both"/>
              <w:rPr>
                <w:b/>
              </w:rPr>
            </w:pPr>
          </w:p>
          <w:p w:rsidR="00473B9C" w:rsidRPr="0040774B" w:rsidRDefault="00473B9C" w:rsidP="0037324D">
            <w:pPr>
              <w:jc w:val="both"/>
              <w:rPr>
                <w:b/>
              </w:rPr>
            </w:pPr>
            <w:r w:rsidRPr="0040774B">
              <w:rPr>
                <w:b/>
              </w:rPr>
              <w:t>Doporučená literatura</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color w:val="000000"/>
                <w:sz w:val="20"/>
                <w:szCs w:val="20"/>
              </w:rPr>
            </w:pPr>
            <w:r w:rsidRPr="0040774B">
              <w:rPr>
                <w:rFonts w:ascii="Times New Roman" w:hAnsi="Times New Roman"/>
                <w:color w:val="000000"/>
                <w:sz w:val="20"/>
                <w:szCs w:val="20"/>
              </w:rPr>
              <w:t xml:space="preserve">Manguel, A. (2007). </w:t>
            </w:r>
            <w:r w:rsidRPr="0040774B">
              <w:rPr>
                <w:rFonts w:ascii="Times New Roman" w:hAnsi="Times New Roman"/>
                <w:i/>
                <w:iCs/>
                <w:color w:val="000000"/>
                <w:sz w:val="20"/>
                <w:szCs w:val="20"/>
              </w:rPr>
              <w:t>Dějiny čtení</w:t>
            </w:r>
            <w:r w:rsidRPr="0040774B">
              <w:rPr>
                <w:rFonts w:ascii="Times New Roman" w:hAnsi="Times New Roman"/>
                <w:color w:val="000000"/>
                <w:sz w:val="20"/>
                <w:szCs w:val="20"/>
              </w:rPr>
              <w:t>. Brno: Host.</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color w:val="auto"/>
                <w:sz w:val="20"/>
                <w:szCs w:val="20"/>
              </w:rPr>
            </w:pPr>
            <w:r w:rsidRPr="0040774B">
              <w:rPr>
                <w:rFonts w:ascii="Times New Roman" w:hAnsi="Times New Roman"/>
                <w:color w:val="auto"/>
                <w:sz w:val="20"/>
                <w:szCs w:val="20"/>
              </w:rPr>
              <w:t xml:space="preserve">Opravilová, E., &amp; Gebhartová, V. (2011). </w:t>
            </w:r>
            <w:r w:rsidRPr="0040774B">
              <w:rPr>
                <w:rFonts w:ascii="Times New Roman" w:hAnsi="Times New Roman"/>
                <w:i/>
                <w:iCs/>
                <w:color w:val="auto"/>
                <w:sz w:val="20"/>
                <w:szCs w:val="20"/>
              </w:rPr>
              <w:t>Rok v mateřské škole</w:t>
            </w:r>
            <w:r w:rsidRPr="0040774B">
              <w:rPr>
                <w:rFonts w:ascii="Times New Roman" w:hAnsi="Times New Roman"/>
                <w:color w:val="auto"/>
                <w:sz w:val="20"/>
                <w:szCs w:val="20"/>
              </w:rPr>
              <w:t>. Praha: Portál.</w:t>
            </w:r>
          </w:p>
          <w:p w:rsidR="00473B9C" w:rsidRPr="0040774B" w:rsidRDefault="00473B9C" w:rsidP="00CD73B2">
            <w:pPr>
              <w:rPr>
                <w:lang w:eastAsia="en-US"/>
              </w:rPr>
            </w:pPr>
            <w:r w:rsidRPr="0040774B">
              <w:rPr>
                <w:lang w:eastAsia="en-US"/>
              </w:rPr>
              <w:t xml:space="preserve">Selmi, A. M., Gallagher, R. J., &amp; Mora-Flores, E. R. (2015). </w:t>
            </w:r>
            <w:r w:rsidRPr="0040774B">
              <w:rPr>
                <w:i/>
                <w:lang w:eastAsia="en-US"/>
              </w:rPr>
              <w:t>Early childhood curriculum for all learners: integrating play and literacy activities</w:t>
            </w:r>
            <w:r w:rsidRPr="0040774B">
              <w:rPr>
                <w:lang w:eastAsia="en-US"/>
              </w:rPr>
              <w:t>. Los Angeles: SAGE.</w:t>
            </w:r>
          </w:p>
          <w:p w:rsidR="00473B9C" w:rsidRPr="00B84458" w:rsidRDefault="00473B9C" w:rsidP="00B84458">
            <w:pPr>
              <w:pStyle w:val="Nadpis1"/>
              <w:numPr>
                <w:ilvl w:val="0"/>
                <w:numId w:val="0"/>
              </w:numPr>
              <w:shd w:val="clear" w:color="auto" w:fill="FFFFFF"/>
              <w:spacing w:before="0" w:line="240" w:lineRule="auto"/>
              <w:ind w:left="360" w:hanging="360"/>
              <w:rPr>
                <w:rFonts w:ascii="Times New Roman" w:hAnsi="Times New Roman"/>
                <w:color w:val="000000"/>
                <w:sz w:val="20"/>
                <w:szCs w:val="20"/>
              </w:rPr>
            </w:pPr>
            <w:r w:rsidRPr="0040774B">
              <w:rPr>
                <w:rFonts w:ascii="Times New Roman" w:hAnsi="Times New Roman"/>
                <w:color w:val="000000"/>
                <w:sz w:val="20"/>
                <w:szCs w:val="20"/>
              </w:rPr>
              <w:t xml:space="preserve">Toman, J. (1999). </w:t>
            </w:r>
            <w:r w:rsidRPr="0040774B">
              <w:rPr>
                <w:rFonts w:ascii="Times New Roman" w:hAnsi="Times New Roman"/>
                <w:i/>
                <w:iCs/>
                <w:color w:val="000000"/>
                <w:sz w:val="20"/>
                <w:szCs w:val="20"/>
              </w:rPr>
              <w:t>Dětské čtenářství a literární výchova</w:t>
            </w:r>
            <w:r w:rsidR="00B84458">
              <w:rPr>
                <w:rFonts w:ascii="Times New Roman" w:hAnsi="Times New Roman"/>
                <w:color w:val="000000"/>
                <w:sz w:val="20"/>
                <w:szCs w:val="20"/>
              </w:rPr>
              <w:t>. Brno: CERM. </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84458">
        <w:trPr>
          <w:trHeight w:val="817"/>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Default="00473B9C"/>
    <w:p w:rsidR="00F62E13" w:rsidRPr="0040774B" w:rsidRDefault="00F62E1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Logika, množiny, relace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4s+3</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7</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seminář,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rPr>
                <w:color w:val="000000"/>
                <w:shd w:val="clear" w:color="auto" w:fill="FFFFFF"/>
              </w:rPr>
              <w:t xml:space="preserve">Splnění zadaného úkolu </w:t>
            </w:r>
            <w:ins w:id="96" w:author="§.opiékoiíkkoíikoíi" w:date="2018-05-25T16:07:00Z">
              <w:r w:rsidR="0038356F">
                <w:rPr>
                  <w:color w:val="000000"/>
                  <w:shd w:val="clear" w:color="auto" w:fill="FFFFFF"/>
                </w:rPr>
                <w:t xml:space="preserve">v Moodle </w:t>
              </w:r>
            </w:ins>
            <w:r w:rsidRPr="0040774B">
              <w:rPr>
                <w:color w:val="000000"/>
                <w:shd w:val="clear" w:color="auto" w:fill="FFFFFF"/>
              </w:rPr>
              <w:t>a absolvování závěrečného písemného testu.</w:t>
            </w:r>
          </w:p>
        </w:tc>
      </w:tr>
      <w:tr w:rsidR="00473B9C" w:rsidRPr="0040774B" w:rsidTr="00BD43D8">
        <w:trPr>
          <w:trHeight w:val="31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D32D93" w:rsidP="00BD43D8">
            <w:pPr>
              <w:jc w:val="both"/>
            </w:pPr>
            <w:ins w:id="97" w:author="§.opiékoiíkkoíikoíi" w:date="2018-05-25T21:31:00Z">
              <w:r>
                <w:t xml:space="preserve">Mgr. Lubomír Sedláček, Ph.D. </w:t>
              </w:r>
            </w:ins>
            <w:del w:id="98" w:author="§.opiékoiíkkoíikoíi" w:date="2018-05-25T21:31:00Z">
              <w:r w:rsidR="00473B9C" w:rsidRPr="0040774B" w:rsidDel="00D32D93">
                <w:delText>PaedDr. Lucia Ficová, PhD.</w:delText>
              </w:r>
            </w:del>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D32D93" w:rsidP="00BD43D8">
            <w:pPr>
              <w:jc w:val="both"/>
            </w:pPr>
            <w:ins w:id="99" w:author="§.opiékoiíkkoíikoíi" w:date="2018-05-25T21:32:00Z">
              <w:r>
                <w:t>vede seminář</w:t>
              </w:r>
            </w:ins>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D32D93" w:rsidP="00BD43D8">
            <w:pPr>
              <w:jc w:val="both"/>
            </w:pPr>
            <w:ins w:id="100" w:author="§.opiékoiíkkoíikoíi" w:date="2018-05-25T21:32:00Z">
              <w:r>
                <w:t>Mgr. Lubomír Sedláček, Ph.D. (</w:t>
              </w:r>
            </w:ins>
            <w:ins w:id="101" w:author="Jana_PC" w:date="2018-05-26T10:27:00Z">
              <w:r w:rsidR="0067798D">
                <w:t>25</w:t>
              </w:r>
            </w:ins>
            <w:ins w:id="102" w:author="§.opiékoiíkkoíikoíi" w:date="2018-05-25T21:33:00Z">
              <w:del w:id="103" w:author="Jana_PC" w:date="2018-05-26T10:27:00Z">
                <w:r w:rsidDel="0067798D">
                  <w:delText>50</w:delText>
                </w:r>
              </w:del>
              <w:r>
                <w:t xml:space="preserve">%), </w:t>
              </w:r>
            </w:ins>
            <w:ins w:id="104" w:author="Jana_PC" w:date="2018-05-26T10:28:00Z">
              <w:r w:rsidR="0067798D">
                <w:t xml:space="preserve">PaedDr. Lucia Ficová PhD. (25%), </w:t>
              </w:r>
            </w:ins>
            <w:r w:rsidR="00473B9C" w:rsidRPr="0040774B">
              <w:t>Mgr. Marie Pavelková (</w:t>
            </w:r>
            <w:ins w:id="105" w:author="§.opiékoiíkkoíikoíi" w:date="2018-05-25T21:33:00Z">
              <w:r>
                <w:t>50</w:t>
              </w:r>
            </w:ins>
            <w:del w:id="106" w:author="§.opiékoiíkkoíikoíi" w:date="2018-05-25T21:33:00Z">
              <w:r w:rsidR="00473B9C" w:rsidRPr="0040774B" w:rsidDel="00D32D93">
                <w:delText>100</w:delText>
              </w:r>
            </w:del>
            <w:r w:rsidR="00473B9C" w:rsidRPr="0040774B">
              <w:t>%)</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660"/>
        </w:trPr>
        <w:tc>
          <w:tcPr>
            <w:tcW w:w="9855" w:type="dxa"/>
            <w:gridSpan w:val="8"/>
            <w:tcBorders>
              <w:top w:val="nil"/>
              <w:bottom w:val="single" w:sz="12" w:space="0" w:color="auto"/>
            </w:tcBorders>
          </w:tcPr>
          <w:p w:rsidR="00473B9C" w:rsidRPr="0040774B" w:rsidRDefault="00473B9C" w:rsidP="00BD43D8"/>
          <w:p w:rsidR="00D25DB4" w:rsidRPr="00414E53" w:rsidRDefault="00D25DB4" w:rsidP="00D25DB4">
            <w:pPr>
              <w:rPr>
                <w:ins w:id="107" w:author="§.opiékoiíkkoíikoíi" w:date="2018-05-25T22:05:00Z"/>
              </w:rPr>
            </w:pPr>
            <w:ins w:id="108" w:author="§.opiékoiíkkoíikoíi" w:date="2018-05-25T22:05:00Z">
              <w:r w:rsidRPr="00414E53">
                <w:t>Výro</w:t>
              </w:r>
              <w:r>
                <w:t xml:space="preserve">ky - </w:t>
              </w:r>
              <w:r w:rsidRPr="00414E53">
                <w:t>pravdivostní hodnota výroků, negace výroků.</w:t>
              </w:r>
            </w:ins>
          </w:p>
          <w:p w:rsidR="00D25DB4" w:rsidRPr="00414E53" w:rsidRDefault="00D25DB4" w:rsidP="00D25DB4">
            <w:pPr>
              <w:rPr>
                <w:ins w:id="109" w:author="§.opiékoiíkkoíikoíi" w:date="2018-05-25T22:05:00Z"/>
              </w:rPr>
            </w:pPr>
            <w:ins w:id="110" w:author="§.opiékoiíkkoíikoíi" w:date="2018-05-25T22:05:00Z">
              <w:r w:rsidRPr="00414E53">
                <w:t>Výroky - výrokové formy a formule, tautologie.</w:t>
              </w:r>
            </w:ins>
          </w:p>
          <w:p w:rsidR="00D25DB4" w:rsidRPr="00414E53" w:rsidRDefault="00D25DB4" w:rsidP="00D25DB4">
            <w:pPr>
              <w:rPr>
                <w:ins w:id="111" w:author="§.opiékoiíkkoíikoíi" w:date="2018-05-25T22:05:00Z"/>
              </w:rPr>
            </w:pPr>
            <w:ins w:id="112" w:author="§.opiékoiíkkoíikoíi" w:date="2018-05-25T22:05:00Z">
              <w:r w:rsidRPr="00414E53">
                <w:rPr>
                  <w:shd w:val="clear" w:color="auto" w:fill="FFFFFF"/>
                </w:rPr>
                <w:t>Kontradikce, splnitelná výroková formule.</w:t>
              </w:r>
            </w:ins>
          </w:p>
          <w:p w:rsidR="00D25DB4" w:rsidRPr="00414E53" w:rsidRDefault="00D25DB4" w:rsidP="00D25DB4">
            <w:pPr>
              <w:rPr>
                <w:ins w:id="113" w:author="§.opiékoiíkkoíikoíi" w:date="2018-05-25T22:05:00Z"/>
                <w:shd w:val="clear" w:color="auto" w:fill="FFFFFF"/>
              </w:rPr>
            </w:pPr>
            <w:ins w:id="114" w:author="§.opiékoiíkkoíikoíi" w:date="2018-05-25T22:05:00Z">
              <w:r w:rsidRPr="00414E53">
                <w:rPr>
                  <w:shd w:val="clear" w:color="auto" w:fill="FFFFFF"/>
                </w:rPr>
                <w:t>Operace s výroky, tabulky pravdivostních hodnot. </w:t>
              </w:r>
            </w:ins>
          </w:p>
          <w:p w:rsidR="00D25DB4" w:rsidRPr="00414E53" w:rsidRDefault="00D25DB4" w:rsidP="00D25DB4">
            <w:pPr>
              <w:rPr>
                <w:ins w:id="115" w:author="§.opiékoiíkkoíikoíi" w:date="2018-05-25T22:05:00Z"/>
              </w:rPr>
            </w:pPr>
            <w:ins w:id="116" w:author="§.opiékoiíkkoíikoíi" w:date="2018-05-25T22:05:00Z">
              <w:r w:rsidRPr="00414E53">
                <w:t>Mno</w:t>
              </w:r>
              <w:r>
                <w:t xml:space="preserve">žiny - </w:t>
              </w:r>
              <w:r w:rsidRPr="00414E53">
                <w:t>prvek množiny, vztahy mezi množinami.</w:t>
              </w:r>
            </w:ins>
          </w:p>
          <w:p w:rsidR="00D25DB4" w:rsidRPr="00414E53" w:rsidRDefault="00D25DB4" w:rsidP="00D25DB4">
            <w:pPr>
              <w:rPr>
                <w:ins w:id="117" w:author="§.opiékoiíkkoíikoíi" w:date="2018-05-25T22:05:00Z"/>
              </w:rPr>
            </w:pPr>
            <w:ins w:id="118" w:author="§.opiékoiíkkoíikoíi" w:date="2018-05-25T22:05:00Z">
              <w:r w:rsidRPr="00414E53">
                <w:t>Množin</w:t>
              </w:r>
              <w:r>
                <w:t xml:space="preserve">y - </w:t>
              </w:r>
              <w:r w:rsidRPr="00414E53">
                <w:rPr>
                  <w:shd w:val="clear" w:color="auto" w:fill="FFFFFF"/>
                </w:rPr>
                <w:t xml:space="preserve"> znázornění množin Vennovými a jinými diagramy.</w:t>
              </w:r>
            </w:ins>
          </w:p>
          <w:p w:rsidR="00D25DB4" w:rsidRPr="00414E53" w:rsidRDefault="00D25DB4" w:rsidP="00D25DB4">
            <w:pPr>
              <w:rPr>
                <w:ins w:id="119" w:author="§.opiékoiíkkoíikoíi" w:date="2018-05-25T22:05:00Z"/>
                <w:shd w:val="clear" w:color="auto" w:fill="FFFFFF"/>
              </w:rPr>
            </w:pPr>
            <w:ins w:id="120" w:author="§.opiékoiíkkoíikoíi" w:date="2018-05-25T22:05:00Z">
              <w:r w:rsidRPr="00414E53">
                <w:rPr>
                  <w:shd w:val="clear" w:color="auto" w:fill="FFFFFF"/>
                </w:rPr>
                <w:t xml:space="preserve">Operace </w:t>
              </w:r>
              <w:r>
                <w:rPr>
                  <w:shd w:val="clear" w:color="auto" w:fill="FFFFFF"/>
                </w:rPr>
                <w:t>s množinami a jejich vlastnosti.</w:t>
              </w:r>
              <w:r w:rsidRPr="00414E53">
                <w:rPr>
                  <w:shd w:val="clear" w:color="auto" w:fill="FFFFFF"/>
                </w:rPr>
                <w:t xml:space="preserve"> </w:t>
              </w:r>
            </w:ins>
          </w:p>
          <w:p w:rsidR="00D25DB4" w:rsidRPr="00414E53" w:rsidRDefault="00D25DB4" w:rsidP="00D25DB4">
            <w:pPr>
              <w:rPr>
                <w:ins w:id="121" w:author="§.opiékoiíkkoíikoíi" w:date="2018-05-25T22:05:00Z"/>
              </w:rPr>
            </w:pPr>
            <w:ins w:id="122" w:author="§.opiékoiíkkoíikoíi" w:date="2018-05-25T22:05:00Z">
              <w:r w:rsidRPr="00414E53">
                <w:t>Relace na množinác</w:t>
              </w:r>
              <w:r>
                <w:t xml:space="preserve">h - </w:t>
              </w:r>
              <w:r w:rsidRPr="00414E53">
                <w:t xml:space="preserve">vlastnosti binárních relací v množině. </w:t>
              </w:r>
            </w:ins>
          </w:p>
          <w:p w:rsidR="00D25DB4" w:rsidRDefault="00D25DB4" w:rsidP="00D25DB4">
            <w:pPr>
              <w:rPr>
                <w:ins w:id="123" w:author="§.opiékoiíkkoíikoíi" w:date="2018-05-25T22:05:00Z"/>
                <w:shd w:val="clear" w:color="auto" w:fill="FFFFFF"/>
              </w:rPr>
            </w:pPr>
            <w:ins w:id="124" w:author="§.opiékoiíkkoíikoíi" w:date="2018-05-25T22:05:00Z">
              <w:r w:rsidRPr="00414E53">
                <w:rPr>
                  <w:shd w:val="clear" w:color="auto" w:fill="FFFFFF"/>
                </w:rPr>
                <w:t>Tranzitivnost, souvislost a relace uspořádání. </w:t>
              </w:r>
            </w:ins>
          </w:p>
          <w:p w:rsidR="00D25DB4" w:rsidRPr="00414E53" w:rsidRDefault="00D25DB4" w:rsidP="00D25DB4">
            <w:pPr>
              <w:rPr>
                <w:ins w:id="125" w:author="§.opiékoiíkkoíikoíi" w:date="2018-05-25T22:05:00Z"/>
                <w:shd w:val="clear" w:color="auto" w:fill="FFFFFF"/>
              </w:rPr>
            </w:pPr>
            <w:ins w:id="126" w:author="§.opiékoiíkkoíikoíi" w:date="2018-05-25T22:05:00Z">
              <w:r w:rsidRPr="00414E53">
                <w:rPr>
                  <w:shd w:val="clear" w:color="auto" w:fill="FFFFFF"/>
                </w:rPr>
                <w:t xml:space="preserve">Binární relace a její graf, doplňková relace, inverzní relace, složená relace.  </w:t>
              </w:r>
            </w:ins>
          </w:p>
          <w:p w:rsidR="00D25DB4" w:rsidRPr="00414E53" w:rsidRDefault="00D25DB4" w:rsidP="00D25DB4">
            <w:pPr>
              <w:rPr>
                <w:ins w:id="127" w:author="§.opiékoiíkkoíikoíi" w:date="2018-05-25T22:05:00Z"/>
              </w:rPr>
            </w:pPr>
            <w:ins w:id="128" w:author="§.opiékoiíkkoíikoíi" w:date="2018-05-25T22:05:00Z">
              <w:r>
                <w:t xml:space="preserve">Zobrazení - </w:t>
              </w:r>
              <w:r w:rsidRPr="00414E53">
                <w:t>vlastnosti zobrazení, i</w:t>
              </w:r>
              <w:r w:rsidRPr="00414E53">
                <w:rPr>
                  <w:shd w:val="clear" w:color="auto" w:fill="FFFFFF"/>
                </w:rPr>
                <w:t>nverzní zobrazení, složené zobrazení, určení zobrazení a rovnost.</w:t>
              </w:r>
            </w:ins>
          </w:p>
          <w:p w:rsidR="00D25DB4" w:rsidRPr="00414E53" w:rsidRDefault="00D25DB4" w:rsidP="00D25DB4">
            <w:pPr>
              <w:rPr>
                <w:ins w:id="129" w:author="§.opiékoiíkkoíikoíi" w:date="2018-05-25T22:05:00Z"/>
              </w:rPr>
            </w:pPr>
            <w:ins w:id="130" w:author="§.opiékoiíkkoíikoíi" w:date="2018-05-25T22:05:00Z">
              <w:r w:rsidRPr="00414E53">
                <w:t>Rovinné a prostorové geometrické útvary a jejich vlastnosti a charakteristiky.</w:t>
              </w:r>
            </w:ins>
          </w:p>
          <w:p w:rsidR="00D25DB4" w:rsidRPr="00414E53" w:rsidRDefault="00D25DB4" w:rsidP="00D25DB4">
            <w:pPr>
              <w:rPr>
                <w:ins w:id="131" w:author="§.opiékoiíkkoíikoíi" w:date="2018-05-25T22:05:00Z"/>
              </w:rPr>
            </w:pPr>
            <w:ins w:id="132" w:author="§.opiékoiíkkoíikoíi" w:date="2018-05-25T22:05:00Z">
              <w:r w:rsidRPr="00414E53">
                <w:rPr>
                  <w:shd w:val="clear" w:color="auto" w:fill="FFFFFF"/>
                </w:rPr>
                <w:t>Rozlišení rovinných útvarů od prostorových, sítě těles.</w:t>
              </w:r>
            </w:ins>
          </w:p>
          <w:p w:rsidR="00D25DB4" w:rsidRDefault="00D25DB4" w:rsidP="00D25DB4">
            <w:pPr>
              <w:rPr>
                <w:ins w:id="133" w:author="§.opiékoiíkkoíikoíi" w:date="2018-05-25T22:05:00Z"/>
                <w:color w:val="000000"/>
                <w:shd w:val="clear" w:color="auto" w:fill="FFFFFF"/>
              </w:rPr>
            </w:pPr>
            <w:ins w:id="134" w:author="§.opiékoiíkkoíikoíi" w:date="2018-05-25T22:05:00Z">
              <w:r w:rsidRPr="00414E53">
                <w:t>Orientace v rovině pomocí pojmů, orientace v prostoru ve vztahu k předmětům v prostoru, orientace různých předmětů v prostoru.</w:t>
              </w:r>
            </w:ins>
          </w:p>
          <w:p w:rsidR="00473B9C" w:rsidRPr="0040774B" w:rsidDel="00D25DB4" w:rsidRDefault="00473B9C" w:rsidP="00BD43D8">
            <w:pPr>
              <w:rPr>
                <w:del w:id="135" w:author="§.opiékoiíkkoíikoíi" w:date="2018-05-25T22:06:00Z"/>
                <w:color w:val="000000"/>
                <w:shd w:val="clear" w:color="auto" w:fill="FFFFFF"/>
              </w:rPr>
            </w:pPr>
            <w:del w:id="136" w:author="§.opiékoiíkkoíikoíi" w:date="2018-05-25T22:06:00Z">
              <w:r w:rsidRPr="0040774B" w:rsidDel="00D25DB4">
                <w:rPr>
                  <w:color w:val="000000"/>
                  <w:shd w:val="clear" w:color="auto" w:fill="FFFFFF"/>
                </w:rPr>
                <w:delText>Binární relace a její graf, doplňková relace, inverzní relace, složená relace. </w:delText>
              </w:r>
              <w:r w:rsidRPr="0040774B" w:rsidDel="00D25DB4">
                <w:rPr>
                  <w:color w:val="000000"/>
                </w:rPr>
                <w:br/>
              </w:r>
              <w:r w:rsidRPr="0040774B" w:rsidDel="00D25DB4">
                <w:rPr>
                  <w:color w:val="000000"/>
                  <w:shd w:val="clear" w:color="auto" w:fill="FFFFFF"/>
                </w:rPr>
                <w:delText xml:space="preserve">Vlastnosti binárních relací v množině: reflexivita, antireflexivita, symetričnost a antisymetričnost. </w:delText>
              </w:r>
            </w:del>
          </w:p>
          <w:p w:rsidR="00473B9C" w:rsidRPr="0040774B" w:rsidDel="00D25DB4" w:rsidRDefault="00473B9C" w:rsidP="00BD43D8">
            <w:pPr>
              <w:rPr>
                <w:del w:id="137" w:author="§.opiékoiíkkoíikoíi" w:date="2018-05-25T22:06:00Z"/>
              </w:rPr>
            </w:pPr>
            <w:del w:id="138" w:author="§.opiékoiíkkoíikoíi" w:date="2018-05-25T22:06:00Z">
              <w:r w:rsidRPr="0040774B" w:rsidDel="00D25DB4">
                <w:rPr>
                  <w:color w:val="000000"/>
                  <w:shd w:val="clear" w:color="auto" w:fill="FFFFFF"/>
                </w:rPr>
                <w:delText>Inverzní zobrazení, složené zobrazení a vlastnosti zobrazení.</w:delText>
              </w:r>
              <w:r w:rsidRPr="0040774B" w:rsidDel="00D25DB4">
                <w:rPr>
                  <w:rFonts w:ascii="Tahoma" w:hAnsi="Tahoma" w:cs="Tahoma"/>
                  <w:color w:val="000000"/>
                  <w:sz w:val="17"/>
                  <w:szCs w:val="17"/>
                  <w:shd w:val="clear" w:color="auto" w:fill="FFFFFF"/>
                </w:rPr>
                <w:delText> </w:delText>
              </w:r>
            </w:del>
          </w:p>
          <w:p w:rsidR="00473B9C" w:rsidRPr="0040774B" w:rsidDel="00D25DB4" w:rsidRDefault="00473B9C" w:rsidP="00BD43D8">
            <w:pPr>
              <w:rPr>
                <w:del w:id="139" w:author="§.opiékoiíkkoíikoíi" w:date="2018-05-25T22:06:00Z"/>
                <w:color w:val="000000"/>
                <w:shd w:val="clear" w:color="auto" w:fill="FFFFFF"/>
              </w:rPr>
            </w:pPr>
            <w:del w:id="140" w:author="§.opiékoiíkkoíikoíi" w:date="2018-05-25T22:06:00Z">
              <w:r w:rsidRPr="0040774B" w:rsidDel="00D25DB4">
                <w:rPr>
                  <w:color w:val="000000"/>
                  <w:shd w:val="clear" w:color="auto" w:fill="FFFFFF"/>
                </w:rPr>
                <w:delText>Kvantifikátory, negace kvantifikovaných výroků. </w:delText>
              </w:r>
              <w:r w:rsidRPr="0040774B" w:rsidDel="00D25DB4">
                <w:rPr>
                  <w:color w:val="000000"/>
                </w:rPr>
                <w:br/>
              </w:r>
              <w:r w:rsidRPr="0040774B" w:rsidDel="00D25DB4">
                <w:rPr>
                  <w:color w:val="000000"/>
                  <w:shd w:val="clear" w:color="auto" w:fill="FFFFFF"/>
                </w:rPr>
                <w:delText>Pojmy z elementární teorie množin, množina, prvek množiny, základní množina, prázdná množina a určení množin.</w:delText>
              </w:r>
            </w:del>
          </w:p>
          <w:p w:rsidR="00473B9C" w:rsidRPr="0040774B" w:rsidDel="00D25DB4" w:rsidRDefault="00473B9C" w:rsidP="00BD43D8">
            <w:pPr>
              <w:rPr>
                <w:del w:id="141" w:author="§.opiékoiíkkoíikoíi" w:date="2018-05-25T22:06:00Z"/>
                <w:color w:val="000000"/>
                <w:shd w:val="clear" w:color="auto" w:fill="FFFFFF"/>
              </w:rPr>
            </w:pPr>
            <w:del w:id="142" w:author="§.opiékoiíkkoíikoíi" w:date="2018-05-25T22:06:00Z">
              <w:r w:rsidRPr="0040774B" w:rsidDel="00D25DB4">
                <w:rPr>
                  <w:color w:val="000000"/>
                  <w:shd w:val="clear" w:color="auto" w:fill="FFFFFF"/>
                </w:rPr>
                <w:delText>Operace s výroky, tabulky pravdivostních hodnot. </w:delText>
              </w:r>
              <w:r w:rsidRPr="0040774B" w:rsidDel="00D25DB4">
                <w:rPr>
                  <w:color w:val="000000"/>
                </w:rPr>
                <w:br/>
              </w:r>
              <w:r w:rsidRPr="0040774B" w:rsidDel="00D25DB4">
                <w:rPr>
                  <w:color w:val="000000"/>
                  <w:shd w:val="clear" w:color="auto" w:fill="FFFFFF"/>
                </w:rPr>
                <w:delText>Výrokové formule, tautologie, kontradikce, splnitelná výroková formule.</w:delText>
              </w:r>
            </w:del>
          </w:p>
          <w:p w:rsidR="00473B9C" w:rsidRPr="0040774B" w:rsidDel="00D25DB4" w:rsidRDefault="00473B9C" w:rsidP="00BD43D8">
            <w:pPr>
              <w:rPr>
                <w:del w:id="143" w:author="§.opiékoiíkkoíikoíi" w:date="2018-05-25T22:06:00Z"/>
                <w:color w:val="000000"/>
                <w:shd w:val="clear" w:color="auto" w:fill="FFFFFF"/>
              </w:rPr>
            </w:pPr>
            <w:del w:id="144" w:author="§.opiékoiíkkoíikoíi" w:date="2018-05-25T22:06:00Z">
              <w:r w:rsidRPr="0040774B" w:rsidDel="00D25DB4">
                <w:rPr>
                  <w:color w:val="000000"/>
                  <w:shd w:val="clear" w:color="auto" w:fill="FFFFFF"/>
                </w:rPr>
                <w:delText>Tranzitivnost, souvislost a relace uspořádání. </w:delText>
              </w:r>
              <w:r w:rsidRPr="0040774B" w:rsidDel="00D25DB4">
                <w:rPr>
                  <w:color w:val="000000"/>
                </w:rPr>
                <w:br/>
              </w:r>
              <w:r w:rsidRPr="0040774B" w:rsidDel="00D25DB4">
                <w:rPr>
                  <w:color w:val="000000"/>
                  <w:shd w:val="clear" w:color="auto" w:fill="FFFFFF"/>
                </w:rPr>
                <w:delText>Relace ekvivalence, třídy ekvivalence, vztah mezi relací ekvivalence a rozkladem množiny. </w:delText>
              </w:r>
              <w:r w:rsidRPr="0040774B" w:rsidDel="00D25DB4">
                <w:rPr>
                  <w:color w:val="000000"/>
                </w:rPr>
                <w:br/>
              </w:r>
              <w:r w:rsidRPr="0040774B" w:rsidDel="00D25DB4">
                <w:rPr>
                  <w:color w:val="000000"/>
                  <w:shd w:val="clear" w:color="auto" w:fill="FFFFFF"/>
                </w:rPr>
                <w:delText xml:space="preserve">Zobrazení, definice zobrazení, určení zobrazení a rovnost. </w:delText>
              </w:r>
            </w:del>
          </w:p>
          <w:p w:rsidR="00473B9C" w:rsidRPr="0040774B" w:rsidDel="00D25DB4" w:rsidRDefault="00473B9C" w:rsidP="00BD43D8">
            <w:pPr>
              <w:rPr>
                <w:del w:id="145" w:author="§.opiékoiíkkoíikoíi" w:date="2018-05-25T22:06:00Z"/>
                <w:color w:val="000000"/>
                <w:shd w:val="clear" w:color="auto" w:fill="FFFFFF"/>
              </w:rPr>
            </w:pPr>
            <w:del w:id="146" w:author="§.opiékoiíkkoíikoíi" w:date="2018-05-25T22:06:00Z">
              <w:r w:rsidRPr="0040774B" w:rsidDel="00D25DB4">
                <w:rPr>
                  <w:color w:val="000000"/>
                  <w:shd w:val="clear" w:color="auto" w:fill="FFFFFF"/>
                </w:rPr>
                <w:delText>Vztahy mezi množinami, potenční systém množiny. </w:delText>
              </w:r>
              <w:r w:rsidRPr="0040774B" w:rsidDel="00D25DB4">
                <w:rPr>
                  <w:color w:val="000000"/>
                </w:rPr>
                <w:br/>
              </w:r>
              <w:r w:rsidRPr="0040774B" w:rsidDel="00D25DB4">
                <w:rPr>
                  <w:color w:val="000000"/>
                  <w:shd w:val="clear" w:color="auto" w:fill="FFFFFF"/>
                </w:rPr>
                <w:delText>Operace s množinami a jejich vlastnosti, znázornění množin Vennovými a jinými diagramy. </w:delText>
              </w:r>
              <w:r w:rsidRPr="0040774B" w:rsidDel="00D25DB4">
                <w:rPr>
                  <w:color w:val="000000"/>
                </w:rPr>
                <w:br/>
              </w:r>
              <w:r w:rsidRPr="0040774B" w:rsidDel="00D25DB4">
                <w:rPr>
                  <w:color w:val="000000"/>
                  <w:shd w:val="clear" w:color="auto" w:fill="FFFFFF"/>
                </w:rPr>
                <w:delText xml:space="preserve">Binární relace, uspořádaná dvojice, karteziánský součin a grafické znázornění karteziánského součinu. </w:delText>
              </w:r>
            </w:del>
          </w:p>
          <w:p w:rsidR="00473B9C" w:rsidRPr="0040774B" w:rsidRDefault="00473B9C" w:rsidP="00BD43D8">
            <w:del w:id="147" w:author="§.opiékoiíkkoíikoíi" w:date="2018-05-25T22:06:00Z">
              <w:r w:rsidRPr="0040774B" w:rsidDel="00D25DB4">
                <w:rPr>
                  <w:color w:val="000000"/>
                  <w:shd w:val="clear" w:color="auto" w:fill="FFFFFF"/>
                </w:rPr>
                <w:delText>Základy výrokové logiky, logický výrok, negace výroku, složené výroky.</w:delText>
              </w:r>
            </w:del>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rPr>
                <w:shd w:val="clear" w:color="auto" w:fill="FFFFFF"/>
              </w:rPr>
            </w:pPr>
            <w:r w:rsidRPr="0040774B">
              <w:rPr>
                <w:shd w:val="clear" w:color="auto" w:fill="FFFFFF"/>
              </w:rPr>
              <w:t xml:space="preserve">Gerová, Ľ. (2007). </w:t>
            </w:r>
            <w:r w:rsidRPr="0040774B">
              <w:rPr>
                <w:i/>
                <w:iCs/>
                <w:shd w:val="clear" w:color="auto" w:fill="FFFFFF"/>
              </w:rPr>
              <w:t>Propedeutika matematiky a počiatočné matematické predstavy</w:t>
            </w:r>
            <w:r w:rsidRPr="0040774B">
              <w:rPr>
                <w:shd w:val="clear" w:color="auto" w:fill="FFFFFF"/>
              </w:rPr>
              <w:t>. Banská Bystrica: PdF, Mateja Bela.</w:t>
            </w:r>
          </w:p>
          <w:p w:rsidR="00473B9C" w:rsidRPr="0040774B" w:rsidRDefault="00473B9C" w:rsidP="00BD43D8">
            <w:pPr>
              <w:jc w:val="both"/>
              <w:rPr>
                <w:shd w:val="clear" w:color="auto" w:fill="FFFFFF"/>
              </w:rPr>
            </w:pPr>
            <w:r w:rsidRPr="0040774B">
              <w:rPr>
                <w:shd w:val="clear" w:color="auto" w:fill="FFFFFF"/>
              </w:rPr>
              <w:t>Hejný, M., &amp; Kuřina, F. (2001). </w:t>
            </w:r>
            <w:r w:rsidRPr="0040774B">
              <w:rPr>
                <w:i/>
                <w:iCs/>
                <w:shd w:val="clear" w:color="auto" w:fill="FFFFFF"/>
              </w:rPr>
              <w:t>Dítě, škola a matematika</w:t>
            </w:r>
            <w:r w:rsidRPr="0040774B">
              <w:rPr>
                <w:shd w:val="clear" w:color="auto" w:fill="FFFFFF"/>
              </w:rPr>
              <w:t>. Praha: Portál. </w:t>
            </w:r>
          </w:p>
          <w:p w:rsidR="00473B9C" w:rsidRPr="0040774B" w:rsidRDefault="00473B9C" w:rsidP="00BD43D8">
            <w:pPr>
              <w:jc w:val="both"/>
            </w:pPr>
            <w:r w:rsidRPr="0040774B">
              <w:rPr>
                <w:shd w:val="clear" w:color="auto" w:fill="FFFFFF"/>
              </w:rPr>
              <w:t>Kaslová, M. (2010).  </w:t>
            </w:r>
            <w:r w:rsidRPr="0040774B">
              <w:rPr>
                <w:i/>
                <w:iCs/>
                <w:shd w:val="clear" w:color="auto" w:fill="FFFFFF"/>
              </w:rPr>
              <w:t>Předmatematické činnosti v předškolním vzdělávání</w:t>
            </w:r>
            <w:r w:rsidRPr="0040774B">
              <w:rPr>
                <w:shd w:val="clear" w:color="auto" w:fill="FFFFFF"/>
              </w:rPr>
              <w:t>. Praha: Raabe.</w:t>
            </w:r>
          </w:p>
          <w:p w:rsidR="00465BB1" w:rsidRDefault="00465BB1" w:rsidP="00BD43D8">
            <w:pPr>
              <w:jc w:val="both"/>
            </w:pPr>
            <w:r w:rsidRPr="0040774B">
              <w:t>Krajcarová,</w:t>
            </w:r>
            <w:r>
              <w:t xml:space="preserve"> </w:t>
            </w:r>
            <w:r w:rsidRPr="0040774B">
              <w:t xml:space="preserve">J., &amp; Pavelková, M. (2014). Umělecké vzdělávání u dětí s matematickým nadáním. </w:t>
            </w:r>
            <w:r w:rsidRPr="0040774B">
              <w:rPr>
                <w:i/>
              </w:rPr>
              <w:t>Kreatívne vzdelávanie</w:t>
            </w:r>
            <w:r w:rsidRPr="0040774B">
              <w:t>. In CREA-AE 2014., 1. vyd. Zohor: Virvar</w:t>
            </w:r>
            <w:r>
              <w:t>.</w:t>
            </w:r>
          </w:p>
          <w:p w:rsidR="00465BB1" w:rsidRDefault="00465BB1" w:rsidP="00BD43D8">
            <w:pPr>
              <w:jc w:val="both"/>
            </w:pPr>
            <w:r>
              <w:t xml:space="preserve">Pavelková, M. (2018). </w:t>
            </w:r>
            <w:r w:rsidRPr="00465BB1">
              <w:rPr>
                <w:i/>
              </w:rPr>
              <w:t>Logika, množiny, relace. Distanční studijní opora.</w:t>
            </w:r>
            <w:r w:rsidRPr="00B63330">
              <w:t xml:space="preserve"> </w:t>
            </w:r>
            <w:r>
              <w:t>Zlín: UTB ve Zlíně.</w:t>
            </w:r>
          </w:p>
          <w:p w:rsidR="00473B9C" w:rsidRPr="0040774B" w:rsidRDefault="00473B9C" w:rsidP="00465BB1">
            <w:pPr>
              <w:jc w:val="both"/>
            </w:pPr>
            <w:r w:rsidRPr="0040774B">
              <w:t xml:space="preserve">Partová, E. (2004). </w:t>
            </w:r>
            <w:r w:rsidRPr="0040774B">
              <w:rPr>
                <w:i/>
                <w:iCs/>
              </w:rPr>
              <w:t>Relácie a ich aplikácie v predškolskej matematike</w:t>
            </w:r>
            <w:r w:rsidR="00465BB1">
              <w:t>. Bratislava: PdF, UK.</w:t>
            </w:r>
          </w:p>
          <w:p w:rsidR="00473B9C" w:rsidRPr="0040774B" w:rsidRDefault="00473B9C" w:rsidP="00BD43D8">
            <w:pPr>
              <w:jc w:val="both"/>
            </w:pPr>
          </w:p>
          <w:p w:rsidR="00473B9C" w:rsidRPr="0040774B" w:rsidRDefault="00473B9C" w:rsidP="00BD43D8">
            <w:pPr>
              <w:jc w:val="both"/>
              <w:rPr>
                <w:b/>
              </w:rPr>
            </w:pPr>
            <w:r w:rsidRPr="0040774B">
              <w:rPr>
                <w:b/>
              </w:rPr>
              <w:t>Doporučená literatura</w:t>
            </w:r>
          </w:p>
          <w:p w:rsidR="00473B9C" w:rsidRPr="0040774B" w:rsidRDefault="00473B9C" w:rsidP="00BD43D8">
            <w:pPr>
              <w:jc w:val="both"/>
              <w:rPr>
                <w:color w:val="000000"/>
              </w:rPr>
            </w:pPr>
            <w:r w:rsidRPr="0040774B">
              <w:rPr>
                <w:color w:val="000000"/>
              </w:rPr>
              <w:t xml:space="preserve">Lipková, L., </w:t>
            </w:r>
            <w:r w:rsidR="00340BB7">
              <w:rPr>
                <w:color w:val="000000"/>
              </w:rPr>
              <w:t xml:space="preserve">&amp; </w:t>
            </w:r>
            <w:r w:rsidRPr="0040774B">
              <w:rPr>
                <w:color w:val="000000"/>
              </w:rPr>
              <w:t xml:space="preserve">Petrík, J. (1996). </w:t>
            </w:r>
            <w:r w:rsidRPr="0040774B">
              <w:rPr>
                <w:i/>
                <w:iCs/>
                <w:color w:val="000000"/>
              </w:rPr>
              <w:t>Základy elementárnej aritmetiky</w:t>
            </w:r>
            <w:r w:rsidRPr="0040774B">
              <w:rPr>
                <w:color w:val="000000"/>
              </w:rPr>
              <w:t>. Prešov: Exco.</w:t>
            </w:r>
          </w:p>
          <w:p w:rsidR="00473B9C" w:rsidRPr="0040774B" w:rsidRDefault="00473B9C" w:rsidP="00BD43D8">
            <w:pPr>
              <w:jc w:val="both"/>
              <w:rPr>
                <w:color w:val="000000"/>
              </w:rPr>
            </w:pPr>
            <w:r w:rsidRPr="0040774B">
              <w:rPr>
                <w:color w:val="000000"/>
              </w:rPr>
              <w:t xml:space="preserve">Partova, E., &amp; Židek, O. (1993). </w:t>
            </w:r>
            <w:r w:rsidRPr="0040774B">
              <w:rPr>
                <w:i/>
                <w:iCs/>
                <w:color w:val="000000"/>
              </w:rPr>
              <w:t>Príručka k príprave na súbornú skúšku z matematiky</w:t>
            </w:r>
            <w:r w:rsidRPr="0040774B">
              <w:rPr>
                <w:color w:val="000000"/>
              </w:rPr>
              <w:t>. Bratislava: PdF, UK.</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color w:val="000000"/>
                <w:sz w:val="20"/>
                <w:szCs w:val="20"/>
              </w:rPr>
            </w:pPr>
            <w:r w:rsidRPr="0040774B">
              <w:rPr>
                <w:rFonts w:ascii="Times New Roman" w:hAnsi="Times New Roman"/>
                <w:color w:val="000000"/>
                <w:sz w:val="20"/>
                <w:szCs w:val="20"/>
              </w:rPr>
              <w:t xml:space="preserve">Palumbíny, D. et al. (1989). </w:t>
            </w:r>
            <w:r w:rsidRPr="0040774B">
              <w:rPr>
                <w:rFonts w:ascii="Times New Roman" w:hAnsi="Times New Roman"/>
                <w:i/>
                <w:iCs/>
                <w:color w:val="000000"/>
                <w:sz w:val="20"/>
                <w:szCs w:val="20"/>
              </w:rPr>
              <w:t>Základy elementárnej aritmetiky</w:t>
            </w:r>
            <w:r w:rsidRPr="0040774B">
              <w:rPr>
                <w:rFonts w:ascii="Times New Roman" w:hAnsi="Times New Roman"/>
                <w:color w:val="000000"/>
                <w:sz w:val="20"/>
                <w:szCs w:val="20"/>
              </w:rPr>
              <w:t>. Nitra: PdF.</w:t>
            </w:r>
          </w:p>
          <w:p w:rsidR="00473B9C" w:rsidRPr="0040774B" w:rsidRDefault="00473B9C" w:rsidP="00BD43D8">
            <w:pPr>
              <w:rPr>
                <w:lang w:eastAsia="en-US"/>
              </w:rPr>
            </w:pP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531"/>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Pr="0040774B" w:rsidRDefault="00473B9C"/>
    <w:p w:rsidR="00473B9C" w:rsidRPr="0040774B" w:rsidRDefault="00473B9C"/>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Základy hudební teorie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5s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63532A" w:rsidP="00BD43D8">
            <w:pPr>
              <w:jc w:val="both"/>
            </w:pPr>
            <w:r w:rsidRPr="0040774B">
              <w:t>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38356F" w:rsidP="00BD43D8">
            <w:pPr>
              <w:jc w:val="both"/>
            </w:pPr>
            <w:ins w:id="148" w:author="§.opiékoiíkkoíikoíi" w:date="2018-05-25T16:08:00Z">
              <w:r>
                <w:t xml:space="preserve">Písemný test. </w:t>
              </w:r>
            </w:ins>
            <w:del w:id="149" w:author="§.opiékoiíkkoíikoíi" w:date="2018-05-25T16:07:00Z">
              <w:r w:rsidR="00473B9C" w:rsidRPr="0040774B" w:rsidDel="0038356F">
                <w:delText xml:space="preserve">Seminární práce spojená s prezentací. </w:delText>
              </w:r>
            </w:del>
          </w:p>
        </w:tc>
      </w:tr>
      <w:tr w:rsidR="00473B9C" w:rsidRPr="0040774B" w:rsidTr="00BD43D8">
        <w:trPr>
          <w:trHeight w:val="232"/>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340BB7" w:rsidP="00BD43D8">
            <w:pPr>
              <w:jc w:val="both"/>
            </w:pPr>
            <w:r>
              <w:t>Mgr. Libuše Černá</w:t>
            </w:r>
            <w:r w:rsidR="00473B9C" w:rsidRPr="0040774B">
              <w:t>,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340BB7" w:rsidP="00BD43D8">
            <w:pPr>
              <w:jc w:val="both"/>
            </w:pPr>
            <w:r>
              <w:t>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19"/>
        </w:trPr>
        <w:tc>
          <w:tcPr>
            <w:tcW w:w="9855" w:type="dxa"/>
            <w:gridSpan w:val="8"/>
            <w:tcBorders>
              <w:top w:val="nil"/>
            </w:tcBorders>
          </w:tcPr>
          <w:p w:rsidR="00473B9C" w:rsidRPr="0040774B" w:rsidRDefault="00340BB7" w:rsidP="00BD43D8">
            <w:pPr>
              <w:jc w:val="both"/>
            </w:pPr>
            <w:r>
              <w:t>Mgr. Libuše Černá</w:t>
            </w:r>
            <w:r w:rsidRPr="0040774B">
              <w:t xml:space="preserve">, Ph.D. </w:t>
            </w:r>
            <w:r w:rsidR="00473B9C" w:rsidRPr="0040774B">
              <w:t>(100%)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446"/>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Základní pojmy a hudební terminologie (tón, tónina, stupnice, atd.).</w:t>
            </w:r>
          </w:p>
          <w:p w:rsidR="00473B9C" w:rsidRPr="0040774B" w:rsidRDefault="00473B9C" w:rsidP="00BD43D8">
            <w:r w:rsidRPr="0040774B">
              <w:t>Přehled v tóninové soustavě a osvojení základního notopisu.</w:t>
            </w:r>
          </w:p>
          <w:p w:rsidR="00473B9C" w:rsidRPr="0040774B" w:rsidRDefault="00473B9C" w:rsidP="00BD43D8">
            <w:r w:rsidRPr="0040774B">
              <w:t>Časové poměry v hudbě (metrum, takt, rytmus).</w:t>
            </w:r>
          </w:p>
          <w:p w:rsidR="00473B9C" w:rsidRPr="0040774B" w:rsidRDefault="00473B9C" w:rsidP="00BD43D8">
            <w:r w:rsidRPr="0040774B">
              <w:t>Přednesová a jiná označení (tempo, dynamika, výraz).</w:t>
            </w:r>
          </w:p>
          <w:p w:rsidR="00473B9C" w:rsidRPr="0040774B" w:rsidRDefault="00473B9C" w:rsidP="00BD43D8">
            <w:r w:rsidRPr="0040774B">
              <w:t>Stupnice durové a mollové (předznamenání).</w:t>
            </w:r>
          </w:p>
          <w:p w:rsidR="00473B9C" w:rsidRPr="0040774B" w:rsidRDefault="00473B9C" w:rsidP="00BD43D8">
            <w:r w:rsidRPr="0040774B">
              <w:t>Intervaly a způsob jejich označování.</w:t>
            </w:r>
          </w:p>
          <w:p w:rsidR="00473B9C" w:rsidRPr="0040774B" w:rsidRDefault="00473B9C" w:rsidP="00BD43D8">
            <w:r w:rsidRPr="0040774B">
              <w:t>Kvarto-kvintový kruh a chromatická stupnice.</w:t>
            </w:r>
          </w:p>
          <w:p w:rsidR="00473B9C" w:rsidRPr="0040774B" w:rsidRDefault="00473B9C" w:rsidP="00BD43D8">
            <w:r w:rsidRPr="0040774B">
              <w:t>Akordy, jejich složení, tvary a transpozice.</w:t>
            </w:r>
          </w:p>
          <w:p w:rsidR="00473B9C" w:rsidRPr="0040774B" w:rsidRDefault="00473B9C" w:rsidP="00BD43D8">
            <w:r w:rsidRPr="0040774B">
              <w:t>Základní harmonické funkce.</w:t>
            </w:r>
          </w:p>
          <w:p w:rsidR="00473B9C" w:rsidRPr="0040774B" w:rsidRDefault="00473B9C" w:rsidP="00BD43D8">
            <w:r w:rsidRPr="0040774B">
              <w:t>Vztah hudební formy a jiných hudebních prvků.</w:t>
            </w:r>
          </w:p>
          <w:p w:rsidR="00473B9C" w:rsidRPr="0040774B" w:rsidRDefault="00473B9C" w:rsidP="00BD43D8">
            <w:r w:rsidRPr="0040774B">
              <w:t>Hudební vyjadřovací prostředky.</w:t>
            </w:r>
          </w:p>
          <w:p w:rsidR="00473B9C" w:rsidRPr="0040774B" w:rsidRDefault="00473B9C" w:rsidP="00BD43D8">
            <w:r w:rsidRPr="0040774B">
              <w:t>Orientace v rytmických strukturách.</w:t>
            </w:r>
          </w:p>
          <w:p w:rsidR="00473B9C" w:rsidRPr="0040774B" w:rsidRDefault="00473B9C" w:rsidP="00BD43D8">
            <w:r w:rsidRPr="0040774B">
              <w:t>Základy hudební akustiky (zvuky a tóny).</w:t>
            </w:r>
          </w:p>
          <w:p w:rsidR="00473B9C" w:rsidRPr="0040774B" w:rsidRDefault="00473B9C" w:rsidP="00BD43D8">
            <w:r w:rsidRPr="0040774B">
              <w:t>Základní přehled v dějinách hudby.</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Default="00473B9C" w:rsidP="00BD43D8">
            <w:pPr>
              <w:rPr>
                <w:color w:val="000000"/>
              </w:rPr>
            </w:pPr>
            <w:r w:rsidRPr="0040774B">
              <w:rPr>
                <w:color w:val="000000"/>
              </w:rPr>
              <w:t>Grigová, V. (1998). </w:t>
            </w:r>
            <w:r w:rsidRPr="0040774B">
              <w:rPr>
                <w:i/>
                <w:iCs/>
                <w:color w:val="000000"/>
              </w:rPr>
              <w:t>Všeobecná hudební nauka</w:t>
            </w:r>
            <w:r w:rsidRPr="0040774B">
              <w:rPr>
                <w:color w:val="000000"/>
              </w:rPr>
              <w:t>. Olomouc: Alda.</w:t>
            </w:r>
          </w:p>
          <w:p w:rsidR="00FC2C55" w:rsidRPr="00FC2C55" w:rsidRDefault="00FC2C55" w:rsidP="00FC2C55">
            <w:pPr>
              <w:jc w:val="both"/>
            </w:pPr>
            <w:r w:rsidRPr="0040774B">
              <w:t xml:space="preserve">Machů, E. (2014). </w:t>
            </w:r>
            <w:r w:rsidRPr="0040774B">
              <w:rPr>
                <w:i/>
              </w:rPr>
              <w:t>Hudební výchova v mateřské škole. Distanční studijní opora.</w:t>
            </w:r>
            <w:r w:rsidRPr="0040774B">
              <w:t xml:space="preserve"> Zlín: Univerzita Tomáše Bati ve Zlíně, Fakulta humanitních studií.</w:t>
            </w:r>
          </w:p>
          <w:p w:rsidR="00473B9C" w:rsidRPr="0040774B" w:rsidRDefault="00473B9C" w:rsidP="00BD43D8">
            <w:pPr>
              <w:rPr>
                <w:color w:val="000000"/>
              </w:rPr>
            </w:pPr>
            <w:r w:rsidRPr="0040774B">
              <w:rPr>
                <w:color w:val="000000"/>
              </w:rPr>
              <w:t>Režný, P. (2008). </w:t>
            </w:r>
            <w:r w:rsidRPr="0040774B">
              <w:rPr>
                <w:i/>
                <w:iCs/>
                <w:color w:val="000000"/>
              </w:rPr>
              <w:t>Elementární hudební teorie</w:t>
            </w:r>
            <w:r w:rsidRPr="0040774B">
              <w:rPr>
                <w:color w:val="000000"/>
              </w:rPr>
              <w:t xml:space="preserve"> (2., nezměn. vyd.). Olomouc: Univerzita Palackého v Olomouci. </w:t>
            </w:r>
          </w:p>
          <w:p w:rsidR="00473B9C" w:rsidRPr="0040774B" w:rsidRDefault="00473B9C" w:rsidP="00BD43D8">
            <w:pPr>
              <w:rPr>
                <w:color w:val="000000"/>
              </w:rPr>
            </w:pPr>
            <w:r w:rsidRPr="0040774B">
              <w:rPr>
                <w:color w:val="000000"/>
              </w:rPr>
              <w:t>Zenkl, L. (2003). </w:t>
            </w:r>
            <w:r w:rsidRPr="0040774B">
              <w:rPr>
                <w:i/>
                <w:iCs/>
                <w:color w:val="000000"/>
              </w:rPr>
              <w:t>ABC hudební nauky</w:t>
            </w:r>
            <w:r w:rsidRPr="0040774B">
              <w:rPr>
                <w:color w:val="000000"/>
              </w:rPr>
              <w:t xml:space="preserve"> (8. vyd., V Editio Bärenreiter Praha vyd. 2.). Praha: Editio Bärenreiter Praha. </w:t>
            </w:r>
          </w:p>
          <w:p w:rsidR="00473B9C" w:rsidRPr="0040774B" w:rsidRDefault="00473B9C" w:rsidP="00BD43D8">
            <w:pPr>
              <w:jc w:val="both"/>
              <w:rPr>
                <w:b/>
              </w:rPr>
            </w:pPr>
          </w:p>
          <w:p w:rsidR="00473B9C" w:rsidRPr="0040774B" w:rsidRDefault="00473B9C" w:rsidP="00BD43D8">
            <w:pPr>
              <w:jc w:val="both"/>
              <w:rPr>
                <w:b/>
              </w:rPr>
            </w:pPr>
            <w:r w:rsidRPr="0040774B">
              <w:rPr>
                <w:b/>
              </w:rPr>
              <w:t>Doporučená literatura</w:t>
            </w:r>
          </w:p>
          <w:p w:rsidR="00CD280C" w:rsidRPr="00CD280C" w:rsidRDefault="00CD280C" w:rsidP="00CD280C">
            <w:pPr>
              <w:pStyle w:val="Default"/>
              <w:jc w:val="both"/>
              <w:rPr>
                <w:sz w:val="20"/>
                <w:szCs w:val="20"/>
              </w:rPr>
            </w:pPr>
            <w:r w:rsidRPr="0071241E">
              <w:rPr>
                <w:sz w:val="20"/>
                <w:szCs w:val="20"/>
              </w:rPr>
              <w:t xml:space="preserve">Černá, L. </w:t>
            </w:r>
            <w:r>
              <w:rPr>
                <w:sz w:val="20"/>
                <w:szCs w:val="20"/>
              </w:rPr>
              <w:t xml:space="preserve">(2012). </w:t>
            </w:r>
            <w:r w:rsidRPr="0071241E">
              <w:rPr>
                <w:sz w:val="20"/>
                <w:szCs w:val="20"/>
              </w:rPr>
              <w:t xml:space="preserve">Problematika nedostatků v Rámcovém vzdělávacím programu se zaměřením na hudební výchovu. In: </w:t>
            </w:r>
            <w:r>
              <w:rPr>
                <w:i/>
                <w:sz w:val="20"/>
                <w:szCs w:val="20"/>
              </w:rPr>
              <w:t>Musica et Educatio IV</w:t>
            </w:r>
            <w:r w:rsidRPr="0071241E">
              <w:rPr>
                <w:sz w:val="20"/>
                <w:szCs w:val="20"/>
              </w:rPr>
              <w:t>. Ru</w:t>
            </w:r>
            <w:r>
              <w:rPr>
                <w:sz w:val="20"/>
                <w:szCs w:val="20"/>
              </w:rPr>
              <w:t xml:space="preserve">žomberok: KU, PdF, </w:t>
            </w:r>
            <w:r w:rsidRPr="0071241E">
              <w:rPr>
                <w:sz w:val="20"/>
                <w:szCs w:val="20"/>
              </w:rPr>
              <w:t>36–40.</w:t>
            </w:r>
          </w:p>
          <w:p w:rsidR="00473B9C" w:rsidRPr="0040774B" w:rsidRDefault="00473B9C" w:rsidP="00BD43D8">
            <w:pPr>
              <w:rPr>
                <w:color w:val="000000"/>
              </w:rPr>
            </w:pPr>
            <w:r w:rsidRPr="0040774B">
              <w:rPr>
                <w:color w:val="000000"/>
              </w:rPr>
              <w:t xml:space="preserve">Machů, E. (2015). Analyzing Differentiated Instructions in Inclusive Education of Gifted Preschoolers. </w:t>
            </w:r>
            <w:r w:rsidRPr="0040774B">
              <w:rPr>
                <w:i/>
                <w:color w:val="000000"/>
              </w:rPr>
              <w:t>Proceedia – Social and Behavioral Sciences</w:t>
            </w:r>
            <w:r w:rsidRPr="0040774B">
              <w:rPr>
                <w:color w:val="000000"/>
              </w:rPr>
              <w:t>. Elsevier, 171, 1147- 1155.</w:t>
            </w:r>
          </w:p>
          <w:p w:rsidR="00473B9C" w:rsidRPr="0040774B" w:rsidRDefault="00473B9C" w:rsidP="00BD43D8">
            <w:pPr>
              <w:rPr>
                <w:color w:val="000000"/>
              </w:rPr>
            </w:pPr>
            <w:r w:rsidRPr="0040774B">
              <w:rPr>
                <w:color w:val="000000"/>
              </w:rPr>
              <w:t>Martineau, J. (2012). </w:t>
            </w:r>
            <w:r w:rsidRPr="0040774B">
              <w:rPr>
                <w:i/>
                <w:iCs/>
                <w:color w:val="000000"/>
              </w:rPr>
              <w:t>Tajemství hudby: melodie, rytmus, harmonie</w:t>
            </w:r>
            <w:r w:rsidRPr="0040774B">
              <w:rPr>
                <w:color w:val="000000"/>
              </w:rPr>
              <w:t>. Praha: Dokořán.</w:t>
            </w:r>
          </w:p>
          <w:p w:rsidR="00473B9C" w:rsidRPr="0040774B" w:rsidRDefault="00473B9C" w:rsidP="00BD43D8">
            <w:pPr>
              <w:rPr>
                <w:color w:val="000000"/>
              </w:rPr>
            </w:pPr>
            <w:r w:rsidRPr="0040774B">
              <w:rPr>
                <w:color w:val="000000"/>
              </w:rPr>
              <w:t>Powell, J. (2012). </w:t>
            </w:r>
            <w:r w:rsidRPr="0040774B">
              <w:rPr>
                <w:i/>
                <w:iCs/>
                <w:color w:val="000000"/>
              </w:rPr>
              <w:t>Jak funguje hudba: průvodce posluchače vědou a psychologií krásných zvuků</w:t>
            </w:r>
            <w:r w:rsidRPr="0040774B">
              <w:rPr>
                <w:color w:val="000000"/>
              </w:rPr>
              <w:t>. Praha: Dokořán.</w:t>
            </w:r>
          </w:p>
          <w:p w:rsidR="00473B9C" w:rsidRPr="0040774B" w:rsidRDefault="00473B9C" w:rsidP="00BD43D8">
            <w:pPr>
              <w:pBdr>
                <w:bottom w:val="single" w:sz="6" w:space="1" w:color="auto"/>
              </w:pBdr>
            </w:pP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84458">
        <w:trPr>
          <w:trHeight w:val="633"/>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Pr="0040774B" w:rsidRDefault="00473B9C"/>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Základy tělesné kultury</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5s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340BB7" w:rsidP="00BD43D8">
            <w:pPr>
              <w:jc w:val="both"/>
            </w:pPr>
            <w:r>
              <w:t>s</w:t>
            </w:r>
            <w:r w:rsidR="0063532A" w:rsidRPr="0040774B">
              <w:t>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FE06E9" w:rsidP="00BD43D8">
            <w:pPr>
              <w:jc w:val="both"/>
            </w:pPr>
            <w:ins w:id="150" w:author="§.opiékoiíkkoíikoíi" w:date="2018-05-25T16:09:00Z">
              <w:r>
                <w:t xml:space="preserve">Prezentace zadaného tématu (skupinová práce). </w:t>
              </w:r>
            </w:ins>
            <w:del w:id="151" w:author="§.opiékoiíkkoíikoíi" w:date="2018-05-25T16:09:00Z">
              <w:r w:rsidR="00473B9C" w:rsidRPr="0040774B" w:rsidDel="0038356F">
                <w:delText>Seminární práce spojená s prezentací v semináři.</w:delText>
              </w:r>
            </w:del>
          </w:p>
        </w:tc>
      </w:tr>
      <w:tr w:rsidR="00473B9C" w:rsidRPr="0040774B" w:rsidTr="00BD43D8">
        <w:trPr>
          <w:trHeight w:val="554"/>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del w:id="152" w:author="§.opiékoiíkkoíikoíi" w:date="2018-05-25T21:58:00Z">
              <w:r w:rsidRPr="0040774B" w:rsidDel="00384118">
                <w:delText>PhDr. Roman Božik,</w:delText>
              </w:r>
            </w:del>
            <w:ins w:id="153" w:author="§.opiékoiíkkoíikoíi" w:date="2018-05-27T08:51:00Z">
              <w:r w:rsidR="007D7DB1">
                <w:t xml:space="preserve">PhDr. </w:t>
              </w:r>
            </w:ins>
            <w:ins w:id="154" w:author="§.opiékoiíkkoíikoíi" w:date="2018-05-25T21:58:00Z">
              <w:r w:rsidR="00384118">
                <w:t>Mgr. Marcela Janíková</w:t>
              </w:r>
            </w:ins>
            <w:r w:rsidRPr="0040774B">
              <w:t xml:space="preserve">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340BB7" w:rsidP="00BD43D8">
            <w:pPr>
              <w:jc w:val="both"/>
            </w:pPr>
            <w:r>
              <w:t>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del w:id="155" w:author="§.opiékoiíkkoíikoíi" w:date="2018-05-25T21:58:00Z">
              <w:r w:rsidRPr="0040774B" w:rsidDel="00384118">
                <w:delText>PhDr. Roman Božik,</w:delText>
              </w:r>
            </w:del>
            <w:ins w:id="156" w:author="§.opiékoiíkkoíikoíi" w:date="2018-05-27T08:51:00Z">
              <w:r w:rsidR="007D7DB1">
                <w:t xml:space="preserve">PhDr. </w:t>
              </w:r>
            </w:ins>
            <w:ins w:id="157" w:author="§.opiékoiíkkoíikoíi" w:date="2018-05-25T21:58:00Z">
              <w:r w:rsidR="00384118">
                <w:t>Mgr. Marcela Janíková,</w:t>
              </w:r>
            </w:ins>
            <w:r w:rsidRPr="0040774B">
              <w:t xml:space="preserve">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93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Dějiny tělesné kultury.</w:t>
            </w:r>
          </w:p>
          <w:p w:rsidR="00473B9C" w:rsidRPr="0040774B" w:rsidRDefault="00473B9C" w:rsidP="00BD43D8">
            <w:r w:rsidRPr="0040774B">
              <w:t>Vývoj teorie a praxe tělesné kultury a jejich základních prostředků (tělesných cvičení) od nejstarších dob až po současnost.</w:t>
            </w:r>
          </w:p>
          <w:p w:rsidR="00473B9C" w:rsidRPr="0040774B" w:rsidRDefault="00473B9C" w:rsidP="00BD43D8">
            <w:r w:rsidRPr="0040774B">
              <w:t>Tělesná kultura jako specifická součást kulturní společnosti.</w:t>
            </w:r>
          </w:p>
          <w:p w:rsidR="00473B9C" w:rsidRPr="0040774B" w:rsidRDefault="00473B9C" w:rsidP="00BD43D8">
            <w:r w:rsidRPr="0040774B">
              <w:t>Olympijské hry.</w:t>
            </w:r>
          </w:p>
          <w:p w:rsidR="00473B9C" w:rsidRPr="0040774B" w:rsidRDefault="00473B9C" w:rsidP="00BD43D8">
            <w:r w:rsidRPr="0040774B">
              <w:t>Cvičení bez nářadí.</w:t>
            </w:r>
          </w:p>
          <w:p w:rsidR="00473B9C" w:rsidRPr="0040774B" w:rsidRDefault="00473B9C" w:rsidP="00BD43D8">
            <w:r w:rsidRPr="0040774B">
              <w:t>Cvičení na nářadí (visy, šplh, klony, skoky, + cvičení s náčiním).</w:t>
            </w:r>
          </w:p>
          <w:p w:rsidR="00473B9C" w:rsidRPr="0040774B" w:rsidRDefault="00473B9C" w:rsidP="00BD43D8">
            <w:r w:rsidRPr="0040774B">
              <w:t>Švédský systém -  zdravotní zaměření a léčebná gymnastika.</w:t>
            </w:r>
          </w:p>
          <w:p w:rsidR="00473B9C" w:rsidRPr="0040774B" w:rsidRDefault="00473B9C" w:rsidP="00BD43D8">
            <w:r w:rsidRPr="0040774B">
              <w:t>Sport jako biologicko-sociální fenomén a společenský jev.</w:t>
            </w:r>
          </w:p>
          <w:p w:rsidR="00473B9C" w:rsidRPr="0040774B" w:rsidRDefault="00473B9C" w:rsidP="00BD43D8">
            <w:r w:rsidRPr="0040774B">
              <w:t>YMCA (Young men’s christian association).</w:t>
            </w:r>
          </w:p>
          <w:p w:rsidR="00473B9C" w:rsidRPr="0040774B" w:rsidRDefault="00473B9C" w:rsidP="00BD43D8">
            <w:r w:rsidRPr="0040774B">
              <w:t>Pierre de Fredi de Coubertin.</w:t>
            </w:r>
          </w:p>
          <w:p w:rsidR="00473B9C" w:rsidRPr="0040774B" w:rsidRDefault="00473B9C" w:rsidP="00BD43D8">
            <w:r w:rsidRPr="0040774B">
              <w:t>Sokolské hnutí.</w:t>
            </w:r>
          </w:p>
          <w:p w:rsidR="00473B9C" w:rsidRPr="0040774B" w:rsidRDefault="00473B9C" w:rsidP="00BD43D8">
            <w:r w:rsidRPr="0040774B">
              <w:t>Skautské hnutí.</w:t>
            </w:r>
          </w:p>
          <w:p w:rsidR="00473B9C" w:rsidRPr="0040774B" w:rsidRDefault="00473B9C" w:rsidP="00BD43D8">
            <w:r w:rsidRPr="0040774B">
              <w:t>Rozvoj tělovýchovných věd a zvyšující se podíl vědeckotechnického pokroku na růst sportovní výkonnosti</w:t>
            </w:r>
            <w:r w:rsidR="00340BB7">
              <w:t xml:space="preserve"> </w:t>
            </w:r>
            <w:r w:rsidRPr="0040774B">
              <w:t>a zdatnosti.</w:t>
            </w:r>
          </w:p>
          <w:p w:rsidR="00473B9C" w:rsidRPr="0040774B" w:rsidRDefault="00473B9C" w:rsidP="00BD43D8">
            <w:r w:rsidRPr="0040774B">
              <w:t>Význam a smysl sportu v životě člověka a společnosti.</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65BB1" w:rsidRDefault="00465BB1" w:rsidP="00BD43D8">
            <w:pPr>
              <w:jc w:val="both"/>
            </w:pPr>
            <w:r>
              <w:t xml:space="preserve">Božik, R. (2018). </w:t>
            </w:r>
            <w:r w:rsidRPr="00465BB1">
              <w:rPr>
                <w:i/>
              </w:rPr>
              <w:t>Základy tělesné kultury. Distanční studijní opora.</w:t>
            </w:r>
            <w:r w:rsidRPr="00B63330">
              <w:t xml:space="preserve"> </w:t>
            </w:r>
            <w:r>
              <w:t>Zlín: UTB ve Zlíně.</w:t>
            </w:r>
          </w:p>
          <w:p w:rsidR="00473B9C" w:rsidRPr="0040774B" w:rsidDel="00E942E1" w:rsidRDefault="00473B9C" w:rsidP="00BD43D8">
            <w:pPr>
              <w:jc w:val="both"/>
              <w:rPr>
                <w:del w:id="158" w:author="Jana_PC" w:date="2018-05-28T17:13:00Z"/>
              </w:rPr>
            </w:pPr>
            <w:del w:id="159" w:author="Jana_PC" w:date="2018-05-28T17:13:00Z">
              <w:r w:rsidRPr="0040774B" w:rsidDel="00E942E1">
                <w:delText>Božik, R. (2009).</w:delText>
              </w:r>
              <w:r w:rsidRPr="0040774B" w:rsidDel="00E942E1">
                <w:rPr>
                  <w:i/>
                </w:rPr>
                <w:delText xml:space="preserve"> </w:delText>
              </w:r>
              <w:r w:rsidRPr="0040774B" w:rsidDel="00E942E1">
                <w:delText xml:space="preserve">Koordinátor prevencie v základnej škole. </w:delText>
              </w:r>
              <w:r w:rsidRPr="0040774B" w:rsidDel="00E942E1">
                <w:rPr>
                  <w:i/>
                </w:rPr>
                <w:delText>Vychovávateľ</w:delText>
              </w:r>
              <w:r w:rsidR="00A80926" w:rsidDel="00E942E1">
                <w:delText xml:space="preserve">, </w:delText>
              </w:r>
              <w:r w:rsidRPr="0040774B" w:rsidDel="00E942E1">
                <w:delText>4.</w:delText>
              </w:r>
            </w:del>
          </w:p>
          <w:p w:rsidR="00473B9C" w:rsidRPr="0040774B" w:rsidRDefault="00473B9C" w:rsidP="00BD43D8">
            <w:pPr>
              <w:jc w:val="both"/>
            </w:pPr>
            <w:r w:rsidRPr="0040774B">
              <w:t xml:space="preserve">Grexa, J. (2001). </w:t>
            </w:r>
            <w:r w:rsidRPr="0040774B">
              <w:rPr>
                <w:i/>
              </w:rPr>
              <w:t>Olympizmus a Olympijské hry.</w:t>
            </w:r>
            <w:r w:rsidRPr="0040774B">
              <w:t xml:space="preserve"> Bratislava: Metodické centrum.</w:t>
            </w:r>
          </w:p>
          <w:p w:rsidR="00473B9C" w:rsidRPr="0040774B" w:rsidRDefault="00473B9C" w:rsidP="00BD43D8">
            <w:pPr>
              <w:jc w:val="both"/>
            </w:pPr>
            <w:r w:rsidRPr="0040774B">
              <w:t xml:space="preserve">Perútka, J. et al. (1988). </w:t>
            </w:r>
            <w:r w:rsidRPr="0040774B">
              <w:rPr>
                <w:i/>
              </w:rPr>
              <w:t>Dejiny telesnej kultury.</w:t>
            </w:r>
            <w:r w:rsidRPr="0040774B">
              <w:t xml:space="preserve"> Bratislava: SPN.</w:t>
            </w:r>
          </w:p>
          <w:p w:rsidR="00473B9C" w:rsidRPr="0040774B" w:rsidRDefault="00473B9C" w:rsidP="00BD43D8">
            <w:pPr>
              <w:jc w:val="both"/>
            </w:pPr>
            <w:r w:rsidRPr="0040774B">
              <w:t xml:space="preserve">Blecking, D., &amp; Waic, M. (2009). </w:t>
            </w:r>
            <w:r w:rsidRPr="0040774B">
              <w:rPr>
                <w:i/>
              </w:rPr>
              <w:t>Odraz středoevropských minoritních kultur ve sportu</w:t>
            </w:r>
            <w:r w:rsidRPr="0040774B">
              <w:t>. Praha: Univerzita Karlova v Praze, Karolinum.</w:t>
            </w:r>
          </w:p>
          <w:p w:rsidR="00473B9C" w:rsidRPr="0040774B" w:rsidRDefault="00473B9C" w:rsidP="00BD43D8">
            <w:pPr>
              <w:jc w:val="both"/>
              <w:rPr>
                <w:b/>
              </w:rPr>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 xml:space="preserve">Demetrovič, E. et al. (1988). </w:t>
            </w:r>
            <w:r w:rsidRPr="0040774B">
              <w:rPr>
                <w:i/>
              </w:rPr>
              <w:t>Encyklopedie tělesné kultúry /a-o/.</w:t>
            </w:r>
            <w:r w:rsidRPr="0040774B">
              <w:t xml:space="preserve"> Praha: Olympia.</w:t>
            </w:r>
          </w:p>
          <w:p w:rsidR="00473B9C" w:rsidRPr="00B84458" w:rsidRDefault="00473B9C" w:rsidP="00B84458">
            <w:pPr>
              <w:jc w:val="both"/>
              <w:rPr>
                <w:b/>
              </w:rPr>
            </w:pPr>
            <w:r w:rsidRPr="0040774B">
              <w:t xml:space="preserve">Sommer, J. (2003). </w:t>
            </w:r>
            <w:r w:rsidRPr="0040774B">
              <w:rPr>
                <w:i/>
              </w:rPr>
              <w:t>Dějiny sportu. Sporty našich předků</w:t>
            </w:r>
            <w:r w:rsidRPr="0040774B">
              <w:t xml:space="preserve">. Praha: Fontána. </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340BB7">
        <w:trPr>
          <w:trHeight w:val="761"/>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340BB7" w:rsidRDefault="00340BB7"/>
    <w:p w:rsidR="00B84458" w:rsidRPr="0040774B" w:rsidRDefault="00B8445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Základy výtvarné kultury</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5s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63532A" w:rsidP="00BD43D8">
            <w:pPr>
              <w:jc w:val="both"/>
            </w:pPr>
            <w:r w:rsidRPr="0040774B">
              <w:t>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FE06E9" w:rsidP="00BD43D8">
            <w:pPr>
              <w:jc w:val="both"/>
            </w:pPr>
            <w:ins w:id="160" w:author="§.opiékoiíkkoíikoíi" w:date="2018-05-25T16:10:00Z">
              <w:r>
                <w:t xml:space="preserve">Prezentace zadaného tématu (skupinová práce). </w:t>
              </w:r>
            </w:ins>
            <w:del w:id="161" w:author="§.opiékoiíkkoíikoíi" w:date="2018-05-25T16:10:00Z">
              <w:r w:rsidR="00473B9C" w:rsidRPr="0040774B" w:rsidDel="00FE06E9">
                <w:delText>Písemný test, seminární práce spojená s prezentací.</w:delText>
              </w:r>
            </w:del>
          </w:p>
        </w:tc>
      </w:tr>
      <w:tr w:rsidR="00473B9C" w:rsidRPr="0040774B" w:rsidTr="00BD43D8">
        <w:trPr>
          <w:trHeight w:val="25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C762A3" w:rsidP="00BD43D8">
            <w:pPr>
              <w:jc w:val="both"/>
            </w:pPr>
            <w:r>
              <w:t>Mgr. Jana Vašíková, Ph</w:t>
            </w:r>
            <w:r w:rsidR="00473B9C" w:rsidRPr="0040774B">
              <w:t>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340BB7" w:rsidP="00BD43D8">
            <w:pPr>
              <w:jc w:val="both"/>
            </w:pPr>
            <w:r>
              <w:t xml:space="preserve">vede seminář </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C762A3" w:rsidP="00BD43D8">
            <w:pPr>
              <w:jc w:val="both"/>
            </w:pPr>
            <w:r>
              <w:t>Mgr. Jana Vašíková, Ph</w:t>
            </w:r>
            <w:r w:rsidR="00473B9C" w:rsidRPr="0040774B">
              <w:t>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742"/>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rPr>
                <w:color w:val="000000"/>
                <w:shd w:val="clear" w:color="auto" w:fill="FFFFFF"/>
              </w:rPr>
              <w:t>Problematika i přehled dějin umění, výtvarné kultury pro výtvarnou výchovu. </w:t>
            </w:r>
          </w:p>
          <w:p w:rsidR="00473B9C" w:rsidRPr="0040774B" w:rsidRDefault="00473B9C" w:rsidP="00BD43D8">
            <w:r w:rsidRPr="0040774B">
              <w:t>Pravěk – pravěká malba, první sochařská díla, paleolitické památky.</w:t>
            </w:r>
          </w:p>
          <w:p w:rsidR="00473B9C" w:rsidRPr="0040774B" w:rsidRDefault="00473B9C" w:rsidP="00BD43D8">
            <w:r w:rsidRPr="0040774B">
              <w:t>Egypt – architektura, sochařství, malířství.</w:t>
            </w:r>
          </w:p>
          <w:p w:rsidR="00473B9C" w:rsidRPr="0040774B" w:rsidRDefault="00473B9C" w:rsidP="00BD43D8">
            <w:r w:rsidRPr="0040774B">
              <w:t>Řecko, Řím - architektura, sochařství, malířství.</w:t>
            </w:r>
          </w:p>
          <w:p w:rsidR="00473B9C" w:rsidRPr="0040774B" w:rsidRDefault="00473B9C" w:rsidP="00BD43D8">
            <w:r w:rsidRPr="0040774B">
              <w:t>Gotika.</w:t>
            </w:r>
          </w:p>
          <w:p w:rsidR="00473B9C" w:rsidRPr="0040774B" w:rsidRDefault="00473B9C" w:rsidP="00BD43D8">
            <w:r w:rsidRPr="0040774B">
              <w:t>Renesance, manýrismus - architektura, sochařství, malířství.</w:t>
            </w:r>
          </w:p>
          <w:p w:rsidR="00473B9C" w:rsidRPr="0040774B" w:rsidRDefault="00473B9C" w:rsidP="00BD43D8">
            <w:r w:rsidRPr="0040774B">
              <w:t>Baroko - architektura, sochařství, malířství.</w:t>
            </w:r>
          </w:p>
          <w:p w:rsidR="00473B9C" w:rsidRPr="0040774B" w:rsidRDefault="00473B9C" w:rsidP="00BD43D8">
            <w:r w:rsidRPr="0040774B">
              <w:t>Umění 19. století – klasicismus, romantismus, realismus, impresionismus.</w:t>
            </w:r>
          </w:p>
          <w:p w:rsidR="00473B9C" w:rsidRPr="0040774B" w:rsidRDefault="00473B9C" w:rsidP="00BD43D8">
            <w:r w:rsidRPr="0040774B">
              <w:t>Moderna – kubismus, futurismus, dadaismus, surrealismus, expresionismus.</w:t>
            </w:r>
          </w:p>
          <w:p w:rsidR="00473B9C" w:rsidRPr="0040774B" w:rsidRDefault="00473B9C" w:rsidP="00BD43D8">
            <w:r w:rsidRPr="0040774B">
              <w:rPr>
                <w:color w:val="000000"/>
                <w:shd w:val="clear" w:color="auto" w:fill="FFFFFF"/>
              </w:rPr>
              <w:t>Orientace ve výtvarném umění a památkách v České republice. </w:t>
            </w:r>
          </w:p>
          <w:p w:rsidR="00473B9C" w:rsidRPr="0040774B" w:rsidRDefault="00473B9C" w:rsidP="00BD43D8">
            <w:r w:rsidRPr="0040774B">
              <w:rPr>
                <w:color w:val="000000"/>
                <w:shd w:val="clear" w:color="auto" w:fill="FFFFFF"/>
              </w:rPr>
              <w:t>Výtvarná kultura, výtvarné umění.</w:t>
            </w:r>
          </w:p>
          <w:p w:rsidR="00473B9C" w:rsidRPr="0040774B" w:rsidRDefault="00473B9C" w:rsidP="00BD43D8">
            <w:r w:rsidRPr="0040774B">
              <w:rPr>
                <w:color w:val="000000"/>
                <w:shd w:val="clear" w:color="auto" w:fill="FFFFFF"/>
              </w:rPr>
              <w:t>Cíl a obsah výtvarného umění. </w:t>
            </w:r>
          </w:p>
          <w:p w:rsidR="00473B9C" w:rsidRPr="0040774B" w:rsidRDefault="00473B9C" w:rsidP="00BD43D8">
            <w:r w:rsidRPr="0040774B">
              <w:rPr>
                <w:color w:val="000000"/>
                <w:shd w:val="clear" w:color="auto" w:fill="FFFFFF"/>
              </w:rPr>
              <w:t>Komunikace v umění; vizuální znakové prostředky v umění. </w:t>
            </w:r>
          </w:p>
          <w:p w:rsidR="00473B9C" w:rsidRPr="0040774B" w:rsidRDefault="00473B9C" w:rsidP="00BD43D8">
            <w:pPr>
              <w:rPr>
                <w:rFonts w:ascii="Tahoma" w:hAnsi="Tahoma" w:cs="Tahoma"/>
                <w:color w:val="000000"/>
                <w:sz w:val="17"/>
                <w:szCs w:val="17"/>
                <w:shd w:val="clear" w:color="auto" w:fill="FFFFFF"/>
              </w:rPr>
            </w:pPr>
            <w:r w:rsidRPr="0040774B">
              <w:rPr>
                <w:color w:val="000000"/>
                <w:shd w:val="clear" w:color="auto" w:fill="FFFFFF"/>
              </w:rPr>
              <w:t>Umění, výtvarné umění v životě dítěte.</w:t>
            </w:r>
            <w:r w:rsidRPr="0040774B">
              <w:rPr>
                <w:rFonts w:ascii="Tahoma" w:hAnsi="Tahoma" w:cs="Tahoma"/>
                <w:color w:val="000000"/>
                <w:sz w:val="17"/>
                <w:szCs w:val="17"/>
                <w:shd w:val="clear" w:color="auto" w:fill="FFFFFF"/>
              </w:rPr>
              <w:t> </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rPr>
                <w:color w:val="000000"/>
              </w:rPr>
            </w:pPr>
            <w:r w:rsidRPr="0040774B">
              <w:rPr>
                <w:color w:val="000000"/>
              </w:rPr>
              <w:t xml:space="preserve">Baleka, J. (1997). </w:t>
            </w:r>
            <w:r w:rsidRPr="0040774B">
              <w:rPr>
                <w:i/>
                <w:color w:val="000000"/>
              </w:rPr>
              <w:t>Výtvarné umění. Výkladový slovník malířství, sochařství, grafika</w:t>
            </w:r>
            <w:r w:rsidRPr="0040774B">
              <w:rPr>
                <w:color w:val="000000"/>
              </w:rPr>
              <w:t>. Praha: Academia.</w:t>
            </w:r>
          </w:p>
          <w:p w:rsidR="00473B9C" w:rsidRPr="0040774B" w:rsidRDefault="00473B9C" w:rsidP="00BD43D8">
            <w:pPr>
              <w:jc w:val="both"/>
              <w:rPr>
                <w:color w:val="000000"/>
              </w:rPr>
            </w:pPr>
            <w:r w:rsidRPr="0040774B">
              <w:rPr>
                <w:color w:val="000000"/>
              </w:rPr>
              <w:t xml:space="preserve">Bernardová, E. (2001). </w:t>
            </w:r>
            <w:r w:rsidRPr="0040774B">
              <w:rPr>
                <w:i/>
                <w:color w:val="000000"/>
              </w:rPr>
              <w:t>Moderní umění</w:t>
            </w:r>
            <w:r w:rsidRPr="0040774B">
              <w:rPr>
                <w:color w:val="000000"/>
              </w:rPr>
              <w:t>. Praha: PASEKA.</w:t>
            </w:r>
          </w:p>
          <w:p w:rsidR="00473B9C" w:rsidRPr="0040774B" w:rsidRDefault="00473B9C" w:rsidP="00BD43D8">
            <w:pPr>
              <w:jc w:val="both"/>
              <w:rPr>
                <w:color w:val="000000"/>
              </w:rPr>
            </w:pPr>
            <w:r w:rsidRPr="0040774B">
              <w:rPr>
                <w:color w:val="000000"/>
              </w:rPr>
              <w:t xml:space="preserve">Gombrich, E. H. (1970). </w:t>
            </w:r>
            <w:r w:rsidRPr="0040774B">
              <w:rPr>
                <w:i/>
                <w:color w:val="000000"/>
              </w:rPr>
              <w:t>The Story of Art</w:t>
            </w:r>
            <w:r w:rsidRPr="0040774B">
              <w:rPr>
                <w:color w:val="000000"/>
              </w:rPr>
              <w:t>. London: Phaidon</w:t>
            </w:r>
          </w:p>
          <w:p w:rsidR="00473B9C" w:rsidRPr="0040774B" w:rsidRDefault="00473B9C" w:rsidP="00BD43D8">
            <w:pPr>
              <w:jc w:val="both"/>
              <w:rPr>
                <w:color w:val="000000"/>
              </w:rPr>
            </w:pPr>
            <w:r w:rsidRPr="0040774B">
              <w:rPr>
                <w:color w:val="000000"/>
              </w:rPr>
              <w:t xml:space="preserve">Hrivňáková, S. (2006). </w:t>
            </w:r>
            <w:r w:rsidRPr="0040774B">
              <w:rPr>
                <w:i/>
                <w:color w:val="000000"/>
              </w:rPr>
              <w:t>Na čo nám je výtvarná výchova</w:t>
            </w:r>
            <w:r w:rsidRPr="0040774B">
              <w:rPr>
                <w:color w:val="000000"/>
              </w:rPr>
              <w:t>. Nitra: PdF UKF.</w:t>
            </w:r>
          </w:p>
          <w:p w:rsidR="00473B9C" w:rsidRPr="0040774B" w:rsidRDefault="00473B9C" w:rsidP="00BD43D8">
            <w:pPr>
              <w:jc w:val="both"/>
            </w:pPr>
            <w:r w:rsidRPr="0040774B">
              <w:t xml:space="preserve">Krajcarová, J. (2013). Postavení současné výtvarné výchovy - výtvarné kurikulum Anglie = Contemporary art education - art curriculum of  England. </w:t>
            </w:r>
            <w:r w:rsidRPr="0040774B">
              <w:rPr>
                <w:i/>
              </w:rPr>
              <w:t>Kreatívne vzdelávanie.</w:t>
            </w:r>
            <w:r w:rsidRPr="0040774B">
              <w:t xml:space="preserve"> Zohor: Virvar.</w:t>
            </w:r>
          </w:p>
          <w:p w:rsidR="00473B9C" w:rsidRPr="0040774B" w:rsidRDefault="00473B9C" w:rsidP="00BD43D8">
            <w:pPr>
              <w:jc w:val="both"/>
              <w:rPr>
                <w:color w:val="000000"/>
              </w:rPr>
            </w:pPr>
            <w:r w:rsidRPr="0040774B">
              <w:rPr>
                <w:color w:val="000000"/>
              </w:rPr>
              <w:t xml:space="preserve">Little, S. (2012). </w:t>
            </w:r>
            <w:r w:rsidRPr="0040774B">
              <w:rPr>
                <w:i/>
                <w:color w:val="000000"/>
              </w:rPr>
              <w:t>… izmy. Ako rozumieť umeniu</w:t>
            </w:r>
            <w:r w:rsidRPr="0040774B">
              <w:rPr>
                <w:color w:val="000000"/>
              </w:rPr>
              <w:t>. Bratislava: Slovart.</w:t>
            </w:r>
          </w:p>
          <w:p w:rsidR="00B65595" w:rsidRDefault="00B65595" w:rsidP="00B65595">
            <w:pPr>
              <w:pStyle w:val="Normlnweb"/>
              <w:spacing w:before="0" w:beforeAutospacing="0" w:after="0" w:afterAutospacing="0"/>
              <w:jc w:val="both"/>
              <w:rPr>
                <w:color w:val="000000"/>
                <w:sz w:val="20"/>
                <w:szCs w:val="20"/>
              </w:rPr>
            </w:pPr>
            <w:r w:rsidRPr="00AD4F21">
              <w:rPr>
                <w:color w:val="000000"/>
                <w:sz w:val="20"/>
                <w:szCs w:val="20"/>
              </w:rPr>
              <w:t xml:space="preserve">Szimethová, M. (2013). </w:t>
            </w:r>
            <w:r w:rsidRPr="00AD4F21">
              <w:rPr>
                <w:i/>
                <w:color w:val="000000"/>
                <w:sz w:val="20"/>
                <w:szCs w:val="20"/>
              </w:rPr>
              <w:t>Základy výtvarnej kultury.</w:t>
            </w:r>
            <w:r w:rsidRPr="00AD4F21">
              <w:rPr>
                <w:i/>
                <w:sz w:val="20"/>
                <w:szCs w:val="20"/>
              </w:rPr>
              <w:t xml:space="preserve"> Distanční studijní opora.</w:t>
            </w:r>
            <w:r w:rsidRPr="00AD4F21">
              <w:rPr>
                <w:sz w:val="20"/>
                <w:szCs w:val="20"/>
              </w:rPr>
              <w:t xml:space="preserve"> Zlín: UTB ve Zlíně.</w:t>
            </w:r>
            <w:r w:rsidRPr="00AD4F21">
              <w:rPr>
                <w:color w:val="000000"/>
                <w:sz w:val="20"/>
                <w:szCs w:val="20"/>
              </w:rPr>
              <w:t xml:space="preserve"> </w:t>
            </w:r>
          </w:p>
          <w:p w:rsidR="00465BB1" w:rsidRPr="00B65595" w:rsidRDefault="00465BB1" w:rsidP="00B65595">
            <w:pPr>
              <w:pStyle w:val="Normlnweb"/>
              <w:spacing w:before="0" w:beforeAutospacing="0" w:after="0" w:afterAutospacing="0"/>
              <w:jc w:val="both"/>
              <w:rPr>
                <w:color w:val="000000"/>
                <w:sz w:val="20"/>
                <w:szCs w:val="20"/>
              </w:rPr>
            </w:pPr>
          </w:p>
          <w:p w:rsidR="00473B9C" w:rsidRPr="0040774B" w:rsidRDefault="00473B9C" w:rsidP="00BD43D8">
            <w:pPr>
              <w:jc w:val="both"/>
              <w:rPr>
                <w:b/>
                <w:color w:val="000000"/>
              </w:rPr>
            </w:pPr>
            <w:r w:rsidRPr="0040774B">
              <w:rPr>
                <w:b/>
                <w:color w:val="000000"/>
              </w:rPr>
              <w:t>Doporučená literatura</w:t>
            </w:r>
          </w:p>
          <w:p w:rsidR="00473B9C" w:rsidRPr="0040774B" w:rsidRDefault="00473B9C" w:rsidP="00BD43D8">
            <w:pPr>
              <w:jc w:val="both"/>
              <w:rPr>
                <w:color w:val="000000"/>
              </w:rPr>
            </w:pPr>
            <w:r w:rsidRPr="0040774B">
              <w:rPr>
                <w:color w:val="000000"/>
              </w:rPr>
              <w:t xml:space="preserve">Dempseyová, A. (2002). </w:t>
            </w:r>
            <w:r w:rsidRPr="0040774B">
              <w:rPr>
                <w:i/>
                <w:color w:val="000000"/>
              </w:rPr>
              <w:t>Umělecké styly, školy a hnutí</w:t>
            </w:r>
            <w:r w:rsidRPr="0040774B">
              <w:rPr>
                <w:color w:val="000000"/>
              </w:rPr>
              <w:t>. Bratislava:Slovart.</w:t>
            </w:r>
          </w:p>
          <w:p w:rsidR="00473B9C" w:rsidRPr="00B84458" w:rsidRDefault="00473B9C" w:rsidP="00BD43D8">
            <w:pPr>
              <w:jc w:val="both"/>
              <w:rPr>
                <w:color w:val="000000"/>
              </w:rPr>
            </w:pPr>
            <w:r w:rsidRPr="0040774B">
              <w:rPr>
                <w:color w:val="000000"/>
              </w:rPr>
              <w:t xml:space="preserve">Gero, Š., Husár, J., &amp; Sokolová, K. (1997). </w:t>
            </w:r>
            <w:r w:rsidRPr="0040774B">
              <w:rPr>
                <w:i/>
                <w:color w:val="000000"/>
              </w:rPr>
              <w:t>Úvod do teórie výtvarnej kultúry</w:t>
            </w:r>
            <w:r w:rsidRPr="0040774B">
              <w:rPr>
                <w:color w:val="000000"/>
              </w:rPr>
              <w:t>. Banská Bystrica: Pedag</w:t>
            </w:r>
            <w:r w:rsidR="00B84458">
              <w:rPr>
                <w:color w:val="000000"/>
              </w:rPr>
              <w:t>ogická fakulta UMB.</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FC2C55">
        <w:trPr>
          <w:trHeight w:val="416"/>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Default="00473B9C"/>
    <w:p w:rsidR="00B84458" w:rsidRPr="0040774B" w:rsidRDefault="00B8445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340BB7" w:rsidP="00BD43D8">
            <w:pPr>
              <w:jc w:val="both"/>
            </w:pPr>
            <w:r>
              <w:t>Anglický jazyk II</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15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del w:id="162" w:author="§.opiékoiíkkoíikoíi" w:date="2018-05-25T16:11:00Z">
              <w:r w:rsidRPr="0040774B" w:rsidDel="00FE06E9">
                <w:delText>Plněn</w:delText>
              </w:r>
            </w:del>
            <w:del w:id="163" w:author="§.opiékoiíkkoíikoíi" w:date="2018-05-25T16:10:00Z">
              <w:r w:rsidRPr="0040774B" w:rsidDel="00FE06E9">
                <w:delText xml:space="preserve">í zadaných domácích úkolů, </w:delText>
              </w:r>
            </w:del>
            <w:ins w:id="164" w:author="§.opiékoiíkkoíikoíi" w:date="2018-05-25T16:10:00Z">
              <w:r w:rsidR="00FE06E9">
                <w:t>P</w:t>
              </w:r>
            </w:ins>
            <w:del w:id="165" w:author="§.opiékoiíkkoíikoíi" w:date="2018-05-25T16:10:00Z">
              <w:r w:rsidRPr="0040774B" w:rsidDel="00FE06E9">
                <w:delText>p</w:delText>
              </w:r>
            </w:del>
            <w:r w:rsidRPr="0040774B">
              <w:t>ráce v Moodle, průběžné testy, závěrečný test.</w:t>
            </w:r>
          </w:p>
        </w:tc>
      </w:tr>
      <w:tr w:rsidR="00473B9C" w:rsidRPr="0040774B" w:rsidTr="00BD43D8">
        <w:trPr>
          <w:trHeight w:val="202"/>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2A4A66" w:rsidP="00BD43D8">
            <w:pPr>
              <w:jc w:val="both"/>
            </w:pPr>
            <w:r>
              <w:t>prof. PaedDr. Silvia Pokrivčáková,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2A4A66" w:rsidP="00BD43D8">
            <w:pPr>
              <w:jc w:val="both"/>
            </w:pPr>
            <w:r>
              <w:t>vede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2A4A66" w:rsidRPr="0040774B" w:rsidTr="00BD43D8">
        <w:trPr>
          <w:trHeight w:val="554"/>
        </w:trPr>
        <w:tc>
          <w:tcPr>
            <w:tcW w:w="9855" w:type="dxa"/>
            <w:gridSpan w:val="8"/>
            <w:tcBorders>
              <w:top w:val="nil"/>
            </w:tcBorders>
          </w:tcPr>
          <w:p w:rsidR="002A4A66" w:rsidRPr="0040774B" w:rsidRDefault="002A4A66" w:rsidP="0055715F">
            <w:pPr>
              <w:jc w:val="both"/>
            </w:pPr>
            <w:r>
              <w:t>prof. PaedDr. Silvia Pokrivčáková, PhD. (50%), Mgr. Andrea Macková (50</w:t>
            </w:r>
            <w:r w:rsidRPr="0040774B">
              <w:t>%)</w:t>
            </w:r>
          </w:p>
        </w:tc>
      </w:tr>
      <w:tr w:rsidR="002A4A66" w:rsidRPr="0040774B" w:rsidTr="00BD43D8">
        <w:tc>
          <w:tcPr>
            <w:tcW w:w="3086" w:type="dxa"/>
            <w:shd w:val="clear" w:color="auto" w:fill="F7CAAC"/>
          </w:tcPr>
          <w:p w:rsidR="002A4A66" w:rsidRPr="0040774B" w:rsidRDefault="002A4A66" w:rsidP="00BD43D8">
            <w:pPr>
              <w:jc w:val="both"/>
              <w:rPr>
                <w:b/>
              </w:rPr>
            </w:pPr>
            <w:r w:rsidRPr="0040774B">
              <w:rPr>
                <w:b/>
              </w:rPr>
              <w:t>Stručná anotace předmětu</w:t>
            </w:r>
          </w:p>
        </w:tc>
        <w:tc>
          <w:tcPr>
            <w:tcW w:w="6769" w:type="dxa"/>
            <w:gridSpan w:val="7"/>
            <w:tcBorders>
              <w:bottom w:val="nil"/>
            </w:tcBorders>
          </w:tcPr>
          <w:p w:rsidR="002A4A66" w:rsidRPr="0040774B" w:rsidRDefault="002A4A66" w:rsidP="00BD43D8">
            <w:pPr>
              <w:jc w:val="both"/>
            </w:pPr>
          </w:p>
        </w:tc>
      </w:tr>
      <w:tr w:rsidR="002A4A66" w:rsidRPr="0040774B" w:rsidTr="00BD43D8">
        <w:trPr>
          <w:trHeight w:val="3411"/>
        </w:trPr>
        <w:tc>
          <w:tcPr>
            <w:tcW w:w="9855" w:type="dxa"/>
            <w:gridSpan w:val="8"/>
            <w:tcBorders>
              <w:top w:val="nil"/>
              <w:bottom w:val="single" w:sz="12" w:space="0" w:color="auto"/>
            </w:tcBorders>
          </w:tcPr>
          <w:p w:rsidR="002A4A66" w:rsidRPr="0040774B" w:rsidRDefault="002A4A66" w:rsidP="00BD43D8"/>
          <w:p w:rsidR="002A4A66" w:rsidRPr="0040774B" w:rsidRDefault="002A4A66" w:rsidP="00BD43D8">
            <w:r w:rsidRPr="0040774B">
              <w:t>Tvorba různých druhů otázek.</w:t>
            </w:r>
          </w:p>
          <w:p w:rsidR="002A4A66" w:rsidRPr="0040774B" w:rsidRDefault="002A4A66" w:rsidP="00BD43D8">
            <w:r w:rsidRPr="0040774B">
              <w:t>Předpřítomný čas prostý a průběhový.</w:t>
            </w:r>
          </w:p>
          <w:p w:rsidR="002A4A66" w:rsidRPr="0040774B" w:rsidRDefault="002A4A66" w:rsidP="00BD43D8">
            <w:r w:rsidRPr="0040774B">
              <w:t>Konverzace v různých kulturách.</w:t>
            </w:r>
          </w:p>
          <w:p w:rsidR="002A4A66" w:rsidRPr="0040774B" w:rsidRDefault="002A4A66" w:rsidP="00BD43D8">
            <w:r w:rsidRPr="0040774B">
              <w:t>Komunikace v psané formě.</w:t>
            </w:r>
          </w:p>
          <w:p w:rsidR="002A4A66" w:rsidRPr="0040774B" w:rsidRDefault="002A4A66" w:rsidP="00BD43D8">
            <w:r w:rsidRPr="0040774B">
              <w:t>Předložkové slovesné vazby.</w:t>
            </w:r>
          </w:p>
          <w:p w:rsidR="002A4A66" w:rsidRPr="0040774B" w:rsidRDefault="002A4A66" w:rsidP="00BD43D8">
            <w:r w:rsidRPr="0040774B">
              <w:t>Problémy při telefonování.</w:t>
            </w:r>
          </w:p>
          <w:p w:rsidR="002A4A66" w:rsidRPr="0040774B" w:rsidRDefault="002A4A66" w:rsidP="00BD43D8">
            <w:r w:rsidRPr="0040774B">
              <w:t>Neformální email.</w:t>
            </w:r>
          </w:p>
          <w:p w:rsidR="002A4A66" w:rsidRPr="0040774B" w:rsidRDefault="002A4A66" w:rsidP="00BD43D8">
            <w:r w:rsidRPr="0040774B">
              <w:t>Předminulý čas.</w:t>
            </w:r>
          </w:p>
          <w:p w:rsidR="002A4A66" w:rsidRPr="0040774B" w:rsidRDefault="002A4A66" w:rsidP="00BD43D8">
            <w:r w:rsidRPr="0040774B">
              <w:t>Cestování a dobrodružství.</w:t>
            </w:r>
          </w:p>
          <w:p w:rsidR="002A4A66" w:rsidRPr="0040774B" w:rsidRDefault="002A4A66" w:rsidP="00BD43D8">
            <w:r w:rsidRPr="0040774B">
              <w:t>Psaní stížnosti emailem.</w:t>
            </w:r>
          </w:p>
          <w:p w:rsidR="002A4A66" w:rsidRPr="0040774B" w:rsidRDefault="002A4A66" w:rsidP="00BD43D8">
            <w:r w:rsidRPr="0040774B">
              <w:t>Budoucí časy.</w:t>
            </w:r>
          </w:p>
          <w:p w:rsidR="002A4A66" w:rsidRPr="0040774B" w:rsidRDefault="002A4A66" w:rsidP="00BD43D8">
            <w:r w:rsidRPr="0040774B">
              <w:t>Učení se, myšlení a vědomosti.</w:t>
            </w:r>
          </w:p>
          <w:p w:rsidR="002A4A66" w:rsidRPr="0040774B" w:rsidRDefault="002A4A66" w:rsidP="00BD43D8">
            <w:pPr>
              <w:rPr>
                <w:i/>
              </w:rPr>
            </w:pPr>
            <w:r w:rsidRPr="0040774B">
              <w:t xml:space="preserve">Čtení textu pomocí techniky – </w:t>
            </w:r>
            <w:r w:rsidRPr="0040774B">
              <w:rPr>
                <w:i/>
              </w:rPr>
              <w:t>skimming.</w:t>
            </w:r>
          </w:p>
          <w:p w:rsidR="002A4A66" w:rsidRPr="0040774B" w:rsidRDefault="002A4A66" w:rsidP="00BD43D8">
            <w:pPr>
              <w:rPr>
                <w:i/>
              </w:rPr>
            </w:pPr>
            <w:r w:rsidRPr="0040774B">
              <w:t xml:space="preserve">Trpný rod, kauzativní </w:t>
            </w:r>
            <w:r w:rsidRPr="0040774B">
              <w:rPr>
                <w:i/>
              </w:rPr>
              <w:t>have</w:t>
            </w:r>
            <w:r w:rsidRPr="0040774B">
              <w:t xml:space="preserve"> a </w:t>
            </w:r>
            <w:r w:rsidRPr="0040774B">
              <w:rPr>
                <w:i/>
              </w:rPr>
              <w:t>get.</w:t>
            </w:r>
          </w:p>
          <w:p w:rsidR="002A4A66" w:rsidRPr="0040774B" w:rsidRDefault="002A4A66" w:rsidP="00BD43D8"/>
        </w:tc>
      </w:tr>
      <w:tr w:rsidR="002A4A66" w:rsidRPr="0040774B" w:rsidTr="00BD43D8">
        <w:trPr>
          <w:trHeight w:val="265"/>
        </w:trPr>
        <w:tc>
          <w:tcPr>
            <w:tcW w:w="3653" w:type="dxa"/>
            <w:gridSpan w:val="2"/>
            <w:tcBorders>
              <w:top w:val="nil"/>
            </w:tcBorders>
            <w:shd w:val="clear" w:color="auto" w:fill="F7CAAC"/>
          </w:tcPr>
          <w:p w:rsidR="002A4A66" w:rsidRPr="0040774B" w:rsidRDefault="002A4A66" w:rsidP="00BD43D8">
            <w:pPr>
              <w:jc w:val="both"/>
            </w:pPr>
            <w:r w:rsidRPr="0040774B">
              <w:rPr>
                <w:b/>
              </w:rPr>
              <w:t>Studijní literatura a studijní pomůcky</w:t>
            </w:r>
          </w:p>
        </w:tc>
        <w:tc>
          <w:tcPr>
            <w:tcW w:w="6202" w:type="dxa"/>
            <w:gridSpan w:val="6"/>
            <w:tcBorders>
              <w:top w:val="nil"/>
              <w:bottom w:val="nil"/>
            </w:tcBorders>
          </w:tcPr>
          <w:p w:rsidR="002A4A66" w:rsidRPr="0040774B" w:rsidRDefault="002A4A66" w:rsidP="00BD43D8">
            <w:pPr>
              <w:jc w:val="both"/>
            </w:pPr>
          </w:p>
        </w:tc>
      </w:tr>
      <w:tr w:rsidR="002A4A66" w:rsidRPr="0040774B" w:rsidTr="00BD43D8">
        <w:trPr>
          <w:trHeight w:val="2280"/>
        </w:trPr>
        <w:tc>
          <w:tcPr>
            <w:tcW w:w="9855" w:type="dxa"/>
            <w:gridSpan w:val="8"/>
            <w:tcBorders>
              <w:top w:val="nil"/>
            </w:tcBorders>
          </w:tcPr>
          <w:p w:rsidR="002A4A66" w:rsidRDefault="002A4A66" w:rsidP="00F07DF4">
            <w:pPr>
              <w:jc w:val="both"/>
              <w:rPr>
                <w:b/>
              </w:rPr>
            </w:pPr>
            <w:r w:rsidRPr="0040774B">
              <w:rPr>
                <w:b/>
              </w:rPr>
              <w:t>Povinná literatura</w:t>
            </w:r>
          </w:p>
          <w:p w:rsidR="002501A0" w:rsidRPr="0040774B" w:rsidRDefault="002501A0" w:rsidP="002501A0">
            <w:pPr>
              <w:contextualSpacing/>
              <w:jc w:val="both"/>
            </w:pPr>
            <w:r w:rsidRPr="0040774B">
              <w:t xml:space="preserve">Alden, E. (2015). </w:t>
            </w:r>
            <w:r w:rsidRPr="0040774B">
              <w:rPr>
                <w:i/>
                <w:iCs/>
              </w:rPr>
              <w:t>Navigate</w:t>
            </w:r>
            <w:r w:rsidRPr="0040774B">
              <w:t xml:space="preserve"> </w:t>
            </w:r>
            <w:r w:rsidRPr="0040774B">
              <w:rPr>
                <w:i/>
                <w:iCs/>
              </w:rPr>
              <w:t>B1+ Intermediate Workbook with Key.</w:t>
            </w:r>
            <w:r w:rsidRPr="0040774B">
              <w:t xml:space="preserve"> Oxford: Oxford University press.</w:t>
            </w:r>
          </w:p>
          <w:p w:rsidR="002A4A66" w:rsidRPr="00F07DF4" w:rsidRDefault="002A4A66" w:rsidP="00F07DF4">
            <w:pPr>
              <w:jc w:val="both"/>
              <w:rPr>
                <w:b/>
              </w:rPr>
            </w:pPr>
            <w:r w:rsidRPr="00881581">
              <w:t xml:space="preserve">Čechová, H. (2013). </w:t>
            </w:r>
            <w:r w:rsidRPr="00881581">
              <w:rPr>
                <w:i/>
                <w:iCs/>
              </w:rPr>
              <w:t>English language for pre-school teachers</w:t>
            </w:r>
            <w:r>
              <w:rPr>
                <w:i/>
                <w:iCs/>
              </w:rPr>
              <w:t xml:space="preserve">. </w:t>
            </w:r>
            <w:r w:rsidRPr="00C404BA">
              <w:rPr>
                <w:i/>
              </w:rPr>
              <w:t>Distanční studijní opora</w:t>
            </w:r>
            <w:r w:rsidRPr="00C404BA">
              <w:t>. Zlín</w:t>
            </w:r>
            <w:r>
              <w:t xml:space="preserve">: UTB ve Zíně. </w:t>
            </w:r>
          </w:p>
          <w:p w:rsidR="002A4A66" w:rsidRPr="0040774B" w:rsidRDefault="002A4A66" w:rsidP="00BD43D8">
            <w:pPr>
              <w:contextualSpacing/>
              <w:jc w:val="both"/>
            </w:pPr>
            <w:r w:rsidRPr="0040774B">
              <w:t xml:space="preserve">Murphy, R. (2012). </w:t>
            </w:r>
            <w:r w:rsidRPr="0040774B">
              <w:rPr>
                <w:i/>
                <w:iCs/>
              </w:rPr>
              <w:t>English Grammar in Use 4th Edition</w:t>
            </w:r>
            <w:r w:rsidRPr="0040774B">
              <w:t>. Cambridge: Cambridge university press.</w:t>
            </w:r>
          </w:p>
          <w:p w:rsidR="002A4A66" w:rsidRPr="0040774B" w:rsidRDefault="002A4A66" w:rsidP="00BD43D8">
            <w:pPr>
              <w:contextualSpacing/>
              <w:jc w:val="both"/>
              <w:rPr>
                <w:b/>
              </w:rPr>
            </w:pPr>
            <w:r w:rsidRPr="0040774B">
              <w:t xml:space="preserve">Roberts R. (2015). </w:t>
            </w:r>
            <w:r w:rsidRPr="0040774B">
              <w:rPr>
                <w:i/>
                <w:iCs/>
              </w:rPr>
              <w:t>Navigate B1+ Intermediate Coursebook with video</w:t>
            </w:r>
            <w:r w:rsidRPr="0040774B">
              <w:t>. Oxford: Oxford University press</w:t>
            </w:r>
            <w:r w:rsidRPr="0040774B">
              <w:rPr>
                <w:sz w:val="19"/>
                <w:szCs w:val="19"/>
              </w:rPr>
              <w:t>.</w:t>
            </w:r>
          </w:p>
          <w:p w:rsidR="002A4A66" w:rsidRPr="0040774B" w:rsidRDefault="002A4A66" w:rsidP="00BD43D8">
            <w:pPr>
              <w:contextualSpacing/>
              <w:jc w:val="both"/>
              <w:rPr>
                <w:b/>
              </w:rPr>
            </w:pPr>
          </w:p>
          <w:p w:rsidR="002A4A66" w:rsidRPr="0040774B" w:rsidRDefault="002A4A66" w:rsidP="00BD43D8">
            <w:pPr>
              <w:contextualSpacing/>
              <w:jc w:val="both"/>
              <w:rPr>
                <w:b/>
              </w:rPr>
            </w:pPr>
            <w:r w:rsidRPr="0040774B">
              <w:rPr>
                <w:b/>
              </w:rPr>
              <w:t>Doporučená literatura</w:t>
            </w:r>
          </w:p>
          <w:p w:rsidR="002A4A66" w:rsidRPr="0040774B" w:rsidRDefault="002A4A66" w:rsidP="00BD43D8">
            <w:pPr>
              <w:contextualSpacing/>
              <w:jc w:val="both"/>
            </w:pPr>
            <w:r w:rsidRPr="0040774B">
              <w:t xml:space="preserve">Flower, J. (1998). </w:t>
            </w:r>
            <w:r w:rsidRPr="0040774B">
              <w:rPr>
                <w:i/>
                <w:iCs/>
              </w:rPr>
              <w:t>Phrasal Verb Organizer with Mini-Dictionary</w:t>
            </w:r>
            <w:r w:rsidRPr="0040774B">
              <w:t>. Hove: Language Teaching Publications.</w:t>
            </w:r>
          </w:p>
          <w:p w:rsidR="002A4A66" w:rsidRPr="0040774B" w:rsidRDefault="002A4A66" w:rsidP="00BD43D8">
            <w:pPr>
              <w:contextualSpacing/>
              <w:jc w:val="both"/>
              <w:rPr>
                <w:b/>
              </w:rPr>
            </w:pPr>
            <w:r w:rsidRPr="0040774B">
              <w:t xml:space="preserve">Mann, M. (2007). </w:t>
            </w:r>
            <w:r w:rsidRPr="0040774B">
              <w:rPr>
                <w:i/>
                <w:iCs/>
              </w:rPr>
              <w:t>Destination B1 Grammar &amp; Vocabulary with Answer Key</w:t>
            </w:r>
            <w:r w:rsidRPr="0040774B">
              <w:t>. MacMillan.</w:t>
            </w:r>
          </w:p>
          <w:p w:rsidR="002A4A66" w:rsidRPr="00B84458" w:rsidRDefault="002A4A66" w:rsidP="00BD43D8">
            <w:pPr>
              <w:contextualSpacing/>
              <w:jc w:val="both"/>
            </w:pPr>
            <w:r w:rsidRPr="0040774B">
              <w:t xml:space="preserve">Sparling, D. (1990). </w:t>
            </w:r>
            <w:r w:rsidRPr="0040774B">
              <w:rPr>
                <w:i/>
                <w:iCs/>
              </w:rPr>
              <w:t>English or Czenglish</w:t>
            </w:r>
            <w:r w:rsidRPr="0040774B">
              <w:t>. Praha: Stá</w:t>
            </w:r>
            <w:r w:rsidR="00B84458">
              <w:t>tní pedagogické nakladatelství.</w:t>
            </w:r>
          </w:p>
        </w:tc>
      </w:tr>
      <w:tr w:rsidR="002A4A66"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4A66" w:rsidRPr="0040774B" w:rsidRDefault="002A4A66" w:rsidP="00BD43D8">
            <w:pPr>
              <w:jc w:val="center"/>
              <w:rPr>
                <w:b/>
              </w:rPr>
            </w:pPr>
            <w:r w:rsidRPr="0040774B">
              <w:rPr>
                <w:b/>
              </w:rPr>
              <w:t>Informace ke kombinované nebo distanční formě</w:t>
            </w:r>
          </w:p>
        </w:tc>
      </w:tr>
      <w:tr w:rsidR="002A4A66" w:rsidRPr="0040774B" w:rsidTr="00BD43D8">
        <w:tc>
          <w:tcPr>
            <w:tcW w:w="4787" w:type="dxa"/>
            <w:gridSpan w:val="3"/>
            <w:tcBorders>
              <w:top w:val="single" w:sz="2" w:space="0" w:color="auto"/>
            </w:tcBorders>
            <w:shd w:val="clear" w:color="auto" w:fill="F7CAAC"/>
          </w:tcPr>
          <w:p w:rsidR="002A4A66" w:rsidRPr="0040774B" w:rsidRDefault="002A4A66" w:rsidP="00BD43D8">
            <w:pPr>
              <w:jc w:val="both"/>
            </w:pPr>
            <w:r w:rsidRPr="0040774B">
              <w:rPr>
                <w:b/>
              </w:rPr>
              <w:t>Rozsah konzultací (soustředění)</w:t>
            </w:r>
          </w:p>
        </w:tc>
        <w:tc>
          <w:tcPr>
            <w:tcW w:w="889" w:type="dxa"/>
            <w:tcBorders>
              <w:top w:val="single" w:sz="2" w:space="0" w:color="auto"/>
            </w:tcBorders>
          </w:tcPr>
          <w:p w:rsidR="002A4A66" w:rsidRPr="0040774B" w:rsidRDefault="002A4A66" w:rsidP="0063532A">
            <w:pPr>
              <w:jc w:val="center"/>
            </w:pPr>
            <w:r w:rsidRPr="0040774B">
              <w:t>15</w:t>
            </w:r>
          </w:p>
        </w:tc>
        <w:tc>
          <w:tcPr>
            <w:tcW w:w="4179" w:type="dxa"/>
            <w:gridSpan w:val="4"/>
            <w:tcBorders>
              <w:top w:val="single" w:sz="2" w:space="0" w:color="auto"/>
            </w:tcBorders>
            <w:shd w:val="clear" w:color="auto" w:fill="F7CAAC"/>
          </w:tcPr>
          <w:p w:rsidR="002A4A66" w:rsidRPr="0040774B" w:rsidRDefault="002A4A66" w:rsidP="00BD43D8">
            <w:pPr>
              <w:jc w:val="both"/>
              <w:rPr>
                <w:b/>
              </w:rPr>
            </w:pPr>
            <w:r w:rsidRPr="0040774B">
              <w:rPr>
                <w:b/>
              </w:rPr>
              <w:t xml:space="preserve">hodin </w:t>
            </w:r>
          </w:p>
        </w:tc>
      </w:tr>
      <w:tr w:rsidR="002A4A66" w:rsidRPr="0040774B" w:rsidTr="00BD43D8">
        <w:tc>
          <w:tcPr>
            <w:tcW w:w="9855" w:type="dxa"/>
            <w:gridSpan w:val="8"/>
            <w:shd w:val="clear" w:color="auto" w:fill="F7CAAC"/>
          </w:tcPr>
          <w:p w:rsidR="002A4A66" w:rsidRPr="0040774B" w:rsidRDefault="002A4A66" w:rsidP="00BD43D8">
            <w:pPr>
              <w:jc w:val="both"/>
              <w:rPr>
                <w:b/>
              </w:rPr>
            </w:pPr>
            <w:r w:rsidRPr="0040774B">
              <w:rPr>
                <w:b/>
              </w:rPr>
              <w:t>Informace o způsobu kontaktu s vyučujícím</w:t>
            </w:r>
          </w:p>
        </w:tc>
      </w:tr>
      <w:tr w:rsidR="002A4A66" w:rsidRPr="0040774B" w:rsidTr="00B84458">
        <w:trPr>
          <w:trHeight w:val="1159"/>
        </w:trPr>
        <w:tc>
          <w:tcPr>
            <w:tcW w:w="9855" w:type="dxa"/>
            <w:gridSpan w:val="8"/>
          </w:tcPr>
          <w:p w:rsidR="002A4A66" w:rsidRDefault="002A4A66" w:rsidP="003D268E">
            <w:pPr>
              <w:jc w:val="both"/>
            </w:pPr>
            <w:r>
              <w:t>Individuální konzultace s vyučujícím.</w:t>
            </w:r>
          </w:p>
          <w:p w:rsidR="002A4A66" w:rsidRPr="0040774B" w:rsidRDefault="002A4A66" w:rsidP="003D268E">
            <w:pPr>
              <w:jc w:val="both"/>
            </w:pPr>
            <w:r>
              <w:t>Využití kurzu ve výukovém prostředí Moodle (http://vyuka.fhs.utb.cz/).</w:t>
            </w:r>
          </w:p>
        </w:tc>
      </w:tr>
    </w:tbl>
    <w:p w:rsidR="00473B9C" w:rsidRDefault="00473B9C"/>
    <w:p w:rsidR="00465BB1" w:rsidRDefault="00465BB1"/>
    <w:p w:rsidR="003D268E" w:rsidRDefault="003D268E"/>
    <w:p w:rsidR="00B84458" w:rsidRPr="0040774B" w:rsidRDefault="00B8445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Metodika přípravy školy v přírodě</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povinně volitelný,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9A70BA" w:rsidRDefault="00473B9C">
            <w:pPr>
              <w:spacing w:line="276" w:lineRule="auto"/>
              <w:jc w:val="both"/>
            </w:pPr>
            <w:del w:id="166" w:author="§.opiékoiíkkoíikoíi" w:date="2018-05-25T16:11:00Z">
              <w:r w:rsidRPr="0040774B" w:rsidDel="00FE06E9">
                <w:delText>Seminární práce spojená s prezentací.</w:delText>
              </w:r>
            </w:del>
            <w:ins w:id="167" w:author="§.opiékoiíkkoíikoíi" w:date="2018-05-25T16:12:00Z">
              <w:r w:rsidR="00FE06E9">
                <w:t>Součástí výuky bude v</w:t>
              </w:r>
            </w:ins>
            <w:ins w:id="168" w:author="§.opiékoiíkkoíikoíi" w:date="2018-05-25T16:11:00Z">
              <w:r w:rsidR="00FE06E9">
                <w:t>ytvoření návrhu aktivit ve vybraném prostředí pro školu v</w:t>
              </w:r>
            </w:ins>
            <w:ins w:id="169" w:author="§.opiékoiíkkoíikoíi" w:date="2018-05-25T16:12:00Z">
              <w:r w:rsidR="00FE06E9">
                <w:t> </w:t>
              </w:r>
            </w:ins>
            <w:ins w:id="170" w:author="§.opiékoiíkkoíikoíi" w:date="2018-05-25T16:11:00Z">
              <w:r w:rsidR="00FE06E9">
                <w:t xml:space="preserve">přírodě </w:t>
              </w:r>
            </w:ins>
            <w:ins w:id="171" w:author="§.opiékoiíkkoíikoíi" w:date="2018-05-25T16:12:00Z">
              <w:r w:rsidR="00FE06E9">
                <w:t>(skupinová práce).</w:t>
              </w:r>
            </w:ins>
          </w:p>
        </w:tc>
      </w:tr>
      <w:tr w:rsidR="00473B9C" w:rsidRPr="0040774B" w:rsidTr="00A80926">
        <w:trPr>
          <w:trHeight w:val="178"/>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PhDr. Roman Božik,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vede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A80926">
        <w:trPr>
          <w:trHeight w:val="408"/>
        </w:trPr>
        <w:tc>
          <w:tcPr>
            <w:tcW w:w="9855" w:type="dxa"/>
            <w:gridSpan w:val="8"/>
            <w:tcBorders>
              <w:top w:val="nil"/>
            </w:tcBorders>
          </w:tcPr>
          <w:p w:rsidR="00473B9C" w:rsidRPr="0040774B" w:rsidRDefault="00473B9C" w:rsidP="00BD43D8">
            <w:pPr>
              <w:jc w:val="both"/>
            </w:pPr>
            <w:r w:rsidRPr="0040774B">
              <w:t>PhDr. Roman Božik,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57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Základní teorie a pojmy.</w:t>
            </w:r>
          </w:p>
          <w:p w:rsidR="00473B9C" w:rsidRPr="0040774B" w:rsidRDefault="00473B9C" w:rsidP="00BD43D8">
            <w:r w:rsidRPr="0040774B">
              <w:t>Význam školy v přírodě.</w:t>
            </w:r>
          </w:p>
          <w:p w:rsidR="00473B9C" w:rsidRPr="0040774B" w:rsidRDefault="00473B9C" w:rsidP="00BD43D8">
            <w:r w:rsidRPr="0040774B">
              <w:t>Základní dokumenty pro školu v přírodě.</w:t>
            </w:r>
          </w:p>
          <w:p w:rsidR="00473B9C" w:rsidRPr="0040774B" w:rsidRDefault="00473B9C" w:rsidP="00BD43D8">
            <w:r w:rsidRPr="0040774B">
              <w:t>Legislativa pro pořádání škol v přírodě.</w:t>
            </w:r>
          </w:p>
          <w:p w:rsidR="00473B9C" w:rsidRPr="0040774B" w:rsidRDefault="00473B9C" w:rsidP="00BD43D8">
            <w:r w:rsidRPr="0040774B">
              <w:t>Pohyb jako základní složka života.</w:t>
            </w:r>
          </w:p>
          <w:p w:rsidR="00473B9C" w:rsidRPr="0040774B" w:rsidRDefault="00473B9C" w:rsidP="00BD43D8">
            <w:r w:rsidRPr="0040774B">
              <w:t>Sociální vývoj.</w:t>
            </w:r>
          </w:p>
          <w:p w:rsidR="00473B9C" w:rsidRPr="0040774B" w:rsidRDefault="00473B9C" w:rsidP="00BD43D8">
            <w:r w:rsidRPr="0040774B">
              <w:t>Tělesný vývoj.</w:t>
            </w:r>
          </w:p>
          <w:p w:rsidR="00473B9C" w:rsidRPr="0040774B" w:rsidRDefault="00473B9C" w:rsidP="00BD43D8">
            <w:r w:rsidRPr="0040774B">
              <w:t>Pochodové aktivity.</w:t>
            </w:r>
          </w:p>
          <w:p w:rsidR="00473B9C" w:rsidRPr="0040774B" w:rsidRDefault="00473B9C" w:rsidP="00BD43D8">
            <w:r w:rsidRPr="0040774B">
              <w:t>Soutěže družstev.</w:t>
            </w:r>
          </w:p>
          <w:p w:rsidR="00473B9C" w:rsidRPr="0040774B" w:rsidRDefault="00473B9C" w:rsidP="00BD43D8">
            <w:r w:rsidRPr="0040774B">
              <w:t>Kreativně kooperační aktivity.</w:t>
            </w:r>
          </w:p>
          <w:p w:rsidR="00473B9C" w:rsidRPr="0040774B" w:rsidRDefault="00473B9C" w:rsidP="00BD43D8">
            <w:r w:rsidRPr="0040774B">
              <w:t>Aktivity v lese.</w:t>
            </w:r>
          </w:p>
          <w:p w:rsidR="00473B9C" w:rsidRPr="0040774B" w:rsidRDefault="00473B9C" w:rsidP="00BD43D8">
            <w:r w:rsidRPr="0040774B">
              <w:t>Aktivity na louce.</w:t>
            </w:r>
          </w:p>
          <w:p w:rsidR="00473B9C" w:rsidRPr="0040774B" w:rsidRDefault="00473B9C" w:rsidP="00BD43D8">
            <w:r w:rsidRPr="0040774B">
              <w:t>Úkolové aktivity.</w:t>
            </w:r>
          </w:p>
          <w:p w:rsidR="00473B9C" w:rsidRPr="0040774B" w:rsidRDefault="00473B9C" w:rsidP="00BD43D8">
            <w:r w:rsidRPr="0040774B">
              <w:t>Aktivity v místnosti.</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93FAF">
            <w:pPr>
              <w:jc w:val="both"/>
            </w:pPr>
            <w:r w:rsidRPr="0040774B">
              <w:t xml:space="preserve">Bubelíniová, M., Wiegerová, A., &amp; Hirschnerová, Z. (2002). </w:t>
            </w:r>
            <w:r w:rsidRPr="0040774B">
              <w:rPr>
                <w:i/>
              </w:rPr>
              <w:t>Premeny školy v prírod</w:t>
            </w:r>
            <w:r w:rsidR="00E0537D">
              <w:rPr>
                <w:i/>
              </w:rPr>
              <w:t>e</w:t>
            </w:r>
            <w:r w:rsidRPr="0040774B">
              <w:rPr>
                <w:i/>
              </w:rPr>
              <w:t xml:space="preserve"> 2.</w:t>
            </w:r>
            <w:r w:rsidRPr="0040774B">
              <w:t xml:space="preserve"> Bratislava: Iuventa, 2002. Chour, J. (2000). </w:t>
            </w:r>
            <w:r w:rsidRPr="0040774B">
              <w:rPr>
                <w:i/>
              </w:rPr>
              <w:t>Receptář her.</w:t>
            </w:r>
            <w:r w:rsidRPr="0040774B">
              <w:t xml:space="preserve"> 1.vyd. Praha: Portál.</w:t>
            </w:r>
          </w:p>
          <w:p w:rsidR="00473B9C" w:rsidRPr="00B93FAF" w:rsidRDefault="00473B9C" w:rsidP="00B93FAF">
            <w:pPr>
              <w:jc w:val="both"/>
            </w:pPr>
            <w:r w:rsidRPr="0040774B">
              <w:t xml:space="preserve">Mazal, F. (2000). </w:t>
            </w:r>
            <w:r w:rsidRPr="00B93FAF">
              <w:rPr>
                <w:i/>
              </w:rPr>
              <w:t>Pohybové hry a hraní</w:t>
            </w:r>
            <w:r w:rsidRPr="00B93FAF">
              <w:t>. 1. vyd. Olomouc: Hanex.</w:t>
            </w:r>
          </w:p>
          <w:p w:rsidR="00B93FAF" w:rsidRPr="00B93FAF" w:rsidRDefault="00B93FAF" w:rsidP="00B93FAF">
            <w:pPr>
              <w:pStyle w:val="Default"/>
              <w:jc w:val="both"/>
              <w:rPr>
                <w:sz w:val="20"/>
                <w:szCs w:val="20"/>
              </w:rPr>
            </w:pPr>
            <w:r w:rsidRPr="00B93FAF">
              <w:rPr>
                <w:sz w:val="20"/>
                <w:szCs w:val="20"/>
              </w:rPr>
              <w:t xml:space="preserve">Kočvarová, I. (2013). </w:t>
            </w:r>
            <w:r w:rsidRPr="00B93FAF">
              <w:rPr>
                <w:i/>
                <w:iCs/>
                <w:sz w:val="20"/>
                <w:szCs w:val="20"/>
              </w:rPr>
              <w:t xml:space="preserve">Vybrané kapitoly z pedagogicky volného času. </w:t>
            </w:r>
            <w:r w:rsidRPr="00B93FAF">
              <w:rPr>
                <w:i/>
                <w:sz w:val="20"/>
                <w:szCs w:val="20"/>
              </w:rPr>
              <w:t>Distanční studijní opora</w:t>
            </w:r>
            <w:r w:rsidRPr="00B93FAF">
              <w:rPr>
                <w:sz w:val="20"/>
                <w:szCs w:val="20"/>
              </w:rPr>
              <w:t>. Zlín: UTB ve Z</w:t>
            </w:r>
            <w:r w:rsidR="00A80926">
              <w:rPr>
                <w:sz w:val="20"/>
                <w:szCs w:val="20"/>
              </w:rPr>
              <w:t>l</w:t>
            </w:r>
            <w:r w:rsidRPr="00B93FAF">
              <w:rPr>
                <w:sz w:val="20"/>
                <w:szCs w:val="20"/>
              </w:rPr>
              <w:t xml:space="preserve">íně. </w:t>
            </w:r>
          </w:p>
          <w:p w:rsidR="00473B9C" w:rsidRPr="0040774B" w:rsidRDefault="00473B9C" w:rsidP="00B93FAF">
            <w:pPr>
              <w:jc w:val="both"/>
            </w:pPr>
            <w:r w:rsidRPr="00B93FAF">
              <w:t>Wiegerová, A., Kršjaková</w:t>
            </w:r>
            <w:r w:rsidRPr="0040774B">
              <w:t xml:space="preserve">, S., &amp; Božik, R. (2008). Realizacjia praktyki pedagogicznej w kursie pedagogika zdrowia na </w:t>
            </w:r>
            <w:r w:rsidR="00B24790">
              <w:t>PdF UK</w:t>
            </w:r>
            <w:r w:rsidRPr="0040774B">
              <w:t xml:space="preserve"> (</w:t>
            </w:r>
            <w:r w:rsidR="00B24790">
              <w:t>U</w:t>
            </w:r>
            <w:r w:rsidRPr="0040774B">
              <w:t xml:space="preserve">niwersytet </w:t>
            </w:r>
            <w:r w:rsidR="00B24790">
              <w:t>K</w:t>
            </w:r>
            <w:r w:rsidRPr="0040774B">
              <w:t>omenskiego) w Brat</w:t>
            </w:r>
            <w:r w:rsidR="00F07DF4">
              <w:t xml:space="preserve">ysławie. In Klimaszewska, </w:t>
            </w:r>
            <w:r w:rsidRPr="0040774B">
              <w:t xml:space="preserve">A. </w:t>
            </w:r>
            <w:r w:rsidRPr="0040774B">
              <w:rPr>
                <w:i/>
              </w:rPr>
              <w:t>Jezyk współczesnej pedagogiki 2</w:t>
            </w:r>
            <w:r w:rsidRPr="0040774B">
              <w:t>, Siedlce.</w:t>
            </w:r>
          </w:p>
          <w:p w:rsidR="00473B9C" w:rsidRPr="0040774B" w:rsidRDefault="00473B9C" w:rsidP="00BD43D8">
            <w:pPr>
              <w:jc w:val="both"/>
            </w:pPr>
            <w:r w:rsidRPr="0040774B">
              <w:t xml:space="preserve">Zouharová, K. (2012). </w:t>
            </w:r>
            <w:r w:rsidRPr="0040774B">
              <w:rPr>
                <w:i/>
              </w:rPr>
              <w:t>Škola v přírodě hrou</w:t>
            </w:r>
            <w:r w:rsidRPr="0040774B">
              <w:t>. Praha: Grada.</w:t>
            </w:r>
          </w:p>
          <w:p w:rsidR="00473B9C" w:rsidRPr="0040774B" w:rsidRDefault="00473B9C" w:rsidP="00BD43D8">
            <w:pPr>
              <w:jc w:val="both"/>
              <w:rPr>
                <w:b/>
              </w:rPr>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 xml:space="preserve">Hermochová, S., &amp; Neuman, J. (2003). </w:t>
            </w:r>
            <w:r w:rsidRPr="0040774B">
              <w:rPr>
                <w:i/>
              </w:rPr>
              <w:t>Hry do kapsy I.</w:t>
            </w:r>
            <w:r w:rsidRPr="0040774B">
              <w:t xml:space="preserve"> 1. vyd. Praha: Portál.</w:t>
            </w:r>
          </w:p>
          <w:p w:rsidR="00473B9C" w:rsidRPr="0040774B" w:rsidRDefault="00473B9C" w:rsidP="00BD43D8">
            <w:pPr>
              <w:jc w:val="both"/>
            </w:pPr>
            <w:r w:rsidRPr="0040774B">
              <w:t xml:space="preserve">Marková, Z. (2005). </w:t>
            </w:r>
            <w:r w:rsidRPr="0040774B">
              <w:rPr>
                <w:i/>
              </w:rPr>
              <w:t>Pohybové hry do tříd a družin</w:t>
            </w:r>
            <w:r w:rsidRPr="0040774B">
              <w:t>. 1. vyd. Praha: Grada.</w:t>
            </w:r>
          </w:p>
          <w:p w:rsidR="00473B9C" w:rsidRPr="00B93FAF" w:rsidRDefault="00473B9C" w:rsidP="00B93FAF">
            <w:pPr>
              <w:jc w:val="both"/>
              <w:rPr>
                <w:b/>
              </w:rPr>
            </w:pPr>
            <w:r w:rsidRPr="0040774B">
              <w:t xml:space="preserve">Bartůněk, D. (2002). </w:t>
            </w:r>
            <w:r w:rsidRPr="0040774B">
              <w:rPr>
                <w:i/>
              </w:rPr>
              <w:t>Kniha her a činností v klubovně i venku</w:t>
            </w:r>
            <w:r w:rsidRPr="0040774B">
              <w:t>. 1. vyd. Praha: Portál.</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613"/>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Pr="0040774B" w:rsidRDefault="00473B9C"/>
    <w:p w:rsidR="00473B9C" w:rsidRDefault="00473B9C"/>
    <w:p w:rsidR="004030B6" w:rsidRDefault="004030B6"/>
    <w:p w:rsidR="00FC2C55" w:rsidRPr="0040774B" w:rsidRDefault="00FC2C5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Psychomotorika</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povinně volitelný,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Zpracování přípravy na lekci psychomotorických aktivit; praktický výstup.</w:t>
            </w:r>
          </w:p>
        </w:tc>
      </w:tr>
      <w:tr w:rsidR="00473B9C" w:rsidRPr="0040774B" w:rsidTr="00A80926">
        <w:trPr>
          <w:trHeight w:val="153"/>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et Mgr. Viktor Pacholík,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vede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Mgr. et Mgr. Viktor Pacholík,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175"/>
        </w:trPr>
        <w:tc>
          <w:tcPr>
            <w:tcW w:w="9855" w:type="dxa"/>
            <w:gridSpan w:val="8"/>
            <w:tcBorders>
              <w:top w:val="nil"/>
              <w:bottom w:val="single" w:sz="12" w:space="0" w:color="auto"/>
            </w:tcBorders>
          </w:tcPr>
          <w:p w:rsidR="00B84458" w:rsidRDefault="00B84458" w:rsidP="00BD43D8"/>
          <w:p w:rsidR="00473B9C" w:rsidRPr="0040774B" w:rsidRDefault="00473B9C" w:rsidP="00BD43D8">
            <w:r w:rsidRPr="0040774B">
              <w:t xml:space="preserve">Teoretické vymezení oboru, zasazení do systému věd. </w:t>
            </w:r>
          </w:p>
          <w:p w:rsidR="00473B9C" w:rsidRPr="0040774B" w:rsidRDefault="00473B9C" w:rsidP="00BD43D8">
            <w:r w:rsidRPr="0040774B">
              <w:t xml:space="preserve">Herní zásady psychomotorických aktivit. </w:t>
            </w:r>
          </w:p>
          <w:p w:rsidR="00473B9C" w:rsidRPr="0040774B" w:rsidRDefault="00473B9C" w:rsidP="00BD43D8">
            <w:r w:rsidRPr="0040774B">
              <w:t xml:space="preserve">Seznamovací hry. </w:t>
            </w:r>
          </w:p>
          <w:p w:rsidR="00473B9C" w:rsidRPr="0040774B" w:rsidRDefault="00473B9C" w:rsidP="00BD43D8">
            <w:r w:rsidRPr="0040774B">
              <w:t xml:space="preserve">Hry s psychomotorickým padákem. </w:t>
            </w:r>
          </w:p>
          <w:p w:rsidR="00473B9C" w:rsidRPr="0040774B" w:rsidRDefault="00473B9C" w:rsidP="00BD43D8">
            <w:r w:rsidRPr="0040774B">
              <w:t xml:space="preserve">Hry s novinovými listy. </w:t>
            </w:r>
          </w:p>
          <w:p w:rsidR="00473B9C" w:rsidRPr="0040774B" w:rsidRDefault="00473B9C" w:rsidP="00BD43D8">
            <w:r w:rsidRPr="0040774B">
              <w:t xml:space="preserve">Hry s jogurtovými kelímky. </w:t>
            </w:r>
          </w:p>
          <w:p w:rsidR="00473B9C" w:rsidRPr="0040774B" w:rsidRDefault="00473B9C" w:rsidP="00BD43D8">
            <w:r w:rsidRPr="0040774B">
              <w:t xml:space="preserve">Hry s víčky od PET lahví. </w:t>
            </w:r>
          </w:p>
          <w:p w:rsidR="00473B9C" w:rsidRPr="0040774B" w:rsidRDefault="00473B9C" w:rsidP="00BD43D8">
            <w:r w:rsidRPr="0040774B">
              <w:t xml:space="preserve">Hry s dekami. </w:t>
            </w:r>
          </w:p>
          <w:p w:rsidR="00473B9C" w:rsidRPr="0040774B" w:rsidRDefault="00473B9C" w:rsidP="00BD43D8">
            <w:r w:rsidRPr="0040774B">
              <w:t xml:space="preserve">Hry s nafukovacími balónky. </w:t>
            </w:r>
          </w:p>
          <w:p w:rsidR="00473B9C" w:rsidRPr="0040774B" w:rsidRDefault="00473B9C" w:rsidP="00BD43D8">
            <w:r w:rsidRPr="0040774B">
              <w:t xml:space="preserve">Hry na rozvoj senzomotoriky, svalové napětí a uvolnění. </w:t>
            </w:r>
          </w:p>
          <w:p w:rsidR="00473B9C" w:rsidRPr="0040774B" w:rsidRDefault="00473B9C" w:rsidP="00BD43D8">
            <w:r w:rsidRPr="0040774B">
              <w:t xml:space="preserve">Hry se speciálními psychomotorickými pomůckami. </w:t>
            </w:r>
          </w:p>
          <w:p w:rsidR="00473B9C" w:rsidRPr="0040774B" w:rsidRDefault="00473B9C" w:rsidP="00BD43D8">
            <w:r w:rsidRPr="0040774B">
              <w:t xml:space="preserve">Jednoduché relaxační a masážní činnosti. </w:t>
            </w:r>
          </w:p>
          <w:p w:rsidR="00473B9C" w:rsidRPr="0040774B" w:rsidRDefault="00473B9C" w:rsidP="00BD43D8">
            <w:r w:rsidRPr="0040774B">
              <w:t xml:space="preserve">Kontaktní hry pro rozvíjení sociálních dovedností dětí. </w:t>
            </w:r>
          </w:p>
          <w:p w:rsidR="00473B9C" w:rsidRPr="0040774B" w:rsidRDefault="00473B9C" w:rsidP="00BD43D8">
            <w:r w:rsidRPr="0040774B">
              <w:t>Hry uplatňující mezipředmětové vztahy.</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 xml:space="preserve">Blahutková, M. (2003). </w:t>
            </w:r>
            <w:r w:rsidRPr="0040774B">
              <w:rPr>
                <w:i/>
                <w:iCs/>
              </w:rPr>
              <w:t>Psychomotorika</w:t>
            </w:r>
            <w:r w:rsidRPr="0040774B">
              <w:t>. Brno: Masarykova univerzita.</w:t>
            </w:r>
          </w:p>
          <w:p w:rsidR="00473B9C" w:rsidRDefault="00473B9C" w:rsidP="00BD43D8">
            <w:pPr>
              <w:jc w:val="both"/>
            </w:pPr>
            <w:r w:rsidRPr="0040774B">
              <w:t xml:space="preserve">Dvořáková, H. (2011). </w:t>
            </w:r>
            <w:r w:rsidRPr="0040774B">
              <w:rPr>
                <w:i/>
                <w:iCs/>
              </w:rPr>
              <w:t>Pohybem a hrou rozvíjíme osobnost dítěte: [tělesná výchova ve vzdělávacím programu mateřské školy]</w:t>
            </w:r>
            <w:r w:rsidRPr="0040774B">
              <w:t xml:space="preserve"> (Vyd. 2., aktualiz.). Praha: Portál.</w:t>
            </w:r>
          </w:p>
          <w:p w:rsidR="004030B6" w:rsidRPr="0040774B" w:rsidRDefault="004030B6" w:rsidP="00BD43D8">
            <w:pPr>
              <w:jc w:val="both"/>
            </w:pPr>
            <w:r>
              <w:t xml:space="preserve">Pacholík, V. (2018). </w:t>
            </w:r>
            <w:r w:rsidRPr="004030B6">
              <w:rPr>
                <w:i/>
              </w:rPr>
              <w:t>Psychomotorika. Distanční studijní opora.</w:t>
            </w:r>
            <w:r w:rsidRPr="00B63330">
              <w:t xml:space="preserve"> </w:t>
            </w:r>
            <w:r>
              <w:t>Zlín: UTB ve Zlíně.</w:t>
            </w:r>
          </w:p>
          <w:p w:rsidR="00473B9C" w:rsidRDefault="00473B9C" w:rsidP="00BD43D8">
            <w:pPr>
              <w:jc w:val="both"/>
            </w:pPr>
            <w:r w:rsidRPr="0040774B">
              <w:t xml:space="preserve">Pacholík, V., Nedělová, M., &amp; Šmatelková, N. (2016). </w:t>
            </w:r>
            <w:r w:rsidRPr="0040774B">
              <w:rPr>
                <w:i/>
                <w:iCs/>
              </w:rPr>
              <w:t>Rozvíjení sociálních dovedností dětí prostřednictvím pohybových her</w:t>
            </w:r>
            <w:r w:rsidRPr="0040774B">
              <w:t xml:space="preserve">. Zlín: </w:t>
            </w:r>
            <w:r w:rsidR="00A80926">
              <w:t>UTB</w:t>
            </w:r>
            <w:r w:rsidRPr="0040774B">
              <w:t xml:space="preserve"> ve Zlíně.</w:t>
            </w:r>
          </w:p>
          <w:p w:rsidR="00FC2C55" w:rsidRPr="0040774B" w:rsidRDefault="00FC2C55" w:rsidP="00BD43D8">
            <w:pPr>
              <w:jc w:val="both"/>
            </w:pPr>
          </w:p>
          <w:p w:rsidR="00473B9C" w:rsidRPr="0040774B" w:rsidRDefault="00473B9C" w:rsidP="00BD43D8">
            <w:pPr>
              <w:jc w:val="both"/>
            </w:pPr>
            <w:r w:rsidRPr="0040774B">
              <w:rPr>
                <w:b/>
              </w:rPr>
              <w:t>Doporučená literatura</w:t>
            </w:r>
          </w:p>
          <w:p w:rsidR="00473B9C" w:rsidRPr="0040774B" w:rsidRDefault="00473B9C" w:rsidP="00BD43D8">
            <w:pPr>
              <w:jc w:val="both"/>
            </w:pPr>
            <w:r w:rsidRPr="0040774B">
              <w:t xml:space="preserve">Blahutková, M., Klenková, J., &amp; Zichová, D. (2005). </w:t>
            </w:r>
            <w:r w:rsidRPr="0040774B">
              <w:rPr>
                <w:i/>
                <w:iCs/>
              </w:rPr>
              <w:t>Psychomotorické hry pro děti s poruchami pozornosti a pro hyperaktivní děti</w:t>
            </w:r>
            <w:r w:rsidRPr="0040774B">
              <w:t>. Brno: Masarykova univerzita.</w:t>
            </w:r>
          </w:p>
          <w:p w:rsidR="00473B9C" w:rsidRPr="0040774B" w:rsidRDefault="00473B9C" w:rsidP="00BD43D8">
            <w:pPr>
              <w:jc w:val="both"/>
            </w:pPr>
            <w:r w:rsidRPr="0040774B">
              <w:t xml:space="preserve">Zimmer, R. (2012). </w:t>
            </w:r>
            <w:r w:rsidRPr="0040774B">
              <w:rPr>
                <w:i/>
                <w:iCs/>
              </w:rPr>
              <w:t>Handbuch der Psychomotorik: Theorie und Praxis der psychomotorischen Förderung von Kindern</w:t>
            </w:r>
            <w:r w:rsidRPr="0040774B">
              <w:t>. Freiburg: Herder.</w:t>
            </w:r>
          </w:p>
          <w:p w:rsidR="00FC2C55" w:rsidRPr="0040774B" w:rsidRDefault="00473B9C" w:rsidP="00BD43D8">
            <w:pPr>
              <w:jc w:val="both"/>
            </w:pPr>
            <w:r w:rsidRPr="0040774B">
              <w:t xml:space="preserve">Zimmer, R. (2015). </w:t>
            </w:r>
            <w:r w:rsidRPr="0040774B">
              <w:rPr>
                <w:i/>
                <w:iCs/>
              </w:rPr>
              <w:t>Sport und Spiel im Kindergarten</w:t>
            </w:r>
            <w:r w:rsidRPr="0040774B">
              <w:t xml:space="preserve"> (6. Auflage). Aachen: Meyer &amp; Meyer Verlag.</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703"/>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473B9C" w:rsidRDefault="00473B9C"/>
    <w:p w:rsidR="00FC2C55" w:rsidRPr="0040774B" w:rsidRDefault="00FC2C5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Základy ICT</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povinně volitelný,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1/LS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2</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63532A">
            <w:pPr>
              <w:spacing w:line="276" w:lineRule="auto"/>
              <w:jc w:val="both"/>
            </w:pPr>
            <w:del w:id="172" w:author="§.opiékoiíkkoíikoíi" w:date="2018-05-25T16:16:00Z">
              <w:r w:rsidRPr="0040774B" w:rsidDel="00FE06E9">
                <w:delText>Seminární práce spojená s </w:delText>
              </w:r>
            </w:del>
            <w:ins w:id="173" w:author="§.opiékoiíkkoíikoíi" w:date="2018-05-25T16:16:00Z">
              <w:r w:rsidR="00FE06E9">
                <w:t> P</w:t>
              </w:r>
            </w:ins>
            <w:del w:id="174" w:author="§.opiékoiíkkoíikoíi" w:date="2018-05-25T16:16:00Z">
              <w:r w:rsidRPr="0040774B" w:rsidDel="00FE06E9">
                <w:delText>p</w:delText>
              </w:r>
            </w:del>
            <w:r w:rsidRPr="0040774B">
              <w:t>rezentac</w:t>
            </w:r>
            <w:ins w:id="175" w:author="§.opiékoiíkkoíikoíi" w:date="2018-05-25T16:16:00Z">
              <w:r w:rsidR="00FE06E9">
                <w:t>e vybraného námětu využití moderních didaktických prostředků v</w:t>
              </w:r>
            </w:ins>
            <w:ins w:id="176" w:author="§.opiékoiíkkoíikoíi" w:date="2018-05-25T16:17:00Z">
              <w:r w:rsidR="00FE06E9">
                <w:t> </w:t>
              </w:r>
            </w:ins>
            <w:ins w:id="177" w:author="§.opiékoiíkkoíikoíi" w:date="2018-05-25T16:16:00Z">
              <w:r w:rsidR="00FE06E9">
                <w:t>M</w:t>
              </w:r>
            </w:ins>
            <w:ins w:id="178" w:author="§.opiékoiíkkoíikoíi" w:date="2018-05-25T16:17:00Z">
              <w:r w:rsidR="00FE06E9">
                <w:t xml:space="preserve">Š. </w:t>
              </w:r>
            </w:ins>
            <w:del w:id="179" w:author="§.opiékoiíkkoíikoíi" w:date="2018-05-25T16:16:00Z">
              <w:r w:rsidRPr="0040774B" w:rsidDel="00FE06E9">
                <w:delText>í.</w:delText>
              </w:r>
            </w:del>
          </w:p>
        </w:tc>
      </w:tr>
      <w:tr w:rsidR="00473B9C" w:rsidRPr="0040774B" w:rsidTr="00BD43D8">
        <w:trPr>
          <w:trHeight w:val="25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PhDr. Roman Božik,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vede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F07DF4">
        <w:trPr>
          <w:trHeight w:val="369"/>
        </w:trPr>
        <w:tc>
          <w:tcPr>
            <w:tcW w:w="9855" w:type="dxa"/>
            <w:gridSpan w:val="8"/>
            <w:tcBorders>
              <w:top w:val="nil"/>
            </w:tcBorders>
          </w:tcPr>
          <w:p w:rsidR="00473B9C" w:rsidRPr="0040774B" w:rsidRDefault="00473B9C" w:rsidP="00BD43D8">
            <w:pPr>
              <w:jc w:val="both"/>
            </w:pPr>
            <w:r w:rsidRPr="0040774B">
              <w:t>PhDr. Roman Božik,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93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Základní komponenty PC.</w:t>
            </w:r>
          </w:p>
          <w:p w:rsidR="00473B9C" w:rsidRPr="0040774B" w:rsidRDefault="00473B9C" w:rsidP="00BD43D8">
            <w:r w:rsidRPr="0040774B">
              <w:t>Periferní zařízení.</w:t>
            </w:r>
          </w:p>
          <w:p w:rsidR="00473B9C" w:rsidRPr="0040774B" w:rsidRDefault="00473B9C" w:rsidP="00BD43D8">
            <w:r w:rsidRPr="0040774B">
              <w:t>Operační systém.</w:t>
            </w:r>
          </w:p>
          <w:p w:rsidR="00473B9C" w:rsidRPr="0040774B" w:rsidRDefault="00473B9C" w:rsidP="00BD43D8">
            <w:r w:rsidRPr="0040774B">
              <w:t>Informace, data, bezpečnost.</w:t>
            </w:r>
          </w:p>
          <w:p w:rsidR="00473B9C" w:rsidRPr="0040774B" w:rsidRDefault="00473B9C" w:rsidP="00BD43D8">
            <w:r w:rsidRPr="0040774B">
              <w:t>Základní aplikační programové vybavení.</w:t>
            </w:r>
          </w:p>
          <w:p w:rsidR="00473B9C" w:rsidRPr="0040774B" w:rsidRDefault="00473B9C" w:rsidP="00BD43D8">
            <w:r w:rsidRPr="0040774B">
              <w:t>Viry, antivirová ochrana.</w:t>
            </w:r>
          </w:p>
          <w:p w:rsidR="00473B9C" w:rsidRPr="0040774B" w:rsidRDefault="00473B9C" w:rsidP="00BD43D8">
            <w:r w:rsidRPr="0040774B">
              <w:t>Hardware (HW) - vybavení počítače, od procesoru, přes monitor po tiskárnu.</w:t>
            </w:r>
          </w:p>
          <w:p w:rsidR="00473B9C" w:rsidRPr="0040774B" w:rsidRDefault="00473B9C" w:rsidP="00BD43D8">
            <w:r w:rsidRPr="0040774B">
              <w:t>Software (SW) - programové vybavení počítače: firmware, operační systém (OS), aplikace.</w:t>
            </w:r>
          </w:p>
          <w:p w:rsidR="00473B9C" w:rsidRPr="0040774B" w:rsidRDefault="00473B9C" w:rsidP="00BD43D8">
            <w:r w:rsidRPr="0040774B">
              <w:t>Přídavné karty - grafická (zpracovává obrazové informace), zvuková (zpracovává zvuk), síťová (komunikace mezi více počítači), televizní.</w:t>
            </w:r>
          </w:p>
          <w:p w:rsidR="00473B9C" w:rsidRPr="0040774B" w:rsidRDefault="00473B9C" w:rsidP="00BD43D8">
            <w:r w:rsidRPr="0040774B">
              <w:t>Laptop (též notebook) – přenosný počítač, Netbook – malý laptop, Tablet PC, PDA a další – kapesní PC.</w:t>
            </w:r>
          </w:p>
          <w:p w:rsidR="00473B9C" w:rsidRPr="0040774B" w:rsidRDefault="00473B9C" w:rsidP="00BD43D8">
            <w:r w:rsidRPr="0040774B">
              <w:t>Fakta a charakteristiky chorob spojených s využíváním ICT.</w:t>
            </w:r>
          </w:p>
          <w:p w:rsidR="00473B9C" w:rsidRPr="0040774B" w:rsidRDefault="00473B9C" w:rsidP="00BD43D8">
            <w:r w:rsidRPr="0040774B">
              <w:t>Popis cviků sloužících k prevenci chorob spojených s využíváním ICT nejvíce exponovaných částí těla.</w:t>
            </w:r>
          </w:p>
          <w:p w:rsidR="00473B9C" w:rsidRPr="0040774B" w:rsidRDefault="00473B9C" w:rsidP="00BD43D8">
            <w:r w:rsidRPr="0040774B">
              <w:t>Využití ICT při přípravě na výuku a v samotné výuce v MŠ.</w:t>
            </w:r>
          </w:p>
          <w:p w:rsidR="00473B9C" w:rsidRPr="0040774B" w:rsidRDefault="00473B9C" w:rsidP="00BD43D8">
            <w:r w:rsidRPr="0040774B">
              <w:t>Moderní didaktické prostředky ve výuce dětí mateřských škol (speciální počítače pro děti, tablety, interaktivní tabule, atd.).</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030B6" w:rsidRDefault="004030B6" w:rsidP="00BD43D8">
            <w:pPr>
              <w:jc w:val="both"/>
            </w:pPr>
            <w:r>
              <w:t xml:space="preserve">Božik, R. (2018). </w:t>
            </w:r>
            <w:r w:rsidRPr="0007360D">
              <w:rPr>
                <w:i/>
              </w:rPr>
              <w:t>Základy ICT. Distanční studijní opora</w:t>
            </w:r>
            <w:r w:rsidRPr="00B63330">
              <w:t xml:space="preserve">. </w:t>
            </w:r>
            <w:r>
              <w:t>Zlín: UTB ve Zlíně.</w:t>
            </w:r>
          </w:p>
          <w:p w:rsidR="00473B9C" w:rsidRPr="0040774B" w:rsidRDefault="00473B9C" w:rsidP="00BD43D8">
            <w:pPr>
              <w:jc w:val="both"/>
            </w:pPr>
            <w:r w:rsidRPr="0040774B">
              <w:t xml:space="preserve">Dostál, J. (2007). Informační a počítačová gramotnost – klíčové pojmy informační výchovy. In </w:t>
            </w:r>
            <w:r w:rsidRPr="0040774B">
              <w:rPr>
                <w:i/>
              </w:rPr>
              <w:t>Infotech 2007 - moderní informační a komunikační technologie ve vzdělávání</w:t>
            </w:r>
            <w:r w:rsidRPr="0040774B">
              <w:t xml:space="preserve">. Olomouc: Votobia. </w:t>
            </w:r>
          </w:p>
          <w:p w:rsidR="00473B9C" w:rsidRPr="0040774B" w:rsidRDefault="00473B9C" w:rsidP="00BD43D8">
            <w:pPr>
              <w:jc w:val="both"/>
            </w:pPr>
            <w:r w:rsidRPr="0040774B">
              <w:t xml:space="preserve">Jones, D. (2001). </w:t>
            </w:r>
            <w:r w:rsidRPr="0040774B">
              <w:rPr>
                <w:i/>
              </w:rPr>
              <w:t>Jak využívat Internet</w:t>
            </w:r>
            <w:r w:rsidRPr="0040774B">
              <w:t>. Praha: SoftPress.</w:t>
            </w:r>
          </w:p>
          <w:p w:rsidR="00473B9C" w:rsidRPr="0040774B" w:rsidRDefault="00473B9C" w:rsidP="00BD43D8">
            <w:pPr>
              <w:jc w:val="both"/>
            </w:pPr>
            <w:r w:rsidRPr="0040774B">
              <w:t xml:space="preserve">Zounek, J. (2006). </w:t>
            </w:r>
            <w:r w:rsidRPr="0040774B">
              <w:rPr>
                <w:i/>
              </w:rPr>
              <w:t>ICT v životě základních škol.</w:t>
            </w:r>
            <w:r w:rsidRPr="0040774B">
              <w:t xml:space="preserve"> 1. vyd. Praha: Triton.</w:t>
            </w:r>
          </w:p>
          <w:p w:rsidR="00473B9C" w:rsidRPr="0040774B" w:rsidRDefault="00473B9C" w:rsidP="00BD43D8">
            <w:pPr>
              <w:jc w:val="both"/>
            </w:pPr>
            <w:r w:rsidRPr="0040774B">
              <w:t xml:space="preserve">Zounek, J., &amp; Šeďová, K. (2009). </w:t>
            </w:r>
            <w:r w:rsidRPr="0040774B">
              <w:rPr>
                <w:i/>
              </w:rPr>
              <w:t>Učitelé a technologie: mezi tradičním a moderním pojetím</w:t>
            </w:r>
            <w:r w:rsidRPr="0040774B">
              <w:t>. Brno: Paido.</w:t>
            </w:r>
          </w:p>
          <w:p w:rsidR="00473B9C" w:rsidRPr="0040774B" w:rsidRDefault="00473B9C" w:rsidP="00BD43D8">
            <w:pPr>
              <w:jc w:val="both"/>
              <w:rPr>
                <w:b/>
              </w:rPr>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Kalhous, Z. (2002).</w:t>
            </w:r>
            <w:r w:rsidRPr="0040774B">
              <w:rPr>
                <w:i/>
              </w:rPr>
              <w:t xml:space="preserve"> Školní didaktika</w:t>
            </w:r>
            <w:r w:rsidRPr="0040774B">
              <w:t xml:space="preserve">. Vyd. 1. Praha: Portál. </w:t>
            </w:r>
          </w:p>
          <w:p w:rsidR="00473B9C" w:rsidRPr="0040774B" w:rsidRDefault="00473B9C" w:rsidP="00BD43D8">
            <w:pPr>
              <w:jc w:val="both"/>
            </w:pPr>
            <w:r w:rsidRPr="0040774B">
              <w:t xml:space="preserve">Růžičková, D. (2011). </w:t>
            </w:r>
            <w:r w:rsidRPr="0040774B">
              <w:rPr>
                <w:i/>
              </w:rPr>
              <w:t>Rozvíjíme ICT gramotnost žáků: Metodická příručka.</w:t>
            </w:r>
            <w:r w:rsidRPr="0040774B">
              <w:t xml:space="preserve"> Praha: Národní ústav pro vzdělávání, školské poradenské zařízení a zařízení pro další vzdělávání pedagogických pracovníků (NÚV).</w:t>
            </w:r>
          </w:p>
          <w:p w:rsidR="00473B9C" w:rsidRPr="0040774B" w:rsidRDefault="00473B9C" w:rsidP="00BD43D8">
            <w:pPr>
              <w:jc w:val="both"/>
            </w:pP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3D268E">
        <w:trPr>
          <w:trHeight w:val="673"/>
        </w:trPr>
        <w:tc>
          <w:tcPr>
            <w:tcW w:w="9855" w:type="dxa"/>
            <w:gridSpan w:val="8"/>
          </w:tcPr>
          <w:p w:rsidR="003D268E" w:rsidRDefault="003D268E" w:rsidP="003D268E">
            <w:pPr>
              <w:jc w:val="both"/>
            </w:pPr>
            <w:r>
              <w:t>Individuální konzultace s vyučujícím.</w:t>
            </w:r>
          </w:p>
          <w:p w:rsidR="00473B9C" w:rsidRPr="0040774B" w:rsidRDefault="003D268E" w:rsidP="003D268E">
            <w:pPr>
              <w:jc w:val="both"/>
            </w:pPr>
            <w:r>
              <w:t>Využití kurzu ve výukovém prostředí Moodle (http://vyuka.fhs.utb.cz/).</w:t>
            </w:r>
          </w:p>
        </w:tc>
      </w:tr>
    </w:tbl>
    <w:p w:rsidR="009B6870" w:rsidRDefault="009B687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B6870" w:rsidRPr="00833531" w:rsidTr="00013232">
        <w:tc>
          <w:tcPr>
            <w:tcW w:w="9855" w:type="dxa"/>
            <w:gridSpan w:val="8"/>
            <w:tcBorders>
              <w:bottom w:val="double" w:sz="4" w:space="0" w:color="auto"/>
            </w:tcBorders>
            <w:shd w:val="clear" w:color="auto" w:fill="BDD6EE"/>
          </w:tcPr>
          <w:p w:rsidR="009B6870" w:rsidRPr="00833531" w:rsidRDefault="009B6870" w:rsidP="00013232">
            <w:pPr>
              <w:jc w:val="both"/>
              <w:rPr>
                <w:b/>
                <w:sz w:val="28"/>
              </w:rPr>
            </w:pPr>
            <w:r w:rsidRPr="00833531">
              <w:lastRenderedPageBreak/>
              <w:br w:type="page"/>
            </w:r>
            <w:r w:rsidRPr="00833531">
              <w:br w:type="page"/>
            </w:r>
            <w:r w:rsidRPr="00833531">
              <w:rPr>
                <w:b/>
                <w:sz w:val="28"/>
              </w:rPr>
              <w:t>B-III – Charakteristika studijního předmětu</w:t>
            </w:r>
          </w:p>
        </w:tc>
      </w:tr>
      <w:tr w:rsidR="009B6870" w:rsidRPr="00833531" w:rsidTr="00013232">
        <w:tc>
          <w:tcPr>
            <w:tcW w:w="3086" w:type="dxa"/>
            <w:tcBorders>
              <w:top w:val="double" w:sz="4" w:space="0" w:color="auto"/>
            </w:tcBorders>
            <w:shd w:val="clear" w:color="auto" w:fill="F7CAAC"/>
          </w:tcPr>
          <w:p w:rsidR="009B6870" w:rsidRPr="00833531" w:rsidRDefault="009B6870" w:rsidP="00013232">
            <w:pPr>
              <w:jc w:val="both"/>
              <w:rPr>
                <w:b/>
              </w:rPr>
            </w:pPr>
            <w:r w:rsidRPr="00833531">
              <w:rPr>
                <w:b/>
              </w:rPr>
              <w:t>Název studijního předmětu</w:t>
            </w:r>
          </w:p>
        </w:tc>
        <w:tc>
          <w:tcPr>
            <w:tcW w:w="6769" w:type="dxa"/>
            <w:gridSpan w:val="7"/>
            <w:tcBorders>
              <w:top w:val="double" w:sz="4" w:space="0" w:color="auto"/>
            </w:tcBorders>
          </w:tcPr>
          <w:p w:rsidR="009B6870" w:rsidRPr="00833531" w:rsidRDefault="009B6870" w:rsidP="00013232">
            <w:pPr>
              <w:jc w:val="both"/>
            </w:pPr>
            <w:r>
              <w:t>Výběrový cizí jazyk I (německý/ španělský/francouzský jazyk) pro učitele MŠ</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Typ předmětu</w:t>
            </w:r>
          </w:p>
        </w:tc>
        <w:tc>
          <w:tcPr>
            <w:tcW w:w="3406" w:type="dxa"/>
            <w:gridSpan w:val="4"/>
          </w:tcPr>
          <w:p w:rsidR="009B6870" w:rsidRPr="00833531" w:rsidRDefault="009B6870" w:rsidP="00013232">
            <w:pPr>
              <w:jc w:val="both"/>
            </w:pPr>
            <w:r>
              <w:t>povinně volitelný</w:t>
            </w:r>
          </w:p>
        </w:tc>
        <w:tc>
          <w:tcPr>
            <w:tcW w:w="2695" w:type="dxa"/>
            <w:gridSpan w:val="2"/>
            <w:shd w:val="clear" w:color="auto" w:fill="F7CAAC"/>
          </w:tcPr>
          <w:p w:rsidR="009B6870" w:rsidRPr="00833531" w:rsidRDefault="009B6870" w:rsidP="00013232">
            <w:pPr>
              <w:jc w:val="both"/>
            </w:pPr>
            <w:r w:rsidRPr="00833531">
              <w:rPr>
                <w:b/>
              </w:rPr>
              <w:t>doporučený ročník / semestr</w:t>
            </w:r>
          </w:p>
        </w:tc>
        <w:tc>
          <w:tcPr>
            <w:tcW w:w="668" w:type="dxa"/>
          </w:tcPr>
          <w:p w:rsidR="009B6870" w:rsidRPr="00833531" w:rsidRDefault="009B6870" w:rsidP="00013232">
            <w:pPr>
              <w:jc w:val="both"/>
            </w:pPr>
            <w:r>
              <w:t>1/LS</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Rozsah studijního předmětu</w:t>
            </w:r>
          </w:p>
        </w:tc>
        <w:tc>
          <w:tcPr>
            <w:tcW w:w="1701" w:type="dxa"/>
            <w:gridSpan w:val="2"/>
          </w:tcPr>
          <w:p w:rsidR="009B6870" w:rsidRPr="00833531" w:rsidRDefault="009B6870" w:rsidP="00013232">
            <w:pPr>
              <w:jc w:val="both"/>
            </w:pPr>
            <w:r>
              <w:t>15c</w:t>
            </w:r>
          </w:p>
        </w:tc>
        <w:tc>
          <w:tcPr>
            <w:tcW w:w="889" w:type="dxa"/>
            <w:shd w:val="clear" w:color="auto" w:fill="F7CAAC"/>
          </w:tcPr>
          <w:p w:rsidR="009B6870" w:rsidRPr="00833531" w:rsidRDefault="009B6870" w:rsidP="00013232">
            <w:pPr>
              <w:jc w:val="both"/>
              <w:rPr>
                <w:b/>
              </w:rPr>
            </w:pPr>
            <w:r w:rsidRPr="00833531">
              <w:rPr>
                <w:b/>
              </w:rPr>
              <w:t xml:space="preserve">hod. </w:t>
            </w:r>
          </w:p>
        </w:tc>
        <w:tc>
          <w:tcPr>
            <w:tcW w:w="816" w:type="dxa"/>
          </w:tcPr>
          <w:p w:rsidR="009B6870" w:rsidRPr="00833531" w:rsidRDefault="009B6870" w:rsidP="00013232">
            <w:pPr>
              <w:jc w:val="both"/>
            </w:pPr>
            <w:r>
              <w:t>5</w:t>
            </w:r>
          </w:p>
        </w:tc>
        <w:tc>
          <w:tcPr>
            <w:tcW w:w="2156" w:type="dxa"/>
            <w:shd w:val="clear" w:color="auto" w:fill="F7CAAC"/>
          </w:tcPr>
          <w:p w:rsidR="009B6870" w:rsidRPr="00833531" w:rsidRDefault="009B6870" w:rsidP="00013232">
            <w:pPr>
              <w:jc w:val="both"/>
              <w:rPr>
                <w:b/>
              </w:rPr>
            </w:pPr>
            <w:r w:rsidRPr="00833531">
              <w:rPr>
                <w:b/>
              </w:rPr>
              <w:t>kreditů</w:t>
            </w:r>
          </w:p>
        </w:tc>
        <w:tc>
          <w:tcPr>
            <w:tcW w:w="1207" w:type="dxa"/>
            <w:gridSpan w:val="2"/>
          </w:tcPr>
          <w:p w:rsidR="009B6870" w:rsidRPr="00833531" w:rsidRDefault="009B6870" w:rsidP="00013232">
            <w:pPr>
              <w:jc w:val="both"/>
            </w:pPr>
            <w:r>
              <w:t>2</w:t>
            </w:r>
          </w:p>
        </w:tc>
      </w:tr>
      <w:tr w:rsidR="009B6870" w:rsidRPr="00833531" w:rsidTr="00013232">
        <w:tc>
          <w:tcPr>
            <w:tcW w:w="3086" w:type="dxa"/>
            <w:shd w:val="clear" w:color="auto" w:fill="F7CAAC"/>
          </w:tcPr>
          <w:p w:rsidR="009B6870" w:rsidRPr="00833531" w:rsidRDefault="009B6870" w:rsidP="00013232">
            <w:pPr>
              <w:jc w:val="both"/>
              <w:rPr>
                <w:b/>
                <w:sz w:val="22"/>
              </w:rPr>
            </w:pPr>
            <w:r w:rsidRPr="00833531">
              <w:rPr>
                <w:b/>
              </w:rPr>
              <w:t>Prerekvizity, korekvizity, ekvivalence</w:t>
            </w:r>
          </w:p>
        </w:tc>
        <w:tc>
          <w:tcPr>
            <w:tcW w:w="6769" w:type="dxa"/>
            <w:gridSpan w:val="7"/>
          </w:tcPr>
          <w:p w:rsidR="009B6870" w:rsidRPr="00833531" w:rsidRDefault="009B6870" w:rsidP="00013232">
            <w:pPr>
              <w:jc w:val="both"/>
            </w:pP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Způsob ověření studijních výsledků</w:t>
            </w:r>
          </w:p>
        </w:tc>
        <w:tc>
          <w:tcPr>
            <w:tcW w:w="3406" w:type="dxa"/>
            <w:gridSpan w:val="4"/>
          </w:tcPr>
          <w:p w:rsidR="009B6870" w:rsidRPr="00833531" w:rsidRDefault="009B6870" w:rsidP="00013232">
            <w:pPr>
              <w:jc w:val="both"/>
            </w:pPr>
            <w:r>
              <w:t>zápočet</w:t>
            </w:r>
          </w:p>
        </w:tc>
        <w:tc>
          <w:tcPr>
            <w:tcW w:w="2156" w:type="dxa"/>
            <w:shd w:val="clear" w:color="auto" w:fill="F7CAAC"/>
          </w:tcPr>
          <w:p w:rsidR="009B6870" w:rsidRPr="00833531" w:rsidRDefault="009B6870" w:rsidP="00013232">
            <w:pPr>
              <w:jc w:val="both"/>
              <w:rPr>
                <w:b/>
              </w:rPr>
            </w:pPr>
            <w:r w:rsidRPr="00833531">
              <w:rPr>
                <w:b/>
              </w:rPr>
              <w:t>Forma výuky</w:t>
            </w:r>
          </w:p>
        </w:tc>
        <w:tc>
          <w:tcPr>
            <w:tcW w:w="1207" w:type="dxa"/>
            <w:gridSpan w:val="2"/>
          </w:tcPr>
          <w:p w:rsidR="009B6870" w:rsidRPr="00833531" w:rsidRDefault="009B6870" w:rsidP="00013232">
            <w:pPr>
              <w:jc w:val="both"/>
            </w:pPr>
            <w:r>
              <w:t>cvičení</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Forma způsobu ověření studijních výsledků a další požadavky na studenta</w:t>
            </w:r>
          </w:p>
        </w:tc>
        <w:tc>
          <w:tcPr>
            <w:tcW w:w="6769" w:type="dxa"/>
            <w:gridSpan w:val="7"/>
            <w:tcBorders>
              <w:bottom w:val="nil"/>
            </w:tcBorders>
          </w:tcPr>
          <w:p w:rsidR="009B6870" w:rsidRPr="00833531" w:rsidRDefault="009B6870" w:rsidP="00013232">
            <w:pPr>
              <w:jc w:val="both"/>
            </w:pPr>
            <w:del w:id="180" w:author="§.opiékoiíkkoíikoíi" w:date="2018-05-25T16:18:00Z">
              <w:r w:rsidDel="00FE06E9">
                <w:delText xml:space="preserve">Plnění zadaných domácích úkolů, </w:delText>
              </w:r>
            </w:del>
            <w:ins w:id="181" w:author="§.opiékoiíkkoíikoíi" w:date="2018-05-25T16:18:00Z">
              <w:r w:rsidR="00FE06E9">
                <w:t>P</w:t>
              </w:r>
            </w:ins>
            <w:del w:id="182" w:author="§.opiékoiíkkoíikoíi" w:date="2018-05-25T16:18:00Z">
              <w:r w:rsidDel="00FE06E9">
                <w:delText>p</w:delText>
              </w:r>
            </w:del>
            <w:r>
              <w:t>ráce v Moodle, průběžné testy, závěrečný test.</w:t>
            </w:r>
          </w:p>
        </w:tc>
      </w:tr>
      <w:tr w:rsidR="009B6870" w:rsidRPr="00833531" w:rsidTr="00013232">
        <w:trPr>
          <w:trHeight w:val="53"/>
        </w:trPr>
        <w:tc>
          <w:tcPr>
            <w:tcW w:w="9855" w:type="dxa"/>
            <w:gridSpan w:val="8"/>
            <w:tcBorders>
              <w:top w:val="nil"/>
            </w:tcBorders>
          </w:tcPr>
          <w:p w:rsidR="009B6870" w:rsidRPr="004F7735" w:rsidRDefault="009B6870" w:rsidP="00013232"/>
        </w:tc>
      </w:tr>
      <w:tr w:rsidR="009B6870" w:rsidRPr="00833531" w:rsidTr="00013232">
        <w:trPr>
          <w:trHeight w:val="197"/>
        </w:trPr>
        <w:tc>
          <w:tcPr>
            <w:tcW w:w="3086" w:type="dxa"/>
            <w:tcBorders>
              <w:top w:val="nil"/>
            </w:tcBorders>
            <w:shd w:val="clear" w:color="auto" w:fill="F7CAAC"/>
          </w:tcPr>
          <w:p w:rsidR="009B6870" w:rsidRPr="00833531" w:rsidRDefault="009B6870" w:rsidP="00013232">
            <w:pPr>
              <w:jc w:val="both"/>
              <w:rPr>
                <w:b/>
              </w:rPr>
            </w:pPr>
            <w:r w:rsidRPr="00833531">
              <w:rPr>
                <w:b/>
              </w:rPr>
              <w:t>Garant předmětu</w:t>
            </w:r>
          </w:p>
        </w:tc>
        <w:tc>
          <w:tcPr>
            <w:tcW w:w="6769" w:type="dxa"/>
            <w:gridSpan w:val="7"/>
            <w:tcBorders>
              <w:top w:val="nil"/>
            </w:tcBorders>
          </w:tcPr>
          <w:p w:rsidR="009B6870" w:rsidRPr="00833531" w:rsidRDefault="009B6870" w:rsidP="00013232">
            <w:pPr>
              <w:jc w:val="both"/>
            </w:pPr>
            <w:r>
              <w:t>Mgr. Věra Kozáková, Ph.D.</w:t>
            </w:r>
          </w:p>
        </w:tc>
      </w:tr>
      <w:tr w:rsidR="009B6870" w:rsidRPr="00833531" w:rsidTr="00013232">
        <w:trPr>
          <w:trHeight w:val="243"/>
        </w:trPr>
        <w:tc>
          <w:tcPr>
            <w:tcW w:w="3086" w:type="dxa"/>
            <w:tcBorders>
              <w:top w:val="nil"/>
            </w:tcBorders>
            <w:shd w:val="clear" w:color="auto" w:fill="F7CAAC"/>
          </w:tcPr>
          <w:p w:rsidR="009B6870" w:rsidRPr="00833531" w:rsidRDefault="009B6870" w:rsidP="00013232">
            <w:pPr>
              <w:jc w:val="both"/>
              <w:rPr>
                <w:b/>
              </w:rPr>
            </w:pPr>
            <w:r w:rsidRPr="00833531">
              <w:rPr>
                <w:b/>
              </w:rPr>
              <w:t>Zapojení garanta do výuky předmětu</w:t>
            </w:r>
          </w:p>
        </w:tc>
        <w:tc>
          <w:tcPr>
            <w:tcW w:w="6769" w:type="dxa"/>
            <w:gridSpan w:val="7"/>
            <w:tcBorders>
              <w:top w:val="nil"/>
            </w:tcBorders>
          </w:tcPr>
          <w:p w:rsidR="009B6870" w:rsidRPr="00833531" w:rsidRDefault="009B6870" w:rsidP="00013232">
            <w:pPr>
              <w:jc w:val="both"/>
            </w:pP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Vyučující</w:t>
            </w:r>
          </w:p>
        </w:tc>
        <w:tc>
          <w:tcPr>
            <w:tcW w:w="6769" w:type="dxa"/>
            <w:gridSpan w:val="7"/>
            <w:tcBorders>
              <w:bottom w:val="nil"/>
            </w:tcBorders>
          </w:tcPr>
          <w:p w:rsidR="009B6870" w:rsidRPr="00833531" w:rsidRDefault="009B6870" w:rsidP="00013232">
            <w:pPr>
              <w:jc w:val="both"/>
            </w:pPr>
          </w:p>
        </w:tc>
      </w:tr>
      <w:tr w:rsidR="009B6870" w:rsidRPr="00833531" w:rsidTr="00013232">
        <w:trPr>
          <w:trHeight w:val="398"/>
        </w:trPr>
        <w:tc>
          <w:tcPr>
            <w:tcW w:w="9855" w:type="dxa"/>
            <w:gridSpan w:val="8"/>
            <w:tcBorders>
              <w:top w:val="nil"/>
            </w:tcBorders>
          </w:tcPr>
          <w:p w:rsidR="009B6870" w:rsidRPr="00DA7393" w:rsidRDefault="009B6870" w:rsidP="00013232">
            <w:pPr>
              <w:jc w:val="both"/>
            </w:pPr>
            <w:r>
              <w:t>Mgr. Věra Kozáková, Ph.D., Mgr. Veronika Pečivová, Mgr. Hana Navrátilová</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Stručná anotace předmětu</w:t>
            </w:r>
          </w:p>
        </w:tc>
        <w:tc>
          <w:tcPr>
            <w:tcW w:w="6769" w:type="dxa"/>
            <w:gridSpan w:val="7"/>
            <w:tcBorders>
              <w:bottom w:val="nil"/>
            </w:tcBorders>
          </w:tcPr>
          <w:p w:rsidR="009B6870" w:rsidRPr="00833531" w:rsidRDefault="009B6870" w:rsidP="00013232">
            <w:pPr>
              <w:jc w:val="both"/>
            </w:pPr>
          </w:p>
        </w:tc>
      </w:tr>
      <w:tr w:rsidR="009B6870" w:rsidRPr="00833531" w:rsidTr="00013232">
        <w:trPr>
          <w:trHeight w:val="3156"/>
        </w:trPr>
        <w:tc>
          <w:tcPr>
            <w:tcW w:w="9855" w:type="dxa"/>
            <w:gridSpan w:val="8"/>
            <w:tcBorders>
              <w:top w:val="nil"/>
              <w:bottom w:val="single" w:sz="12" w:space="0" w:color="auto"/>
            </w:tcBorders>
          </w:tcPr>
          <w:p w:rsidR="009B6870" w:rsidRDefault="009B6870" w:rsidP="00013232">
            <w:pPr>
              <w:jc w:val="both"/>
            </w:pPr>
          </w:p>
          <w:p w:rsidR="009B6870" w:rsidRDefault="009B6870" w:rsidP="00013232">
            <w:pPr>
              <w:jc w:val="both"/>
            </w:pPr>
            <w:r>
              <w:t>Pozdravit, rozloučit se.</w:t>
            </w:r>
          </w:p>
          <w:p w:rsidR="009B6870" w:rsidRDefault="009B6870" w:rsidP="00013232">
            <w:pPr>
              <w:jc w:val="both"/>
            </w:pPr>
            <w:r>
              <w:t>Představit sebe i ostatní.</w:t>
            </w:r>
          </w:p>
          <w:p w:rsidR="009B6870" w:rsidRDefault="009B6870" w:rsidP="00013232">
            <w:pPr>
              <w:jc w:val="both"/>
            </w:pPr>
            <w:r>
              <w:t>Uvítat někoho, navázat kontakt.</w:t>
            </w:r>
          </w:p>
          <w:p w:rsidR="009B6870" w:rsidRDefault="009B6870" w:rsidP="00013232">
            <w:pPr>
              <w:jc w:val="both"/>
            </w:pPr>
            <w:r>
              <w:t>Říci o sobě základní údaje.</w:t>
            </w:r>
          </w:p>
          <w:p w:rsidR="009B6870" w:rsidRDefault="009B6870" w:rsidP="00013232">
            <w:pPr>
              <w:jc w:val="both"/>
            </w:pPr>
            <w:r>
              <w:t>Poprosit, poděkovat.</w:t>
            </w:r>
          </w:p>
          <w:p w:rsidR="009B6870" w:rsidRDefault="009B6870" w:rsidP="00013232">
            <w:pPr>
              <w:jc w:val="both"/>
            </w:pPr>
            <w:r>
              <w:t>Orientovat se ve městě, zeptat se na cestu.</w:t>
            </w:r>
          </w:p>
          <w:p w:rsidR="009B6870" w:rsidRDefault="009B6870" w:rsidP="00013232">
            <w:pPr>
              <w:jc w:val="both"/>
            </w:pPr>
            <w:r>
              <w:t>Představit členy své rodiny, jejich práci, záliby.</w:t>
            </w:r>
          </w:p>
          <w:p w:rsidR="009B6870" w:rsidRDefault="009B6870" w:rsidP="00013232">
            <w:pPr>
              <w:jc w:val="both"/>
            </w:pPr>
            <w:r>
              <w:t>Popsat různé typy bydlení, jejich výhody a nevýhody.</w:t>
            </w:r>
          </w:p>
          <w:p w:rsidR="009B6870" w:rsidRDefault="009B6870" w:rsidP="00013232">
            <w:pPr>
              <w:jc w:val="both"/>
            </w:pPr>
            <w:r>
              <w:t>Zeptat se na restauraci, objednat si oběd.</w:t>
            </w:r>
          </w:p>
          <w:p w:rsidR="009B6870" w:rsidRDefault="009B6870" w:rsidP="00013232">
            <w:pPr>
              <w:jc w:val="both"/>
            </w:pPr>
            <w:r>
              <w:t>Popsat různé stravovací návyky.</w:t>
            </w:r>
          </w:p>
          <w:p w:rsidR="009B6870" w:rsidRDefault="009B6870" w:rsidP="00013232">
            <w:pPr>
              <w:jc w:val="both"/>
            </w:pPr>
            <w:r>
              <w:t>Přítomný čas.</w:t>
            </w:r>
          </w:p>
          <w:p w:rsidR="009B6870" w:rsidRDefault="009B6870" w:rsidP="00013232">
            <w:pPr>
              <w:jc w:val="both"/>
            </w:pPr>
            <w:r>
              <w:t>Slovosled věty oznamovací, tázací.</w:t>
            </w:r>
          </w:p>
          <w:p w:rsidR="009B6870" w:rsidRDefault="009B6870" w:rsidP="00013232">
            <w:pPr>
              <w:jc w:val="both"/>
            </w:pPr>
            <w:r>
              <w:t>Přítomný čas vybraných sloves, rozkazovací způsob.</w:t>
            </w:r>
          </w:p>
          <w:p w:rsidR="009B6870" w:rsidRDefault="009B6870" w:rsidP="00013232">
            <w:pPr>
              <w:jc w:val="both"/>
            </w:pPr>
            <w:r>
              <w:t>Předložky.</w:t>
            </w:r>
          </w:p>
          <w:p w:rsidR="009B6870" w:rsidRPr="00563CFD" w:rsidRDefault="009B6870" w:rsidP="00013232"/>
        </w:tc>
      </w:tr>
      <w:tr w:rsidR="009B6870" w:rsidRPr="00833531" w:rsidTr="00013232">
        <w:trPr>
          <w:trHeight w:val="265"/>
        </w:trPr>
        <w:tc>
          <w:tcPr>
            <w:tcW w:w="3653" w:type="dxa"/>
            <w:gridSpan w:val="2"/>
            <w:tcBorders>
              <w:top w:val="nil"/>
            </w:tcBorders>
            <w:shd w:val="clear" w:color="auto" w:fill="F7CAAC"/>
          </w:tcPr>
          <w:p w:rsidR="009B6870" w:rsidRPr="00833531" w:rsidRDefault="009B6870" w:rsidP="00013232">
            <w:pPr>
              <w:jc w:val="both"/>
            </w:pPr>
            <w:r w:rsidRPr="00833531">
              <w:rPr>
                <w:b/>
              </w:rPr>
              <w:t>Studijní literatura a studijní pomůcky</w:t>
            </w:r>
          </w:p>
        </w:tc>
        <w:tc>
          <w:tcPr>
            <w:tcW w:w="6202" w:type="dxa"/>
            <w:gridSpan w:val="6"/>
            <w:tcBorders>
              <w:top w:val="nil"/>
              <w:bottom w:val="nil"/>
            </w:tcBorders>
          </w:tcPr>
          <w:p w:rsidR="009B6870" w:rsidRPr="00833531" w:rsidRDefault="009B6870" w:rsidP="00013232">
            <w:pPr>
              <w:jc w:val="both"/>
            </w:pPr>
          </w:p>
        </w:tc>
      </w:tr>
      <w:tr w:rsidR="009B6870" w:rsidRPr="00833531" w:rsidTr="00013232">
        <w:trPr>
          <w:trHeight w:val="1497"/>
        </w:trPr>
        <w:tc>
          <w:tcPr>
            <w:tcW w:w="9855" w:type="dxa"/>
            <w:gridSpan w:val="8"/>
            <w:tcBorders>
              <w:top w:val="nil"/>
            </w:tcBorders>
          </w:tcPr>
          <w:p w:rsidR="009B6870" w:rsidRPr="00F9586A" w:rsidRDefault="009B6870" w:rsidP="00013232">
            <w:pPr>
              <w:jc w:val="both"/>
              <w:rPr>
                <w:b/>
              </w:rPr>
            </w:pPr>
            <w:r>
              <w:rPr>
                <w:b/>
              </w:rPr>
              <w:t>Povinná literatura</w:t>
            </w:r>
          </w:p>
          <w:p w:rsidR="009B6870" w:rsidRPr="00C21B5A"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C21B5A">
              <w:rPr>
                <w:color w:val="000000"/>
                <w:shd w:val="clear" w:color="auto" w:fill="FFFFFF"/>
              </w:rPr>
              <w:t>Castro, F. </w:t>
            </w:r>
            <w:r>
              <w:rPr>
                <w:color w:val="000000"/>
                <w:shd w:val="clear" w:color="auto" w:fill="FFFFFF"/>
              </w:rPr>
              <w:t xml:space="preserve">(2003). </w:t>
            </w:r>
            <w:r w:rsidRPr="00C21B5A">
              <w:rPr>
                <w:i/>
                <w:iCs/>
                <w:color w:val="000000"/>
                <w:shd w:val="clear" w:color="auto" w:fill="FFFFFF"/>
              </w:rPr>
              <w:t xml:space="preserve">Ven Nuevo 1 - Libro del alumno. </w:t>
            </w:r>
            <w:r w:rsidRPr="00C21B5A">
              <w:rPr>
                <w:color w:val="000000"/>
                <w:shd w:val="clear" w:color="auto" w:fill="FFFFFF"/>
              </w:rPr>
              <w:t>Madrid</w:t>
            </w:r>
            <w:r>
              <w:rPr>
                <w:color w:val="000000"/>
                <w:shd w:val="clear" w:color="auto" w:fill="FFFFFF"/>
              </w:rPr>
              <w:t>: Edelsa Grupo Didascalia, S. A.</w:t>
            </w:r>
          </w:p>
          <w:p w:rsidR="009B6870"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C21B5A">
              <w:rPr>
                <w:color w:val="000000"/>
                <w:shd w:val="clear" w:color="auto" w:fill="FFFFFF"/>
              </w:rPr>
              <w:t>Castro, F. </w:t>
            </w:r>
            <w:r>
              <w:rPr>
                <w:color w:val="000000"/>
                <w:shd w:val="clear" w:color="auto" w:fill="FFFFFF"/>
              </w:rPr>
              <w:t xml:space="preserve">(2004). </w:t>
            </w:r>
            <w:r w:rsidRPr="00C21B5A">
              <w:rPr>
                <w:i/>
                <w:iCs/>
                <w:color w:val="000000"/>
                <w:shd w:val="clear" w:color="auto" w:fill="FFFFFF"/>
              </w:rPr>
              <w:t>Ven Nuevo 1 - Libro de ejercicios</w:t>
            </w:r>
            <w:r w:rsidRPr="00C21B5A">
              <w:rPr>
                <w:color w:val="000000"/>
                <w:shd w:val="clear" w:color="auto" w:fill="FFFFFF"/>
              </w:rPr>
              <w:t>. Madrid</w:t>
            </w:r>
            <w:r>
              <w:rPr>
                <w:color w:val="000000"/>
                <w:shd w:val="clear" w:color="auto" w:fill="FFFFFF"/>
              </w:rPr>
              <w:t>: Edelsa Grupo Didascalia, S. A.</w:t>
            </w:r>
          </w:p>
          <w:p w:rsidR="009B6870" w:rsidRPr="00AB7B6F"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Girardet J., &amp; </w:t>
            </w:r>
            <w:r w:rsidRPr="00AB7B6F">
              <w:rPr>
                <w:color w:val="000000"/>
              </w:rPr>
              <w:t xml:space="preserve">Pécheur J. </w:t>
            </w:r>
            <w:r>
              <w:rPr>
                <w:color w:val="000000"/>
              </w:rPr>
              <w:t xml:space="preserve">(2002). </w:t>
            </w:r>
            <w:r w:rsidRPr="00663183">
              <w:rPr>
                <w:i/>
                <w:color w:val="000000"/>
              </w:rPr>
              <w:t>Campus 1</w:t>
            </w:r>
            <w:r>
              <w:rPr>
                <w:color w:val="000000"/>
              </w:rPr>
              <w:t xml:space="preserve">. Paris: </w:t>
            </w:r>
            <w:r w:rsidRPr="00AB7B6F">
              <w:rPr>
                <w:color w:val="000000"/>
              </w:rPr>
              <w:t>CLE International</w:t>
            </w:r>
            <w:r>
              <w:rPr>
                <w:color w:val="000000"/>
              </w:rPr>
              <w:t>.</w:t>
            </w:r>
          </w:p>
          <w:p w:rsidR="009B6870" w:rsidRDefault="009B6870" w:rsidP="00013232">
            <w:pPr>
              <w:jc w:val="both"/>
            </w:pPr>
            <w:r>
              <w:t xml:space="preserve">Höppnerová, V. (2010). </w:t>
            </w:r>
            <w:r>
              <w:rPr>
                <w:i/>
              </w:rPr>
              <w:t xml:space="preserve">Němčina pro jazykové školy nově 1. </w:t>
            </w:r>
            <w:r>
              <w:t>Plzeň: Fraus.</w:t>
            </w:r>
          </w:p>
          <w:p w:rsidR="009B6870" w:rsidRPr="00AB7B6F" w:rsidRDefault="009B6870" w:rsidP="00013232">
            <w:pPr>
              <w:jc w:val="both"/>
              <w:rPr>
                <w:i/>
              </w:rPr>
            </w:pPr>
            <w:r>
              <w:t xml:space="preserve">Höppnerová, V. (2010). </w:t>
            </w:r>
            <w:r>
              <w:rPr>
                <w:i/>
              </w:rPr>
              <w:t xml:space="preserve">Němčina pro jazykové školy nově 2. </w:t>
            </w:r>
            <w:r>
              <w:t>Plzeň: Fraus.</w:t>
            </w:r>
          </w:p>
          <w:p w:rsidR="0007360D" w:rsidRDefault="0007360D"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Kozáková. V. (2016). P</w:t>
            </w:r>
            <w:r w:rsidRPr="0007360D">
              <w:rPr>
                <w:color w:val="000000"/>
              </w:rPr>
              <w:t xml:space="preserve">odpora prezentace vlastní práce a didaktických strategií v </w:t>
            </w:r>
            <w:r>
              <w:rPr>
                <w:color w:val="000000"/>
              </w:rPr>
              <w:t>německém</w:t>
            </w:r>
            <w:r w:rsidRPr="0007360D">
              <w:rPr>
                <w:color w:val="000000"/>
              </w:rPr>
              <w:t xml:space="preserve"> jazyce.</w:t>
            </w:r>
            <w:r>
              <w:rPr>
                <w:color w:val="000000"/>
              </w:rPr>
              <w:t xml:space="preserve"> </w:t>
            </w:r>
            <w:r w:rsidRPr="0007360D">
              <w:rPr>
                <w:color w:val="000000"/>
              </w:rPr>
              <w:t xml:space="preserve">In Wiegerová, A. (Ed.) </w:t>
            </w:r>
            <w:r w:rsidR="00AA28EC" w:rsidRPr="003671A0">
              <w:rPr>
                <w:i/>
                <w:color w:val="000000"/>
              </w:rPr>
              <w:t>Od začátečníka k mentorovi (podpůrné strategie vzdělávání učitelů ve Zlínském regionu</w:t>
            </w:r>
            <w:r w:rsidRPr="0007360D">
              <w:rPr>
                <w:color w:val="000000"/>
              </w:rPr>
              <w:t>. Studijní materiály k 16 modulům projektu Fondu vzdělávací politiky MŠMT.</w:t>
            </w:r>
          </w:p>
          <w:p w:rsidR="009B6870"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Steele R., &amp; </w:t>
            </w:r>
            <w:r w:rsidRPr="00C21B5A">
              <w:rPr>
                <w:color w:val="000000"/>
              </w:rPr>
              <w:t xml:space="preserve">Zemiro J. </w:t>
            </w:r>
            <w:r>
              <w:rPr>
                <w:color w:val="000000"/>
              </w:rPr>
              <w:t xml:space="preserve">(1992). </w:t>
            </w:r>
            <w:r w:rsidRPr="00C21B5A">
              <w:rPr>
                <w:color w:val="000000"/>
              </w:rPr>
              <w:t>Exer</w:t>
            </w:r>
            <w:r>
              <w:rPr>
                <w:color w:val="000000"/>
              </w:rPr>
              <w:t xml:space="preserve">cons - nous 1. Paris: </w:t>
            </w:r>
            <w:r w:rsidRPr="00C21B5A">
              <w:rPr>
                <w:color w:val="000000"/>
              </w:rPr>
              <w:t>Hachette</w:t>
            </w:r>
            <w:r>
              <w:rPr>
                <w:color w:val="000000"/>
              </w:rPr>
              <w:t>.</w:t>
            </w:r>
          </w:p>
          <w:p w:rsidR="009B6870" w:rsidRPr="00957FEC"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rsidR="009B6870" w:rsidRDefault="009B6870" w:rsidP="00013232">
            <w:pPr>
              <w:jc w:val="both"/>
              <w:rPr>
                <w:b/>
              </w:rPr>
            </w:pPr>
            <w:r>
              <w:rPr>
                <w:b/>
              </w:rPr>
              <w:t>Doporučená literatura</w:t>
            </w:r>
          </w:p>
          <w:p w:rsidR="009B6870" w:rsidRDefault="009B6870" w:rsidP="009B6870">
            <w:pPr>
              <w:rPr>
                <w:color w:val="000000"/>
                <w:shd w:val="clear" w:color="auto" w:fill="FFFFFF"/>
              </w:rPr>
            </w:pPr>
            <w:r w:rsidRPr="00644CB2">
              <w:rPr>
                <w:color w:val="000000"/>
              </w:rPr>
              <w:t xml:space="preserve">Castro, F. </w:t>
            </w:r>
            <w:r>
              <w:rPr>
                <w:color w:val="000000"/>
              </w:rPr>
              <w:t xml:space="preserve">(2010). </w:t>
            </w:r>
            <w:r w:rsidRPr="00663183">
              <w:rPr>
                <w:bCs/>
                <w:i/>
                <w:color w:val="231F20"/>
                <w:spacing w:val="9"/>
              </w:rPr>
              <w:t>Uso de la gramática espaňola elemental</w:t>
            </w:r>
            <w:r>
              <w:rPr>
                <w:bCs/>
                <w:color w:val="231F20"/>
                <w:spacing w:val="9"/>
              </w:rPr>
              <w:t xml:space="preserve">. </w:t>
            </w:r>
            <w:r w:rsidRPr="00C21B5A">
              <w:rPr>
                <w:color w:val="000000"/>
                <w:shd w:val="clear" w:color="auto" w:fill="FFFFFF"/>
              </w:rPr>
              <w:t>Madrid</w:t>
            </w:r>
            <w:r>
              <w:rPr>
                <w:color w:val="000000"/>
                <w:shd w:val="clear" w:color="auto" w:fill="FFFFFF"/>
              </w:rPr>
              <w:t xml:space="preserve">: Edelsa Grupo Didascalia, S. A. </w:t>
            </w:r>
          </w:p>
          <w:p w:rsidR="009B6870" w:rsidRPr="0073107E" w:rsidRDefault="009B6870" w:rsidP="00013232">
            <w:pPr>
              <w:jc w:val="both"/>
            </w:pPr>
            <w:r>
              <w:t xml:space="preserve">Krenn, W., &amp; Puchta, H. (2016). </w:t>
            </w:r>
            <w:r>
              <w:rPr>
                <w:i/>
              </w:rPr>
              <w:t>Motive</w:t>
            </w:r>
            <w:r>
              <w:t xml:space="preserve">. München: Hueber Verlag. </w:t>
            </w:r>
          </w:p>
          <w:p w:rsidR="009B6870" w:rsidRPr="009F684B" w:rsidRDefault="009B6870" w:rsidP="00013232">
            <w:pPr>
              <w:jc w:val="both"/>
              <w:rPr>
                <w:b/>
              </w:rPr>
            </w:pPr>
            <w:r>
              <w:t xml:space="preserve">Michňová, I. (2008). </w:t>
            </w:r>
            <w:r>
              <w:rPr>
                <w:i/>
              </w:rPr>
              <w:t>Deutsch im Beruf.</w:t>
            </w:r>
            <w:r>
              <w:t xml:space="preserve"> Praha: Grada.</w:t>
            </w:r>
          </w:p>
          <w:p w:rsidR="009B6870" w:rsidRPr="0007360D" w:rsidRDefault="009B6870" w:rsidP="0007360D">
            <w:pPr>
              <w:pStyle w:val="FormtovanvHTML"/>
              <w:shd w:val="clear" w:color="auto" w:fill="FFFFFF"/>
              <w:rPr>
                <w:rFonts w:ascii="Times New Roman" w:hAnsi="Times New Roman" w:cs="Times New Roman"/>
                <w:color w:val="000000"/>
              </w:rPr>
            </w:pPr>
            <w:r w:rsidRPr="00AB7B6F">
              <w:rPr>
                <w:rFonts w:ascii="Times New Roman" w:hAnsi="Times New Roman" w:cs="Times New Roman"/>
                <w:color w:val="000000"/>
              </w:rPr>
              <w:t xml:space="preserve">Pravdová M. </w:t>
            </w:r>
            <w:r>
              <w:rPr>
                <w:rFonts w:ascii="Times New Roman" w:hAnsi="Times New Roman" w:cs="Times New Roman"/>
                <w:color w:val="000000"/>
              </w:rPr>
              <w:t xml:space="preserve">(1995). </w:t>
            </w:r>
            <w:r w:rsidRPr="00663183">
              <w:rPr>
                <w:rFonts w:ascii="Times New Roman" w:hAnsi="Times New Roman" w:cs="Times New Roman"/>
                <w:i/>
                <w:color w:val="000000"/>
              </w:rPr>
              <w:t>Francouzština pro začátečníky</w:t>
            </w:r>
            <w:r>
              <w:rPr>
                <w:rFonts w:ascii="Times New Roman" w:hAnsi="Times New Roman" w:cs="Times New Roman"/>
                <w:color w:val="000000"/>
              </w:rPr>
              <w:t xml:space="preserve">. Praha: </w:t>
            </w:r>
            <w:r w:rsidRPr="00AB7B6F">
              <w:rPr>
                <w:rFonts w:ascii="Times New Roman" w:hAnsi="Times New Roman" w:cs="Times New Roman"/>
                <w:color w:val="000000"/>
              </w:rPr>
              <w:t>LEDA.</w:t>
            </w:r>
          </w:p>
        </w:tc>
      </w:tr>
      <w:tr w:rsidR="009B6870" w:rsidRPr="00833531" w:rsidTr="0001323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B6870" w:rsidRPr="00833531" w:rsidRDefault="009B6870" w:rsidP="00013232">
            <w:pPr>
              <w:jc w:val="center"/>
              <w:rPr>
                <w:b/>
              </w:rPr>
            </w:pPr>
            <w:r w:rsidRPr="00833531">
              <w:rPr>
                <w:b/>
              </w:rPr>
              <w:t>Informace ke kombinované nebo distanční formě</w:t>
            </w:r>
          </w:p>
        </w:tc>
      </w:tr>
      <w:tr w:rsidR="009B6870" w:rsidRPr="00833531" w:rsidTr="00013232">
        <w:tc>
          <w:tcPr>
            <w:tcW w:w="4787" w:type="dxa"/>
            <w:gridSpan w:val="3"/>
            <w:tcBorders>
              <w:top w:val="single" w:sz="2" w:space="0" w:color="auto"/>
            </w:tcBorders>
            <w:shd w:val="clear" w:color="auto" w:fill="F7CAAC"/>
          </w:tcPr>
          <w:p w:rsidR="009B6870" w:rsidRPr="00833531" w:rsidRDefault="009B6870" w:rsidP="00013232">
            <w:pPr>
              <w:jc w:val="both"/>
            </w:pPr>
            <w:r w:rsidRPr="00833531">
              <w:rPr>
                <w:b/>
              </w:rPr>
              <w:t>Rozsah konzultací (soustředění)</w:t>
            </w:r>
          </w:p>
        </w:tc>
        <w:tc>
          <w:tcPr>
            <w:tcW w:w="889" w:type="dxa"/>
            <w:tcBorders>
              <w:top w:val="single" w:sz="2" w:space="0" w:color="auto"/>
            </w:tcBorders>
          </w:tcPr>
          <w:p w:rsidR="009B6870" w:rsidRPr="00833531" w:rsidRDefault="0007360D" w:rsidP="0007360D">
            <w:pPr>
              <w:jc w:val="center"/>
            </w:pPr>
            <w:r>
              <w:t>15</w:t>
            </w:r>
          </w:p>
        </w:tc>
        <w:tc>
          <w:tcPr>
            <w:tcW w:w="4179" w:type="dxa"/>
            <w:gridSpan w:val="4"/>
            <w:tcBorders>
              <w:top w:val="single" w:sz="2" w:space="0" w:color="auto"/>
            </w:tcBorders>
            <w:shd w:val="clear" w:color="auto" w:fill="F7CAAC"/>
          </w:tcPr>
          <w:p w:rsidR="009B6870" w:rsidRPr="00833531" w:rsidRDefault="009B6870" w:rsidP="00013232">
            <w:pPr>
              <w:jc w:val="both"/>
              <w:rPr>
                <w:b/>
              </w:rPr>
            </w:pPr>
            <w:r w:rsidRPr="00833531">
              <w:rPr>
                <w:b/>
              </w:rPr>
              <w:t xml:space="preserve">hodin </w:t>
            </w:r>
          </w:p>
        </w:tc>
      </w:tr>
      <w:tr w:rsidR="009B6870" w:rsidRPr="00833531" w:rsidTr="00013232">
        <w:tc>
          <w:tcPr>
            <w:tcW w:w="9855" w:type="dxa"/>
            <w:gridSpan w:val="8"/>
            <w:shd w:val="clear" w:color="auto" w:fill="F7CAAC"/>
          </w:tcPr>
          <w:p w:rsidR="009B6870" w:rsidRPr="00833531" w:rsidRDefault="009B6870" w:rsidP="00013232">
            <w:pPr>
              <w:jc w:val="both"/>
              <w:rPr>
                <w:b/>
              </w:rPr>
            </w:pPr>
            <w:r w:rsidRPr="00833531">
              <w:rPr>
                <w:b/>
              </w:rPr>
              <w:t>Informace o způsobu kontaktu s</w:t>
            </w:r>
            <w:r>
              <w:rPr>
                <w:b/>
              </w:rPr>
              <w:t> </w:t>
            </w:r>
            <w:r w:rsidRPr="00833531">
              <w:rPr>
                <w:b/>
              </w:rPr>
              <w:t>vyučujícím</w:t>
            </w:r>
          </w:p>
        </w:tc>
      </w:tr>
      <w:tr w:rsidR="009B6870" w:rsidRPr="00833531" w:rsidTr="0007360D">
        <w:trPr>
          <w:trHeight w:val="779"/>
        </w:trPr>
        <w:tc>
          <w:tcPr>
            <w:tcW w:w="9855" w:type="dxa"/>
            <w:gridSpan w:val="8"/>
          </w:tcPr>
          <w:p w:rsidR="0007360D" w:rsidRDefault="0007360D" w:rsidP="0007360D">
            <w:pPr>
              <w:jc w:val="both"/>
            </w:pPr>
            <w:r>
              <w:t>Individuální konzultace s vyučujícím.</w:t>
            </w:r>
          </w:p>
          <w:p w:rsidR="009B6870" w:rsidRPr="00833531" w:rsidRDefault="0007360D" w:rsidP="0007360D">
            <w:pPr>
              <w:jc w:val="both"/>
            </w:pPr>
            <w:r>
              <w:t>Využití kurzu ve výukovém prostředí Moodle (http://vyuka.fhs.utb.cz/).</w:t>
            </w:r>
          </w:p>
        </w:tc>
      </w:tr>
    </w:tbl>
    <w:p w:rsidR="009B6870" w:rsidRPr="0040774B" w:rsidRDefault="009B687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Sociální psychologie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63532A" w:rsidP="00BD43D8">
            <w:pPr>
              <w:jc w:val="both"/>
            </w:pPr>
            <w:r w:rsidRPr="0040774B">
              <w:t>10p+5</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63532A"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6</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 xml:space="preserve">Zpracování seminární práce a prezentace ve výuce, ústní zkouška. </w:t>
            </w:r>
          </w:p>
        </w:tc>
      </w:tr>
      <w:tr w:rsidR="00473B9C" w:rsidRPr="0040774B" w:rsidTr="00BD43D8">
        <w:trPr>
          <w:trHeight w:val="31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et Mgr. Viktor Pacholík,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 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Mgr. et Mgr. Viktor Pacholík,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175"/>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Rozbor studentských preko</w:t>
            </w:r>
            <w:r w:rsidR="00340BB7">
              <w:t>nceptů ve vztahu k problematice</w:t>
            </w:r>
            <w:r w:rsidRPr="0040774B">
              <w:t xml:space="preserve"> předmětu. </w:t>
            </w:r>
          </w:p>
          <w:p w:rsidR="00473B9C" w:rsidRPr="0040774B" w:rsidRDefault="00473B9C" w:rsidP="00BD43D8">
            <w:r w:rsidRPr="0040774B">
              <w:t xml:space="preserve">Charakteristika oboru a předmět sociální psychologie. </w:t>
            </w:r>
          </w:p>
          <w:p w:rsidR="00473B9C" w:rsidRPr="0040774B" w:rsidRDefault="00473B9C" w:rsidP="00BD43D8">
            <w:r w:rsidRPr="0040774B">
              <w:t xml:space="preserve">Metody sociální psychologie. </w:t>
            </w:r>
          </w:p>
          <w:p w:rsidR="00473B9C" w:rsidRPr="0040774B" w:rsidRDefault="00473B9C" w:rsidP="00BD43D8">
            <w:r w:rsidRPr="0040774B">
              <w:t xml:space="preserve">Osobnost z pohledu sociální psychologie. </w:t>
            </w:r>
          </w:p>
          <w:p w:rsidR="00473B9C" w:rsidRPr="0040774B" w:rsidRDefault="00473B9C" w:rsidP="00BD43D8">
            <w:r w:rsidRPr="0040774B">
              <w:t xml:space="preserve">Já v kontextu sociální situace. </w:t>
            </w:r>
          </w:p>
          <w:p w:rsidR="00473B9C" w:rsidRPr="0040774B" w:rsidRDefault="00473B9C" w:rsidP="00BD43D8">
            <w:r w:rsidRPr="0040774B">
              <w:t xml:space="preserve">Socializace a humanizace člověka. </w:t>
            </w:r>
          </w:p>
          <w:p w:rsidR="00473B9C" w:rsidRPr="0040774B" w:rsidRDefault="00473B9C" w:rsidP="00BD43D8">
            <w:r w:rsidRPr="0040774B">
              <w:t xml:space="preserve">Sociální učení. </w:t>
            </w:r>
          </w:p>
          <w:p w:rsidR="00473B9C" w:rsidRPr="0040774B" w:rsidRDefault="00473B9C" w:rsidP="00BD43D8">
            <w:r w:rsidRPr="0040774B">
              <w:t>Sociální kognice; atribuce, atribuční procesy.</w:t>
            </w:r>
          </w:p>
          <w:p w:rsidR="00473B9C" w:rsidRPr="0040774B" w:rsidRDefault="00473B9C" w:rsidP="00BD43D8">
            <w:r w:rsidRPr="0040774B">
              <w:t xml:space="preserve">Sociální skupina, rodina a školní třída jako sociální skupina. </w:t>
            </w:r>
          </w:p>
          <w:p w:rsidR="00473B9C" w:rsidRPr="0040774B" w:rsidRDefault="00473B9C" w:rsidP="00BD43D8">
            <w:r w:rsidRPr="0040774B">
              <w:t xml:space="preserve">Postoje a jejich utváření. </w:t>
            </w:r>
          </w:p>
          <w:p w:rsidR="00473B9C" w:rsidRPr="0040774B" w:rsidRDefault="00473B9C" w:rsidP="00BD43D8">
            <w:r w:rsidRPr="0040774B">
              <w:t xml:space="preserve">Formy mezilidské interakce, agrese. </w:t>
            </w:r>
          </w:p>
          <w:p w:rsidR="00473B9C" w:rsidRPr="0040774B" w:rsidRDefault="00473B9C" w:rsidP="00BD43D8">
            <w:r w:rsidRPr="0040774B">
              <w:t xml:space="preserve">Zátěžové situace. </w:t>
            </w:r>
          </w:p>
          <w:p w:rsidR="00473B9C" w:rsidRPr="0040774B" w:rsidRDefault="00473B9C" w:rsidP="00BD43D8">
            <w:r w:rsidRPr="0040774B">
              <w:t xml:space="preserve">Sociální komunikace. </w:t>
            </w:r>
          </w:p>
          <w:p w:rsidR="00473B9C" w:rsidRPr="0040774B" w:rsidRDefault="00473B9C" w:rsidP="00BD43D8">
            <w:r w:rsidRPr="0040774B">
              <w:t>Možnosti zjišťování vztahů ve třídě.</w:t>
            </w:r>
          </w:p>
          <w:p w:rsidR="00473B9C" w:rsidRPr="0040774B" w:rsidRDefault="00473B9C"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 xml:space="preserve">Helus, Z. (2015). </w:t>
            </w:r>
            <w:r w:rsidRPr="0040774B">
              <w:rPr>
                <w:i/>
              </w:rPr>
              <w:t>Sociální psychologie pro pedagogy</w:t>
            </w:r>
            <w:r w:rsidRPr="0040774B">
              <w:t xml:space="preserve"> (2., přepracované a doplněné vydání). Praha: Grada.</w:t>
            </w:r>
          </w:p>
          <w:p w:rsidR="00473B9C" w:rsidRDefault="00473B9C" w:rsidP="00BD43D8">
            <w:pPr>
              <w:jc w:val="both"/>
            </w:pPr>
            <w:r w:rsidRPr="0040774B">
              <w:t xml:space="preserve">Hrabal, V. (2003). </w:t>
            </w:r>
            <w:r w:rsidRPr="0040774B">
              <w:rPr>
                <w:i/>
              </w:rPr>
              <w:t>Sociální psychologie pro učitele: vybraná témata</w:t>
            </w:r>
            <w:r w:rsidRPr="0040774B">
              <w:t xml:space="preserve"> (2. přeprac. vyd.). Praha: Karolinum.</w:t>
            </w:r>
          </w:p>
          <w:p w:rsidR="00F334C0" w:rsidRDefault="00FC2C55" w:rsidP="00BD43D8">
            <w:pPr>
              <w:jc w:val="both"/>
              <w:rPr>
                <w:ins w:id="183" w:author="Jana Majerčíková" w:date="2018-05-29T18:58:00Z"/>
              </w:rPr>
            </w:pPr>
            <w:r>
              <w:t xml:space="preserve">Navrátilová, H. </w:t>
            </w:r>
            <w:r w:rsidR="003D268E">
              <w:t xml:space="preserve">(2015). </w:t>
            </w:r>
            <w:r w:rsidRPr="003D268E">
              <w:rPr>
                <w:i/>
              </w:rPr>
              <w:t>Podpora týmové práce v učitelském sboru</w:t>
            </w:r>
            <w:r w:rsidRPr="00FC2C55">
              <w:t>.</w:t>
            </w:r>
            <w:r w:rsidR="003D268E">
              <w:t xml:space="preserve"> </w:t>
            </w:r>
            <w:r w:rsidR="003D268E" w:rsidRPr="003D268E">
              <w:t>Distanční studijní opora. Zlín: UTB ve Zlíně.</w:t>
            </w:r>
            <w:ins w:id="184" w:author="Jana Majerčíková" w:date="2018-05-29T18:58:00Z">
              <w:r w:rsidR="00F334C0">
                <w:t xml:space="preserve"> Dostupné z: </w:t>
              </w:r>
              <w:r w:rsidR="003A07AD">
                <w:fldChar w:fldCharType="begin"/>
              </w:r>
              <w:r w:rsidR="00F334C0">
                <w:instrText xml:space="preserve"> HYPERLINK "</w:instrText>
              </w:r>
              <w:r w:rsidR="00F334C0" w:rsidRPr="00F334C0">
                <w:instrText>http://online.anyflip.com/wgrk/borp/mobile/index.html</w:instrText>
              </w:r>
              <w:r w:rsidR="00F334C0">
                <w:instrText xml:space="preserve">" </w:instrText>
              </w:r>
              <w:r w:rsidR="003A07AD">
                <w:fldChar w:fldCharType="separate"/>
              </w:r>
              <w:r w:rsidR="00F334C0" w:rsidRPr="00A97424">
                <w:rPr>
                  <w:rStyle w:val="Hypertextovodkaz"/>
                </w:rPr>
                <w:t>http://online.anyflip.com/wgrk/borp/mobile/index.html</w:t>
              </w:r>
              <w:r w:rsidR="003A07AD">
                <w:fldChar w:fldCharType="end"/>
              </w:r>
            </w:ins>
          </w:p>
          <w:p w:rsidR="00473B9C" w:rsidRPr="0040774B" w:rsidRDefault="003D268E" w:rsidP="00BD43D8">
            <w:pPr>
              <w:jc w:val="both"/>
            </w:pPr>
            <w:del w:id="185" w:author="Jana Majerčíková" w:date="2018-05-29T18:58:00Z">
              <w:r w:rsidRPr="003D268E" w:rsidDel="00F334C0">
                <w:delText xml:space="preserve"> </w:delText>
              </w:r>
            </w:del>
            <w:r w:rsidR="00473B9C" w:rsidRPr="0040774B">
              <w:t xml:space="preserve">Pacholík, V., Lipnická, M., Machů, E., Leix, A., &amp; Nedělová, M. (2015). </w:t>
            </w:r>
            <w:r w:rsidR="00473B9C" w:rsidRPr="0040774B">
              <w:rPr>
                <w:i/>
              </w:rPr>
              <w:t>Specifika edukace dětí se speciálními vzdělávacími potřebami v mateřských školách</w:t>
            </w:r>
            <w:r w:rsidR="00473B9C" w:rsidRPr="0040774B">
              <w:t xml:space="preserve">. Zlín: </w:t>
            </w:r>
            <w:r w:rsidR="00A80926">
              <w:t>UTB ve Zlíně.</w:t>
            </w:r>
          </w:p>
          <w:p w:rsidR="00473B9C" w:rsidRPr="0040774B" w:rsidRDefault="00473B9C" w:rsidP="00BD43D8">
            <w:pPr>
              <w:jc w:val="both"/>
            </w:pPr>
            <w:r w:rsidRPr="0040774B">
              <w:t xml:space="preserve">Řezáč, J. (1998). </w:t>
            </w:r>
            <w:r w:rsidRPr="0040774B">
              <w:rPr>
                <w:i/>
              </w:rPr>
              <w:t>Sociální psychologie</w:t>
            </w:r>
            <w:r w:rsidRPr="0040774B">
              <w:t>. Brno: Paido.</w:t>
            </w:r>
          </w:p>
          <w:p w:rsidR="00473B9C" w:rsidRPr="0040774B" w:rsidRDefault="00473B9C" w:rsidP="00BD43D8">
            <w:pPr>
              <w:jc w:val="both"/>
            </w:pPr>
            <w:r w:rsidRPr="0040774B">
              <w:t xml:space="preserve">Výrost, J., &amp; Slaměník, I. (2008). </w:t>
            </w:r>
            <w:r w:rsidRPr="0040774B">
              <w:rPr>
                <w:i/>
              </w:rPr>
              <w:t>Sociální psychologie</w:t>
            </w:r>
            <w:r w:rsidRPr="0040774B">
              <w:t xml:space="preserve"> (2., přeprac. a rozš. vyd.). Praha: Grada.</w:t>
            </w:r>
          </w:p>
          <w:p w:rsidR="00473B9C" w:rsidRPr="0040774B" w:rsidRDefault="00473B9C" w:rsidP="00BD43D8">
            <w:pPr>
              <w:jc w:val="both"/>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 xml:space="preserve">Hogg, M. A., &amp; Vaughan, G. M. (2014). </w:t>
            </w:r>
            <w:r w:rsidRPr="0040774B">
              <w:rPr>
                <w:i/>
              </w:rPr>
              <w:t>Social psychology (Seventh edition).</w:t>
            </w:r>
            <w:r w:rsidRPr="0040774B">
              <w:t xml:space="preserve"> Harlow: Pearson.</w:t>
            </w:r>
          </w:p>
          <w:p w:rsidR="00473B9C" w:rsidRPr="0040774B" w:rsidRDefault="00473B9C" w:rsidP="00BD43D8">
            <w:pPr>
              <w:jc w:val="both"/>
            </w:pPr>
            <w:r w:rsidRPr="0040774B">
              <w:t xml:space="preserve">Komárková, R., Slaměník, I., &amp; Výrost, J. (2001). </w:t>
            </w:r>
            <w:r w:rsidRPr="0040774B">
              <w:rPr>
                <w:i/>
              </w:rPr>
              <w:t>Aplikovaná sociální psychologie III: sociálněpsychologický výcvik</w:t>
            </w:r>
            <w:r w:rsidRPr="0040774B">
              <w:t>. Praha: Grada.</w:t>
            </w:r>
          </w:p>
          <w:p w:rsidR="00473B9C" w:rsidRPr="0040774B" w:rsidRDefault="00473B9C" w:rsidP="00BD43D8">
            <w:r w:rsidRPr="0040774B">
              <w:t xml:space="preserve">Slaměník, I., &amp; Výrost, J. (1998). </w:t>
            </w:r>
            <w:r w:rsidRPr="0040774B">
              <w:rPr>
                <w:i/>
              </w:rPr>
              <w:t>Aplikovaná sociální psychologie I.</w:t>
            </w:r>
            <w:r w:rsidR="00B84458">
              <w:t xml:space="preserve"> Praha: Portál.</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63532A" w:rsidP="0063532A">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811168">
        <w:trPr>
          <w:trHeight w:val="779"/>
        </w:trPr>
        <w:tc>
          <w:tcPr>
            <w:tcW w:w="9855" w:type="dxa"/>
            <w:gridSpan w:val="8"/>
          </w:tcPr>
          <w:p w:rsidR="003D268E" w:rsidRPr="0007360D" w:rsidRDefault="003D268E" w:rsidP="003D268E">
            <w:pPr>
              <w:jc w:val="both"/>
            </w:pPr>
            <w:r>
              <w:t>Individuální konzultace s vyučujícím.</w:t>
            </w:r>
          </w:p>
          <w:p w:rsidR="00473B9C" w:rsidRPr="0007360D" w:rsidRDefault="003D268E" w:rsidP="003D268E">
            <w:pPr>
              <w:jc w:val="both"/>
            </w:pPr>
            <w:r w:rsidRPr="0007360D">
              <w:t>Využití kurzu ve výukovém prostředí Moodle (</w:t>
            </w:r>
            <w:hyperlink r:id="rId26" w:history="1">
              <w:r w:rsidR="0007360D" w:rsidRPr="0007360D">
                <w:rPr>
                  <w:rStyle w:val="Hypertextovodkaz"/>
                  <w:color w:val="auto"/>
                  <w:u w:val="none"/>
                </w:rPr>
                <w:t>http://vyuka.fhs.utb.cz/</w:t>
              </w:r>
            </w:hyperlink>
            <w:r w:rsidRPr="0007360D">
              <w:t>).</w:t>
            </w:r>
          </w:p>
          <w:p w:rsidR="0007360D" w:rsidRPr="0040774B" w:rsidRDefault="0007360D" w:rsidP="003D268E">
            <w:pPr>
              <w:jc w:val="both"/>
            </w:pPr>
          </w:p>
        </w:tc>
      </w:tr>
    </w:tbl>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Rozvoj počátečních matematických představ +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6p+4</w:t>
            </w:r>
            <w:r w:rsidR="00473B9C" w:rsidRPr="0040774B">
              <w:t>s</w:t>
            </w:r>
          </w:p>
          <w:p w:rsidR="00473B9C" w:rsidRPr="0040774B" w:rsidRDefault="00473B9C" w:rsidP="00BD43D8">
            <w:pPr>
              <w:jc w:val="both"/>
            </w:pPr>
            <w:r w:rsidRPr="0040774B">
              <w:t>+ 16 hod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p w:rsidR="00473B9C" w:rsidRPr="0040774B" w:rsidRDefault="00473B9C" w:rsidP="00BD43D8">
            <w:pPr>
              <w:jc w:val="both"/>
            </w:pPr>
            <w:r w:rsidRPr="0040774B">
              <w:t>+ 16</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4</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 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rPr>
                <w:color w:val="000000"/>
                <w:shd w:val="clear" w:color="auto" w:fill="FFFFFF"/>
              </w:rPr>
            </w:pPr>
            <w:r w:rsidRPr="0040774B">
              <w:rPr>
                <w:color w:val="000000"/>
                <w:shd w:val="clear" w:color="auto" w:fill="FFFFFF"/>
              </w:rPr>
              <w:t>Zpracování</w:t>
            </w:r>
            <w:del w:id="186" w:author="Jana_PC" w:date="2018-05-28T16:40:00Z">
              <w:r w:rsidRPr="0040774B" w:rsidDel="00E0537D">
                <w:rPr>
                  <w:color w:val="000000"/>
                  <w:shd w:val="clear" w:color="auto" w:fill="FFFFFF"/>
                </w:rPr>
                <w:delText xml:space="preserve"> </w:delText>
              </w:r>
            </w:del>
            <w:ins w:id="187" w:author="§.opiékoiíkkoíikoíi" w:date="2018-05-25T16:21:00Z">
              <w:r w:rsidR="004C42F8">
                <w:rPr>
                  <w:color w:val="000000"/>
                  <w:shd w:val="clear" w:color="auto" w:fill="FFFFFF"/>
                </w:rPr>
                <w:t xml:space="preserve"> a konzultace </w:t>
              </w:r>
            </w:ins>
            <w:r w:rsidRPr="0040774B">
              <w:rPr>
                <w:color w:val="000000"/>
                <w:shd w:val="clear" w:color="auto" w:fill="FFFFFF"/>
              </w:rPr>
              <w:t>písemných podkladů pro odbornou praxi, absolvování závěrečné ústní zkoušky.</w:t>
            </w:r>
          </w:p>
        </w:tc>
      </w:tr>
      <w:tr w:rsidR="00473B9C" w:rsidRPr="0040774B" w:rsidTr="00BD43D8">
        <w:trPr>
          <w:trHeight w:val="178"/>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382243" w:rsidP="00BD43D8">
            <w:pPr>
              <w:jc w:val="both"/>
            </w:pPr>
            <w:ins w:id="188" w:author="§.opiékoiíkkoíikoíi" w:date="2018-05-25T21:30:00Z">
              <w:r>
                <w:t xml:space="preserve">Mgr. Lubomír Sedláček, Ph.D. </w:t>
              </w:r>
            </w:ins>
            <w:del w:id="189" w:author="§.opiékoiíkkoíikoíi" w:date="2018-05-25T21:30:00Z">
              <w:r w:rsidR="00473B9C" w:rsidRPr="0040774B" w:rsidDel="00382243">
                <w:delText>PaedDr. Lucia Ficová, PhD.</w:delText>
              </w:r>
            </w:del>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408"/>
        </w:trPr>
        <w:tc>
          <w:tcPr>
            <w:tcW w:w="9855" w:type="dxa"/>
            <w:gridSpan w:val="8"/>
            <w:tcBorders>
              <w:top w:val="nil"/>
            </w:tcBorders>
          </w:tcPr>
          <w:p w:rsidR="00473B9C" w:rsidRPr="0040774B" w:rsidRDefault="00382243" w:rsidP="00BD43D8">
            <w:pPr>
              <w:jc w:val="both"/>
            </w:pPr>
            <w:ins w:id="190" w:author="§.opiékoiíkkoíikoíi" w:date="2018-05-25T21:30:00Z">
              <w:r>
                <w:t xml:space="preserve">Mgr. Lubomír Sedláček, Ph.D. (25%), </w:t>
              </w:r>
            </w:ins>
            <w:r w:rsidR="00473B9C" w:rsidRPr="0040774B">
              <w:t>PaedDr. Lucia Ficová, PhD. (</w:t>
            </w:r>
            <w:ins w:id="191" w:author="§.opiékoiíkkoíikoíi" w:date="2018-05-25T21:30:00Z">
              <w:r>
                <w:t>25</w:t>
              </w:r>
            </w:ins>
            <w:del w:id="192" w:author="§.opiékoiíkkoíikoíi" w:date="2018-05-25T21:30:00Z">
              <w:r w:rsidR="00473B9C" w:rsidRPr="0040774B" w:rsidDel="00382243">
                <w:delText>50</w:delText>
              </w:r>
            </w:del>
            <w:r w:rsidR="00473B9C" w:rsidRPr="0040774B">
              <w:t>%), Mgr. Marie Pavelková (50%)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93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rPr>
                <w:color w:val="000000"/>
                <w:shd w:val="clear" w:color="auto" w:fill="FFFFFF"/>
              </w:rPr>
              <w:t>Doplňková relace, inverzní relace, vlastnosti binárních relací v množině. </w:t>
            </w:r>
            <w:r w:rsidRPr="0040774B">
              <w:rPr>
                <w:color w:val="000000"/>
              </w:rPr>
              <w:br/>
            </w:r>
            <w:r w:rsidRPr="0040774B">
              <w:rPr>
                <w:color w:val="000000"/>
                <w:shd w:val="clear" w:color="auto" w:fill="FFFFFF"/>
              </w:rPr>
              <w:t>Rozvoj prvotních představ o zobrazeních - zobrazení, vlastnosti zobrazení. </w:t>
            </w:r>
            <w:r w:rsidRPr="0040774B">
              <w:rPr>
                <w:color w:val="000000"/>
              </w:rPr>
              <w:br/>
            </w:r>
            <w:r w:rsidRPr="0040774B">
              <w:rPr>
                <w:color w:val="000000"/>
                <w:shd w:val="clear" w:color="auto" w:fill="FFFFFF"/>
              </w:rPr>
              <w:t>Pojmy související s přirozeným číslem a metody jejich rozvoje. Propedeutika číselných operací v kontextových úlohách. </w:t>
            </w:r>
            <w:r w:rsidRPr="0040774B">
              <w:rPr>
                <w:color w:val="000000"/>
              </w:rPr>
              <w:br/>
            </w:r>
            <w:r w:rsidRPr="0040774B">
              <w:rPr>
                <w:color w:val="000000"/>
                <w:shd w:val="clear" w:color="auto" w:fill="FFFFFF"/>
              </w:rPr>
              <w:t>Rovinné útvary v předškolním vzdělávání, shodnosti v rovině, skládání a rozklad rovinných útvarů, skládání papíru, hlavolamy. </w:t>
            </w:r>
            <w:r w:rsidRPr="0040774B">
              <w:rPr>
                <w:color w:val="000000"/>
              </w:rPr>
              <w:br/>
            </w:r>
            <w:r w:rsidRPr="0040774B">
              <w:rPr>
                <w:color w:val="000000"/>
                <w:shd w:val="clear" w:color="auto" w:fill="FFFFFF"/>
              </w:rPr>
              <w:t>Prostorové útvary, jejich pozorování, pojmenování, společné a odlišné vlastnosti, určení polohy objektů v prostoru používáním jednoduchých výrazů. </w:t>
            </w:r>
            <w:r w:rsidRPr="0040774B">
              <w:rPr>
                <w:color w:val="000000"/>
              </w:rPr>
              <w:br/>
            </w:r>
            <w:r w:rsidRPr="0040774B">
              <w:rPr>
                <w:color w:val="000000"/>
                <w:shd w:val="clear" w:color="auto" w:fill="FFFFFF"/>
              </w:rPr>
              <w:t>Rozlišení rovinných útvarů od prostorových, sítě těles, stříhání a skládání, znázornění trojrozměrných útvarů v rovině. </w:t>
            </w:r>
            <w:r w:rsidRPr="0040774B">
              <w:rPr>
                <w:color w:val="000000"/>
              </w:rPr>
              <w:br/>
            </w:r>
            <w:r w:rsidRPr="0040774B">
              <w:rPr>
                <w:color w:val="000000"/>
                <w:shd w:val="clear" w:color="auto" w:fill="FFFFFF"/>
              </w:rPr>
              <w:t>Orientace v rovině, čáry v rovině, uzavřená a otevřená čára, rovinné labyrinty. </w:t>
            </w:r>
            <w:r w:rsidRPr="0040774B">
              <w:rPr>
                <w:color w:val="000000"/>
              </w:rPr>
              <w:br/>
            </w:r>
            <w:r w:rsidRPr="0040774B">
              <w:rPr>
                <w:color w:val="000000"/>
                <w:shd w:val="clear" w:color="auto" w:fill="FFFFFF"/>
              </w:rPr>
              <w:t>Rozvoj prostorové představivosti, orientace v prostoru, hledání cesty. </w:t>
            </w:r>
            <w:r w:rsidRPr="0040774B">
              <w:rPr>
                <w:color w:val="000000"/>
              </w:rPr>
              <w:br/>
            </w:r>
            <w:r w:rsidRPr="0040774B">
              <w:rPr>
                <w:color w:val="000000"/>
                <w:shd w:val="clear" w:color="auto" w:fill="FFFFFF"/>
              </w:rPr>
              <w:t>Činnosti souvisící s měřením, práce v terénu. </w:t>
            </w:r>
          </w:p>
          <w:p w:rsidR="002501A0" w:rsidRDefault="00473B9C" w:rsidP="00BD43D8">
            <w:pPr>
              <w:rPr>
                <w:color w:val="000000"/>
                <w:shd w:val="clear" w:color="auto" w:fill="FFFFFF"/>
              </w:rPr>
            </w:pPr>
            <w:r w:rsidRPr="0040774B">
              <w:rPr>
                <w:color w:val="000000"/>
                <w:shd w:val="clear" w:color="auto" w:fill="FFFFFF"/>
              </w:rPr>
              <w:t xml:space="preserve">Rozvoj matematických představ u dětí předškolního věku. Analýza Rámcového vzdělávacího programu </w:t>
            </w:r>
            <w:r w:rsidR="002501A0">
              <w:rPr>
                <w:color w:val="000000"/>
                <w:shd w:val="clear" w:color="auto" w:fill="FFFFFF"/>
              </w:rPr>
              <w:t xml:space="preserve">pro PV </w:t>
            </w:r>
          </w:p>
          <w:p w:rsidR="00473B9C" w:rsidRPr="0040774B" w:rsidRDefault="00473B9C" w:rsidP="00BD43D8">
            <w:pPr>
              <w:rPr>
                <w:color w:val="000000"/>
                <w:shd w:val="clear" w:color="auto" w:fill="FFFFFF"/>
              </w:rPr>
            </w:pPr>
            <w:r w:rsidRPr="0040774B">
              <w:rPr>
                <w:color w:val="000000"/>
                <w:shd w:val="clear" w:color="auto" w:fill="FFFFFF"/>
              </w:rPr>
              <w:t>z pohledu matematických představ. </w:t>
            </w:r>
            <w:r w:rsidRPr="0040774B">
              <w:rPr>
                <w:color w:val="000000"/>
              </w:rPr>
              <w:br/>
            </w:r>
            <w:r w:rsidRPr="0040774B">
              <w:rPr>
                <w:color w:val="000000"/>
                <w:shd w:val="clear" w:color="auto" w:fill="FFFFFF"/>
              </w:rPr>
              <w:t>Rozvoj prvotních představ o výrocích - pravdivostní hodnota výroku, složené výroky, výrokové operace. </w:t>
            </w:r>
            <w:r w:rsidRPr="0040774B">
              <w:rPr>
                <w:color w:val="000000"/>
              </w:rPr>
              <w:br/>
            </w:r>
            <w:r w:rsidRPr="0040774B">
              <w:rPr>
                <w:color w:val="000000"/>
                <w:shd w:val="clear" w:color="auto" w:fill="FFFFFF"/>
              </w:rPr>
              <w:t>Rozvoj prvotních představ o množinách - prvek množiny, vztahy mezi množinami.</w:t>
            </w:r>
          </w:p>
          <w:p w:rsidR="00473B9C" w:rsidRDefault="00473B9C" w:rsidP="00BD43D8">
            <w:pPr>
              <w:rPr>
                <w:color w:val="000000"/>
                <w:shd w:val="clear" w:color="auto" w:fill="FFFFFF"/>
              </w:rPr>
            </w:pPr>
            <w:r w:rsidRPr="0040774B">
              <w:rPr>
                <w:color w:val="000000"/>
                <w:shd w:val="clear" w:color="auto" w:fill="FFFFFF"/>
              </w:rPr>
              <w:t>Znázornění množin, vlastnosti operací s množinami. </w:t>
            </w:r>
            <w:r w:rsidRPr="0040774B">
              <w:rPr>
                <w:color w:val="000000"/>
              </w:rPr>
              <w:br/>
            </w:r>
            <w:r w:rsidRPr="0040774B">
              <w:rPr>
                <w:color w:val="000000"/>
                <w:shd w:val="clear" w:color="auto" w:fill="FFFFFF"/>
              </w:rPr>
              <w:t>Rozvoj prvotních představ o relacích - binární</w:t>
            </w:r>
            <w:r w:rsidR="00D53980">
              <w:rPr>
                <w:color w:val="000000"/>
                <w:shd w:val="clear" w:color="auto" w:fill="FFFFFF"/>
              </w:rPr>
              <w:t xml:space="preserve"> relace, určení binární relace.</w:t>
            </w:r>
          </w:p>
          <w:p w:rsidR="00B84458" w:rsidRPr="0040774B" w:rsidRDefault="00B84458" w:rsidP="00BD43D8">
            <w:pPr>
              <w:rPr>
                <w:color w:val="000000"/>
                <w:shd w:val="clear" w:color="auto" w:fill="FFFFFF"/>
              </w:rPr>
            </w:pP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w:t>
            </w:r>
          </w:p>
          <w:p w:rsidR="0007360D" w:rsidRDefault="00662479" w:rsidP="00BD43D8">
            <w:pPr>
              <w:jc w:val="both"/>
              <w:rPr>
                <w:shd w:val="clear" w:color="auto" w:fill="FFFFFF"/>
              </w:rPr>
            </w:pPr>
            <w:r>
              <w:rPr>
                <w:shd w:val="clear" w:color="auto" w:fill="FFFFFF"/>
              </w:rPr>
              <w:t>Ficová, L.</w:t>
            </w:r>
            <w:r w:rsidR="00B84458">
              <w:rPr>
                <w:shd w:val="clear" w:color="auto" w:fill="FFFFFF"/>
              </w:rPr>
              <w:t xml:space="preserve"> </w:t>
            </w:r>
            <w:r w:rsidR="0007360D">
              <w:rPr>
                <w:shd w:val="clear" w:color="auto" w:fill="FFFFFF"/>
              </w:rPr>
              <w:t xml:space="preserve">(2018). </w:t>
            </w:r>
            <w:r w:rsidR="0007360D" w:rsidRPr="00DA3D41">
              <w:rPr>
                <w:i/>
                <w:shd w:val="clear" w:color="auto" w:fill="FFFFFF"/>
              </w:rPr>
              <w:t>Rozvoj počátečních matematických představ</w:t>
            </w:r>
            <w:r w:rsidR="0007360D">
              <w:rPr>
                <w:shd w:val="clear" w:color="auto" w:fill="FFFFFF"/>
              </w:rPr>
              <w:t xml:space="preserve">. </w:t>
            </w:r>
            <w:r w:rsidR="00DA3D41" w:rsidRPr="0007360D">
              <w:rPr>
                <w:i/>
              </w:rPr>
              <w:t>Distanční studijní opora</w:t>
            </w:r>
            <w:r w:rsidR="00DA3D41" w:rsidRPr="00B63330">
              <w:t xml:space="preserve">. </w:t>
            </w:r>
            <w:r w:rsidR="00DA3D41">
              <w:t>Zlín: UTB ve Zlíně.</w:t>
            </w:r>
          </w:p>
          <w:p w:rsidR="00473B9C" w:rsidRPr="0040774B" w:rsidRDefault="00473B9C" w:rsidP="00BD43D8">
            <w:pPr>
              <w:jc w:val="both"/>
              <w:rPr>
                <w:shd w:val="clear" w:color="auto" w:fill="FFFFFF"/>
              </w:rPr>
            </w:pPr>
            <w:r w:rsidRPr="0040774B">
              <w:rPr>
                <w:shd w:val="clear" w:color="auto" w:fill="FFFFFF"/>
              </w:rPr>
              <w:t xml:space="preserve">Gerová, Ľ. (2007). </w:t>
            </w:r>
            <w:r w:rsidRPr="0040774B">
              <w:rPr>
                <w:i/>
                <w:iCs/>
                <w:shd w:val="clear" w:color="auto" w:fill="FFFFFF"/>
              </w:rPr>
              <w:t>Propedeutika matematiky a počiatočné matematické predstavy</w:t>
            </w:r>
            <w:r w:rsidRPr="0040774B">
              <w:rPr>
                <w:shd w:val="clear" w:color="auto" w:fill="FFFFFF"/>
              </w:rPr>
              <w:t>. Banská Bystrica: PdF, Mateja Bela.</w:t>
            </w:r>
          </w:p>
          <w:p w:rsidR="00473B9C" w:rsidRPr="0040774B" w:rsidRDefault="00473B9C" w:rsidP="00BD43D8">
            <w:pPr>
              <w:jc w:val="both"/>
              <w:rPr>
                <w:shd w:val="clear" w:color="auto" w:fill="FFFFFF"/>
              </w:rPr>
            </w:pPr>
            <w:r w:rsidRPr="0040774B">
              <w:rPr>
                <w:shd w:val="clear" w:color="auto" w:fill="FFFFFF"/>
              </w:rPr>
              <w:t xml:space="preserve">Hejný, M., </w:t>
            </w:r>
            <w:r w:rsidRPr="0040774B">
              <w:rPr>
                <w:i/>
              </w:rPr>
              <w:t xml:space="preserve">&amp; </w:t>
            </w:r>
            <w:r w:rsidRPr="0040774B">
              <w:rPr>
                <w:shd w:val="clear" w:color="auto" w:fill="FFFFFF"/>
              </w:rPr>
              <w:t>Kuřina, F. (2001). </w:t>
            </w:r>
            <w:r w:rsidRPr="0040774B">
              <w:rPr>
                <w:i/>
                <w:iCs/>
                <w:shd w:val="clear" w:color="auto" w:fill="FFFFFF"/>
              </w:rPr>
              <w:t>Dítě, škola a matematika</w:t>
            </w:r>
            <w:r w:rsidRPr="0040774B">
              <w:rPr>
                <w:shd w:val="clear" w:color="auto" w:fill="FFFFFF"/>
              </w:rPr>
              <w:t>. Praha: Portál. </w:t>
            </w:r>
          </w:p>
          <w:p w:rsidR="00473B9C" w:rsidRPr="0040774B" w:rsidRDefault="00473B9C" w:rsidP="00BD43D8">
            <w:pPr>
              <w:jc w:val="both"/>
            </w:pPr>
            <w:r w:rsidRPr="0040774B">
              <w:rPr>
                <w:shd w:val="clear" w:color="auto" w:fill="FFFFFF"/>
              </w:rPr>
              <w:t>Kaslová, M. (2010).  </w:t>
            </w:r>
            <w:r w:rsidRPr="0040774B">
              <w:rPr>
                <w:i/>
                <w:iCs/>
                <w:shd w:val="clear" w:color="auto" w:fill="FFFFFF"/>
              </w:rPr>
              <w:t>Předmatematické činnosti v předškolním vzdělávání</w:t>
            </w:r>
            <w:r w:rsidRPr="0040774B">
              <w:rPr>
                <w:shd w:val="clear" w:color="auto" w:fill="FFFFFF"/>
              </w:rPr>
              <w:t>. Praha: Raabe.</w:t>
            </w:r>
          </w:p>
          <w:p w:rsidR="00473B9C" w:rsidRPr="0040774B" w:rsidRDefault="00473B9C" w:rsidP="00BD43D8">
            <w:pPr>
              <w:jc w:val="both"/>
              <w:rPr>
                <w:color w:val="000000"/>
                <w:shd w:val="clear" w:color="auto" w:fill="FFFFFF"/>
              </w:rPr>
            </w:pPr>
          </w:p>
          <w:p w:rsidR="00473B9C" w:rsidRPr="0040774B" w:rsidRDefault="00473B9C" w:rsidP="00BD43D8">
            <w:pPr>
              <w:jc w:val="both"/>
              <w:rPr>
                <w:b/>
              </w:rPr>
            </w:pPr>
            <w:r w:rsidRPr="0040774B">
              <w:rPr>
                <w:b/>
              </w:rPr>
              <w:t>Doporučená:</w:t>
            </w:r>
          </w:p>
          <w:p w:rsidR="00473B9C" w:rsidRPr="0040774B" w:rsidRDefault="00473B9C" w:rsidP="00BD43D8">
            <w:pPr>
              <w:jc w:val="both"/>
              <w:rPr>
                <w:shd w:val="clear" w:color="auto" w:fill="FFFFFF"/>
              </w:rPr>
            </w:pPr>
            <w:r w:rsidRPr="0040774B">
              <w:rPr>
                <w:shd w:val="clear" w:color="auto" w:fill="FFFFFF"/>
              </w:rPr>
              <w:t>Ficová, L., &amp; Žilková, K. (2012)</w:t>
            </w:r>
            <w:r w:rsidR="00300732">
              <w:rPr>
                <w:shd w:val="clear" w:color="auto" w:fill="FFFFFF"/>
              </w:rPr>
              <w:t>.</w:t>
            </w:r>
            <w:r w:rsidRPr="0040774B">
              <w:rPr>
                <w:shd w:val="clear" w:color="auto" w:fill="FFFFFF"/>
              </w:rPr>
              <w:t xml:space="preserve"> </w:t>
            </w:r>
            <w:r w:rsidRPr="0040774B">
              <w:rPr>
                <w:i/>
                <w:shd w:val="clear" w:color="auto" w:fill="FFFFFF"/>
              </w:rPr>
              <w:t>Mentálne mapy ako prostriedok integrácie obsahu primárneho matematického vzdelávania</w:t>
            </w:r>
            <w:r w:rsidRPr="0040774B">
              <w:rPr>
                <w:shd w:val="clear" w:color="auto" w:fill="FFFFFF"/>
              </w:rPr>
              <w:t>. Prešov: Vydavateľstvo PdF Prešov.</w:t>
            </w:r>
          </w:p>
          <w:p w:rsidR="00473B9C" w:rsidRPr="0040774B" w:rsidRDefault="00473B9C" w:rsidP="00BD43D8">
            <w:pPr>
              <w:jc w:val="both"/>
            </w:pPr>
            <w:r w:rsidRPr="0040774B">
              <w:rPr>
                <w:rFonts w:ascii="Open Sans" w:hAnsi="Open Sans"/>
                <w:shd w:val="clear" w:color="auto" w:fill="FFFFFF"/>
              </w:rPr>
              <w:t>Polák, J. (2016).  </w:t>
            </w:r>
            <w:r w:rsidRPr="0040774B">
              <w:rPr>
                <w:rFonts w:ascii="Open Sans" w:hAnsi="Open Sans"/>
                <w:i/>
                <w:iCs/>
                <w:shd w:val="clear" w:color="auto" w:fill="FFFFFF"/>
              </w:rPr>
              <w:t>Didaktika matematiky: jak učit matematiku zajímavě a užitečně</w:t>
            </w:r>
            <w:r w:rsidRPr="0040774B">
              <w:rPr>
                <w:rFonts w:ascii="Open Sans" w:hAnsi="Open Sans"/>
                <w:shd w:val="clear" w:color="auto" w:fill="FFFFFF"/>
              </w:rPr>
              <w:t>. Plzeň: Fraus.</w:t>
            </w:r>
          </w:p>
          <w:p w:rsidR="00473B9C" w:rsidRPr="0040774B" w:rsidRDefault="00473B9C" w:rsidP="00BD43D8">
            <w:pPr>
              <w:jc w:val="both"/>
              <w:rPr>
                <w:color w:val="000000"/>
                <w:shd w:val="clear" w:color="auto" w:fill="FFFFFF"/>
              </w:rPr>
            </w:pPr>
            <w:r w:rsidRPr="0040774B">
              <w:rPr>
                <w:color w:val="000000"/>
                <w:shd w:val="clear" w:color="auto" w:fill="FFFFFF"/>
              </w:rPr>
              <w:t xml:space="preserve">Uherčíková, V., </w:t>
            </w:r>
            <w:r w:rsidRPr="0040774B">
              <w:rPr>
                <w:i/>
              </w:rPr>
              <w:t xml:space="preserve">&amp; </w:t>
            </w:r>
            <w:r w:rsidRPr="0040774B">
              <w:rPr>
                <w:color w:val="000000"/>
                <w:shd w:val="clear" w:color="auto" w:fill="FFFFFF"/>
              </w:rPr>
              <w:t>Haverlík, I. K. (2007). </w:t>
            </w:r>
            <w:r w:rsidRPr="0040774B">
              <w:rPr>
                <w:i/>
                <w:iCs/>
                <w:color w:val="000000"/>
                <w:shd w:val="clear" w:color="auto" w:fill="FFFFFF"/>
              </w:rPr>
              <w:t>Pracovné listy na rozvíjanie matematických predstáv u detí v MŠ a v ZŠ</w:t>
            </w:r>
            <w:r w:rsidRPr="0040774B">
              <w:rPr>
                <w:color w:val="000000"/>
                <w:shd w:val="clear" w:color="auto" w:fill="FFFFFF"/>
              </w:rPr>
              <w:t>. Bratislava: Dony.</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269"/>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3D268E" w:rsidRDefault="003D26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473B9C">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3B9C" w:rsidRPr="004765B1" w:rsidRDefault="00473B9C" w:rsidP="00BD43D8">
            <w:pPr>
              <w:jc w:val="both"/>
              <w:rPr>
                <w:b/>
              </w:rPr>
            </w:pPr>
            <w:r w:rsidRPr="0040774B">
              <w:br w:type="page"/>
            </w:r>
            <w:r w:rsidRPr="0040774B">
              <w:br w:type="page"/>
            </w:r>
            <w:r w:rsidRPr="004765B1">
              <w:rPr>
                <w:b/>
                <w:sz w:val="28"/>
                <w:szCs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Jazyková a literární gramotnost +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6p+4</w:t>
            </w:r>
            <w:r w:rsidR="00473B9C" w:rsidRPr="0040774B">
              <w:t>s</w:t>
            </w:r>
          </w:p>
          <w:p w:rsidR="00473B9C" w:rsidRPr="0040774B" w:rsidRDefault="00473B9C" w:rsidP="00BD43D8">
            <w:pPr>
              <w:jc w:val="both"/>
            </w:pPr>
            <w:r w:rsidRPr="0040774B">
              <w:t>+ 16 hod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p w:rsidR="00473B9C" w:rsidRPr="0040774B" w:rsidRDefault="00473B9C" w:rsidP="00BD43D8">
            <w:pPr>
              <w:jc w:val="both"/>
            </w:pPr>
            <w:r w:rsidRPr="0040774B">
              <w:t>+ 16</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4</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 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C42F8" w:rsidP="00BD43D8">
            <w:pPr>
              <w:jc w:val="both"/>
            </w:pPr>
            <w:ins w:id="193" w:author="§.opiékoiíkkoíikoíi" w:date="2018-05-25T16:22:00Z">
              <w:r w:rsidRPr="0040774B">
                <w:rPr>
                  <w:color w:val="000000"/>
                  <w:shd w:val="clear" w:color="auto" w:fill="FFFFFF"/>
                </w:rPr>
                <w:t>Zpracování</w:t>
              </w:r>
              <w:del w:id="194" w:author="Jana_PC" w:date="2018-05-28T16:40:00Z">
                <w:r w:rsidRPr="0040774B" w:rsidDel="001D4384">
                  <w:rPr>
                    <w:color w:val="000000"/>
                    <w:shd w:val="clear" w:color="auto" w:fill="FFFFFF"/>
                  </w:rPr>
                  <w:delText xml:space="preserve"> </w:delText>
                </w:r>
              </w:del>
              <w:r>
                <w:rPr>
                  <w:color w:val="000000"/>
                  <w:shd w:val="clear" w:color="auto" w:fill="FFFFFF"/>
                </w:rPr>
                <w:t xml:space="preserve"> a konzultace </w:t>
              </w:r>
              <w:r w:rsidRPr="0040774B">
                <w:rPr>
                  <w:color w:val="000000"/>
                  <w:shd w:val="clear" w:color="auto" w:fill="FFFFFF"/>
                </w:rPr>
                <w:t>písemných podkladů pro odbornou praxi, absolvování závěrečné ústní zkoušky.</w:t>
              </w:r>
              <w:r>
                <w:rPr>
                  <w:color w:val="000000"/>
                  <w:shd w:val="clear" w:color="auto" w:fill="FFFFFF"/>
                </w:rPr>
                <w:t xml:space="preserve"> </w:t>
              </w:r>
            </w:ins>
            <w:ins w:id="195" w:author="§.opiékoiíkkoíikoíi" w:date="2018-05-25T21:20:00Z">
              <w:r w:rsidR="00382243">
                <w:rPr>
                  <w:color w:val="000000"/>
                  <w:shd w:val="clear" w:color="auto" w:fill="FFFFFF"/>
                </w:rPr>
                <w:t xml:space="preserve"> </w:t>
              </w:r>
            </w:ins>
            <w:del w:id="196" w:author="§.opiékoiíkkoíikoíi" w:date="2018-05-25T16:22:00Z">
              <w:r w:rsidR="00473B9C" w:rsidRPr="0040774B" w:rsidDel="004C42F8">
                <w:rPr>
                  <w:color w:val="000000"/>
                  <w:shd w:val="clear" w:color="auto" w:fill="FFFFFF"/>
                </w:rPr>
                <w:delText>Průběžné zprávy z hospitací a vlastních výstupů z praxe, absolvování ústní zkoušky, závěrečná písemná práce a její obhajoba. </w:delText>
              </w:r>
            </w:del>
          </w:p>
        </w:tc>
      </w:tr>
      <w:tr w:rsidR="00473B9C" w:rsidRPr="0040774B" w:rsidTr="00BD43D8">
        <w:trPr>
          <w:trHeight w:val="73"/>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PhDr. Jana Doležalová,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 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408"/>
        </w:trPr>
        <w:tc>
          <w:tcPr>
            <w:tcW w:w="9855" w:type="dxa"/>
            <w:gridSpan w:val="8"/>
            <w:tcBorders>
              <w:top w:val="nil"/>
            </w:tcBorders>
          </w:tcPr>
          <w:p w:rsidR="00473B9C" w:rsidRPr="0040774B" w:rsidRDefault="00473B9C" w:rsidP="00BD43D8">
            <w:pPr>
              <w:jc w:val="both"/>
            </w:pPr>
            <w:r w:rsidRPr="0040774B">
              <w:t>PhDr. Jana Doležalová,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290"/>
        </w:trPr>
        <w:tc>
          <w:tcPr>
            <w:tcW w:w="9855" w:type="dxa"/>
            <w:gridSpan w:val="8"/>
            <w:tcBorders>
              <w:top w:val="nil"/>
              <w:bottom w:val="single" w:sz="12" w:space="0" w:color="auto"/>
            </w:tcBorders>
          </w:tcPr>
          <w:p w:rsidR="00473B9C" w:rsidRPr="0040774B" w:rsidRDefault="00473B9C" w:rsidP="00BD43D8">
            <w:pPr>
              <w:rPr>
                <w:color w:val="000000"/>
                <w:shd w:val="clear" w:color="auto" w:fill="FFFFFF"/>
              </w:rPr>
            </w:pPr>
          </w:p>
          <w:p w:rsidR="00473B9C" w:rsidRPr="0040774B" w:rsidRDefault="00473B9C" w:rsidP="00BD43D8">
            <w:pPr>
              <w:rPr>
                <w:color w:val="000000"/>
                <w:shd w:val="clear" w:color="auto" w:fill="FFFFFF"/>
              </w:rPr>
            </w:pPr>
            <w:r w:rsidRPr="0040774B">
              <w:rPr>
                <w:color w:val="000000"/>
                <w:shd w:val="clear" w:color="auto" w:fill="FFFFFF"/>
              </w:rPr>
              <w:t>Východiska a argumenty pro účinné rozvíjení gramotnosti v předškolním věku.</w:t>
            </w:r>
          </w:p>
          <w:p w:rsidR="00473B9C" w:rsidRPr="0040774B" w:rsidRDefault="00473B9C" w:rsidP="00BD43D8">
            <w:pPr>
              <w:rPr>
                <w:color w:val="000000"/>
                <w:shd w:val="clear" w:color="auto" w:fill="FFFFFF"/>
              </w:rPr>
            </w:pPr>
            <w:r w:rsidRPr="0040774B">
              <w:rPr>
                <w:color w:val="000000"/>
                <w:shd w:val="clear" w:color="auto" w:fill="FFFFFF"/>
              </w:rPr>
              <w:t>Přirozené přístupy k rozvoji gramotnosti. </w:t>
            </w:r>
            <w:r w:rsidRPr="0040774B">
              <w:rPr>
                <w:color w:val="000000"/>
              </w:rPr>
              <w:br/>
            </w:r>
            <w:r w:rsidRPr="0040774B">
              <w:rPr>
                <w:color w:val="000000"/>
                <w:shd w:val="clear" w:color="auto" w:fill="FFFFFF"/>
              </w:rPr>
              <w:t>Souběžný vývoj jazykových kompetencí, vztah mluvené a psané řeči - vývojové paralely.</w:t>
            </w:r>
          </w:p>
          <w:p w:rsidR="00473B9C" w:rsidRPr="0040774B" w:rsidRDefault="00473B9C" w:rsidP="00BD43D8">
            <w:pPr>
              <w:rPr>
                <w:color w:val="000000"/>
                <w:shd w:val="clear" w:color="auto" w:fill="FFFFFF"/>
              </w:rPr>
            </w:pPr>
            <w:r w:rsidRPr="0040774B">
              <w:rPr>
                <w:color w:val="000000"/>
                <w:shd w:val="clear" w:color="auto" w:fill="FFFFFF"/>
              </w:rPr>
              <w:t>Komplexní přístup k rozvoji jazyka.</w:t>
            </w:r>
            <w:r w:rsidRPr="0040774B">
              <w:rPr>
                <w:color w:val="000000"/>
              </w:rPr>
              <w:br/>
            </w:r>
            <w:r w:rsidRPr="0040774B">
              <w:rPr>
                <w:color w:val="000000"/>
                <w:shd w:val="clear" w:color="auto" w:fill="FFFFFF"/>
              </w:rPr>
              <w:t>Psychologické koncepce kognitivního vývoje - principy dětského učení, jejich odraz při osvojování psané řeči. </w:t>
            </w:r>
          </w:p>
          <w:p w:rsidR="00473B9C" w:rsidRPr="0040774B" w:rsidRDefault="00473B9C" w:rsidP="00BD43D8">
            <w:pPr>
              <w:rPr>
                <w:color w:val="000000"/>
                <w:shd w:val="clear" w:color="auto" w:fill="FFFFFF"/>
              </w:rPr>
            </w:pPr>
            <w:r w:rsidRPr="0040774B">
              <w:rPr>
                <w:color w:val="000000"/>
                <w:shd w:val="clear" w:color="auto" w:fill="FFFFFF"/>
              </w:rPr>
              <w:t>Historické etapy vývoje psané řeči. </w:t>
            </w:r>
            <w:r w:rsidRPr="0040774B">
              <w:rPr>
                <w:color w:val="000000"/>
              </w:rPr>
              <w:br/>
            </w:r>
            <w:r w:rsidRPr="0040774B">
              <w:rPr>
                <w:color w:val="000000"/>
                <w:shd w:val="clear" w:color="auto" w:fill="FFFFFF"/>
              </w:rPr>
              <w:t>Vývojové a edukační paralely v oblasti psané řeči. </w:t>
            </w:r>
          </w:p>
          <w:p w:rsidR="00473B9C" w:rsidRPr="0040774B" w:rsidRDefault="00473B9C" w:rsidP="00BD43D8">
            <w:pPr>
              <w:rPr>
                <w:color w:val="000000"/>
                <w:shd w:val="clear" w:color="auto" w:fill="FFFFFF"/>
              </w:rPr>
            </w:pPr>
            <w:r w:rsidRPr="0040774B">
              <w:rPr>
                <w:color w:val="000000"/>
                <w:shd w:val="clear" w:color="auto" w:fill="FFFFFF"/>
              </w:rPr>
              <w:t>Předkonvenční strategie čtení a psaní. </w:t>
            </w:r>
          </w:p>
          <w:p w:rsidR="00473B9C" w:rsidRPr="0040774B" w:rsidRDefault="00473B9C" w:rsidP="00BD43D8">
            <w:pPr>
              <w:rPr>
                <w:color w:val="000000"/>
                <w:shd w:val="clear" w:color="auto" w:fill="FFFFFF"/>
              </w:rPr>
            </w:pPr>
            <w:r w:rsidRPr="0040774B">
              <w:rPr>
                <w:color w:val="000000"/>
                <w:shd w:val="clear" w:color="auto" w:fill="FFFFFF"/>
              </w:rPr>
              <w:t>Podnětné podmínky rozvoje gramotnosti a zájmu o čtení.</w:t>
            </w:r>
            <w:r w:rsidRPr="0040774B">
              <w:rPr>
                <w:color w:val="000000"/>
              </w:rPr>
              <w:br/>
            </w:r>
            <w:r w:rsidRPr="0040774B">
              <w:rPr>
                <w:color w:val="000000"/>
                <w:shd w:val="clear" w:color="auto" w:fill="FFFFFF"/>
              </w:rPr>
              <w:t xml:space="preserve">Rozvoj gramotnosti v rámci alternativních škol (kritická analýza).  </w:t>
            </w:r>
            <w:r w:rsidRPr="0040774B">
              <w:rPr>
                <w:color w:val="000000"/>
              </w:rPr>
              <w:br/>
            </w:r>
            <w:r w:rsidRPr="0040774B">
              <w:rPr>
                <w:color w:val="000000"/>
                <w:shd w:val="clear" w:color="auto" w:fill="FFFFFF"/>
              </w:rPr>
              <w:t>Vybrané metody účinné stimulace gramotnosti. </w:t>
            </w:r>
            <w:r w:rsidRPr="0040774B">
              <w:rPr>
                <w:color w:val="000000"/>
              </w:rPr>
              <w:br/>
            </w:r>
            <w:r w:rsidRPr="0040774B">
              <w:rPr>
                <w:color w:val="000000"/>
                <w:shd w:val="clear" w:color="auto" w:fill="FFFFFF"/>
              </w:rPr>
              <w:t>Tradiční versus dynamické diagnostikování v MŠ. </w:t>
            </w:r>
          </w:p>
          <w:p w:rsidR="00473B9C" w:rsidRPr="0040774B" w:rsidRDefault="00473B9C" w:rsidP="00BD43D8">
            <w:pPr>
              <w:rPr>
                <w:color w:val="000000"/>
                <w:shd w:val="clear" w:color="auto" w:fill="FFFFFF"/>
              </w:rPr>
            </w:pPr>
            <w:r w:rsidRPr="0040774B">
              <w:rPr>
                <w:color w:val="000000"/>
                <w:shd w:val="clear" w:color="auto" w:fill="FFFFFF"/>
              </w:rPr>
              <w:t>Podmínky a prostředky individuálního přístupu k dětem při rozvoji gramotnosti.</w:t>
            </w:r>
          </w:p>
          <w:p w:rsidR="00473B9C" w:rsidRDefault="00473B9C" w:rsidP="00BD43D8">
            <w:pPr>
              <w:rPr>
                <w:color w:val="000000"/>
                <w:shd w:val="clear" w:color="auto" w:fill="FFFFFF"/>
              </w:rPr>
            </w:pPr>
            <w:r w:rsidRPr="0040774B">
              <w:rPr>
                <w:color w:val="000000"/>
                <w:shd w:val="clear" w:color="auto" w:fill="FFFFFF"/>
              </w:rPr>
              <w:t>Připravenost dětí na vstu</w:t>
            </w:r>
            <w:r w:rsidR="00D53980">
              <w:rPr>
                <w:color w:val="000000"/>
                <w:shd w:val="clear" w:color="auto" w:fill="FFFFFF"/>
              </w:rPr>
              <w:t>p do 1. ročníku základní školy.</w:t>
            </w:r>
          </w:p>
          <w:p w:rsidR="00B84458" w:rsidRPr="0040774B" w:rsidRDefault="00B84458" w:rsidP="00BD43D8">
            <w:pPr>
              <w:rPr>
                <w:color w:val="000000"/>
                <w:shd w:val="clear" w:color="auto" w:fill="FFFFFF"/>
              </w:rPr>
            </w:pP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881"/>
        </w:trPr>
        <w:tc>
          <w:tcPr>
            <w:tcW w:w="9855" w:type="dxa"/>
            <w:gridSpan w:val="8"/>
            <w:tcBorders>
              <w:top w:val="nil"/>
            </w:tcBorders>
          </w:tcPr>
          <w:p w:rsidR="00473B9C" w:rsidRPr="0040774B" w:rsidRDefault="00473B9C" w:rsidP="00BD43D8">
            <w:pPr>
              <w:jc w:val="both"/>
              <w:rPr>
                <w:b/>
              </w:rPr>
            </w:pPr>
            <w:r w:rsidRPr="0040774B">
              <w:rPr>
                <w:b/>
              </w:rPr>
              <w:t>Povinná literatura</w:t>
            </w:r>
          </w:p>
          <w:p w:rsidR="00DA3D41" w:rsidRDefault="00DA3D41" w:rsidP="00BD43D8">
            <w:pPr>
              <w:jc w:val="both"/>
              <w:rPr>
                <w:color w:val="000000"/>
              </w:rPr>
            </w:pPr>
            <w:r>
              <w:rPr>
                <w:color w:val="000000"/>
              </w:rPr>
              <w:t xml:space="preserve">Doležalová, J. (2018). </w:t>
            </w:r>
            <w:r w:rsidRPr="00DA3D41">
              <w:rPr>
                <w:i/>
                <w:color w:val="000000"/>
              </w:rPr>
              <w:t>Jazyková a literární gramotnost</w:t>
            </w:r>
            <w:r>
              <w:rPr>
                <w:color w:val="000000"/>
              </w:rPr>
              <w:t xml:space="preserve">. </w:t>
            </w:r>
            <w:r w:rsidRPr="0007360D">
              <w:rPr>
                <w:i/>
              </w:rPr>
              <w:t>Distanční studijní opora</w:t>
            </w:r>
            <w:r w:rsidRPr="00B63330">
              <w:t xml:space="preserve">. </w:t>
            </w:r>
            <w:r>
              <w:t>Zlín: UTB ve Zlíně.</w:t>
            </w:r>
          </w:p>
          <w:p w:rsidR="00473B9C" w:rsidRPr="0040774B" w:rsidRDefault="00473B9C" w:rsidP="00BD43D8">
            <w:pPr>
              <w:jc w:val="both"/>
              <w:rPr>
                <w:color w:val="000000"/>
              </w:rPr>
            </w:pPr>
            <w:r w:rsidRPr="0040774B">
              <w:rPr>
                <w:color w:val="000000"/>
              </w:rPr>
              <w:t xml:space="preserve">Doležalová, J. (ed.). (2001). </w:t>
            </w:r>
            <w:r w:rsidRPr="0040774B">
              <w:rPr>
                <w:i/>
                <w:iCs/>
                <w:color w:val="000000"/>
              </w:rPr>
              <w:t>Současné pohledy na výuku elementárního čtení a psaní</w:t>
            </w:r>
            <w:r w:rsidRPr="0040774B">
              <w:rPr>
                <w:color w:val="000000"/>
              </w:rPr>
              <w:t>. Hradec Králové: Gaudeamus.</w:t>
            </w:r>
          </w:p>
          <w:p w:rsidR="00473B9C" w:rsidRPr="0040774B" w:rsidRDefault="00473B9C" w:rsidP="00BD43D8">
            <w:pPr>
              <w:jc w:val="both"/>
            </w:pPr>
            <w:r w:rsidRPr="0040774B">
              <w:t xml:space="preserve">Lipnická, M. (2009). </w:t>
            </w:r>
            <w:r w:rsidRPr="0040774B">
              <w:rPr>
                <w:i/>
              </w:rPr>
              <w:t>Počiatočné čítanie a písanie detí predškolského veku.</w:t>
            </w:r>
            <w:r w:rsidRPr="0040774B">
              <w:t xml:space="preserve"> Prešov: Rokus.</w:t>
            </w:r>
          </w:p>
          <w:p w:rsidR="00473B9C" w:rsidRPr="0040774B" w:rsidRDefault="00473B9C" w:rsidP="00BD43D8">
            <w:pPr>
              <w:jc w:val="both"/>
              <w:rPr>
                <w:color w:val="000000"/>
                <w:shd w:val="clear" w:color="auto" w:fill="FFFFFF"/>
              </w:rPr>
            </w:pPr>
            <w:r w:rsidRPr="0040774B">
              <w:rPr>
                <w:color w:val="000000"/>
                <w:shd w:val="clear" w:color="auto" w:fill="FFFFFF"/>
              </w:rPr>
              <w:t xml:space="preserve">Petrová, Z., </w:t>
            </w:r>
            <w:r w:rsidRPr="0040774B">
              <w:t xml:space="preserve">&amp; </w:t>
            </w:r>
            <w:r w:rsidRPr="0040774B">
              <w:rPr>
                <w:color w:val="000000"/>
                <w:shd w:val="clear" w:color="auto" w:fill="FFFFFF"/>
              </w:rPr>
              <w:t xml:space="preserve">Valášková, M. (2007). </w:t>
            </w:r>
            <w:r w:rsidRPr="0040774B">
              <w:rPr>
                <w:i/>
                <w:iCs/>
                <w:color w:val="000000"/>
                <w:shd w:val="clear" w:color="auto" w:fill="FFFFFF"/>
              </w:rPr>
              <w:t>Jazyková a literárna gramotnosť v MŠ: teoretické súvislosti a možnosti jej rozvoja</w:t>
            </w:r>
            <w:r w:rsidRPr="0040774B">
              <w:rPr>
                <w:color w:val="000000"/>
                <w:shd w:val="clear" w:color="auto" w:fill="FFFFFF"/>
              </w:rPr>
              <w:t>. Bratislava: Renesans. </w:t>
            </w:r>
          </w:p>
          <w:p w:rsidR="00473B9C" w:rsidRPr="0040774B" w:rsidRDefault="00473B9C" w:rsidP="00BD43D8">
            <w:pPr>
              <w:jc w:val="both"/>
              <w:rPr>
                <w:color w:val="000000"/>
                <w:shd w:val="clear" w:color="auto" w:fill="FFFFFF"/>
              </w:rPr>
            </w:pPr>
            <w:r w:rsidRPr="0040774B">
              <w:rPr>
                <w:color w:val="000000"/>
                <w:shd w:val="clear" w:color="auto" w:fill="FFFFFF"/>
              </w:rPr>
              <w:t xml:space="preserve">Zápotočná, O. (2001). </w:t>
            </w:r>
            <w:r w:rsidRPr="0040774B">
              <w:rPr>
                <w:iCs/>
                <w:color w:val="000000"/>
                <w:shd w:val="clear" w:color="auto" w:fill="FFFFFF"/>
              </w:rPr>
              <w:t>Rozvoj počiatočnej literárnej gramotnosti.</w:t>
            </w:r>
            <w:r w:rsidRPr="0040774B">
              <w:rPr>
                <w:i/>
                <w:iCs/>
                <w:color w:val="000000"/>
                <w:shd w:val="clear" w:color="auto" w:fill="FFFFFF"/>
              </w:rPr>
              <w:t xml:space="preserve"> </w:t>
            </w:r>
            <w:r w:rsidRPr="0040774B">
              <w:rPr>
                <w:iCs/>
                <w:color w:val="000000"/>
                <w:shd w:val="clear" w:color="auto" w:fill="FFFFFF"/>
              </w:rPr>
              <w:t xml:space="preserve">In Kolláriková, Z., </w:t>
            </w:r>
            <w:r w:rsidRPr="0040774B">
              <w:t xml:space="preserve">&amp; </w:t>
            </w:r>
            <w:r w:rsidRPr="0040774B">
              <w:rPr>
                <w:iCs/>
                <w:color w:val="000000"/>
                <w:shd w:val="clear" w:color="auto" w:fill="FFFFFF"/>
              </w:rPr>
              <w:t>Pupala, B. et al.</w:t>
            </w:r>
            <w:r w:rsidRPr="0040774B">
              <w:rPr>
                <w:i/>
                <w:iCs/>
                <w:color w:val="000000"/>
                <w:shd w:val="clear" w:color="auto" w:fill="FFFFFF"/>
              </w:rPr>
              <w:t xml:space="preserve"> Předškolní a primární pedagogika / Předškolská a elementárna pedagogika</w:t>
            </w:r>
            <w:r w:rsidRPr="0040774B">
              <w:rPr>
                <w:color w:val="000000"/>
                <w:shd w:val="clear" w:color="auto" w:fill="FFFFFF"/>
              </w:rPr>
              <w:t>. Praha: Portál.</w:t>
            </w:r>
          </w:p>
          <w:p w:rsidR="00473B9C" w:rsidRPr="0040774B" w:rsidRDefault="00473B9C" w:rsidP="00BD43D8">
            <w:pPr>
              <w:jc w:val="both"/>
              <w:rPr>
                <w:color w:val="000000"/>
                <w:shd w:val="clear" w:color="auto" w:fill="FFFFFF"/>
              </w:rPr>
            </w:pPr>
          </w:p>
          <w:p w:rsidR="00473B9C" w:rsidRPr="0040774B" w:rsidRDefault="00473B9C" w:rsidP="00BD43D8">
            <w:pPr>
              <w:jc w:val="both"/>
              <w:rPr>
                <w:b/>
              </w:rPr>
            </w:pPr>
            <w:r w:rsidRPr="0040774B">
              <w:rPr>
                <w:b/>
              </w:rPr>
              <w:t>Doporučená literatura</w:t>
            </w:r>
          </w:p>
          <w:p w:rsidR="00473B9C" w:rsidRPr="0040774B" w:rsidRDefault="00473B9C" w:rsidP="00BD43D8">
            <w:r w:rsidRPr="0040774B">
              <w:rPr>
                <w:color w:val="000000"/>
              </w:rPr>
              <w:t xml:space="preserve">Doležalová, J. (2016). Strategie porozumění textu a studenti učitelství. </w:t>
            </w:r>
            <w:r w:rsidRPr="0040774B">
              <w:rPr>
                <w:i/>
                <w:color w:val="000000"/>
              </w:rPr>
              <w:t>Orbis scholae</w:t>
            </w:r>
            <w:r w:rsidR="00F07DF4">
              <w:rPr>
                <w:color w:val="000000"/>
              </w:rPr>
              <w:t xml:space="preserve">, </w:t>
            </w:r>
            <w:r w:rsidR="00F07DF4" w:rsidRPr="00F07DF4">
              <w:rPr>
                <w:i/>
                <w:color w:val="000000"/>
              </w:rPr>
              <w:t>9</w:t>
            </w:r>
            <w:r w:rsidR="00F07DF4">
              <w:rPr>
                <w:color w:val="000000"/>
              </w:rPr>
              <w:t>(3)</w:t>
            </w:r>
            <w:r w:rsidRPr="0040774B">
              <w:rPr>
                <w:color w:val="000000"/>
              </w:rPr>
              <w:t>, 11-124</w:t>
            </w:r>
            <w:r w:rsidR="00F07DF4">
              <w:rPr>
                <w:color w:val="000000"/>
              </w:rPr>
              <w:t>.</w:t>
            </w:r>
          </w:p>
          <w:p w:rsidR="00473B9C" w:rsidRPr="0040774B" w:rsidRDefault="00340BB7" w:rsidP="00BD43D8">
            <w:pPr>
              <w:shd w:val="clear" w:color="auto" w:fill="FFFFFF"/>
            </w:pPr>
            <w:r>
              <w:t xml:space="preserve">Zápotočná, O., &amp; Gavora, </w:t>
            </w:r>
            <w:r w:rsidR="00473B9C" w:rsidRPr="0040774B">
              <w:t xml:space="preserve">P. (2002). </w:t>
            </w:r>
            <w:r w:rsidR="00473B9C" w:rsidRPr="0040774B">
              <w:rPr>
                <w:i/>
              </w:rPr>
              <w:t>Metodika  pozorovania  a hodnotenia raných prej</w:t>
            </w:r>
            <w:r>
              <w:rPr>
                <w:i/>
              </w:rPr>
              <w:t xml:space="preserve">avov gramotnosti. Clay, </w:t>
            </w:r>
            <w:r w:rsidR="00D53980">
              <w:rPr>
                <w:i/>
              </w:rPr>
              <w:t>M.</w:t>
            </w:r>
            <w:r>
              <w:rPr>
                <w:i/>
              </w:rPr>
              <w:t xml:space="preserve"> </w:t>
            </w:r>
            <w:r w:rsidR="00D53980">
              <w:rPr>
                <w:i/>
              </w:rPr>
              <w:t xml:space="preserve">M: </w:t>
            </w:r>
            <w:r w:rsidR="00473B9C" w:rsidRPr="0040774B">
              <w:rPr>
                <w:i/>
              </w:rPr>
              <w:t>Manuál  k administrácii.</w:t>
            </w:r>
            <w:r w:rsidR="00D53980">
              <w:t xml:space="preserve"> </w:t>
            </w:r>
            <w:r w:rsidR="00473B9C" w:rsidRPr="0040774B">
              <w:t xml:space="preserve">Bratislava: Univerzita Komenského. </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127"/>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Rozvoj přírodovědné gramotnosti +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6p+4</w:t>
            </w:r>
            <w:r w:rsidR="00473B9C" w:rsidRPr="0040774B">
              <w:t>s</w:t>
            </w:r>
          </w:p>
          <w:p w:rsidR="00473B9C" w:rsidRPr="0040774B" w:rsidRDefault="00473B9C" w:rsidP="00BD43D8">
            <w:pPr>
              <w:jc w:val="both"/>
            </w:pPr>
            <w:r w:rsidRPr="0040774B">
              <w:t>+ 18 hod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p w:rsidR="00473B9C" w:rsidRPr="0040774B" w:rsidRDefault="00473B9C" w:rsidP="00BD43D8">
            <w:pPr>
              <w:jc w:val="both"/>
            </w:pPr>
            <w:r w:rsidRPr="0040774B">
              <w:t>+ 18</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4</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 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Vypracování návrhu experimentu a jeho aplikace v podmínkách mateřské školy- praxe.</w:t>
            </w:r>
            <w:del w:id="197" w:author="§.opiékoiíkkoíikoíi" w:date="2018-05-25T21:37:00Z">
              <w:r w:rsidRPr="0040774B" w:rsidDel="00D32D93">
                <w:delText xml:space="preserve"> Seminární práce na vybrané přírodovědné téma, její obhajoba – zápočet</w:delText>
              </w:r>
            </w:del>
          </w:p>
          <w:p w:rsidR="00473B9C" w:rsidRPr="0040774B" w:rsidRDefault="00473B9C" w:rsidP="00BD43D8">
            <w:pPr>
              <w:jc w:val="both"/>
            </w:pPr>
            <w:r w:rsidRPr="0040774B">
              <w:t>Písemn</w:t>
            </w:r>
            <w:r w:rsidR="00D32D93">
              <w:t>á</w:t>
            </w:r>
            <w:r w:rsidRPr="0040774B">
              <w:t xml:space="preserve"> a ústní zkouška. </w:t>
            </w:r>
          </w:p>
        </w:tc>
      </w:tr>
      <w:tr w:rsidR="00473B9C" w:rsidRPr="0040774B" w:rsidTr="00BD43D8">
        <w:trPr>
          <w:trHeight w:val="274"/>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doc. PaedDr. Adriana Wiegerová,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doc. PaedDr. Adriana Wiegerová, PhD. (50%), Mgr. Petra Trávníčková (50%)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762"/>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pPr>
              <w:jc w:val="both"/>
            </w:pPr>
            <w:r w:rsidRPr="0040774B">
              <w:t>Poznávání, vzdělávání, výchova, učení.</w:t>
            </w:r>
          </w:p>
          <w:p w:rsidR="00473B9C" w:rsidRPr="0040774B" w:rsidRDefault="00473B9C" w:rsidP="00BD43D8">
            <w:pPr>
              <w:jc w:val="both"/>
            </w:pPr>
            <w:r w:rsidRPr="0040774B">
              <w:t>Přírodovědné poznávání, přírodovědné vzdělávání. Analýza pojmů.</w:t>
            </w:r>
          </w:p>
          <w:p w:rsidR="00473B9C" w:rsidRPr="0040774B" w:rsidRDefault="00473B9C" w:rsidP="00BD43D8">
            <w:pPr>
              <w:jc w:val="both"/>
            </w:pPr>
            <w:r w:rsidRPr="0040774B">
              <w:t xml:space="preserve">Cílové preference přírodovědného vzdělávání v mateřských školách. </w:t>
            </w:r>
          </w:p>
          <w:p w:rsidR="00473B9C" w:rsidRPr="0040774B" w:rsidRDefault="00473B9C" w:rsidP="00BD43D8">
            <w:r w:rsidRPr="0040774B">
              <w:t>Kurikulum, jeho možné chápání a proměny ve školství ve vztahu k přírodovědnému vzdělávání.</w:t>
            </w:r>
          </w:p>
          <w:p w:rsidR="00473B9C" w:rsidRPr="0040774B" w:rsidRDefault="00473B9C" w:rsidP="00BD43D8">
            <w:r w:rsidRPr="0040774B">
              <w:t>Cíle vzdělávání – taxonomie a jejich aplikace v přírodovědném vzdělávání.</w:t>
            </w:r>
          </w:p>
          <w:p w:rsidR="00473B9C" w:rsidRPr="0040774B" w:rsidRDefault="00473B9C" w:rsidP="00BD43D8">
            <w:r w:rsidRPr="0040774B">
              <w:t>Obsah vzdělávání v MŠ.</w:t>
            </w:r>
          </w:p>
          <w:p w:rsidR="00473B9C" w:rsidRPr="0040774B" w:rsidRDefault="00473B9C" w:rsidP="00BD43D8">
            <w:r w:rsidRPr="0040774B">
              <w:t>Alternativní koncepce přírodovědného vzdělávání.</w:t>
            </w:r>
          </w:p>
          <w:p w:rsidR="00473B9C" w:rsidRPr="0040774B" w:rsidRDefault="00473B9C" w:rsidP="00BD43D8">
            <w:r w:rsidRPr="0040774B">
              <w:t>Dětské prekoncepty a nahlížení na jejich využití.</w:t>
            </w:r>
          </w:p>
          <w:p w:rsidR="00473B9C" w:rsidRPr="0040774B" w:rsidRDefault="00473B9C" w:rsidP="00BD43D8">
            <w:r w:rsidRPr="0040774B">
              <w:t>Agency, dětské aktérství v přírodovědném vzdělávání.</w:t>
            </w:r>
          </w:p>
          <w:p w:rsidR="00473B9C" w:rsidRPr="0040774B" w:rsidRDefault="00473B9C" w:rsidP="00BD43D8">
            <w:r w:rsidRPr="0040774B">
              <w:t>Přírodovědná gramotnost a její měření v mezinárodním kontextu.</w:t>
            </w:r>
          </w:p>
          <w:p w:rsidR="00473B9C" w:rsidRPr="0040774B" w:rsidRDefault="00473B9C" w:rsidP="00BD43D8">
            <w:r w:rsidRPr="0040774B">
              <w:t>Experimenty a jejich využití v mateřské škole.</w:t>
            </w:r>
          </w:p>
          <w:p w:rsidR="00473B9C" w:rsidRPr="0040774B" w:rsidRDefault="00473B9C" w:rsidP="00BD43D8">
            <w:r w:rsidRPr="0040774B">
              <w:t>Projektové vyučování v přírodovědném poznávání.</w:t>
            </w:r>
          </w:p>
          <w:p w:rsidR="00473B9C" w:rsidRPr="0040774B" w:rsidRDefault="00473B9C" w:rsidP="00BD43D8">
            <w:r w:rsidRPr="0040774B">
              <w:t>Skupinové a kooperativní vyučování jako základ pro uchopení přírodovědných jev</w:t>
            </w:r>
            <w:r w:rsidRPr="0040774B">
              <w:rPr>
                <w:rFonts w:ascii="Calibri" w:hAnsi="Calibri" w:cs="Calibri"/>
              </w:rPr>
              <w:t>ů</w:t>
            </w:r>
            <w:r w:rsidRPr="0040774B">
              <w:t>.</w:t>
            </w:r>
          </w:p>
          <w:p w:rsidR="00473B9C" w:rsidRPr="0040774B" w:rsidRDefault="00473B9C" w:rsidP="00BD43D8">
            <w:r w:rsidRPr="0040774B">
              <w:t>Princip transdisciplinarity v podmínkách didaktického uchopení obsahu vzdělávání v předškolním věku.</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p>
          <w:p w:rsidR="00473B9C" w:rsidRPr="0040774B" w:rsidRDefault="00473B9C" w:rsidP="00BD43D8">
            <w:pPr>
              <w:rPr>
                <w:b/>
              </w:rPr>
            </w:pPr>
            <w:r w:rsidRPr="0040774B">
              <w:rPr>
                <w:b/>
              </w:rPr>
              <w:t>Povinná literatura</w:t>
            </w:r>
          </w:p>
          <w:p w:rsidR="00473B9C" w:rsidRPr="0040774B" w:rsidDel="00D25DB4" w:rsidRDefault="00473B9C" w:rsidP="00BD43D8">
            <w:pPr>
              <w:rPr>
                <w:del w:id="198" w:author="§.opiékoiíkkoíikoíi" w:date="2018-05-25T22:04:00Z"/>
              </w:rPr>
            </w:pPr>
            <w:del w:id="199" w:author="§.opiékoiíkkoíikoíi" w:date="2018-05-25T22:04:00Z">
              <w:r w:rsidRPr="0040774B" w:rsidDel="00D25DB4">
                <w:delText xml:space="preserve">Slavík, J. et al. (2017). </w:delText>
              </w:r>
              <w:r w:rsidRPr="0040774B" w:rsidDel="00D25DB4">
                <w:rPr>
                  <w:i/>
                </w:rPr>
                <w:delText>Transdisciplinární didaktika.</w:delText>
              </w:r>
              <w:r w:rsidRPr="0040774B" w:rsidDel="00D25DB4">
                <w:delText xml:space="preserve"> Brno: MU.</w:delText>
              </w:r>
            </w:del>
          </w:p>
          <w:p w:rsidR="00473B9C" w:rsidRPr="0040774B" w:rsidRDefault="00473B9C" w:rsidP="00BD43D8">
            <w:pPr>
              <w:ind w:left="464" w:hanging="464"/>
              <w:rPr>
                <w:i/>
              </w:rPr>
            </w:pPr>
            <w:r w:rsidRPr="0040774B">
              <w:t xml:space="preserve">Szimethová, M., Wiegerová, A., &amp; Horká, H. (2012). </w:t>
            </w:r>
            <w:r w:rsidRPr="0040774B">
              <w:rPr>
                <w:i/>
              </w:rPr>
              <w:t>Edukačné rámce prírodovedného poznávania v kurikule</w:t>
            </w:r>
            <w:r w:rsidRPr="0040774B">
              <w:t xml:space="preserve"> </w:t>
            </w:r>
            <w:r w:rsidRPr="0040774B">
              <w:rPr>
                <w:i/>
              </w:rPr>
              <w:t>školy.</w:t>
            </w:r>
          </w:p>
          <w:p w:rsidR="00473B9C" w:rsidRDefault="00473B9C" w:rsidP="00BD43D8">
            <w:pPr>
              <w:ind w:left="464" w:hanging="464"/>
            </w:pPr>
            <w:r w:rsidRPr="0040774B">
              <w:t>Zlín: Academia centrum.</w:t>
            </w:r>
            <w:r w:rsidR="004765B1" w:rsidRPr="00881581">
              <w:t xml:space="preserve"> </w:t>
            </w:r>
          </w:p>
          <w:p w:rsidR="00473B9C" w:rsidRPr="0040774B" w:rsidRDefault="00473B9C" w:rsidP="00BD43D8">
            <w:pPr>
              <w:rPr>
                <w:lang w:eastAsia="en-US"/>
              </w:rPr>
            </w:pPr>
            <w:r w:rsidRPr="0040774B">
              <w:rPr>
                <w:lang w:eastAsia="en-US"/>
              </w:rPr>
              <w:t xml:space="preserve">Škoda, J., </w:t>
            </w:r>
            <w:r w:rsidRPr="0040774B">
              <w:t xml:space="preserve">&amp; </w:t>
            </w:r>
            <w:r w:rsidRPr="0040774B">
              <w:rPr>
                <w:lang w:eastAsia="en-US"/>
              </w:rPr>
              <w:t xml:space="preserve">Doulík, P. (2011). </w:t>
            </w:r>
            <w:r w:rsidRPr="0040774B">
              <w:rPr>
                <w:i/>
                <w:iCs/>
                <w:lang w:eastAsia="en-US"/>
              </w:rPr>
              <w:t xml:space="preserve">Psychodidaktika. Metody efektivního a smysluplného učení. </w:t>
            </w:r>
            <w:r w:rsidRPr="0040774B">
              <w:rPr>
                <w:lang w:eastAsia="en-US"/>
              </w:rPr>
              <w:t>Praha: Grada.</w:t>
            </w:r>
          </w:p>
          <w:p w:rsidR="00473B9C" w:rsidRPr="0040774B" w:rsidRDefault="00473B9C" w:rsidP="00BD43D8">
            <w:pPr>
              <w:jc w:val="both"/>
            </w:pPr>
            <w:r w:rsidRPr="0040774B">
              <w:t xml:space="preserve">Štech, Š. (2011). </w:t>
            </w:r>
            <w:r w:rsidRPr="0040774B">
              <w:rPr>
                <w:i/>
                <w:iCs/>
              </w:rPr>
              <w:t>Mise školy – chránit kulturu i rozvíjet dítě.</w:t>
            </w:r>
            <w:r w:rsidRPr="0040774B">
              <w:t xml:space="preserve"> Dostupné na: www.konzervativizmus. sk/print.phb?1435. </w:t>
            </w:r>
          </w:p>
          <w:p w:rsidR="00473B9C" w:rsidRPr="0040774B" w:rsidRDefault="00473B9C" w:rsidP="00BD43D8">
            <w:pPr>
              <w:jc w:val="both"/>
            </w:pPr>
          </w:p>
          <w:p w:rsidR="00473B9C" w:rsidRPr="0040774B" w:rsidRDefault="00473B9C" w:rsidP="00BD43D8">
            <w:pPr>
              <w:rPr>
                <w:b/>
              </w:rPr>
            </w:pPr>
            <w:r w:rsidRPr="0040774B">
              <w:rPr>
                <w:b/>
              </w:rPr>
              <w:t>Doporučená literatura</w:t>
            </w:r>
          </w:p>
          <w:p w:rsidR="00473B9C" w:rsidRPr="0040774B" w:rsidRDefault="00473B9C" w:rsidP="00BD43D8">
            <w:pPr>
              <w:pStyle w:val="Nadpis1"/>
              <w:numPr>
                <w:ilvl w:val="0"/>
                <w:numId w:val="0"/>
              </w:numPr>
              <w:shd w:val="clear" w:color="auto" w:fill="FFFFFF"/>
              <w:spacing w:before="0" w:line="240" w:lineRule="auto"/>
              <w:ind w:left="360" w:hanging="360"/>
              <w:rPr>
                <w:rFonts w:ascii="Times New Roman" w:hAnsi="Times New Roman"/>
                <w:color w:val="auto"/>
                <w:sz w:val="20"/>
                <w:szCs w:val="20"/>
              </w:rPr>
            </w:pPr>
            <w:r w:rsidRPr="0040774B">
              <w:rPr>
                <w:rFonts w:ascii="Times New Roman" w:hAnsi="Times New Roman"/>
                <w:color w:val="auto"/>
                <w:sz w:val="20"/>
                <w:szCs w:val="20"/>
              </w:rPr>
              <w:t xml:space="preserve">Koutníková, M., &amp; Wiegerová, A. (2017). </w:t>
            </w:r>
            <w:r w:rsidRPr="0040774B">
              <w:rPr>
                <w:rFonts w:ascii="Times New Roman" w:hAnsi="Times New Roman"/>
                <w:i/>
                <w:color w:val="auto"/>
                <w:sz w:val="20"/>
                <w:szCs w:val="20"/>
              </w:rPr>
              <w:t>Využití komiksů v podmínkách mateřských škol.</w:t>
            </w:r>
            <w:r w:rsidRPr="0040774B">
              <w:rPr>
                <w:rFonts w:ascii="Times New Roman" w:hAnsi="Times New Roman"/>
                <w:color w:val="auto"/>
                <w:sz w:val="20"/>
                <w:szCs w:val="20"/>
              </w:rPr>
              <w:t xml:space="preserve"> Zlín: Nakladatelství UTB.</w:t>
            </w:r>
          </w:p>
          <w:p w:rsidR="00473B9C" w:rsidRPr="0040774B" w:rsidRDefault="00473B9C" w:rsidP="00BD43D8">
            <w:r w:rsidRPr="0040774B">
              <w:t>Časopisy: Pedagogická orientace, Orbis scholae, Studia paedagogica, Pedagogika, Komenský, e-Pedagogium</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536"/>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473B9C" w:rsidRDefault="00473B9C"/>
    <w:p w:rsidR="00811168" w:rsidRDefault="00811168"/>
    <w:p w:rsidR="00304F1D" w:rsidRPr="0040774B" w:rsidRDefault="00304F1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Pedagogická komunikace v MS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10</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D32D93" w:rsidP="00BD43D8">
            <w:pPr>
              <w:jc w:val="both"/>
            </w:pPr>
            <w:ins w:id="200" w:author="§.opiékoiíkkoíikoíi" w:date="2018-05-25T21:39:00Z">
              <w:r>
                <w:t>P</w:t>
              </w:r>
            </w:ins>
            <w:del w:id="201" w:author="§.opiékoiíkkoíikoíi" w:date="2018-05-25T21:39:00Z">
              <w:r w:rsidR="00473B9C" w:rsidRPr="0040774B" w:rsidDel="00D32D93">
                <w:delText>Vypracování a p</w:delText>
              </w:r>
            </w:del>
            <w:r w:rsidR="00473B9C" w:rsidRPr="0040774B">
              <w:t>rezentace seminární práce na zadané téma</w:t>
            </w:r>
            <w:ins w:id="202" w:author="§.opiékoiíkkoíikoíi" w:date="2018-05-25T21:39:00Z">
              <w:r>
                <w:t xml:space="preserve"> (skupinová práce)</w:t>
              </w:r>
            </w:ins>
            <w:r w:rsidR="00473B9C" w:rsidRPr="0040774B">
              <w:t xml:space="preserve">. </w:t>
            </w:r>
          </w:p>
        </w:tc>
      </w:tr>
      <w:tr w:rsidR="00473B9C" w:rsidRPr="0040774B" w:rsidTr="00BD43D8">
        <w:trPr>
          <w:trHeight w:val="25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Jana Vašíková,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Mgr. Hana Navrátilová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CD280C">
        <w:trPr>
          <w:trHeight w:val="3529"/>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Sociální interakce a komunikace.</w:t>
            </w:r>
          </w:p>
          <w:p w:rsidR="00473B9C" w:rsidRPr="0040774B" w:rsidRDefault="00473B9C" w:rsidP="00BD43D8">
            <w:r w:rsidRPr="0040774B">
              <w:t>Specifikum komunikace v prostředí mateřské školy – účastníci, podmínky.</w:t>
            </w:r>
          </w:p>
          <w:p w:rsidR="00473B9C" w:rsidRPr="0040774B" w:rsidRDefault="00473B9C" w:rsidP="00BD43D8">
            <w:r w:rsidRPr="0040774B">
              <w:t>Verbální a neverbální komunikace.</w:t>
            </w:r>
          </w:p>
          <w:p w:rsidR="00473B9C" w:rsidRPr="0040774B" w:rsidRDefault="00473B9C" w:rsidP="00BD43D8">
            <w:r w:rsidRPr="0040774B">
              <w:t>Specifikum neverbální komunikace dítěte předškolního věku.</w:t>
            </w:r>
          </w:p>
          <w:p w:rsidR="00473B9C" w:rsidRPr="0040774B" w:rsidRDefault="00473B9C" w:rsidP="00BD43D8">
            <w:r w:rsidRPr="0040774B">
              <w:t>Rozvoj empatie a naslouchání v komunikaci v MŠ.</w:t>
            </w:r>
          </w:p>
          <w:p w:rsidR="00473B9C" w:rsidRPr="0040774B" w:rsidRDefault="00473B9C" w:rsidP="00BD43D8">
            <w:r w:rsidRPr="0040774B">
              <w:t>Asertivní komunikace – východiska, principy, techniky.</w:t>
            </w:r>
          </w:p>
          <w:p w:rsidR="00473B9C" w:rsidRPr="0040774B" w:rsidRDefault="00473B9C" w:rsidP="00BD43D8">
            <w:r w:rsidRPr="0040774B">
              <w:t>Asertivní komunikace – nácvik technik v modelových situacích.</w:t>
            </w:r>
          </w:p>
          <w:p w:rsidR="00473B9C" w:rsidRPr="0040774B" w:rsidRDefault="00473B9C" w:rsidP="00BD43D8">
            <w:r w:rsidRPr="0040774B">
              <w:t>Konfliktní situace a komunikační strategie k jejich řešení.</w:t>
            </w:r>
          </w:p>
          <w:p w:rsidR="00473B9C" w:rsidRPr="0040774B" w:rsidRDefault="00473B9C" w:rsidP="00BD43D8">
            <w:r w:rsidRPr="0040774B">
              <w:t>Prezentační dovednosti učitele mateřské školy.</w:t>
            </w:r>
          </w:p>
          <w:p w:rsidR="00473B9C" w:rsidRPr="0040774B" w:rsidRDefault="00473B9C" w:rsidP="00BD43D8">
            <w:r w:rsidRPr="0040774B">
              <w:t>Role učitele jako hlavního komunikátora v prostředí mateřské školy.</w:t>
            </w:r>
          </w:p>
          <w:p w:rsidR="00473B9C" w:rsidRPr="0040774B" w:rsidRDefault="00473B9C" w:rsidP="00BD43D8">
            <w:r w:rsidRPr="0040774B">
              <w:t>Dítě předškolního věku jako aktivní iniciátor komunikace v MŠ.</w:t>
            </w:r>
          </w:p>
          <w:p w:rsidR="00473B9C" w:rsidRPr="0040774B" w:rsidRDefault="00473B9C" w:rsidP="00BD43D8">
            <w:r w:rsidRPr="0040774B">
              <w:t>Komunikace dítěte předškolního věku s vrstevníky ve skupině.</w:t>
            </w:r>
          </w:p>
          <w:p w:rsidR="00473B9C" w:rsidRPr="0040774B" w:rsidRDefault="00473B9C" w:rsidP="00BD43D8">
            <w:r w:rsidRPr="0040774B">
              <w:t>Rámce a struktury komunikace učitele a dítěte v mateřské škole.</w:t>
            </w:r>
          </w:p>
          <w:p w:rsidR="00473B9C" w:rsidRPr="0040774B" w:rsidRDefault="00473B9C" w:rsidP="00BD43D8">
            <w:r w:rsidRPr="0040774B">
              <w:t>Rozvoj komunikační kompe</w:t>
            </w:r>
            <w:r w:rsidR="00CD280C">
              <w:t>tence dítěte předškolního věku.</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r w:rsidRPr="0040774B">
              <w:rPr>
                <w:b/>
              </w:rPr>
              <w:t>Povinná literatura</w:t>
            </w:r>
            <w:r w:rsidRPr="0040774B">
              <w:rPr>
                <w:b/>
              </w:rPr>
              <w:br/>
            </w:r>
            <w:r w:rsidRPr="0040774B">
              <w:t xml:space="preserve">Bytešníková, I. (2007). </w:t>
            </w:r>
            <w:r w:rsidRPr="0040774B">
              <w:rPr>
                <w:i/>
              </w:rPr>
              <w:t>Rozvoj komunikačních kompetencí u dětí předškolního věku</w:t>
            </w:r>
            <w:r w:rsidRPr="0040774B">
              <w:t>. Brno: Masarykova univerzita.</w:t>
            </w:r>
          </w:p>
          <w:p w:rsidR="00473B9C" w:rsidRPr="0040774B" w:rsidRDefault="00473B9C" w:rsidP="00BD43D8">
            <w:pPr>
              <w:jc w:val="both"/>
            </w:pPr>
            <w:r w:rsidRPr="0040774B">
              <w:t xml:space="preserve">DeVito, J. A. (2008). </w:t>
            </w:r>
            <w:r w:rsidRPr="0040774B">
              <w:rPr>
                <w:i/>
              </w:rPr>
              <w:t>Základy mezilidské komunikace: 6. vydání.</w:t>
            </w:r>
            <w:r w:rsidRPr="0040774B">
              <w:t xml:space="preserve"> Praha: Grada.</w:t>
            </w:r>
          </w:p>
          <w:p w:rsidR="00473B9C" w:rsidRDefault="00473B9C" w:rsidP="00BD43D8">
            <w:pPr>
              <w:jc w:val="both"/>
            </w:pPr>
            <w:r w:rsidRPr="0040774B">
              <w:t xml:space="preserve">Fontana, D. (2017). </w:t>
            </w:r>
            <w:r w:rsidRPr="0040774B">
              <w:rPr>
                <w:i/>
              </w:rPr>
              <w:t>Sociální dovednosti v praxi</w:t>
            </w:r>
            <w:r w:rsidRPr="0040774B">
              <w:t>. Praha: Portál.</w:t>
            </w:r>
          </w:p>
          <w:p w:rsidR="00DA3D41" w:rsidRPr="0040774B" w:rsidRDefault="00DA3D41" w:rsidP="00BD43D8">
            <w:pPr>
              <w:jc w:val="both"/>
            </w:pPr>
            <w:r>
              <w:t xml:space="preserve">Navrátilová, H. (2018). </w:t>
            </w:r>
            <w:r w:rsidRPr="00DA3D41">
              <w:rPr>
                <w:i/>
              </w:rPr>
              <w:t>Komunikační dovednosti učitele MŠ</w:t>
            </w:r>
            <w:r>
              <w:t xml:space="preserve">. </w:t>
            </w:r>
            <w:r w:rsidRPr="0007360D">
              <w:rPr>
                <w:i/>
              </w:rPr>
              <w:t>Distanční studijní opora</w:t>
            </w:r>
            <w:r w:rsidRPr="00B63330">
              <w:t xml:space="preserve">. </w:t>
            </w:r>
            <w:r>
              <w:t>Zlín: UTB ve Zlíně.</w:t>
            </w:r>
          </w:p>
          <w:p w:rsidR="00473B9C" w:rsidRDefault="00473B9C" w:rsidP="00BD43D8">
            <w:pPr>
              <w:jc w:val="both"/>
            </w:pPr>
            <w:r w:rsidRPr="0040774B">
              <w:t xml:space="preserve">Navrátilová, H. (2015). Učitel mateřské školy a jeho postavení ve školském systému. In Wiegerová, A. et al. </w:t>
            </w:r>
            <w:r w:rsidRPr="0040774B">
              <w:rPr>
                <w:i/>
              </w:rPr>
              <w:t>Profesionalizace učitele mateřské školy z pohledu reformy kurikula</w:t>
            </w:r>
            <w:r w:rsidRPr="0040774B">
              <w:t xml:space="preserve">. Zlín: </w:t>
            </w:r>
            <w:r w:rsidR="00F07DF4">
              <w:t xml:space="preserve">UTB ve Zlíně. </w:t>
            </w:r>
          </w:p>
          <w:p w:rsidR="006E489E" w:rsidRPr="00487289" w:rsidRDefault="006E489E" w:rsidP="006E489E">
            <w:r w:rsidRPr="00487289">
              <w:t xml:space="preserve">Navrátilová, H. (2017). Children´s Initiations in Communication with Preschool Teachers. </w:t>
            </w:r>
            <w:r w:rsidRPr="00487289">
              <w:rPr>
                <w:i/>
              </w:rPr>
              <w:t>Acta Educationis Generalis</w:t>
            </w:r>
            <w:r>
              <w:t xml:space="preserve">, </w:t>
            </w:r>
            <w:r>
              <w:rPr>
                <w:i/>
              </w:rPr>
              <w:t>7</w:t>
            </w:r>
            <w:r>
              <w:t>(</w:t>
            </w:r>
            <w:r w:rsidRPr="00487289">
              <w:t>2</w:t>
            </w:r>
            <w:r>
              <w:t xml:space="preserve">), </w:t>
            </w:r>
            <w:r w:rsidRPr="00487289">
              <w:t>42 – 55.</w:t>
            </w:r>
          </w:p>
          <w:p w:rsidR="00473B9C" w:rsidRPr="0040774B" w:rsidRDefault="00473B9C" w:rsidP="00BD43D8">
            <w:pPr>
              <w:jc w:val="both"/>
            </w:pPr>
            <w:r w:rsidRPr="0040774B">
              <w:t xml:space="preserve">Syslová, Z., &amp; Chaloupková, L. (2015). </w:t>
            </w:r>
            <w:r w:rsidRPr="0040774B">
              <w:rPr>
                <w:i/>
              </w:rPr>
              <w:t>Rámec profesních kvalit učitele mateřské školy</w:t>
            </w:r>
            <w:r w:rsidRPr="0040774B">
              <w:t>. Brno: Masarykova univerzita.</w:t>
            </w:r>
          </w:p>
          <w:p w:rsidR="00473B9C" w:rsidRPr="0040774B" w:rsidRDefault="00473B9C" w:rsidP="00BD43D8">
            <w:pPr>
              <w:jc w:val="both"/>
              <w:rPr>
                <w:b/>
              </w:rPr>
            </w:pPr>
          </w:p>
          <w:p w:rsidR="00473B9C" w:rsidRPr="0040774B" w:rsidRDefault="00473B9C" w:rsidP="00BD43D8">
            <w:pPr>
              <w:rPr>
                <w:b/>
              </w:rPr>
            </w:pPr>
            <w:r w:rsidRPr="0040774B">
              <w:rPr>
                <w:b/>
              </w:rPr>
              <w:t>Doporučená literatura</w:t>
            </w:r>
          </w:p>
          <w:p w:rsidR="00473B9C" w:rsidRPr="0040774B" w:rsidRDefault="00473B9C" w:rsidP="00BD43D8">
            <w:pPr>
              <w:jc w:val="both"/>
            </w:pPr>
            <w:r w:rsidRPr="0040774B">
              <w:t xml:space="preserve">Havigerová, J. M. (2013). </w:t>
            </w:r>
            <w:r w:rsidRPr="0040774B">
              <w:rPr>
                <w:i/>
              </w:rPr>
              <w:t>Projevy dětské zvídavosti: získávání informací a kladení otázek od předškolního věku v kontextu intelektového nadání.</w:t>
            </w:r>
            <w:r w:rsidRPr="0040774B">
              <w:t xml:space="preserve"> Praha: Grada.</w:t>
            </w:r>
          </w:p>
          <w:p w:rsidR="00473B9C" w:rsidRPr="0040774B" w:rsidRDefault="00473B9C" w:rsidP="00BD43D8">
            <w:pPr>
              <w:jc w:val="both"/>
            </w:pPr>
            <w:r w:rsidRPr="0040774B">
              <w:t xml:space="preserve">Sperry, R. W. (2016). </w:t>
            </w:r>
            <w:r w:rsidRPr="0040774B">
              <w:rPr>
                <w:i/>
              </w:rPr>
              <w:t>Komunikace v problémových situacích s dítětem v MŠ</w:t>
            </w:r>
            <w:r w:rsidRPr="0040774B">
              <w:t>. Praha: Portál.</w:t>
            </w:r>
          </w:p>
          <w:p w:rsidR="00473B9C" w:rsidRPr="0040774B" w:rsidRDefault="00473B9C" w:rsidP="00BD43D8">
            <w:pPr>
              <w:jc w:val="both"/>
            </w:pPr>
            <w:r w:rsidRPr="0040774B">
              <w:t xml:space="preserve">Syslová, Z. (2013). </w:t>
            </w:r>
            <w:r w:rsidRPr="0040774B">
              <w:rPr>
                <w:i/>
              </w:rPr>
              <w:t>Profesní kompetence učitele mateřské školy.</w:t>
            </w:r>
            <w:r w:rsidRPr="0040774B">
              <w:t xml:space="preserve"> Praha: Grada.</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3D268E">
        <w:trPr>
          <w:trHeight w:val="269"/>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F07DF4" w:rsidRDefault="00F07DF4" w:rsidP="00BD43D8">
            <w:pPr>
              <w:jc w:val="both"/>
            </w:pPr>
            <w:r w:rsidRPr="00F07DF4">
              <w:rPr>
                <w:color w:val="000000"/>
                <w:shd w:val="clear" w:color="auto" w:fill="FFFFFF"/>
              </w:rPr>
              <w:t>Specifické postupy při práci s dětmi se speciálními vzdělávacími potřebami</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10</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9A70BA" w:rsidRDefault="00473B9C">
            <w:pPr>
              <w:jc w:val="both"/>
            </w:pPr>
            <w:r w:rsidRPr="0040774B">
              <w:rPr>
                <w:color w:val="000000"/>
                <w:shd w:val="clear" w:color="auto" w:fill="FFFFFF"/>
              </w:rPr>
              <w:t xml:space="preserve">Vypracování </w:t>
            </w:r>
            <w:del w:id="203" w:author="§.opiékoiíkkoíikoíi" w:date="2018-05-25T21:40:00Z">
              <w:r w:rsidRPr="0040774B" w:rsidDel="00D32D93">
                <w:rPr>
                  <w:color w:val="000000"/>
                  <w:shd w:val="clear" w:color="auto" w:fill="FFFFFF"/>
                </w:rPr>
                <w:delText xml:space="preserve">seminární práce a </w:delText>
              </w:r>
            </w:del>
            <w:r w:rsidRPr="0040774B">
              <w:rPr>
                <w:color w:val="000000"/>
                <w:shd w:val="clear" w:color="auto" w:fill="FFFFFF"/>
              </w:rPr>
              <w:t>speciálně pedagogického projektu. </w:t>
            </w:r>
          </w:p>
        </w:tc>
      </w:tr>
      <w:tr w:rsidR="00473B9C" w:rsidRPr="0040774B" w:rsidTr="008C6876">
        <w:trPr>
          <w:trHeight w:val="168"/>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C762A3" w:rsidP="00BD43D8">
            <w:pPr>
              <w:jc w:val="both"/>
            </w:pPr>
            <w:r>
              <w:t>Mgr. Jana Vašíková, Ph</w:t>
            </w:r>
            <w:r w:rsidR="00473B9C" w:rsidRPr="0040774B">
              <w:t>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Mgr. Jana Vaš</w:t>
            </w:r>
            <w:r w:rsidR="00C762A3">
              <w:t>íková, Ph</w:t>
            </w:r>
            <w:r w:rsidRPr="0040774B">
              <w:t>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8C6876">
        <w:trPr>
          <w:trHeight w:val="3287"/>
        </w:trPr>
        <w:tc>
          <w:tcPr>
            <w:tcW w:w="9855" w:type="dxa"/>
            <w:gridSpan w:val="8"/>
            <w:tcBorders>
              <w:top w:val="nil"/>
              <w:bottom w:val="single" w:sz="12" w:space="0" w:color="auto"/>
            </w:tcBorders>
          </w:tcPr>
          <w:p w:rsidR="00473B9C" w:rsidRPr="0040774B" w:rsidRDefault="00473B9C" w:rsidP="00BD43D8">
            <w:pPr>
              <w:rPr>
                <w:color w:val="000000"/>
                <w:shd w:val="clear" w:color="auto" w:fill="FFFFFF"/>
              </w:rPr>
            </w:pPr>
            <w:r w:rsidRPr="0040774B">
              <w:rPr>
                <w:color w:val="000000"/>
                <w:shd w:val="clear" w:color="auto" w:fill="FFFFFF"/>
              </w:rPr>
              <w:t>Základní terminologie - možnosti vzdělávání dítěte se specifickými potřebami. </w:t>
            </w:r>
            <w:r w:rsidRPr="0040774B">
              <w:rPr>
                <w:color w:val="000000"/>
              </w:rPr>
              <w:br/>
            </w:r>
            <w:r w:rsidRPr="0040774B">
              <w:rPr>
                <w:color w:val="000000"/>
                <w:shd w:val="clear" w:color="auto" w:fill="FFFFFF"/>
              </w:rPr>
              <w:t>Integrace, segregace.</w:t>
            </w:r>
          </w:p>
          <w:p w:rsidR="00473B9C" w:rsidRPr="0040774B" w:rsidRDefault="00473B9C" w:rsidP="00BD43D8">
            <w:pPr>
              <w:rPr>
                <w:color w:val="000000"/>
                <w:shd w:val="clear" w:color="auto" w:fill="FFFFFF"/>
              </w:rPr>
            </w:pPr>
            <w:r w:rsidRPr="0040774B">
              <w:rPr>
                <w:color w:val="000000"/>
                <w:shd w:val="clear" w:color="auto" w:fill="FFFFFF"/>
              </w:rPr>
              <w:t>Inkluze.</w:t>
            </w:r>
            <w:r w:rsidRPr="0040774B">
              <w:rPr>
                <w:color w:val="000000"/>
              </w:rPr>
              <w:br/>
            </w:r>
            <w:r w:rsidRPr="0040774B">
              <w:rPr>
                <w:color w:val="000000"/>
                <w:shd w:val="clear" w:color="auto" w:fill="FFFFFF"/>
              </w:rPr>
              <w:t>Legislativní zakotvení. </w:t>
            </w:r>
            <w:r w:rsidRPr="0040774B">
              <w:rPr>
                <w:color w:val="000000"/>
              </w:rPr>
              <w:br/>
            </w:r>
            <w:r w:rsidRPr="0040774B">
              <w:rPr>
                <w:color w:val="000000"/>
                <w:shd w:val="clear" w:color="auto" w:fill="FFFFFF"/>
              </w:rPr>
              <w:t>Specifika přístupů k dětem s mentálním postižením.</w:t>
            </w:r>
            <w:r w:rsidRPr="0040774B">
              <w:rPr>
                <w:color w:val="000000"/>
              </w:rPr>
              <w:br/>
            </w:r>
            <w:r w:rsidRPr="0040774B">
              <w:rPr>
                <w:color w:val="000000"/>
                <w:shd w:val="clear" w:color="auto" w:fill="FFFFFF"/>
              </w:rPr>
              <w:t>Specifika přístupů k dětem se zrakovým postižením. </w:t>
            </w:r>
            <w:r w:rsidRPr="0040774B">
              <w:rPr>
                <w:color w:val="000000"/>
              </w:rPr>
              <w:br/>
            </w:r>
            <w:r w:rsidRPr="0040774B">
              <w:rPr>
                <w:color w:val="000000"/>
                <w:shd w:val="clear" w:color="auto" w:fill="FFFFFF"/>
              </w:rPr>
              <w:t>Specifika přístupů dětem se sluchovým postižením. </w:t>
            </w:r>
            <w:r w:rsidRPr="0040774B">
              <w:rPr>
                <w:color w:val="000000"/>
              </w:rPr>
              <w:br/>
            </w:r>
            <w:r w:rsidRPr="0040774B">
              <w:rPr>
                <w:color w:val="000000"/>
                <w:shd w:val="clear" w:color="auto" w:fill="FFFFFF"/>
              </w:rPr>
              <w:t>Specifika přístupů dětem se somatickým postižením. </w:t>
            </w:r>
            <w:r w:rsidRPr="0040774B">
              <w:rPr>
                <w:color w:val="000000"/>
              </w:rPr>
              <w:br/>
            </w:r>
            <w:r w:rsidRPr="0040774B">
              <w:rPr>
                <w:color w:val="000000"/>
                <w:shd w:val="clear" w:color="auto" w:fill="FFFFFF"/>
              </w:rPr>
              <w:t>Specifika přístupů k dětem s poruchami učení. </w:t>
            </w:r>
            <w:r w:rsidRPr="0040774B">
              <w:rPr>
                <w:color w:val="000000"/>
              </w:rPr>
              <w:br/>
            </w:r>
            <w:r w:rsidRPr="0040774B">
              <w:rPr>
                <w:color w:val="000000"/>
                <w:shd w:val="clear" w:color="auto" w:fill="FFFFFF"/>
              </w:rPr>
              <w:t>Specifika přístupů k dětem s narušenou komunikační schopností. </w:t>
            </w:r>
            <w:r w:rsidRPr="0040774B">
              <w:rPr>
                <w:color w:val="000000"/>
              </w:rPr>
              <w:br/>
            </w:r>
            <w:r w:rsidRPr="0040774B">
              <w:rPr>
                <w:color w:val="000000"/>
                <w:shd w:val="clear" w:color="auto" w:fill="FFFFFF"/>
              </w:rPr>
              <w:t>Specifika přístupů k dětem s kombinovaným handicapem. </w:t>
            </w:r>
            <w:r w:rsidRPr="0040774B">
              <w:rPr>
                <w:color w:val="000000"/>
              </w:rPr>
              <w:br/>
            </w:r>
            <w:r w:rsidRPr="0040774B">
              <w:rPr>
                <w:color w:val="000000"/>
                <w:shd w:val="clear" w:color="auto" w:fill="FFFFFF"/>
              </w:rPr>
              <w:t>Specifika přístupů k dětem ze sociálně znevýhodněného, nepodnětného prostředí. </w:t>
            </w:r>
          </w:p>
          <w:p w:rsidR="00473B9C" w:rsidRDefault="00473B9C" w:rsidP="00BD43D8">
            <w:pPr>
              <w:rPr>
                <w:rFonts w:ascii="Tahoma" w:hAnsi="Tahoma" w:cs="Tahoma"/>
                <w:color w:val="000000"/>
                <w:sz w:val="17"/>
                <w:szCs w:val="17"/>
                <w:shd w:val="clear" w:color="auto" w:fill="FFFFFF"/>
              </w:rPr>
            </w:pPr>
            <w:r w:rsidRPr="0040774B">
              <w:rPr>
                <w:color w:val="000000"/>
                <w:shd w:val="clear" w:color="auto" w:fill="FFFFFF"/>
              </w:rPr>
              <w:t>Specifika přístupů k dětem z kulturně odlišného prostředí.</w:t>
            </w:r>
            <w:r w:rsidRPr="0040774B">
              <w:rPr>
                <w:color w:val="000000"/>
              </w:rPr>
              <w:br/>
            </w:r>
            <w:r w:rsidRPr="0040774B">
              <w:rPr>
                <w:color w:val="000000"/>
                <w:shd w:val="clear" w:color="auto" w:fill="FFFFFF"/>
              </w:rPr>
              <w:t>Instituce pedagogického poradenství a péče.</w:t>
            </w:r>
            <w:r w:rsidRPr="0040774B">
              <w:rPr>
                <w:rFonts w:ascii="Tahoma" w:hAnsi="Tahoma" w:cs="Tahoma"/>
                <w:color w:val="000000"/>
                <w:sz w:val="17"/>
                <w:szCs w:val="17"/>
                <w:shd w:val="clear" w:color="auto" w:fill="FFFFFF"/>
              </w:rPr>
              <w:t> </w:t>
            </w:r>
          </w:p>
          <w:p w:rsidR="008C6876" w:rsidRPr="0040774B" w:rsidRDefault="008C6876"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605BF1" w:rsidTr="00B84458">
        <w:trPr>
          <w:trHeight w:val="3578"/>
        </w:trPr>
        <w:tc>
          <w:tcPr>
            <w:tcW w:w="9855" w:type="dxa"/>
            <w:gridSpan w:val="8"/>
            <w:tcBorders>
              <w:top w:val="nil"/>
            </w:tcBorders>
          </w:tcPr>
          <w:p w:rsidR="00F07DF4" w:rsidRPr="00605BF1" w:rsidRDefault="00473B9C" w:rsidP="00F07DF4">
            <w:pPr>
              <w:jc w:val="both"/>
              <w:rPr>
                <w:b/>
              </w:rPr>
            </w:pPr>
            <w:r w:rsidRPr="00605BF1">
              <w:rPr>
                <w:b/>
              </w:rPr>
              <w:t>Povinná literatura</w:t>
            </w:r>
          </w:p>
          <w:p w:rsidR="00F07DF4" w:rsidRPr="00605BF1" w:rsidRDefault="00F07DF4" w:rsidP="00F07DF4">
            <w:pPr>
              <w:jc w:val="both"/>
              <w:rPr>
                <w:b/>
              </w:rPr>
            </w:pPr>
            <w:r w:rsidRPr="00605BF1">
              <w:t xml:space="preserve">Andrysová, P. (2013). </w:t>
            </w:r>
            <w:r w:rsidRPr="00605BF1">
              <w:rPr>
                <w:i/>
                <w:iCs/>
              </w:rPr>
              <w:t xml:space="preserve">Základy logopedie. </w:t>
            </w:r>
            <w:r w:rsidRPr="00605BF1">
              <w:rPr>
                <w:i/>
              </w:rPr>
              <w:t>Distanční studijní opora</w:t>
            </w:r>
            <w:r w:rsidRPr="00605BF1">
              <w:t xml:space="preserve">. Zlín: UTB ve Zíně. </w:t>
            </w:r>
          </w:p>
          <w:p w:rsidR="00473B9C" w:rsidRPr="00605BF1" w:rsidRDefault="00473B9C" w:rsidP="00BD43D8">
            <w:pPr>
              <w:jc w:val="both"/>
            </w:pPr>
            <w:r w:rsidRPr="00605BF1">
              <w:rPr>
                <w:color w:val="000000"/>
                <w:shd w:val="clear" w:color="auto" w:fill="FFFFFF"/>
              </w:rPr>
              <w:t xml:space="preserve">Lechta, V. (2010). </w:t>
            </w:r>
            <w:r w:rsidRPr="00605BF1">
              <w:rPr>
                <w:i/>
                <w:iCs/>
                <w:color w:val="000000"/>
                <w:shd w:val="clear" w:color="auto" w:fill="FFFFFF"/>
              </w:rPr>
              <w:t>Základy inkluzivní pedagogiky</w:t>
            </w:r>
            <w:r w:rsidRPr="00605BF1">
              <w:rPr>
                <w:color w:val="000000"/>
                <w:shd w:val="clear" w:color="auto" w:fill="FFFFFF"/>
              </w:rPr>
              <w:t>. Praha: Portál. </w:t>
            </w:r>
          </w:p>
          <w:p w:rsidR="00473B9C" w:rsidRPr="00605BF1" w:rsidRDefault="007E0652" w:rsidP="00BD43D8">
            <w:pPr>
              <w:jc w:val="both"/>
            </w:pPr>
            <w:hyperlink r:id="rId27" w:tgtFrame="_blank" w:history="1">
              <w:r w:rsidR="00473B9C" w:rsidRPr="00605BF1">
                <w:rPr>
                  <w:bCs/>
                </w:rPr>
                <w:t xml:space="preserve">Machů, E. (2013). </w:t>
              </w:r>
              <w:r w:rsidR="00473B9C" w:rsidRPr="00605BF1">
                <w:rPr>
                  <w:bCs/>
                  <w:i/>
                  <w:iCs/>
                </w:rPr>
                <w:t>Práce s dětmi se specifickými vzdělávacími potřebami - nadané dítě předškolního věku</w:t>
              </w:r>
              <w:r w:rsidR="00473B9C" w:rsidRPr="00605BF1">
                <w:rPr>
                  <w:bCs/>
                </w:rPr>
                <w:t>. Z</w:t>
              </w:r>
              <w:r w:rsidR="00FC2C55">
                <w:rPr>
                  <w:bCs/>
                </w:rPr>
                <w:t>lín: UTB.</w:t>
              </w:r>
              <w:r w:rsidR="00473B9C" w:rsidRPr="00605BF1">
                <w:rPr>
                  <w:bCs/>
                </w:rPr>
                <w:t> </w:t>
              </w:r>
            </w:hyperlink>
          </w:p>
          <w:p w:rsidR="00473B9C" w:rsidRPr="00BD46C6" w:rsidRDefault="00BD46C6" w:rsidP="00BD43D8">
            <w:pPr>
              <w:jc w:val="both"/>
              <w:rPr>
                <w:color w:val="000000"/>
              </w:rPr>
            </w:pPr>
            <w:r>
              <w:rPr>
                <w:color w:val="000000"/>
              </w:rPr>
              <w:t>Müller, O. et al</w:t>
            </w:r>
            <w:r w:rsidR="00473B9C" w:rsidRPr="00605BF1">
              <w:rPr>
                <w:color w:val="000000"/>
              </w:rPr>
              <w:t xml:space="preserve">. (2004). </w:t>
            </w:r>
            <w:r w:rsidR="00473B9C" w:rsidRPr="00605BF1">
              <w:rPr>
                <w:i/>
                <w:iCs/>
                <w:color w:val="000000"/>
              </w:rPr>
              <w:t>Dítě se speciálními vzdělávacími potřebami v běžné škole</w:t>
            </w:r>
            <w:r w:rsidR="00473B9C" w:rsidRPr="00605BF1">
              <w:rPr>
                <w:color w:val="000000"/>
              </w:rPr>
              <w:t>. Olomouc: UP. </w:t>
            </w:r>
          </w:p>
          <w:p w:rsidR="00473B9C" w:rsidRPr="00605BF1" w:rsidRDefault="00473B9C" w:rsidP="00BD43D8">
            <w:pPr>
              <w:jc w:val="both"/>
              <w:rPr>
                <w:b/>
              </w:rPr>
            </w:pPr>
            <w:r w:rsidRPr="00605BF1">
              <w:rPr>
                <w:color w:val="000000"/>
              </w:rPr>
              <w:t xml:space="preserve">Růžičková, V. (ed.). (2007). </w:t>
            </w:r>
            <w:r w:rsidRPr="00605BF1">
              <w:rPr>
                <w:i/>
                <w:iCs/>
                <w:color w:val="000000"/>
              </w:rPr>
              <w:t>Integrace zrakově a kombinovaně postižených žáků</w:t>
            </w:r>
            <w:r w:rsidRPr="00605BF1">
              <w:rPr>
                <w:color w:val="000000"/>
              </w:rPr>
              <w:t>. Olomouc: UP. </w:t>
            </w:r>
          </w:p>
          <w:p w:rsidR="00473B9C" w:rsidRPr="00605BF1" w:rsidRDefault="00473B9C" w:rsidP="00BD43D8">
            <w:pPr>
              <w:jc w:val="both"/>
              <w:rPr>
                <w:b/>
              </w:rPr>
            </w:pPr>
            <w:r w:rsidRPr="00605BF1">
              <w:rPr>
                <w:color w:val="000000"/>
              </w:rPr>
              <w:t xml:space="preserve">Vágnerová, M. (2005). </w:t>
            </w:r>
            <w:r w:rsidRPr="00605BF1">
              <w:rPr>
                <w:i/>
                <w:iCs/>
                <w:color w:val="000000"/>
              </w:rPr>
              <w:t>Školní poradenská psychologie pro pedagogy</w:t>
            </w:r>
            <w:r w:rsidRPr="00605BF1">
              <w:rPr>
                <w:color w:val="000000"/>
              </w:rPr>
              <w:t>. Praha: Karolinum. </w:t>
            </w:r>
          </w:p>
          <w:p w:rsidR="00473B9C" w:rsidRPr="00605BF1" w:rsidRDefault="00473B9C" w:rsidP="00605BF1">
            <w:pPr>
              <w:jc w:val="both"/>
            </w:pPr>
            <w:r w:rsidRPr="00605BF1">
              <w:t>Vašíková, J.</w:t>
            </w:r>
            <w:r w:rsidR="006E489E">
              <w:t>,</w:t>
            </w:r>
            <w:r w:rsidRPr="00605BF1">
              <w:t xml:space="preserve"> &amp; Žáková, I. (2017).  Speech Therapy Prevention in Kindergarten. </w:t>
            </w:r>
            <w:r w:rsidRPr="00605BF1">
              <w:rPr>
                <w:i/>
              </w:rPr>
              <w:t>Acta Educationis Generalis</w:t>
            </w:r>
            <w:r w:rsidRPr="00605BF1">
              <w:t xml:space="preserve">, </w:t>
            </w:r>
            <w:r w:rsidRPr="00605BF1">
              <w:rPr>
                <w:i/>
              </w:rPr>
              <w:t>7</w:t>
            </w:r>
            <w:r w:rsidRPr="00605BF1">
              <w:t>(2), 69-78.</w:t>
            </w:r>
          </w:p>
          <w:p w:rsidR="00605BF1" w:rsidRPr="00605BF1" w:rsidRDefault="00605BF1" w:rsidP="00605BF1">
            <w:pPr>
              <w:pStyle w:val="Normlnweb"/>
              <w:shd w:val="clear" w:color="auto" w:fill="FFFFFF"/>
              <w:spacing w:before="0" w:beforeAutospacing="0" w:after="0" w:afterAutospacing="0"/>
              <w:jc w:val="both"/>
              <w:rPr>
                <w:rStyle w:val="Hypertextovodkaz"/>
                <w:sz w:val="20"/>
                <w:szCs w:val="20"/>
              </w:rPr>
            </w:pPr>
            <w:r>
              <w:rPr>
                <w:color w:val="000000"/>
                <w:sz w:val="20"/>
                <w:szCs w:val="20"/>
              </w:rPr>
              <w:t xml:space="preserve">Vašíková, J. </w:t>
            </w:r>
            <w:r w:rsidRPr="00605BF1">
              <w:rPr>
                <w:color w:val="000000"/>
                <w:sz w:val="20"/>
                <w:szCs w:val="20"/>
              </w:rPr>
              <w:t xml:space="preserve">(2015). </w:t>
            </w:r>
            <w:r w:rsidRPr="00DA3D41">
              <w:rPr>
                <w:i/>
                <w:color w:val="000000"/>
                <w:sz w:val="20"/>
                <w:szCs w:val="20"/>
              </w:rPr>
              <w:t xml:space="preserve">Práce učitele s dětmi se specifickými poruchami učení. </w:t>
            </w:r>
            <w:r w:rsidRPr="00DA3D41">
              <w:rPr>
                <w:i/>
                <w:sz w:val="20"/>
                <w:szCs w:val="20"/>
              </w:rPr>
              <w:t>Distanční studijní opora</w:t>
            </w:r>
            <w:r w:rsidRPr="00605BF1">
              <w:rPr>
                <w:sz w:val="20"/>
                <w:szCs w:val="20"/>
              </w:rPr>
              <w:t>. Zlín: UTB ve Zíně.</w:t>
            </w:r>
            <w:ins w:id="204" w:author="Jana Majerčíková" w:date="2018-05-29T19:00:00Z">
              <w:r w:rsidR="0077586E">
                <w:rPr>
                  <w:sz w:val="20"/>
                  <w:szCs w:val="20"/>
                </w:rPr>
                <w:t xml:space="preserve"> Dostupné z: </w:t>
              </w:r>
              <w:r w:rsidR="0077586E" w:rsidRPr="0077586E">
                <w:rPr>
                  <w:sz w:val="20"/>
                  <w:szCs w:val="20"/>
                </w:rPr>
                <w:t>http://online.anyflip.com/wgrk/yctb/mobile/index.html</w:t>
              </w:r>
            </w:ins>
            <w:r w:rsidRPr="00605BF1">
              <w:rPr>
                <w:sz w:val="20"/>
                <w:szCs w:val="20"/>
              </w:rPr>
              <w:t xml:space="preserve"> </w:t>
            </w:r>
          </w:p>
          <w:p w:rsidR="00473B9C" w:rsidRPr="00605BF1" w:rsidRDefault="00473B9C" w:rsidP="00605BF1">
            <w:pPr>
              <w:jc w:val="both"/>
              <w:rPr>
                <w:b/>
              </w:rPr>
            </w:pPr>
          </w:p>
          <w:p w:rsidR="00473B9C" w:rsidRPr="00605BF1" w:rsidRDefault="00473B9C" w:rsidP="00605BF1">
            <w:pPr>
              <w:jc w:val="both"/>
              <w:rPr>
                <w:b/>
              </w:rPr>
            </w:pPr>
            <w:r w:rsidRPr="00605BF1">
              <w:rPr>
                <w:b/>
              </w:rPr>
              <w:t>Doporučená literatura</w:t>
            </w:r>
          </w:p>
          <w:p w:rsidR="00473B9C" w:rsidRPr="00605BF1" w:rsidRDefault="00473B9C" w:rsidP="00605BF1">
            <w:pPr>
              <w:jc w:val="both"/>
              <w:rPr>
                <w:b/>
              </w:rPr>
            </w:pPr>
            <w:r w:rsidRPr="00605BF1">
              <w:rPr>
                <w:color w:val="000000"/>
              </w:rPr>
              <w:t xml:space="preserve">Michalík, J. (2002). </w:t>
            </w:r>
            <w:r w:rsidRPr="00605BF1">
              <w:rPr>
                <w:i/>
                <w:iCs/>
                <w:color w:val="000000"/>
              </w:rPr>
              <w:t>Škola pro všechny, aneb Integrace je když</w:t>
            </w:r>
            <w:r w:rsidRPr="00605BF1">
              <w:rPr>
                <w:color w:val="000000"/>
              </w:rPr>
              <w:t>. Vsetín: ZŠ Integra. </w:t>
            </w:r>
          </w:p>
          <w:p w:rsidR="00473B9C" w:rsidRPr="00605BF1" w:rsidRDefault="00473B9C" w:rsidP="00BD43D8">
            <w:pPr>
              <w:jc w:val="both"/>
              <w:rPr>
                <w:color w:val="000000"/>
              </w:rPr>
            </w:pPr>
            <w:r w:rsidRPr="00605BF1">
              <w:rPr>
                <w:color w:val="000000"/>
              </w:rPr>
              <w:t xml:space="preserve">Michalík, J. (1999). </w:t>
            </w:r>
            <w:r w:rsidRPr="00605BF1">
              <w:rPr>
                <w:i/>
                <w:iCs/>
                <w:color w:val="000000"/>
              </w:rPr>
              <w:t>Školská integrace dětí s postižením</w:t>
            </w:r>
            <w:r w:rsidRPr="00605BF1">
              <w:rPr>
                <w:color w:val="000000"/>
              </w:rPr>
              <w:t>. Olomouc: Univerzita Palackého.</w:t>
            </w:r>
          </w:p>
          <w:p w:rsidR="00B84458" w:rsidRPr="00B84458" w:rsidRDefault="00473B9C" w:rsidP="00BD43D8">
            <w:pPr>
              <w:jc w:val="both"/>
              <w:rPr>
                <w:color w:val="000000"/>
              </w:rPr>
            </w:pPr>
            <w:r w:rsidRPr="00605BF1">
              <w:rPr>
                <w:color w:val="000000"/>
              </w:rPr>
              <w:t xml:space="preserve">Vágnerová, M. (2004). </w:t>
            </w:r>
            <w:r w:rsidRPr="00605BF1">
              <w:rPr>
                <w:i/>
                <w:iCs/>
                <w:color w:val="000000"/>
              </w:rPr>
              <w:t>Patopsychologie pro pomáhající profese</w:t>
            </w:r>
            <w:r w:rsidRPr="00605BF1">
              <w:rPr>
                <w:color w:val="000000"/>
              </w:rPr>
              <w:t>. Praha: Portál. </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84458">
        <w:trPr>
          <w:trHeight w:val="678"/>
        </w:trPr>
        <w:tc>
          <w:tcPr>
            <w:tcW w:w="9855" w:type="dxa"/>
            <w:gridSpan w:val="8"/>
          </w:tcPr>
          <w:p w:rsidR="00D53980" w:rsidRDefault="00D53980" w:rsidP="00D53980">
            <w:pPr>
              <w:jc w:val="both"/>
            </w:pPr>
            <w:r>
              <w:t>Individuální konzultace s vyučujícím.</w:t>
            </w:r>
          </w:p>
          <w:p w:rsidR="008C6876" w:rsidRPr="0040774B" w:rsidRDefault="00D53980" w:rsidP="00BD43D8">
            <w:pPr>
              <w:jc w:val="both"/>
            </w:pPr>
            <w:r>
              <w:t>Využití kurzu ve výukovém prostředí Moodle (http://vyuka.fhs.utb.cz/).</w:t>
            </w:r>
          </w:p>
        </w:tc>
      </w:tr>
    </w:tbl>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6E489E" w:rsidP="00BD43D8">
            <w:pPr>
              <w:jc w:val="both"/>
            </w:pPr>
            <w:r>
              <w:t>Anglický jazyk III</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2/ZS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15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del w:id="205" w:author="§.opiékoiíkkoíikoíi" w:date="2018-05-25T21:40:00Z">
              <w:r w:rsidRPr="0040774B" w:rsidDel="00D32D93">
                <w:delText>Plnění zadaných domácích úkolů, p</w:delText>
              </w:r>
            </w:del>
            <w:ins w:id="206" w:author="§.opiékoiíkkoíikoíi" w:date="2018-05-25T21:40:00Z">
              <w:r w:rsidR="00D32D93">
                <w:t xml:space="preserve"> P</w:t>
              </w:r>
            </w:ins>
            <w:r w:rsidRPr="0040774B">
              <w:t>ráce v Moodle, průběžné testy, závěrečný test.</w:t>
            </w:r>
          </w:p>
        </w:tc>
      </w:tr>
      <w:tr w:rsidR="00473B9C" w:rsidRPr="0040774B" w:rsidTr="00BD43D8">
        <w:trPr>
          <w:trHeight w:val="53"/>
        </w:trPr>
        <w:tc>
          <w:tcPr>
            <w:tcW w:w="9855" w:type="dxa"/>
            <w:gridSpan w:val="8"/>
            <w:tcBorders>
              <w:top w:val="nil"/>
            </w:tcBorders>
          </w:tcPr>
          <w:p w:rsidR="00473B9C" w:rsidRPr="0040774B" w:rsidRDefault="00473B9C" w:rsidP="00BD43D8"/>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98"/>
        </w:trPr>
        <w:tc>
          <w:tcPr>
            <w:tcW w:w="9855" w:type="dxa"/>
            <w:gridSpan w:val="8"/>
            <w:tcBorders>
              <w:top w:val="nil"/>
            </w:tcBorders>
          </w:tcPr>
          <w:p w:rsidR="00473B9C" w:rsidRPr="0040774B" w:rsidRDefault="00473B9C" w:rsidP="00BD43D8">
            <w:pPr>
              <w:jc w:val="both"/>
            </w:pPr>
            <w:r w:rsidRPr="0040774B">
              <w:t>Mgr. Veronika Pečivová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93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Popis vzhledu a srovnávání.</w:t>
            </w:r>
          </w:p>
          <w:p w:rsidR="00473B9C" w:rsidRPr="0040774B" w:rsidRDefault="00473B9C" w:rsidP="00BD43D8">
            <w:r w:rsidRPr="0040774B">
              <w:t>Použití frázových sloves.</w:t>
            </w:r>
          </w:p>
          <w:p w:rsidR="00473B9C" w:rsidRPr="0040774B" w:rsidRDefault="00473B9C" w:rsidP="00BD43D8">
            <w:r w:rsidRPr="0040774B">
              <w:t>Formulace stížnosti.</w:t>
            </w:r>
          </w:p>
          <w:p w:rsidR="00473B9C" w:rsidRPr="0040774B" w:rsidRDefault="00473B9C" w:rsidP="00BD43D8">
            <w:r w:rsidRPr="0040774B">
              <w:t>Trpný rod.</w:t>
            </w:r>
          </w:p>
          <w:p w:rsidR="00473B9C" w:rsidRPr="0040774B" w:rsidRDefault="00473B9C" w:rsidP="00BD43D8">
            <w:pPr>
              <w:rPr>
                <w:i/>
              </w:rPr>
            </w:pPr>
            <w:r w:rsidRPr="0040774B">
              <w:t xml:space="preserve">Použití členů </w:t>
            </w:r>
            <w:r w:rsidRPr="0040774B">
              <w:rPr>
                <w:i/>
              </w:rPr>
              <w:t>a/an, the</w:t>
            </w:r>
          </w:p>
          <w:p w:rsidR="00473B9C" w:rsidRPr="0040774B" w:rsidRDefault="00473B9C" w:rsidP="00BD43D8">
            <w:pPr>
              <w:rPr>
                <w:i/>
              </w:rPr>
            </w:pPr>
            <w:r w:rsidRPr="0040774B">
              <w:t xml:space="preserve">Fráze se slovesy </w:t>
            </w:r>
            <w:r w:rsidRPr="0040774B">
              <w:rPr>
                <w:i/>
              </w:rPr>
              <w:t>take</w:t>
            </w:r>
            <w:r w:rsidRPr="0040774B">
              <w:t xml:space="preserve"> a </w:t>
            </w:r>
            <w:r w:rsidRPr="0040774B">
              <w:rPr>
                <w:i/>
              </w:rPr>
              <w:t>have.</w:t>
            </w:r>
          </w:p>
          <w:p w:rsidR="00473B9C" w:rsidRPr="0040774B" w:rsidRDefault="00473B9C" w:rsidP="00BD43D8">
            <w:r w:rsidRPr="0040774B">
              <w:t>Popis změn a rozdílů.</w:t>
            </w:r>
          </w:p>
          <w:p w:rsidR="00473B9C" w:rsidRPr="0040774B" w:rsidRDefault="00473B9C" w:rsidP="00BD43D8">
            <w:r w:rsidRPr="0040774B">
              <w:t>Doporučení.</w:t>
            </w:r>
          </w:p>
          <w:p w:rsidR="00473B9C" w:rsidRPr="0040774B" w:rsidRDefault="00473B9C" w:rsidP="00BD43D8">
            <w:r w:rsidRPr="0040774B">
              <w:t xml:space="preserve">Nereálné situace v minulost – </w:t>
            </w:r>
            <w:r w:rsidRPr="0040774B">
              <w:rPr>
                <w:i/>
              </w:rPr>
              <w:t>should/shouldn’t have</w:t>
            </w:r>
            <w:r w:rsidRPr="0040774B">
              <w:t>.</w:t>
            </w:r>
          </w:p>
          <w:p w:rsidR="00473B9C" w:rsidRPr="0040774B" w:rsidRDefault="00473B9C" w:rsidP="00BD43D8">
            <w:r w:rsidRPr="0040774B">
              <w:t>Chování lidí v sociálních médiích, reklama.</w:t>
            </w:r>
          </w:p>
          <w:p w:rsidR="00473B9C" w:rsidRPr="0040774B" w:rsidRDefault="00473B9C" w:rsidP="00BD43D8">
            <w:r w:rsidRPr="0040774B">
              <w:t>Modální slovesa.</w:t>
            </w:r>
          </w:p>
          <w:p w:rsidR="00473B9C" w:rsidRPr="0040774B" w:rsidRDefault="00473B9C" w:rsidP="00BD43D8">
            <w:r w:rsidRPr="0040774B">
              <w:t>Rozhodování a omluva.</w:t>
            </w:r>
          </w:p>
          <w:p w:rsidR="00473B9C" w:rsidRPr="0040774B" w:rsidRDefault="00473B9C" w:rsidP="00BD43D8">
            <w:r w:rsidRPr="0040774B">
              <w:t>Použití nepřímé řeči a nepřímých otázek.</w:t>
            </w:r>
          </w:p>
          <w:p w:rsidR="00473B9C" w:rsidRPr="0040774B" w:rsidRDefault="00473B9C" w:rsidP="00BD43D8">
            <w:r w:rsidRPr="0040774B">
              <w:t xml:space="preserve">Souhlas a nesouhlas, výhody a nevýhody. </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1B7D24">
            <w:pPr>
              <w:jc w:val="both"/>
            </w:pPr>
            <w:r w:rsidRPr="0040774B">
              <w:t xml:space="preserve">Alden, E. (2015). </w:t>
            </w:r>
            <w:r w:rsidRPr="0040774B">
              <w:rPr>
                <w:i/>
              </w:rPr>
              <w:t>Navigate</w:t>
            </w:r>
            <w:r w:rsidRPr="0040774B">
              <w:t xml:space="preserve"> </w:t>
            </w:r>
            <w:r w:rsidRPr="0040774B">
              <w:rPr>
                <w:i/>
              </w:rPr>
              <w:t>B1+ Intermediate Workbook with Key.</w:t>
            </w:r>
            <w:r w:rsidRPr="0040774B">
              <w:t xml:space="preserve"> Oxford: Oxford University press.</w:t>
            </w:r>
          </w:p>
          <w:p w:rsidR="003671A0" w:rsidRPr="00881581" w:rsidRDefault="003671A0" w:rsidP="003671A0">
            <w:pPr>
              <w:pStyle w:val="Normlnweb"/>
              <w:shd w:val="clear" w:color="auto" w:fill="FFFFFF"/>
              <w:spacing w:before="0" w:beforeAutospacing="0" w:after="0" w:afterAutospacing="0"/>
              <w:jc w:val="both"/>
              <w:rPr>
                <w:color w:val="000000"/>
                <w:sz w:val="20"/>
                <w:szCs w:val="20"/>
              </w:rPr>
            </w:pPr>
            <w:r w:rsidRPr="00881581">
              <w:rPr>
                <w:color w:val="000000"/>
                <w:sz w:val="20"/>
                <w:szCs w:val="20"/>
              </w:rPr>
              <w:t>Lengálová, A. (2015)</w:t>
            </w:r>
            <w:r>
              <w:rPr>
                <w:color w:val="000000"/>
                <w:sz w:val="20"/>
                <w:szCs w:val="20"/>
              </w:rPr>
              <w:t xml:space="preserve">. </w:t>
            </w:r>
            <w:r w:rsidRPr="00DA3D41">
              <w:rPr>
                <w:i/>
                <w:color w:val="000000"/>
                <w:sz w:val="20"/>
                <w:szCs w:val="20"/>
              </w:rPr>
              <w:t xml:space="preserve">Podpora prezentace vlastní práce a didaktických strategií v cizím jazyce. ANG </w:t>
            </w:r>
            <w:r w:rsidRPr="00DA3D41">
              <w:rPr>
                <w:i/>
                <w:sz w:val="20"/>
                <w:szCs w:val="20"/>
              </w:rPr>
              <w:t>Distanční studijní opora.</w:t>
            </w:r>
            <w:r w:rsidRPr="00605BF1">
              <w:rPr>
                <w:sz w:val="20"/>
                <w:szCs w:val="20"/>
              </w:rPr>
              <w:t xml:space="preserve"> Zlín: UTB ve Zíně. </w:t>
            </w:r>
            <w:r>
              <w:rPr>
                <w:sz w:val="20"/>
                <w:szCs w:val="20"/>
              </w:rPr>
              <w:t xml:space="preserve">Dostupné z: </w:t>
            </w:r>
            <w:r w:rsidRPr="006E10B8">
              <w:rPr>
                <w:sz w:val="20"/>
                <w:szCs w:val="20"/>
              </w:rPr>
              <w:t>http://online.anyflip.com/wgrk/pkzz/mobile/index.html</w:t>
            </w:r>
          </w:p>
          <w:p w:rsidR="00473B9C" w:rsidRPr="0040774B" w:rsidRDefault="00473B9C" w:rsidP="001B7D24">
            <w:pPr>
              <w:jc w:val="both"/>
            </w:pPr>
            <w:r w:rsidRPr="0040774B">
              <w:t xml:space="preserve">Roberts R. (2015). </w:t>
            </w:r>
            <w:r w:rsidRPr="0040774B">
              <w:rPr>
                <w:i/>
              </w:rPr>
              <w:t>Navigate B1+ Intermediate Coursebook with video</w:t>
            </w:r>
            <w:r w:rsidRPr="0040774B">
              <w:t>. Oxford: Oxford University press.</w:t>
            </w:r>
          </w:p>
          <w:p w:rsidR="00473B9C" w:rsidRPr="0040774B" w:rsidRDefault="00473B9C" w:rsidP="001B7D24">
            <w:pPr>
              <w:jc w:val="both"/>
              <w:rPr>
                <w:b/>
              </w:rPr>
            </w:pPr>
          </w:p>
          <w:p w:rsidR="00473B9C" w:rsidRPr="0040774B" w:rsidRDefault="00473B9C" w:rsidP="001B7D24">
            <w:pPr>
              <w:jc w:val="both"/>
              <w:rPr>
                <w:b/>
              </w:rPr>
            </w:pPr>
            <w:r w:rsidRPr="0040774B">
              <w:rPr>
                <w:b/>
              </w:rPr>
              <w:t>Doporučená literatura</w:t>
            </w:r>
          </w:p>
          <w:p w:rsidR="00473B9C" w:rsidRPr="0040774B" w:rsidRDefault="00473B9C" w:rsidP="00BD43D8">
            <w:pPr>
              <w:jc w:val="both"/>
            </w:pPr>
            <w:r w:rsidRPr="0040774B">
              <w:t xml:space="preserve">Flower, J. (1998). </w:t>
            </w:r>
            <w:r w:rsidRPr="0040774B">
              <w:rPr>
                <w:i/>
              </w:rPr>
              <w:t>Phrasal Verb Organizer with Mini-Dictionary</w:t>
            </w:r>
            <w:r w:rsidRPr="0040774B">
              <w:t>. Hove: Language Teaching Publications.</w:t>
            </w:r>
          </w:p>
          <w:p w:rsidR="00473B9C" w:rsidRPr="0040774B" w:rsidRDefault="00473B9C" w:rsidP="00BD43D8">
            <w:pPr>
              <w:jc w:val="both"/>
            </w:pPr>
            <w:r w:rsidRPr="0040774B">
              <w:t xml:space="preserve">Mann, M. (2007). </w:t>
            </w:r>
            <w:r w:rsidRPr="0040774B">
              <w:rPr>
                <w:i/>
              </w:rPr>
              <w:t>Destination B1 Grammar &amp; Vocabulary with Answer Key</w:t>
            </w:r>
            <w:r w:rsidRPr="0040774B">
              <w:t>. MacMillan.</w:t>
            </w:r>
          </w:p>
          <w:p w:rsidR="00473B9C" w:rsidRPr="0040774B" w:rsidRDefault="00473B9C" w:rsidP="00BD43D8">
            <w:pPr>
              <w:jc w:val="both"/>
            </w:pPr>
            <w:r w:rsidRPr="0040774B">
              <w:t xml:space="preserve">Murphy, R. (2012). </w:t>
            </w:r>
            <w:r w:rsidRPr="0040774B">
              <w:rPr>
                <w:i/>
              </w:rPr>
              <w:t>English Grammar in Use 4th Edition</w:t>
            </w:r>
            <w:r w:rsidRPr="0040774B">
              <w:t>. Cambridge: Cambridge university press.</w:t>
            </w:r>
          </w:p>
          <w:p w:rsidR="00473B9C" w:rsidRPr="0040774B" w:rsidRDefault="00473B9C" w:rsidP="00BD43D8">
            <w:pPr>
              <w:jc w:val="both"/>
            </w:pPr>
            <w:r w:rsidRPr="0040774B">
              <w:t xml:space="preserve">Sparling, D. (1990). </w:t>
            </w:r>
            <w:r w:rsidRPr="0040774B">
              <w:rPr>
                <w:i/>
              </w:rPr>
              <w:t>English or Czenglish</w:t>
            </w:r>
            <w:r w:rsidRPr="0040774B">
              <w:t>. Praha: Státní pedagogické nakladatelství.</w:t>
            </w:r>
          </w:p>
          <w:p w:rsidR="00473B9C" w:rsidRPr="0040774B" w:rsidRDefault="00473B9C" w:rsidP="00BD43D8">
            <w:r w:rsidRPr="0040774B">
              <w:t xml:space="preserve">Wyatt, R. (2004). </w:t>
            </w:r>
            <w:r w:rsidRPr="0040774B">
              <w:rPr>
                <w:i/>
              </w:rPr>
              <w:t>Check Your English Vocabulary For FCE+.</w:t>
            </w:r>
            <w:r w:rsidR="00B84458">
              <w:t xml:space="preserve"> London: Bloomsbury.</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84458">
        <w:trPr>
          <w:trHeight w:val="1025"/>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473B9C" w:rsidRDefault="00473B9C"/>
    <w:p w:rsidR="00CD280C" w:rsidRDefault="00CD280C"/>
    <w:p w:rsidR="00B84458" w:rsidRPr="0040774B" w:rsidRDefault="00B8445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 xml:space="preserve">Metodologie pedagogického výzkumu </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10p+5</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6</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r w:rsidRPr="0040774B">
              <w:t>Vytvoření projektu malého výzkumného šetření a jeho realizace v terénu.</w:t>
            </w:r>
          </w:p>
          <w:p w:rsidR="00473B9C" w:rsidRPr="0040774B" w:rsidRDefault="00473B9C" w:rsidP="00BD43D8">
            <w:r w:rsidRPr="0040774B">
              <w:t xml:space="preserve">Písemná zkouška: test znalostí a dovedností z metodologie výzkumu. </w:t>
            </w:r>
          </w:p>
          <w:p w:rsidR="00473B9C" w:rsidRPr="0040774B" w:rsidRDefault="00473B9C" w:rsidP="00BD43D8">
            <w:pPr>
              <w:jc w:val="both"/>
            </w:pPr>
          </w:p>
        </w:tc>
      </w:tr>
      <w:tr w:rsidR="00473B9C" w:rsidRPr="0040774B" w:rsidTr="00BD43D8">
        <w:trPr>
          <w:trHeight w:val="25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prof. PhDr. Peter Gavora, CSc.</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prof. PhDr. Peter Gavora, CSc. (5</w:t>
            </w:r>
            <w:r w:rsidR="006E489E">
              <w:t>0%), doc. PhDr. Jana Kutnohorská, CSc.</w:t>
            </w:r>
            <w:r w:rsidRPr="0040774B">
              <w:t xml:space="preserve"> (50%)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742"/>
        </w:trPr>
        <w:tc>
          <w:tcPr>
            <w:tcW w:w="9855" w:type="dxa"/>
            <w:gridSpan w:val="8"/>
            <w:tcBorders>
              <w:top w:val="nil"/>
              <w:bottom w:val="single" w:sz="12" w:space="0" w:color="auto"/>
            </w:tcBorders>
          </w:tcPr>
          <w:p w:rsidR="00B84458" w:rsidRDefault="00B84458" w:rsidP="00BD43D8">
            <w:pPr>
              <w:jc w:val="both"/>
            </w:pPr>
          </w:p>
          <w:p w:rsidR="00473B9C" w:rsidRPr="0040774B" w:rsidRDefault="00473B9C" w:rsidP="00BD43D8">
            <w:pPr>
              <w:jc w:val="both"/>
            </w:pPr>
            <w:r w:rsidRPr="0040774B">
              <w:t>Výzkum, metodologie, metoda.</w:t>
            </w:r>
          </w:p>
          <w:p w:rsidR="00473B9C" w:rsidRPr="0040774B" w:rsidRDefault="00473B9C" w:rsidP="00BD43D8">
            <w:pPr>
              <w:jc w:val="both"/>
            </w:pPr>
            <w:r w:rsidRPr="0040774B">
              <w:t>Tvorba projektu výzkumu a jeho fáze.</w:t>
            </w:r>
          </w:p>
          <w:p w:rsidR="00473B9C" w:rsidRPr="0040774B" w:rsidRDefault="00473B9C" w:rsidP="00BD43D8">
            <w:pPr>
              <w:jc w:val="both"/>
            </w:pPr>
            <w:r w:rsidRPr="0040774B">
              <w:t>Kvantitativní výzkum:</w:t>
            </w:r>
          </w:p>
          <w:p w:rsidR="00473B9C" w:rsidRPr="0040774B" w:rsidRDefault="00473B9C" w:rsidP="00BD43D8">
            <w:pPr>
              <w:jc w:val="both"/>
            </w:pPr>
            <w:r w:rsidRPr="0040774B">
              <w:t>východiska, silné stránky, omezení;</w:t>
            </w:r>
          </w:p>
          <w:p w:rsidR="00473B9C" w:rsidRPr="0040774B" w:rsidRDefault="00473B9C" w:rsidP="00BD43D8">
            <w:pPr>
              <w:jc w:val="both"/>
            </w:pPr>
            <w:r w:rsidRPr="0040774B">
              <w:t>výzkumné otázky a hypotézy;</w:t>
            </w:r>
          </w:p>
          <w:p w:rsidR="00473B9C" w:rsidRPr="0040774B" w:rsidRDefault="00473B9C" w:rsidP="00BD43D8">
            <w:pPr>
              <w:jc w:val="both"/>
            </w:pPr>
            <w:r w:rsidRPr="0040774B">
              <w:t>výzkumný soubor;</w:t>
            </w:r>
          </w:p>
          <w:p w:rsidR="00473B9C" w:rsidRPr="0040774B" w:rsidRDefault="00473B9C" w:rsidP="00BD43D8">
            <w:pPr>
              <w:jc w:val="both"/>
            </w:pPr>
            <w:r w:rsidRPr="0040774B">
              <w:t>výzkumné metody: dotazník, škálování, pozorování, obsahová analýza, experiment;</w:t>
            </w:r>
          </w:p>
          <w:p w:rsidR="00473B9C" w:rsidRPr="0040774B" w:rsidRDefault="00473B9C" w:rsidP="00BD43D8">
            <w:pPr>
              <w:jc w:val="both"/>
            </w:pPr>
            <w:r w:rsidRPr="0040774B">
              <w:t>zpracování dat.</w:t>
            </w:r>
          </w:p>
          <w:p w:rsidR="00473B9C" w:rsidRPr="0040774B" w:rsidRDefault="00473B9C" w:rsidP="00BD43D8">
            <w:pPr>
              <w:jc w:val="both"/>
            </w:pPr>
            <w:r w:rsidRPr="0040774B">
              <w:t>Kvalitativní výzkum:</w:t>
            </w:r>
          </w:p>
          <w:p w:rsidR="00473B9C" w:rsidRPr="0040774B" w:rsidRDefault="00473B9C" w:rsidP="00BD43D8">
            <w:pPr>
              <w:jc w:val="both"/>
            </w:pPr>
            <w:r w:rsidRPr="0040774B">
              <w:t>východiska, silné stránky, omezení;</w:t>
            </w:r>
          </w:p>
          <w:p w:rsidR="00473B9C" w:rsidRPr="0040774B" w:rsidRDefault="00473B9C" w:rsidP="00BD43D8">
            <w:pPr>
              <w:jc w:val="both"/>
            </w:pPr>
            <w:r w:rsidRPr="0040774B">
              <w:t>proudy kvalitativního výzkumu;</w:t>
            </w:r>
          </w:p>
          <w:p w:rsidR="00473B9C" w:rsidRPr="0040774B" w:rsidRDefault="00473B9C" w:rsidP="00BD43D8">
            <w:pPr>
              <w:jc w:val="both"/>
            </w:pPr>
            <w:r w:rsidRPr="0040774B">
              <w:t>strategie a postupy;</w:t>
            </w:r>
          </w:p>
          <w:p w:rsidR="00473B9C" w:rsidRPr="0040774B" w:rsidRDefault="00473B9C" w:rsidP="00BD43D8">
            <w:pPr>
              <w:jc w:val="both"/>
            </w:pPr>
            <w:r w:rsidRPr="0040774B">
              <w:t>výzkumné otázky a výběr participant</w:t>
            </w:r>
            <w:r w:rsidRPr="0040774B">
              <w:rPr>
                <w:rFonts w:ascii="Calibri" w:hAnsi="Calibri" w:cs="Calibri"/>
              </w:rPr>
              <w:t>ů;</w:t>
            </w:r>
          </w:p>
          <w:p w:rsidR="00473B9C" w:rsidRPr="0040774B" w:rsidRDefault="00473B9C" w:rsidP="00BD43D8">
            <w:pPr>
              <w:jc w:val="both"/>
            </w:pPr>
            <w:r w:rsidRPr="0040774B">
              <w:t>výzkumné metody: nestrukturované pozorování, nestrukturované a polostrukturované interview, narativní interview;</w:t>
            </w:r>
          </w:p>
          <w:p w:rsidR="00473B9C" w:rsidRDefault="00473B9C" w:rsidP="00BD43D8">
            <w:pPr>
              <w:jc w:val="both"/>
            </w:pPr>
            <w:r w:rsidRPr="0040774B">
              <w:t>zpracování dat.</w:t>
            </w:r>
          </w:p>
          <w:p w:rsidR="00B84458" w:rsidRPr="0040774B" w:rsidRDefault="00B84458" w:rsidP="00BD43D8">
            <w:pPr>
              <w:jc w:val="both"/>
            </w:pP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 xml:space="preserve">Gavora, P. (2010). </w:t>
            </w:r>
            <w:r w:rsidRPr="0040774B">
              <w:rPr>
                <w:i/>
              </w:rPr>
              <w:t>Úvod do pedagogického výzkumu.</w:t>
            </w:r>
            <w:r w:rsidRPr="0040774B">
              <w:t xml:space="preserve"> (2. vyd.). Brno: Paido.</w:t>
            </w:r>
          </w:p>
          <w:p w:rsidR="00970DC8" w:rsidRDefault="00473B9C" w:rsidP="00BD43D8">
            <w:r w:rsidRPr="0040774B">
              <w:t xml:space="preserve">Chráska, M., &amp; Kočvarová, I. (2014). </w:t>
            </w:r>
            <w:r w:rsidRPr="0040774B">
              <w:rPr>
                <w:i/>
              </w:rPr>
              <w:t>Kvantitativní design v pedagogických výzkumech začínajících akademických pracovníků.</w:t>
            </w:r>
            <w:r w:rsidRPr="0040774B">
              <w:t xml:space="preserve"> Zlín: UTB.</w:t>
            </w:r>
            <w:r w:rsidR="00970DC8">
              <w:t xml:space="preserve"> Dostupné z: </w:t>
            </w:r>
            <w:hyperlink r:id="rId28" w:history="1">
              <w:r w:rsidR="00970DC8" w:rsidRPr="00564E26">
                <w:rPr>
                  <w:rStyle w:val="Hypertextovodkaz"/>
                </w:rPr>
                <w:t>http://publikace.k.utb.cz/handle/10563/1004144</w:t>
              </w:r>
            </w:hyperlink>
          </w:p>
          <w:p w:rsidR="00473B9C" w:rsidRPr="0040774B" w:rsidRDefault="00473B9C" w:rsidP="00BD43D8">
            <w:r w:rsidRPr="0040774B">
              <w:t xml:space="preserve">Chráska, M., &amp; Kočvarová, I. (2015). </w:t>
            </w:r>
            <w:r w:rsidRPr="0040774B">
              <w:rPr>
                <w:i/>
              </w:rPr>
              <w:t>Kvantitativní metody sběru dat v pedagogických výzkumech.</w:t>
            </w:r>
            <w:r w:rsidRPr="0040774B">
              <w:t xml:space="preserve"> Zlín: UTB.</w:t>
            </w:r>
          </w:p>
          <w:p w:rsidR="00473B9C" w:rsidRDefault="002501A0" w:rsidP="00970DC8">
            <w:pPr>
              <w:pStyle w:val="Default"/>
              <w:rPr>
                <w:sz w:val="20"/>
                <w:szCs w:val="20"/>
              </w:rPr>
            </w:pPr>
            <w:r>
              <w:rPr>
                <w:sz w:val="20"/>
                <w:szCs w:val="20"/>
              </w:rPr>
              <w:t xml:space="preserve">Švaříček, R., &amp; </w:t>
            </w:r>
            <w:r w:rsidR="00473B9C" w:rsidRPr="0040774B">
              <w:rPr>
                <w:sz w:val="20"/>
                <w:szCs w:val="20"/>
              </w:rPr>
              <w:t xml:space="preserve">Šeďová, K. et al. (2007). </w:t>
            </w:r>
            <w:r w:rsidR="00473B9C" w:rsidRPr="0040774B">
              <w:rPr>
                <w:i/>
                <w:sz w:val="20"/>
                <w:szCs w:val="20"/>
              </w:rPr>
              <w:t>Kvalitativní výzkum v pedagogických vědách</w:t>
            </w:r>
            <w:r w:rsidR="00473B9C" w:rsidRPr="0040774B">
              <w:rPr>
                <w:sz w:val="20"/>
                <w:szCs w:val="20"/>
              </w:rPr>
              <w:t>. Praha: Portál.</w:t>
            </w:r>
          </w:p>
          <w:p w:rsidR="006E489E" w:rsidRPr="00970DC8" w:rsidRDefault="006E489E" w:rsidP="00970DC8">
            <w:pPr>
              <w:pStyle w:val="Default"/>
              <w:rPr>
                <w:sz w:val="20"/>
                <w:szCs w:val="20"/>
              </w:rPr>
            </w:pPr>
          </w:p>
          <w:p w:rsidR="00473B9C" w:rsidRPr="0040774B" w:rsidRDefault="00473B9C" w:rsidP="00BD43D8">
            <w:pPr>
              <w:jc w:val="both"/>
              <w:rPr>
                <w:b/>
              </w:rPr>
            </w:pPr>
            <w:r w:rsidRPr="0040774B">
              <w:rPr>
                <w:b/>
              </w:rPr>
              <w:t>Doporučená literatura</w:t>
            </w:r>
          </w:p>
          <w:p w:rsidR="00473B9C" w:rsidRPr="0040774B" w:rsidRDefault="00473B9C" w:rsidP="00BD43D8">
            <w:r w:rsidRPr="0040774B">
              <w:t xml:space="preserve">Gavora, P. et al. (2010). </w:t>
            </w:r>
            <w:r w:rsidRPr="0040774B">
              <w:rPr>
                <w:i/>
              </w:rPr>
              <w:t>Elektronická učebnica pedagogického výskumu</w:t>
            </w:r>
            <w:r w:rsidRPr="0040774B">
              <w:t xml:space="preserve">. Bratislava: Univerzita Komenského. Dostupné: </w:t>
            </w:r>
            <w:hyperlink r:id="rId29" w:history="1">
              <w:r w:rsidRPr="0040774B">
                <w:rPr>
                  <w:rStyle w:val="Hypertextovodkaz"/>
                </w:rPr>
                <w:t>www.e-metodologia.fedu.uniba.sk/</w:t>
              </w:r>
            </w:hyperlink>
          </w:p>
          <w:p w:rsidR="00473B9C" w:rsidRPr="0040774B" w:rsidRDefault="00473B9C" w:rsidP="00BD43D8">
            <w:pPr>
              <w:pStyle w:val="Default"/>
              <w:rPr>
                <w:sz w:val="20"/>
                <w:szCs w:val="20"/>
              </w:rPr>
            </w:pPr>
            <w:r w:rsidRPr="0040774B">
              <w:rPr>
                <w:sz w:val="20"/>
                <w:szCs w:val="20"/>
              </w:rPr>
              <w:t xml:space="preserve">Chráska, M. (2016). </w:t>
            </w:r>
            <w:r w:rsidRPr="0040774B">
              <w:rPr>
                <w:i/>
                <w:iCs/>
                <w:sz w:val="20"/>
                <w:szCs w:val="20"/>
              </w:rPr>
              <w:t>Metody pedagogického výzkumu: základy kvantitativního výzkumu</w:t>
            </w:r>
            <w:r w:rsidRPr="0040774B">
              <w:rPr>
                <w:sz w:val="20"/>
                <w:szCs w:val="20"/>
              </w:rPr>
              <w:t>. 2. aktualizované vydání. Praha: Grada.</w:t>
            </w:r>
          </w:p>
          <w:p w:rsidR="00473B9C" w:rsidRPr="0040774B" w:rsidRDefault="00473B9C" w:rsidP="00BD43D8">
            <w:pPr>
              <w:autoSpaceDE w:val="0"/>
              <w:autoSpaceDN w:val="0"/>
              <w:adjustRightInd w:val="0"/>
              <w:rPr>
                <w:rFonts w:eastAsiaTheme="minorHAnsi"/>
                <w:lang w:eastAsia="en-US"/>
              </w:rPr>
            </w:pPr>
            <w:r w:rsidRPr="0040774B">
              <w:rPr>
                <w:rFonts w:eastAsiaTheme="minorHAnsi"/>
                <w:lang w:eastAsia="en-US"/>
              </w:rPr>
              <w:t xml:space="preserve">Hendl, J. (2016). </w:t>
            </w:r>
            <w:r w:rsidRPr="0040774B">
              <w:rPr>
                <w:rFonts w:eastAsiaTheme="minorHAnsi"/>
                <w:i/>
                <w:lang w:eastAsia="en-US"/>
              </w:rPr>
              <w:t>Kvalitativní výzkum.</w:t>
            </w:r>
            <w:r w:rsidRPr="0040774B">
              <w:rPr>
                <w:rFonts w:eastAsiaTheme="minorHAnsi"/>
                <w:lang w:eastAsia="en-US"/>
              </w:rPr>
              <w:t xml:space="preserve"> </w:t>
            </w:r>
            <w:r w:rsidRPr="0040774B">
              <w:rPr>
                <w:rFonts w:eastAsiaTheme="minorHAnsi"/>
                <w:i/>
                <w:iCs/>
                <w:lang w:eastAsia="en-US"/>
              </w:rPr>
              <w:t>Základní teorie a aplikace</w:t>
            </w:r>
            <w:r w:rsidRPr="0040774B">
              <w:rPr>
                <w:rFonts w:eastAsiaTheme="minorHAnsi"/>
                <w:lang w:eastAsia="en-US"/>
              </w:rPr>
              <w:t>. Praha: Portál.</w:t>
            </w:r>
          </w:p>
          <w:p w:rsidR="00473B9C" w:rsidRPr="00970DC8" w:rsidRDefault="00473B9C" w:rsidP="00BD43D8">
            <w:pPr>
              <w:jc w:val="both"/>
              <w:rPr>
                <w:rFonts w:eastAsia="Calibri"/>
              </w:rPr>
            </w:pPr>
            <w:r w:rsidRPr="0040774B">
              <w:t xml:space="preserve">Strauss, A., &amp; Corbinová, </w:t>
            </w:r>
            <w:r w:rsidRPr="0040774B">
              <w:rPr>
                <w:caps/>
              </w:rPr>
              <w:t>j.</w:t>
            </w:r>
            <w:r w:rsidRPr="0040774B">
              <w:t xml:space="preserve"> (1999). </w:t>
            </w:r>
            <w:r w:rsidRPr="0040774B">
              <w:rPr>
                <w:rFonts w:eastAsia="Calibri"/>
                <w:i/>
                <w:iCs/>
              </w:rPr>
              <w:t>Základy kvalitativního výzkumu.</w:t>
            </w:r>
            <w:r w:rsidRPr="0040774B">
              <w:rPr>
                <w:rFonts w:eastAsia="Calibri"/>
              </w:rPr>
              <w:t xml:space="preserve"> Bozkovice: Nakladatelství Albert.</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567"/>
        </w:trPr>
        <w:tc>
          <w:tcPr>
            <w:tcW w:w="9855" w:type="dxa"/>
            <w:gridSpan w:val="8"/>
            <w:tcBorders>
              <w:top w:val="single" w:sz="4" w:space="0" w:color="auto"/>
              <w:left w:val="single" w:sz="4" w:space="0" w:color="auto"/>
              <w:bottom w:val="single" w:sz="4" w:space="0" w:color="auto"/>
              <w:right w:val="single" w:sz="4" w:space="0" w:color="auto"/>
            </w:tcBorders>
            <w:shd w:val="clear" w:color="auto" w:fill="auto"/>
          </w:tcPr>
          <w:p w:rsidR="00D53980" w:rsidRPr="00D53980" w:rsidRDefault="00D53980" w:rsidP="00D53980">
            <w:pPr>
              <w:jc w:val="both"/>
            </w:pPr>
            <w:r w:rsidRPr="00D53980">
              <w:t>Individuální konzultace s vyučujícím.</w:t>
            </w:r>
          </w:p>
          <w:p w:rsidR="00473B9C" w:rsidRPr="0040774B" w:rsidRDefault="00D53980" w:rsidP="00D53980">
            <w:pPr>
              <w:jc w:val="both"/>
              <w:rPr>
                <w:b/>
              </w:rPr>
            </w:pPr>
            <w:r w:rsidRPr="00D53980">
              <w:t>Využití kurzu ve výukovém prostředí Moodle (http://vyuka.fhs.utb.cz/).</w:t>
            </w:r>
          </w:p>
        </w:tc>
      </w:tr>
    </w:tbl>
    <w:p w:rsidR="00473B9C" w:rsidRDefault="00473B9C"/>
    <w:p w:rsidR="003D268E" w:rsidRPr="0040774B" w:rsidRDefault="003D26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Profesní identita učitele mateřské školy</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ZT</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6p+</w:t>
            </w:r>
            <w:r w:rsidR="00473B9C" w:rsidRPr="0040774B">
              <w:t>4s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5</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zápočet, zkouška</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Vypracování seminární práce na vybrané téma a její obhajoba.</w:t>
            </w:r>
          </w:p>
          <w:p w:rsidR="00473B9C" w:rsidRPr="0040774B" w:rsidRDefault="00473B9C" w:rsidP="00BD43D8">
            <w:pPr>
              <w:jc w:val="both"/>
            </w:pPr>
            <w:r w:rsidRPr="0040774B">
              <w:t>Písemná a ústní zkouška.</w:t>
            </w:r>
          </w:p>
        </w:tc>
      </w:tr>
      <w:tr w:rsidR="00473B9C" w:rsidRPr="0040774B" w:rsidTr="00BD43D8">
        <w:trPr>
          <w:trHeight w:val="264"/>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doc. PaedDr. Adriana Wiegerová,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 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doc. PaedDr. Adriana Wiegerová,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802"/>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Profese, semiprofese – analýza pojmu.</w:t>
            </w:r>
          </w:p>
          <w:p w:rsidR="00473B9C" w:rsidRPr="0040774B" w:rsidRDefault="00473B9C" w:rsidP="00BD43D8">
            <w:r w:rsidRPr="0040774B">
              <w:t>Chůva nebo učitel/ka. Trendy v směrování profesní přípravy odborníků, kteří pracují s dětmi předškolního věku.</w:t>
            </w:r>
          </w:p>
          <w:p w:rsidR="00473B9C" w:rsidRPr="0040774B" w:rsidRDefault="00473B9C" w:rsidP="00BD43D8">
            <w:r w:rsidRPr="0040774B">
              <w:t>Profesní identita – analýza pojmu.</w:t>
            </w:r>
          </w:p>
          <w:p w:rsidR="00473B9C" w:rsidRPr="0040774B" w:rsidRDefault="00473B9C" w:rsidP="00BD43D8">
            <w:r w:rsidRPr="0040774B">
              <w:t>Profesionalizace a její fáze.</w:t>
            </w:r>
          </w:p>
          <w:p w:rsidR="00473B9C" w:rsidRPr="0040774B" w:rsidRDefault="00473B9C" w:rsidP="00BD43D8">
            <w:r w:rsidRPr="0040774B">
              <w:t>Začínající učitel mateřské školy v praxi.</w:t>
            </w:r>
          </w:p>
          <w:p w:rsidR="00473B9C" w:rsidRPr="0040774B" w:rsidRDefault="00473B9C" w:rsidP="00BD43D8">
            <w:r w:rsidRPr="0040774B">
              <w:t>Výzkumy zaměřené na sledování profesní identity učitelů.</w:t>
            </w:r>
          </w:p>
          <w:p w:rsidR="00473B9C" w:rsidRPr="0040774B" w:rsidRDefault="00473B9C" w:rsidP="00BD43D8">
            <w:r w:rsidRPr="0040774B">
              <w:t>Profesní identita učitele mateřské školy.</w:t>
            </w:r>
          </w:p>
          <w:p w:rsidR="00473B9C" w:rsidRPr="0040774B" w:rsidRDefault="00473B9C" w:rsidP="00BD43D8">
            <w:r w:rsidRPr="0040774B">
              <w:t>Rozdíly v profesních drahách učitelů mateřských a učitelů základních škol.</w:t>
            </w:r>
          </w:p>
          <w:p w:rsidR="00473B9C" w:rsidRPr="0040774B" w:rsidRDefault="00473B9C" w:rsidP="00BD43D8">
            <w:r w:rsidRPr="0040774B">
              <w:t>Mateřská škola jako instituce, ve které učitel realizuje akční výzkum.</w:t>
            </w:r>
          </w:p>
          <w:p w:rsidR="00473B9C" w:rsidRPr="0040774B" w:rsidRDefault="00473B9C" w:rsidP="00BD43D8">
            <w:r w:rsidRPr="0040774B">
              <w:t>Profesní příprava učitelů mateřských škol v ČR.</w:t>
            </w:r>
          </w:p>
          <w:p w:rsidR="00473B9C" w:rsidRPr="0040774B" w:rsidRDefault="00473B9C" w:rsidP="00BD43D8">
            <w:r w:rsidRPr="0040774B">
              <w:t>Analýza systému profesní přípravy učitelů mateřských škol v zahraničí.</w:t>
            </w:r>
          </w:p>
          <w:p w:rsidR="00473B9C" w:rsidRPr="0040774B" w:rsidRDefault="00473B9C" w:rsidP="00BD43D8">
            <w:r w:rsidRPr="0040774B">
              <w:t>Profesní kariéra učitele mateřské školy.</w:t>
            </w:r>
          </w:p>
          <w:p w:rsidR="00473B9C" w:rsidRPr="0040774B" w:rsidRDefault="00473B9C" w:rsidP="00BD43D8">
            <w:r w:rsidRPr="0040774B">
              <w:t>Kariérní plánování učitelů mateřských škol.</w:t>
            </w:r>
          </w:p>
          <w:p w:rsidR="00473B9C" w:rsidRPr="0040774B" w:rsidRDefault="00473B9C" w:rsidP="00BD43D8">
            <w:r w:rsidRPr="0040774B">
              <w:t>Kariérní systém v ČR. Srovnání se zeměni EU.</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Default="00473B9C" w:rsidP="009D55CA">
            <w:pPr>
              <w:jc w:val="both"/>
            </w:pPr>
            <w:r w:rsidRPr="0040774B">
              <w:t xml:space="preserve">Majerčíková, J. et al. (2015). </w:t>
            </w:r>
            <w:r w:rsidRPr="0040774B">
              <w:rPr>
                <w:i/>
              </w:rPr>
              <w:t>Předškolní edukace a dítě.</w:t>
            </w:r>
            <w:r w:rsidRPr="0040774B">
              <w:t xml:space="preserve"> Zlín: FHS UTB</w:t>
            </w:r>
            <w:r w:rsidR="00300732">
              <w:t xml:space="preserve"> ve Zlíně</w:t>
            </w:r>
            <w:r w:rsidRPr="0040774B">
              <w:t>.</w:t>
            </w:r>
            <w:r w:rsidR="00CB2CC7">
              <w:t xml:space="preserve"> Dostupné z: </w:t>
            </w:r>
            <w:hyperlink r:id="rId30" w:history="1">
              <w:r w:rsidR="00CB2CC7" w:rsidRPr="00564E26">
                <w:rPr>
                  <w:rStyle w:val="Hypertextovodkaz"/>
                </w:rPr>
                <w:t>http://fhs-flipbooks.vs2.cz/?book=ZnVqbGJzYW0%3D&amp;next=http://www.utb.cz/fhs/predskolni-edukace-a-dite-vyzvy-pro-pedagogickou-teorii-a-1</w:t>
              </w:r>
            </w:hyperlink>
          </w:p>
          <w:p w:rsidR="002501A0" w:rsidRDefault="002501A0" w:rsidP="002501A0">
            <w:pPr>
              <w:pStyle w:val="Normlnweb"/>
              <w:shd w:val="clear" w:color="auto" w:fill="FFFFFF"/>
              <w:spacing w:before="0" w:beforeAutospacing="0" w:after="0" w:afterAutospacing="0"/>
              <w:jc w:val="both"/>
              <w:rPr>
                <w:color w:val="000000"/>
                <w:sz w:val="20"/>
                <w:szCs w:val="20"/>
              </w:rPr>
            </w:pPr>
            <w:r w:rsidRPr="00881581">
              <w:rPr>
                <w:color w:val="000000"/>
                <w:sz w:val="20"/>
                <w:szCs w:val="20"/>
              </w:rPr>
              <w:t xml:space="preserve">Navrátilová, H. (2015). </w:t>
            </w:r>
            <w:r w:rsidRPr="00CB2CC7">
              <w:rPr>
                <w:i/>
                <w:color w:val="000000"/>
                <w:sz w:val="20"/>
                <w:szCs w:val="20"/>
              </w:rPr>
              <w:t>Podpora týmové práce v učitelském sboru</w:t>
            </w:r>
            <w:r w:rsidRPr="00881581">
              <w:rPr>
                <w:color w:val="000000"/>
                <w:sz w:val="20"/>
                <w:szCs w:val="20"/>
              </w:rPr>
              <w:t>.</w:t>
            </w:r>
            <w:r>
              <w:rPr>
                <w:color w:val="000000"/>
                <w:sz w:val="20"/>
                <w:szCs w:val="20"/>
              </w:rPr>
              <w:t xml:space="preserve"> </w:t>
            </w:r>
            <w:r w:rsidRPr="00CB2CC7">
              <w:rPr>
                <w:sz w:val="20"/>
                <w:szCs w:val="20"/>
              </w:rPr>
              <w:t>Distanční studijní opora</w:t>
            </w:r>
            <w:r>
              <w:rPr>
                <w:sz w:val="20"/>
                <w:szCs w:val="20"/>
              </w:rPr>
              <w:t>.</w:t>
            </w:r>
            <w:r w:rsidRPr="00CB2CC7">
              <w:rPr>
                <w:color w:val="000000"/>
                <w:sz w:val="20"/>
                <w:szCs w:val="20"/>
              </w:rPr>
              <w:t xml:space="preserve"> </w:t>
            </w:r>
          </w:p>
          <w:p w:rsidR="00473B9C" w:rsidRPr="0040774B" w:rsidRDefault="00473B9C" w:rsidP="009D55CA">
            <w:pPr>
              <w:jc w:val="both"/>
            </w:pPr>
            <w:r w:rsidRPr="0040774B">
              <w:t xml:space="preserve">Prout, A. (2005). </w:t>
            </w:r>
            <w:r w:rsidRPr="0040774B">
              <w:rPr>
                <w:i/>
                <w:iCs/>
              </w:rPr>
              <w:t>The Future of Childhood. Towards the Interdisciplinary Study of Children</w:t>
            </w:r>
            <w:r w:rsidRPr="0040774B">
              <w:t>. Oxon: RoutledgeFalmer.</w:t>
            </w:r>
          </w:p>
          <w:p w:rsidR="00473B9C" w:rsidRPr="0040774B" w:rsidRDefault="00473B9C" w:rsidP="009D55CA">
            <w:pPr>
              <w:jc w:val="both"/>
            </w:pPr>
            <w:r w:rsidRPr="0040774B">
              <w:t xml:space="preserve">Wiegerová, A. et al. (2015). </w:t>
            </w:r>
            <w:r w:rsidRPr="0040774B">
              <w:rPr>
                <w:i/>
              </w:rPr>
              <w:t>Profesionalizace učitele mateřské školy z pohledu reformy kurikula.</w:t>
            </w:r>
            <w:r w:rsidRPr="0040774B">
              <w:t xml:space="preserve"> Zlín: FHS UTB.</w:t>
            </w:r>
          </w:p>
          <w:p w:rsidR="00DA3D41" w:rsidRPr="006E489E" w:rsidRDefault="00DA3D41" w:rsidP="00544AF7">
            <w:pPr>
              <w:pStyle w:val="Normlnweb"/>
              <w:shd w:val="clear" w:color="auto" w:fill="FFFFFF"/>
              <w:spacing w:before="0" w:beforeAutospacing="0" w:after="0" w:afterAutospacing="0"/>
              <w:jc w:val="both"/>
              <w:rPr>
                <w:color w:val="0000FF" w:themeColor="hyperlink"/>
                <w:sz w:val="20"/>
                <w:szCs w:val="20"/>
                <w:u w:val="single"/>
              </w:rPr>
            </w:pPr>
          </w:p>
          <w:p w:rsidR="00473B9C" w:rsidRPr="0040774B" w:rsidRDefault="00473B9C" w:rsidP="00BD43D8">
            <w:pPr>
              <w:jc w:val="both"/>
              <w:rPr>
                <w:b/>
              </w:rPr>
            </w:pPr>
            <w:r w:rsidRPr="0040774B">
              <w:rPr>
                <w:b/>
              </w:rPr>
              <w:t>Doporučená literatura</w:t>
            </w:r>
          </w:p>
          <w:p w:rsidR="00473B9C" w:rsidRPr="0040774B" w:rsidRDefault="00473B9C" w:rsidP="00BD43D8">
            <w:pPr>
              <w:jc w:val="both"/>
              <w:rPr>
                <w:b/>
              </w:rPr>
            </w:pPr>
            <w:r w:rsidRPr="0040774B">
              <w:t xml:space="preserve">Lukášová, H., &amp; Svatoš, T., &amp; Majerčíková, J. (2014). </w:t>
            </w:r>
            <w:r w:rsidRPr="0040774B">
              <w:rPr>
                <w:i/>
              </w:rPr>
              <w:t>Studentské portfolio jako výzkumný prostředek poznání cesty k učitelství.</w:t>
            </w:r>
            <w:r w:rsidRPr="0040774B">
              <w:t xml:space="preserve"> Zlín: FHS UTB</w:t>
            </w:r>
            <w:r w:rsidR="00300732">
              <w:t xml:space="preserve"> ve Zlíně</w:t>
            </w:r>
            <w:r w:rsidRPr="0040774B">
              <w:t>.</w:t>
            </w:r>
          </w:p>
          <w:p w:rsidR="00473B9C" w:rsidRPr="0040774B" w:rsidRDefault="00473B9C" w:rsidP="00BD43D8">
            <w:r w:rsidRPr="0040774B">
              <w:t>Časopisy: Pedagogická orientace, Orbis scholae, Studia paedagogica, Pedagogika, Komenský, e-Pedagogium</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20</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84458">
        <w:trPr>
          <w:trHeight w:val="1015"/>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970DC8" w:rsidRPr="0040774B" w:rsidRDefault="00970DC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Hudební tvorba dítěte +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4p+6</w:t>
            </w:r>
            <w:r w:rsidR="00473B9C" w:rsidRPr="0040774B">
              <w:t>s</w:t>
            </w:r>
          </w:p>
          <w:p w:rsidR="00473B9C" w:rsidRPr="0040774B" w:rsidRDefault="00473B9C" w:rsidP="00BD43D8">
            <w:pPr>
              <w:jc w:val="both"/>
            </w:pPr>
            <w:r w:rsidRPr="0040774B">
              <w:t xml:space="preserve"> + 16 hod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p w:rsidR="00473B9C" w:rsidRPr="0040774B" w:rsidRDefault="00473B9C" w:rsidP="00BD43D8">
            <w:pPr>
              <w:jc w:val="both"/>
            </w:pPr>
            <w:r w:rsidRPr="0040774B">
              <w:t>+ 16</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rPr>
          <w:trHeight w:val="290"/>
        </w:trPr>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 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rPr>
                <w:color w:val="000000"/>
                <w:shd w:val="clear" w:color="auto" w:fill="FFFFFF"/>
              </w:rPr>
              <w:t xml:space="preserve">Účast na praxi a seminářích, odevzdání portfolia s hudebními aktivitami pro děti, </w:t>
            </w:r>
            <w:del w:id="207" w:author="§.opiékoiíkkoíikoíi" w:date="2018-05-25T21:41:00Z">
              <w:r w:rsidRPr="0040774B" w:rsidDel="00C43380">
                <w:rPr>
                  <w:color w:val="000000"/>
                  <w:shd w:val="clear" w:color="auto" w:fill="FFFFFF"/>
                </w:rPr>
                <w:delText>prezentace vybraného tématu na semináři</w:delText>
              </w:r>
            </w:del>
            <w:r w:rsidRPr="0040774B">
              <w:rPr>
                <w:color w:val="000000"/>
                <w:shd w:val="clear" w:color="auto" w:fill="FFFFFF"/>
              </w:rPr>
              <w:t>, písemná zkouška.</w:t>
            </w:r>
          </w:p>
          <w:p w:rsidR="00473B9C" w:rsidRPr="0040774B" w:rsidRDefault="00473B9C" w:rsidP="00BD43D8">
            <w:pPr>
              <w:jc w:val="both"/>
            </w:pPr>
          </w:p>
          <w:p w:rsidR="00473B9C" w:rsidRPr="0040774B" w:rsidRDefault="00473B9C" w:rsidP="00BD43D8">
            <w:pPr>
              <w:jc w:val="both"/>
            </w:pPr>
          </w:p>
        </w:tc>
      </w:tr>
      <w:tr w:rsidR="00473B9C" w:rsidRPr="0040774B" w:rsidTr="00CD280C">
        <w:trPr>
          <w:trHeight w:val="126"/>
        </w:trPr>
        <w:tc>
          <w:tcPr>
            <w:tcW w:w="9855" w:type="dxa"/>
            <w:gridSpan w:val="8"/>
            <w:tcBorders>
              <w:top w:val="nil"/>
            </w:tcBorders>
          </w:tcPr>
          <w:p w:rsidR="00473B9C" w:rsidRPr="0040774B" w:rsidRDefault="00473B9C" w:rsidP="00BD43D8">
            <w:pPr>
              <w:jc w:val="both"/>
              <w:rPr>
                <w:color w:val="000000"/>
                <w:shd w:val="clear" w:color="auto" w:fill="FFFFFF"/>
              </w:rPr>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Eva Machů,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72"/>
        </w:trPr>
        <w:tc>
          <w:tcPr>
            <w:tcW w:w="9855" w:type="dxa"/>
            <w:gridSpan w:val="8"/>
            <w:tcBorders>
              <w:top w:val="nil"/>
            </w:tcBorders>
          </w:tcPr>
          <w:p w:rsidR="00473B9C" w:rsidRPr="0040774B" w:rsidRDefault="00473B9C" w:rsidP="00BD43D8">
            <w:pPr>
              <w:jc w:val="both"/>
            </w:pPr>
            <w:r w:rsidRPr="0040774B">
              <w:t>Mgr. Eva Machů, Ph.</w:t>
            </w:r>
            <w:r w:rsidR="006E489E">
              <w:t>D. (50%), Mgr. Libuše Černá, Ph.D.</w:t>
            </w:r>
            <w:r w:rsidRPr="0040774B">
              <w:t xml:space="preserve"> (50%)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584"/>
        </w:trPr>
        <w:tc>
          <w:tcPr>
            <w:tcW w:w="9855" w:type="dxa"/>
            <w:gridSpan w:val="8"/>
            <w:tcBorders>
              <w:top w:val="nil"/>
              <w:bottom w:val="single" w:sz="12" w:space="0" w:color="auto"/>
            </w:tcBorders>
          </w:tcPr>
          <w:p w:rsidR="00B029B1" w:rsidRDefault="00B029B1" w:rsidP="00BD43D8">
            <w:pPr>
              <w:rPr>
                <w:color w:val="000000"/>
                <w:shd w:val="clear" w:color="auto" w:fill="FFFFFF"/>
              </w:rPr>
            </w:pPr>
          </w:p>
          <w:p w:rsidR="00473B9C" w:rsidRPr="0040774B" w:rsidRDefault="00473B9C" w:rsidP="00BD43D8">
            <w:pPr>
              <w:rPr>
                <w:color w:val="000000"/>
                <w:shd w:val="clear" w:color="auto" w:fill="FFFFFF"/>
              </w:rPr>
            </w:pPr>
            <w:r w:rsidRPr="0040774B">
              <w:rPr>
                <w:color w:val="000000"/>
                <w:shd w:val="clear" w:color="auto" w:fill="FFFFFF"/>
              </w:rPr>
              <w:t>Hudba v životě dítěte předškolního věku. </w:t>
            </w:r>
          </w:p>
          <w:p w:rsidR="00473B9C" w:rsidRPr="0040774B" w:rsidRDefault="00473B9C" w:rsidP="00BD43D8">
            <w:pPr>
              <w:rPr>
                <w:color w:val="000000"/>
                <w:shd w:val="clear" w:color="auto" w:fill="FFFFFF"/>
              </w:rPr>
            </w:pPr>
            <w:r w:rsidRPr="0040774B">
              <w:rPr>
                <w:color w:val="000000"/>
                <w:shd w:val="clear" w:color="auto" w:fill="FFFFFF"/>
              </w:rPr>
              <w:t>Vývoj hudebních schopností dítěte.</w:t>
            </w:r>
            <w:r w:rsidRPr="0040774B">
              <w:rPr>
                <w:color w:val="000000"/>
              </w:rPr>
              <w:br/>
            </w:r>
            <w:r w:rsidRPr="0040774B">
              <w:rPr>
                <w:color w:val="000000"/>
                <w:shd w:val="clear" w:color="auto" w:fill="FFFFFF"/>
              </w:rPr>
              <w:t>Přehled osobností zabývající se hudební tvorbou pro děti. </w:t>
            </w:r>
            <w:r w:rsidRPr="0040774B">
              <w:rPr>
                <w:color w:val="000000"/>
              </w:rPr>
              <w:br/>
            </w:r>
            <w:r w:rsidRPr="0040774B">
              <w:rPr>
                <w:color w:val="000000"/>
                <w:shd w:val="clear" w:color="auto" w:fill="FFFFFF"/>
              </w:rPr>
              <w:t xml:space="preserve">Nejmodernější trendy v hudební tvorbě pro děti; orientace ve vokální, instrumentální a divadelní tvorbě u domácích </w:t>
            </w:r>
          </w:p>
          <w:p w:rsidR="00473B9C" w:rsidRPr="0040774B" w:rsidRDefault="00473B9C" w:rsidP="00BD43D8">
            <w:pPr>
              <w:rPr>
                <w:color w:val="000000"/>
                <w:shd w:val="clear" w:color="auto" w:fill="FFFFFF"/>
              </w:rPr>
            </w:pPr>
            <w:r w:rsidRPr="0040774B">
              <w:rPr>
                <w:color w:val="000000"/>
                <w:shd w:val="clear" w:color="auto" w:fill="FFFFFF"/>
              </w:rPr>
              <w:t>i zahraničních hudebních skladatelů. </w:t>
            </w:r>
            <w:r w:rsidRPr="0040774B">
              <w:rPr>
                <w:color w:val="000000"/>
              </w:rPr>
              <w:br/>
            </w:r>
            <w:r w:rsidRPr="0040774B">
              <w:rPr>
                <w:color w:val="000000"/>
                <w:shd w:val="clear" w:color="auto" w:fill="FFFFFF"/>
              </w:rPr>
              <w:t>Využití didaktických metod, zásad v hudební tvorbě pro děti předškolního věku. </w:t>
            </w:r>
            <w:r w:rsidRPr="0040774B">
              <w:rPr>
                <w:color w:val="000000"/>
              </w:rPr>
              <w:br/>
            </w:r>
            <w:r w:rsidRPr="0040774B">
              <w:rPr>
                <w:color w:val="000000"/>
                <w:shd w:val="clear" w:color="auto" w:fill="FFFFFF"/>
              </w:rPr>
              <w:t>Různorodost hudebních činností pro děti předškolního věku. </w:t>
            </w:r>
            <w:r w:rsidRPr="0040774B">
              <w:rPr>
                <w:color w:val="000000"/>
              </w:rPr>
              <w:br/>
            </w:r>
            <w:r w:rsidRPr="0040774B">
              <w:rPr>
                <w:color w:val="000000"/>
                <w:shd w:val="clear" w:color="auto" w:fill="FFFFFF"/>
              </w:rPr>
              <w:t>Poslechové činnosti a poslechový repertoár pro děti předškolního věku. </w:t>
            </w:r>
          </w:p>
          <w:p w:rsidR="00473B9C" w:rsidRPr="0040774B" w:rsidRDefault="00473B9C" w:rsidP="00BD43D8">
            <w:pPr>
              <w:rPr>
                <w:color w:val="000000"/>
                <w:shd w:val="clear" w:color="auto" w:fill="FFFFFF"/>
              </w:rPr>
            </w:pPr>
            <w:r w:rsidRPr="0040774B">
              <w:rPr>
                <w:color w:val="000000"/>
                <w:shd w:val="clear" w:color="auto" w:fill="FFFFFF"/>
              </w:rPr>
              <w:t>Instrumentální hry v mateřské škole.</w:t>
            </w:r>
          </w:p>
          <w:p w:rsidR="00473B9C" w:rsidRPr="0040774B" w:rsidRDefault="00473B9C" w:rsidP="00BD43D8">
            <w:pPr>
              <w:rPr>
                <w:color w:val="000000"/>
                <w:shd w:val="clear" w:color="auto" w:fill="FFFFFF"/>
              </w:rPr>
            </w:pPr>
            <w:r w:rsidRPr="0040774B">
              <w:rPr>
                <w:color w:val="000000"/>
              </w:rPr>
              <w:t>Rytmické, tonální a harmonické cítění dětí předškolního věku.</w:t>
            </w:r>
            <w:r w:rsidRPr="0040774B">
              <w:rPr>
                <w:color w:val="000000"/>
              </w:rPr>
              <w:br/>
            </w:r>
            <w:r w:rsidRPr="0040774B">
              <w:rPr>
                <w:color w:val="000000"/>
                <w:shd w:val="clear" w:color="auto" w:fill="FFFFFF"/>
              </w:rPr>
              <w:t>Integrace hudby a hudební činnosti v předškolní výchově. </w:t>
            </w:r>
            <w:r w:rsidRPr="0040774B">
              <w:rPr>
                <w:color w:val="000000"/>
              </w:rPr>
              <w:br/>
            </w:r>
            <w:r w:rsidRPr="0040774B">
              <w:rPr>
                <w:color w:val="000000"/>
                <w:shd w:val="clear" w:color="auto" w:fill="FFFFFF"/>
              </w:rPr>
              <w:t>Integrace výchovných složek ve vzdělávacím procesu (hudební výchova, výtvarná výchova, pohybová výchova). </w:t>
            </w:r>
          </w:p>
          <w:p w:rsidR="00473B9C" w:rsidRDefault="00CD280C" w:rsidP="006E489E">
            <w:pPr>
              <w:rPr>
                <w:rFonts w:ascii="Tahoma" w:hAnsi="Tahoma" w:cs="Tahoma"/>
                <w:color w:val="000000"/>
                <w:sz w:val="17"/>
                <w:szCs w:val="17"/>
                <w:shd w:val="clear" w:color="auto" w:fill="FFFFFF"/>
              </w:rPr>
            </w:pPr>
            <w:r>
              <w:rPr>
                <w:color w:val="000000"/>
              </w:rPr>
              <w:t>Diagnostikování</w:t>
            </w:r>
            <w:r w:rsidR="00473B9C" w:rsidRPr="0040774B">
              <w:rPr>
                <w:color w:val="000000"/>
              </w:rPr>
              <w:t xml:space="preserve"> hudebnosti u dětí, nadané děti, děti s poruchami hudebnosti a pedagogická práce s nimi.</w:t>
            </w:r>
            <w:r w:rsidR="00473B9C" w:rsidRPr="0040774B">
              <w:rPr>
                <w:color w:val="000000"/>
              </w:rPr>
              <w:br/>
            </w:r>
            <w:r w:rsidR="00473B9C" w:rsidRPr="0040774B">
              <w:rPr>
                <w:color w:val="000000"/>
                <w:shd w:val="clear" w:color="auto" w:fill="FFFFFF"/>
              </w:rPr>
              <w:t>Příprava a realizace modelových hodin - procvičování, zdokonalování. </w:t>
            </w:r>
            <w:r w:rsidR="00473B9C" w:rsidRPr="0040774B">
              <w:rPr>
                <w:color w:val="000000"/>
              </w:rPr>
              <w:br/>
            </w:r>
            <w:r w:rsidR="00473B9C" w:rsidRPr="0040774B">
              <w:rPr>
                <w:color w:val="000000"/>
                <w:shd w:val="clear" w:color="auto" w:fill="FFFFFF"/>
              </w:rPr>
              <w:t xml:space="preserve">Příprava, realizace a analýza působení studenta v mateřské škole (během </w:t>
            </w:r>
            <w:r w:rsidR="006E489E">
              <w:rPr>
                <w:color w:val="000000"/>
                <w:shd w:val="clear" w:color="auto" w:fill="FFFFFF"/>
              </w:rPr>
              <w:t>průběžné praxe</w:t>
            </w:r>
            <w:r w:rsidR="00473B9C" w:rsidRPr="0040774B">
              <w:rPr>
                <w:color w:val="000000"/>
                <w:shd w:val="clear" w:color="auto" w:fill="FFFFFF"/>
              </w:rPr>
              <w:t>).</w:t>
            </w:r>
            <w:r w:rsidR="00473B9C" w:rsidRPr="0040774B">
              <w:rPr>
                <w:rFonts w:ascii="Tahoma" w:hAnsi="Tahoma" w:cs="Tahoma"/>
                <w:color w:val="000000"/>
                <w:sz w:val="17"/>
                <w:szCs w:val="17"/>
                <w:shd w:val="clear" w:color="auto" w:fill="FFFFFF"/>
              </w:rPr>
              <w:t> </w:t>
            </w:r>
          </w:p>
          <w:p w:rsidR="00B029B1" w:rsidRPr="0040774B" w:rsidRDefault="00B029B1" w:rsidP="006E489E">
            <w:pPr>
              <w:rPr>
                <w:rFonts w:ascii="Tahoma" w:hAnsi="Tahoma" w:cs="Tahoma"/>
                <w:color w:val="000000"/>
                <w:sz w:val="17"/>
                <w:szCs w:val="17"/>
                <w:shd w:val="clear" w:color="auto" w:fill="FFFFFF"/>
              </w:rPr>
            </w:pP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029B1">
        <w:trPr>
          <w:trHeight w:val="2414"/>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r w:rsidRPr="0040774B">
              <w:t xml:space="preserve">Lišková, M. (2006). </w:t>
            </w:r>
            <w:r w:rsidRPr="0040774B">
              <w:rPr>
                <w:i/>
                <w:iCs/>
              </w:rPr>
              <w:t xml:space="preserve">Hudební činnosti v předškolním vzdělávání. </w:t>
            </w:r>
            <w:r w:rsidRPr="0040774B">
              <w:t>Praha: Raabe.</w:t>
            </w:r>
          </w:p>
          <w:p w:rsidR="00473B9C" w:rsidRDefault="00473B9C" w:rsidP="00BD43D8">
            <w:pPr>
              <w:jc w:val="both"/>
            </w:pPr>
            <w:r w:rsidRPr="0040774B">
              <w:t xml:space="preserve">Machů, E. (2014). </w:t>
            </w:r>
            <w:r w:rsidRPr="0040774B">
              <w:rPr>
                <w:i/>
              </w:rPr>
              <w:t>Hudební výchova v mateřské škole. Distanční studijní opora.</w:t>
            </w:r>
            <w:r w:rsidRPr="0040774B">
              <w:t xml:space="preserve"> Zlín: </w:t>
            </w:r>
            <w:r w:rsidR="00DA3D41">
              <w:t>UTB ve Zlíně.</w:t>
            </w:r>
          </w:p>
          <w:p w:rsidR="003877AB" w:rsidRPr="003877AB" w:rsidRDefault="00473B9C" w:rsidP="003877AB">
            <w:pPr>
              <w:jc w:val="both"/>
              <w:rPr>
                <w:color w:val="000000"/>
              </w:rPr>
            </w:pPr>
            <w:r w:rsidRPr="0040774B">
              <w:t xml:space="preserve">Machů, E. (2015). </w:t>
            </w:r>
            <w:r w:rsidRPr="003877AB">
              <w:rPr>
                <w:i/>
              </w:rPr>
              <w:t>Specifické didaktické možnosti práce v malotřídních školách</w:t>
            </w:r>
            <w:r w:rsidRPr="0040774B">
              <w:rPr>
                <w:i/>
              </w:rPr>
              <w:t xml:space="preserve">. </w:t>
            </w:r>
            <w:r w:rsidR="003877AB" w:rsidRPr="00CB2CC7">
              <w:t>Distanční studijní opora</w:t>
            </w:r>
            <w:r w:rsidR="003877AB">
              <w:t>. Zlín: UTB ve Zlíně.</w:t>
            </w:r>
            <w:r w:rsidR="003877AB" w:rsidRPr="00CB2CC7">
              <w:rPr>
                <w:color w:val="000000"/>
              </w:rPr>
              <w:t xml:space="preserve"> </w:t>
            </w:r>
          </w:p>
          <w:p w:rsidR="00D53980" w:rsidRPr="0040774B" w:rsidRDefault="00D53980" w:rsidP="00BD43D8">
            <w:pPr>
              <w:jc w:val="both"/>
            </w:pPr>
          </w:p>
          <w:p w:rsidR="00473B9C" w:rsidRPr="0040774B" w:rsidRDefault="00473B9C" w:rsidP="00BD43D8">
            <w:pPr>
              <w:jc w:val="both"/>
              <w:rPr>
                <w:b/>
              </w:rPr>
            </w:pPr>
            <w:r w:rsidRPr="0040774B">
              <w:rPr>
                <w:b/>
              </w:rPr>
              <w:t>Doporučená literatura</w:t>
            </w:r>
          </w:p>
          <w:p w:rsidR="00CD280C" w:rsidRPr="00A04AC2" w:rsidRDefault="00CD280C" w:rsidP="00CD280C">
            <w:pPr>
              <w:pStyle w:val="Default"/>
              <w:jc w:val="both"/>
              <w:rPr>
                <w:sz w:val="20"/>
                <w:szCs w:val="20"/>
              </w:rPr>
            </w:pPr>
            <w:r w:rsidRPr="0071241E">
              <w:rPr>
                <w:sz w:val="20"/>
                <w:szCs w:val="20"/>
              </w:rPr>
              <w:t xml:space="preserve">Černá, L. </w:t>
            </w:r>
            <w:r>
              <w:rPr>
                <w:sz w:val="20"/>
                <w:szCs w:val="20"/>
              </w:rPr>
              <w:t xml:space="preserve">(2012). </w:t>
            </w:r>
            <w:r w:rsidRPr="0071241E">
              <w:rPr>
                <w:sz w:val="20"/>
                <w:szCs w:val="20"/>
              </w:rPr>
              <w:t>Problematika nedostatků v Rámcovém vzdělávacím programu se zaměřením na hudební výchovu. In</w:t>
            </w:r>
            <w:del w:id="208" w:author="Jana_PC" w:date="2018-05-28T17:31:00Z">
              <w:r w:rsidRPr="0071241E" w:rsidDel="009927D5">
                <w:rPr>
                  <w:sz w:val="20"/>
                  <w:szCs w:val="20"/>
                </w:rPr>
                <w:delText>:</w:delText>
              </w:r>
            </w:del>
            <w:r w:rsidRPr="0071241E">
              <w:rPr>
                <w:sz w:val="20"/>
                <w:szCs w:val="20"/>
              </w:rPr>
              <w:t xml:space="preserve"> </w:t>
            </w:r>
            <w:r>
              <w:rPr>
                <w:i/>
                <w:sz w:val="20"/>
                <w:szCs w:val="20"/>
              </w:rPr>
              <w:t>Musica et Educatio IV</w:t>
            </w:r>
            <w:r w:rsidRPr="0071241E">
              <w:rPr>
                <w:sz w:val="20"/>
                <w:szCs w:val="20"/>
              </w:rPr>
              <w:t>. Ru</w:t>
            </w:r>
            <w:r>
              <w:rPr>
                <w:sz w:val="20"/>
                <w:szCs w:val="20"/>
              </w:rPr>
              <w:t xml:space="preserve">žomberok: KU, PdF, </w:t>
            </w:r>
            <w:r w:rsidRPr="0071241E">
              <w:rPr>
                <w:sz w:val="20"/>
                <w:szCs w:val="20"/>
              </w:rPr>
              <w:t>36–40.</w:t>
            </w:r>
          </w:p>
          <w:p w:rsidR="00B029B1" w:rsidRPr="00B029B1" w:rsidRDefault="00473B9C" w:rsidP="00CD280C">
            <w:pPr>
              <w:jc w:val="both"/>
              <w:rPr>
                <w:color w:val="000000"/>
              </w:rPr>
            </w:pPr>
            <w:r w:rsidRPr="0040774B">
              <w:rPr>
                <w:color w:val="000000"/>
              </w:rPr>
              <w:t>Jenčková, E.(2002). </w:t>
            </w:r>
            <w:r w:rsidRPr="0040774B">
              <w:rPr>
                <w:i/>
                <w:iCs/>
                <w:color w:val="000000"/>
              </w:rPr>
              <w:t>Hudba a pohyb ve škole</w:t>
            </w:r>
            <w:r w:rsidRPr="0040774B">
              <w:rPr>
                <w:color w:val="000000"/>
              </w:rPr>
              <w:t>. Hradec Králové: Tandem.</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029B1">
        <w:trPr>
          <w:trHeight w:val="947"/>
        </w:trPr>
        <w:tc>
          <w:tcPr>
            <w:tcW w:w="9855" w:type="dxa"/>
            <w:gridSpan w:val="8"/>
          </w:tcPr>
          <w:p w:rsidR="00D53980" w:rsidRDefault="00D53980" w:rsidP="00D53980">
            <w:pPr>
              <w:jc w:val="both"/>
            </w:pPr>
            <w:r>
              <w:t>Individuální konzultace s vyučujícím.</w:t>
            </w:r>
          </w:p>
          <w:p w:rsidR="00970DC8" w:rsidRPr="0040774B" w:rsidRDefault="00D53980" w:rsidP="00BD43D8">
            <w:pPr>
              <w:jc w:val="both"/>
            </w:pPr>
            <w:r>
              <w:t>Využití kurzu ve výukovém prostředí Moodle (http://vyuka.fhs.utb.cz/).</w:t>
            </w:r>
          </w:p>
        </w:tc>
      </w:tr>
    </w:tbl>
    <w:p w:rsidR="00CD280C" w:rsidRDefault="00CD280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473B9C">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3B9C" w:rsidRPr="0040774B" w:rsidRDefault="00473B9C" w:rsidP="00BD43D8">
            <w:pPr>
              <w:jc w:val="both"/>
              <w:rPr>
                <w:b/>
                <w:sz w:val="28"/>
                <w:szCs w:val="28"/>
              </w:rPr>
            </w:pPr>
            <w:r w:rsidRPr="0040774B">
              <w:rPr>
                <w:b/>
                <w:sz w:val="28"/>
                <w:szCs w:val="28"/>
              </w:rPr>
              <w:lastRenderedPageBreak/>
              <w:br w:type="page"/>
            </w:r>
            <w:r w:rsidRPr="0040774B">
              <w:rPr>
                <w:b/>
                <w:sz w:val="28"/>
                <w:szCs w:val="28"/>
              </w:rPr>
              <w:br w:type="page"/>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Rozvoj základních lokomocí dítěte +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4p+6</w:t>
            </w:r>
            <w:r w:rsidR="00473B9C" w:rsidRPr="0040774B">
              <w:t>s</w:t>
            </w:r>
          </w:p>
          <w:p w:rsidR="00473B9C" w:rsidRPr="0040774B" w:rsidRDefault="00473B9C" w:rsidP="00BD43D8">
            <w:pPr>
              <w:jc w:val="both"/>
            </w:pPr>
            <w:r w:rsidRPr="0040774B">
              <w:t>+ 18 hod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p w:rsidR="00473B9C" w:rsidRPr="0040774B" w:rsidRDefault="00473B9C" w:rsidP="00BD43D8">
            <w:pPr>
              <w:jc w:val="both"/>
            </w:pPr>
            <w:r w:rsidRPr="0040774B">
              <w:t>+ 18</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 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9A70BA" w:rsidRDefault="00C43380">
            <w:pPr>
              <w:jc w:val="both"/>
            </w:pPr>
            <w:ins w:id="209" w:author="§.opiékoiíkkoíikoíi" w:date="2018-05-25T21:41:00Z">
              <w:del w:id="210" w:author="Jana_PC" w:date="2018-05-28T17:06:00Z">
                <w:r w:rsidDel="000C6AE2">
                  <w:delText xml:space="preserve">Prezentace </w:delText>
                </w:r>
              </w:del>
            </w:ins>
            <w:ins w:id="211" w:author="§.opiékoiíkkoíikoíi" w:date="2018-05-25T21:42:00Z">
              <w:del w:id="212" w:author="Jana_PC" w:date="2018-05-28T17:06:00Z">
                <w:r w:rsidDel="000C6AE2">
                  <w:delText xml:space="preserve"> a obhajoba</w:delText>
                </w:r>
              </w:del>
            </w:ins>
            <w:ins w:id="213" w:author="Jana_PC" w:date="2018-05-28T17:06:00Z">
              <w:r w:rsidR="000C6AE2">
                <w:t>Prezentace a obhajoba</w:t>
              </w:r>
            </w:ins>
            <w:ins w:id="214" w:author="§.opiékoiíkkoíikoíi" w:date="2018-05-25T21:42:00Z">
              <w:r>
                <w:t xml:space="preserve"> </w:t>
              </w:r>
            </w:ins>
            <w:ins w:id="215" w:author="§.opiékoiíkkoíikoíi" w:date="2018-05-25T21:41:00Z">
              <w:r>
                <w:t>přípravy na praxi.</w:t>
              </w:r>
            </w:ins>
            <w:ins w:id="216" w:author="§.opiékoiíkkoíikoíi" w:date="2018-05-25T21:42:00Z">
              <w:r>
                <w:t xml:space="preserve"> Ústní zkouška. </w:t>
              </w:r>
            </w:ins>
            <w:del w:id="217" w:author="§.opiékoiíkkoíikoíi" w:date="2018-05-25T21:42:00Z">
              <w:r w:rsidR="00473B9C" w:rsidRPr="0040774B" w:rsidDel="00C43380">
                <w:delText>Seminární práce spojená s</w:delText>
              </w:r>
              <w:r w:rsidR="00285229" w:rsidRPr="0040774B" w:rsidDel="00C43380">
                <w:delText> </w:delText>
              </w:r>
              <w:r w:rsidR="00473B9C" w:rsidRPr="0040774B" w:rsidDel="00C43380">
                <w:delText>prezentací</w:delText>
              </w:r>
            </w:del>
            <w:r w:rsidR="00285229" w:rsidRPr="0040774B">
              <w:t>.</w:t>
            </w:r>
          </w:p>
        </w:tc>
      </w:tr>
      <w:tr w:rsidR="00473B9C" w:rsidRPr="0040774B" w:rsidTr="00300732">
        <w:trPr>
          <w:trHeight w:val="416"/>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del w:id="218" w:author="§.opiékoiíkkoíikoíi" w:date="2018-05-25T21:59:00Z">
              <w:r w:rsidRPr="0040774B" w:rsidDel="00384118">
                <w:delText>PhDr. Roman Božik</w:delText>
              </w:r>
            </w:del>
            <w:ins w:id="219" w:author="Jana_PC" w:date="2018-05-28T17:06:00Z">
              <w:r w:rsidR="000C6AE2">
                <w:t xml:space="preserve">Mgr. </w:t>
              </w:r>
            </w:ins>
            <w:ins w:id="220" w:author="Jana_PC" w:date="2018-05-26T10:41:00Z">
              <w:r w:rsidR="00B24790">
                <w:t xml:space="preserve">PhDr. </w:t>
              </w:r>
            </w:ins>
            <w:ins w:id="221" w:author="§.opiékoiíkkoíikoíi" w:date="2018-05-25T21:59:00Z">
              <w:r w:rsidR="00384118">
                <w:t>Mgr. Marcela Janíková</w:t>
              </w:r>
            </w:ins>
            <w:r w:rsidRPr="0040774B">
              <w:t>,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 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del w:id="222" w:author="§.opiékoiíkkoíikoíi" w:date="2018-05-25T21:59:00Z">
              <w:r w:rsidRPr="0040774B" w:rsidDel="00384118">
                <w:delText>PhDr. Roman Božik</w:delText>
              </w:r>
            </w:del>
            <w:ins w:id="223" w:author="Jana_PC" w:date="2018-05-28T17:06:00Z">
              <w:r w:rsidR="000C6AE2">
                <w:t xml:space="preserve">Mgr. </w:t>
              </w:r>
            </w:ins>
            <w:ins w:id="224" w:author="Jana_PC" w:date="2018-05-26T10:42:00Z">
              <w:r w:rsidR="00B24790">
                <w:t xml:space="preserve">PhDr. </w:t>
              </w:r>
            </w:ins>
            <w:ins w:id="225" w:author="§.opiékoiíkkoíikoíi" w:date="2018-05-25T21:59:00Z">
              <w:r w:rsidR="00384118">
                <w:t>Mgr. Marcela Janíková</w:t>
              </w:r>
            </w:ins>
            <w:r w:rsidRPr="0040774B">
              <w:t>,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766"/>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Vývoj dítěte od narození až po období předškolního věku. </w:t>
            </w:r>
            <w:r w:rsidRPr="0040774B">
              <w:br/>
              <w:t>Forma a vývoj pohybu. </w:t>
            </w:r>
            <w:r w:rsidRPr="0040774B">
              <w:br/>
              <w:t>Rozvoj lokomoce u dětí předškolního věku. </w:t>
            </w:r>
            <w:r w:rsidRPr="0040774B">
              <w:br/>
              <w:t>Rozvoj motoriky u dětí předškolního věku. </w:t>
            </w:r>
          </w:p>
          <w:p w:rsidR="00473B9C" w:rsidRPr="0040774B" w:rsidRDefault="00CD280C" w:rsidP="00BD43D8">
            <w:r>
              <w:t>Diagnostikování</w:t>
            </w:r>
            <w:r w:rsidR="00473B9C" w:rsidRPr="0040774B">
              <w:t xml:space="preserve"> správné a nesprávné lokomoce. </w:t>
            </w:r>
            <w:r w:rsidR="00473B9C" w:rsidRPr="0040774B">
              <w:br/>
              <w:t>Náprava a odstranění nesprávné lokomoce. </w:t>
            </w:r>
          </w:p>
          <w:p w:rsidR="00473B9C" w:rsidRPr="0040774B" w:rsidRDefault="00473B9C" w:rsidP="00BD43D8">
            <w:r w:rsidRPr="0040774B">
              <w:t>Ověření a aplikace teoretických poznatků v praxi.</w:t>
            </w:r>
          </w:p>
          <w:p w:rsidR="00473B9C" w:rsidRPr="0040774B" w:rsidRDefault="00473B9C" w:rsidP="00BD43D8">
            <w:r w:rsidRPr="0040774B">
              <w:t>Chůze jako základ lokomoce.</w:t>
            </w:r>
          </w:p>
          <w:p w:rsidR="00473B9C" w:rsidRPr="0040774B" w:rsidRDefault="00473B9C" w:rsidP="00BD43D8">
            <w:r w:rsidRPr="0040774B">
              <w:t>Běh jako jedna z nejvydatnějších pohybových činností</w:t>
            </w:r>
          </w:p>
          <w:p w:rsidR="00473B9C" w:rsidRPr="0040774B" w:rsidRDefault="00473B9C" w:rsidP="00BD43D8">
            <w:r w:rsidRPr="0040774B">
              <w:t>Skok jako přirozený pohyb, jímž člověk překonává vzdálenost (délku, výšku, hloubku).</w:t>
            </w:r>
          </w:p>
          <w:p w:rsidR="00473B9C" w:rsidRPr="0040774B" w:rsidRDefault="00473B9C" w:rsidP="00BD43D8">
            <w:r w:rsidRPr="0040774B">
              <w:t>Lezení jako vývojově nejstarší způsob pohybu z místa.</w:t>
            </w:r>
          </w:p>
          <w:p w:rsidR="00473B9C" w:rsidRPr="0040774B" w:rsidRDefault="00473B9C" w:rsidP="00BD43D8">
            <w:r w:rsidRPr="0040774B">
              <w:t>Házení (a chytání) jako výraz celkové obratnosti a zručnosti dítěte.</w:t>
            </w:r>
          </w:p>
          <w:p w:rsidR="00473B9C" w:rsidRPr="0040774B" w:rsidRDefault="00473B9C" w:rsidP="00BD43D8">
            <w:r w:rsidRPr="0040774B">
              <w:t>Možnosti pestrého využití náčiní a nářadí.</w:t>
            </w:r>
          </w:p>
          <w:p w:rsidR="00473B9C" w:rsidRPr="0040774B" w:rsidRDefault="00473B9C" w:rsidP="00BD43D8">
            <w:r w:rsidRPr="0040774B">
              <w:t>Inspiromaty -  zásobníky, které obsahují metodické rady a náměty pohybových činností a her.</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 xml:space="preserve">Dvořáková, H. (2001). </w:t>
            </w:r>
            <w:r w:rsidRPr="0040774B">
              <w:rPr>
                <w:i/>
              </w:rPr>
              <w:t>Sportujeme s nejmenšími dětmi.</w:t>
            </w:r>
            <w:r w:rsidRPr="0040774B">
              <w:t xml:space="preserve"> Praha: Olympia.</w:t>
            </w:r>
          </w:p>
          <w:p w:rsidR="00473B9C" w:rsidRPr="0040774B" w:rsidRDefault="00473B9C" w:rsidP="00BD43D8">
            <w:pPr>
              <w:jc w:val="both"/>
            </w:pPr>
            <w:r w:rsidRPr="0040774B">
              <w:t xml:space="preserve">Kirbyová, A. (2000). </w:t>
            </w:r>
            <w:r w:rsidRPr="0040774B">
              <w:rPr>
                <w:i/>
              </w:rPr>
              <w:t>Nešikovné dítě (Dyspraxie a další poruchy motoriky).</w:t>
            </w:r>
            <w:r w:rsidRPr="0040774B">
              <w:t xml:space="preserve"> Praha: Portál.</w:t>
            </w:r>
          </w:p>
          <w:p w:rsidR="00473B9C" w:rsidRDefault="00473B9C" w:rsidP="00BD43D8">
            <w:pPr>
              <w:jc w:val="both"/>
            </w:pPr>
            <w:r w:rsidRPr="0040774B">
              <w:t xml:space="preserve">Pacholík, V., Nedělová, M., &amp; Šmatelková, N. (2016). </w:t>
            </w:r>
            <w:r w:rsidRPr="0040774B">
              <w:rPr>
                <w:i/>
              </w:rPr>
              <w:t>Rozvíjení sociálních dovedností dětí prostřednictvím pohybových her</w:t>
            </w:r>
            <w:r w:rsidRPr="0040774B">
              <w:t>. Zlín: Univerzita Tomáše Bati ve Zlíně, Fakulta humanitních studií.</w:t>
            </w:r>
          </w:p>
          <w:p w:rsidR="00DA3D41" w:rsidRPr="0040774B" w:rsidRDefault="00DA3D41" w:rsidP="00BD43D8">
            <w:pPr>
              <w:jc w:val="both"/>
            </w:pPr>
            <w:r>
              <w:t xml:space="preserve">Trávníčková, P. (2018). </w:t>
            </w:r>
            <w:r w:rsidRPr="00DA3D41">
              <w:rPr>
                <w:i/>
              </w:rPr>
              <w:t>Rozvoj základních lokomocí dítěte</w:t>
            </w:r>
            <w:r>
              <w:t xml:space="preserve">. </w:t>
            </w:r>
            <w:r w:rsidRPr="0007360D">
              <w:rPr>
                <w:i/>
              </w:rPr>
              <w:t>Distanční studijní opora</w:t>
            </w:r>
            <w:r w:rsidRPr="00B63330">
              <w:t xml:space="preserve">. </w:t>
            </w:r>
            <w:r>
              <w:t>Zlín: UTB ve Zlíně.</w:t>
            </w:r>
          </w:p>
          <w:p w:rsidR="00473B9C" w:rsidRPr="0040774B" w:rsidRDefault="00473B9C" w:rsidP="00BD43D8">
            <w:pPr>
              <w:jc w:val="both"/>
            </w:pPr>
            <w:r w:rsidRPr="0040774B">
              <w:t>Wiegerová, A., Kršjaková, S., &amp; Božik, R. (2008). Realizacjia praktyki pedagogicznej w kursie pedagogika zdrowia na pdf uk (uniwersytet komenskiego) w Bratysławie. In Klimaszewska, A.</w:t>
            </w:r>
            <w:r w:rsidR="006E489E">
              <w:t xml:space="preserve"> </w:t>
            </w:r>
            <w:r w:rsidRPr="0040774B">
              <w:t xml:space="preserve">A. </w:t>
            </w:r>
            <w:r w:rsidRPr="0040774B">
              <w:rPr>
                <w:i/>
              </w:rPr>
              <w:t>Jezyk współczesnej pedagogiki 2</w:t>
            </w:r>
            <w:r w:rsidRPr="0040774B">
              <w:t>, Siedlce.</w:t>
            </w:r>
          </w:p>
          <w:p w:rsidR="00473B9C" w:rsidRPr="0040774B" w:rsidRDefault="00473B9C" w:rsidP="00BD43D8">
            <w:pPr>
              <w:jc w:val="both"/>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 xml:space="preserve">Klenková, J. (2003). </w:t>
            </w:r>
            <w:r w:rsidRPr="0040774B">
              <w:rPr>
                <w:i/>
              </w:rPr>
              <w:t>Diagnostika předškoláka</w:t>
            </w:r>
            <w:r w:rsidRPr="0040774B">
              <w:t>. Brno: MC nakladatelství.</w:t>
            </w:r>
          </w:p>
          <w:p w:rsidR="00473B9C" w:rsidRPr="0040774B" w:rsidRDefault="00473B9C" w:rsidP="00BD43D8">
            <w:pPr>
              <w:jc w:val="both"/>
            </w:pPr>
            <w:r w:rsidRPr="0040774B">
              <w:t xml:space="preserve">Volfová, H., &amp; Kolovská, I. (2008). </w:t>
            </w:r>
            <w:r w:rsidRPr="0040774B">
              <w:rPr>
                <w:i/>
              </w:rPr>
              <w:t>Předškoláci v pohybu</w:t>
            </w:r>
            <w:r w:rsidRPr="0040774B">
              <w:t>. Praha: Grada.</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384"/>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057306" w:rsidRPr="0040774B" w:rsidRDefault="0005730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lastRenderedPageBreak/>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Výtvarný projev dítěte +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4p+6</w:t>
            </w:r>
            <w:r w:rsidR="00473B9C" w:rsidRPr="0040774B">
              <w:t>s</w:t>
            </w:r>
          </w:p>
          <w:p w:rsidR="00473B9C" w:rsidRPr="0040774B" w:rsidRDefault="00473B9C" w:rsidP="00BD43D8">
            <w:pPr>
              <w:jc w:val="both"/>
            </w:pPr>
            <w:r w:rsidRPr="0040774B">
              <w:t>+ 16 hod praxe</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10</w:t>
            </w:r>
          </w:p>
          <w:p w:rsidR="00473B9C" w:rsidRPr="0040774B" w:rsidRDefault="00473B9C" w:rsidP="00BD43D8">
            <w:pPr>
              <w:jc w:val="both"/>
            </w:pPr>
            <w:r w:rsidRPr="0040774B">
              <w:t>+ 16</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 odborná praxe</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rPr>
                <w:color w:val="000000"/>
                <w:shd w:val="clear" w:color="auto" w:fill="FFFFFF"/>
              </w:rPr>
              <w:t>Zpracování dílčích úkolů, které student předkládá v podobě portfolia, písemný test z teoretických poznatků na základě přednášek.</w:t>
            </w:r>
          </w:p>
        </w:tc>
      </w:tr>
      <w:tr w:rsidR="00473B9C" w:rsidRPr="0040774B" w:rsidTr="00BD43D8">
        <w:trPr>
          <w:trHeight w:val="274"/>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C762A3">
            <w:pPr>
              <w:jc w:val="both"/>
            </w:pPr>
            <w:r w:rsidRPr="0040774B">
              <w:t>Mgr. Jana Vašíková,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 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C762A3" w:rsidP="00BD43D8">
            <w:pPr>
              <w:jc w:val="both"/>
            </w:pPr>
            <w:r>
              <w:t>Mgr. Jana Vašíková, Ph</w:t>
            </w:r>
            <w:r w:rsidR="00473B9C" w:rsidRPr="0040774B">
              <w:t>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D53980">
        <w:trPr>
          <w:trHeight w:val="3538"/>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pPr>
              <w:rPr>
                <w:color w:val="000000"/>
                <w:shd w:val="clear" w:color="auto" w:fill="FFFFFF"/>
              </w:rPr>
            </w:pPr>
            <w:r w:rsidRPr="0040774B">
              <w:rPr>
                <w:color w:val="000000"/>
                <w:shd w:val="clear" w:color="auto" w:fill="FFFFFF"/>
              </w:rPr>
              <w:t>Dětský výtvarný projev, jeho teorie. </w:t>
            </w:r>
            <w:r w:rsidRPr="0040774B">
              <w:rPr>
                <w:color w:val="000000"/>
              </w:rPr>
              <w:br/>
            </w:r>
            <w:r w:rsidRPr="0040774B">
              <w:rPr>
                <w:color w:val="000000"/>
                <w:shd w:val="clear" w:color="auto" w:fill="FFFFFF"/>
              </w:rPr>
              <w:t>Vznik a podstata dětského výtvarného projevu.</w:t>
            </w:r>
          </w:p>
          <w:p w:rsidR="00473B9C" w:rsidRPr="0040774B" w:rsidRDefault="00473B9C" w:rsidP="00BD43D8">
            <w:pPr>
              <w:rPr>
                <w:color w:val="000000"/>
                <w:shd w:val="clear" w:color="auto" w:fill="FFFFFF"/>
              </w:rPr>
            </w:pPr>
            <w:r w:rsidRPr="0040774B">
              <w:rPr>
                <w:color w:val="000000"/>
                <w:shd w:val="clear" w:color="auto" w:fill="FFFFFF"/>
              </w:rPr>
              <w:t>Grafomotorika a dětský výtvarný projev.</w:t>
            </w:r>
            <w:r w:rsidRPr="0040774B">
              <w:rPr>
                <w:color w:val="000000"/>
              </w:rPr>
              <w:br/>
            </w:r>
            <w:r w:rsidRPr="0040774B">
              <w:rPr>
                <w:color w:val="000000"/>
                <w:shd w:val="clear" w:color="auto" w:fill="FFFFFF"/>
              </w:rPr>
              <w:t>Stadia vývoje dětského výtvarného projevu, charakteristické znaky. </w:t>
            </w:r>
            <w:r w:rsidRPr="0040774B">
              <w:rPr>
                <w:color w:val="000000"/>
              </w:rPr>
              <w:br/>
            </w:r>
            <w:r w:rsidRPr="0040774B">
              <w:rPr>
                <w:color w:val="000000"/>
                <w:shd w:val="clear" w:color="auto" w:fill="FFFFFF"/>
              </w:rPr>
              <w:t>Období bezobsahových i obsahových čmáranic - možnosti poznávaní. </w:t>
            </w:r>
            <w:r w:rsidRPr="0040774B">
              <w:rPr>
                <w:color w:val="000000"/>
              </w:rPr>
              <w:br/>
            </w:r>
            <w:r w:rsidRPr="0040774B">
              <w:rPr>
                <w:color w:val="000000"/>
                <w:shd w:val="clear" w:color="auto" w:fill="FFFFFF"/>
              </w:rPr>
              <w:t>Období spontánní obsahové dětské kresby - možnosti poznávaní a rozvíjení. </w:t>
            </w:r>
            <w:r w:rsidRPr="0040774B">
              <w:rPr>
                <w:color w:val="000000"/>
              </w:rPr>
              <w:br/>
            </w:r>
            <w:r w:rsidRPr="0040774B">
              <w:rPr>
                <w:color w:val="000000"/>
                <w:shd w:val="clear" w:color="auto" w:fill="FFFFFF"/>
              </w:rPr>
              <w:t>Zobrazení lidské postavy, rodiny, prostoru, způsoby zobrazování. </w:t>
            </w:r>
            <w:r w:rsidRPr="0040774B">
              <w:rPr>
                <w:color w:val="000000"/>
              </w:rPr>
              <w:br/>
            </w:r>
            <w:r w:rsidRPr="0040774B">
              <w:rPr>
                <w:color w:val="000000"/>
                <w:shd w:val="clear" w:color="auto" w:fill="FFFFFF"/>
              </w:rPr>
              <w:t>Význam barev a symbolů v dětské kresbě a v životě dítěte. </w:t>
            </w:r>
          </w:p>
          <w:p w:rsidR="00473B9C" w:rsidRDefault="00473B9C" w:rsidP="00BD43D8">
            <w:pPr>
              <w:rPr>
                <w:color w:val="000000"/>
                <w:shd w:val="clear" w:color="auto" w:fill="FFFFFF"/>
              </w:rPr>
            </w:pPr>
            <w:r w:rsidRPr="0040774B">
              <w:rPr>
                <w:color w:val="000000"/>
                <w:shd w:val="clear" w:color="auto" w:fill="FFFFFF"/>
              </w:rPr>
              <w:t>Zvláštnosti v dětském výtvarném projevu – typologie.</w:t>
            </w:r>
            <w:r w:rsidRPr="0040774B">
              <w:rPr>
                <w:color w:val="000000"/>
              </w:rPr>
              <w:br/>
            </w:r>
            <w:r w:rsidRPr="0040774B">
              <w:rPr>
                <w:color w:val="000000"/>
                <w:shd w:val="clear" w:color="auto" w:fill="FFFFFF"/>
              </w:rPr>
              <w:t>Kazuistika dítěte předškolního v</w:t>
            </w:r>
            <w:r w:rsidR="00CD280C">
              <w:rPr>
                <w:color w:val="000000"/>
                <w:shd w:val="clear" w:color="auto" w:fill="FFFFFF"/>
              </w:rPr>
              <w:t>ěku, diagnostikování</w:t>
            </w:r>
            <w:r w:rsidRPr="0040774B">
              <w:rPr>
                <w:color w:val="000000"/>
                <w:shd w:val="clear" w:color="auto" w:fill="FFFFFF"/>
              </w:rPr>
              <w:t xml:space="preserve"> dětské kresby. </w:t>
            </w:r>
            <w:r w:rsidRPr="0040774B">
              <w:rPr>
                <w:color w:val="000000"/>
              </w:rPr>
              <w:br/>
            </w:r>
            <w:r w:rsidRPr="0040774B">
              <w:rPr>
                <w:color w:val="000000"/>
                <w:shd w:val="clear" w:color="auto" w:fill="FFFFFF"/>
              </w:rPr>
              <w:t>Fenomén ilustrace (forma i obsah); ilustrace a text; ilustrace pro děti; autoři dětské knihy, komiksů. </w:t>
            </w:r>
            <w:r w:rsidRPr="0040774B">
              <w:rPr>
                <w:color w:val="000000"/>
              </w:rPr>
              <w:br/>
            </w:r>
            <w:r w:rsidRPr="0040774B">
              <w:rPr>
                <w:color w:val="000000"/>
                <w:shd w:val="clear" w:color="auto" w:fill="FFFFFF"/>
              </w:rPr>
              <w:t>Integrace výchovných složek ve vzdělávacím procesu (hudební výchova, výtvarná výchova, tělesná výchova). </w:t>
            </w:r>
            <w:r w:rsidRPr="0040774B">
              <w:rPr>
                <w:color w:val="000000"/>
              </w:rPr>
              <w:br/>
            </w:r>
            <w:r w:rsidRPr="0040774B">
              <w:rPr>
                <w:color w:val="000000"/>
                <w:shd w:val="clear" w:color="auto" w:fill="FFFFFF"/>
              </w:rPr>
              <w:t>Příprava a realizace modelových hodin - procvičování, zdokonalování. </w:t>
            </w:r>
            <w:r w:rsidRPr="0040774B">
              <w:rPr>
                <w:color w:val="000000"/>
              </w:rPr>
              <w:br/>
            </w:r>
            <w:r w:rsidRPr="0040774B">
              <w:rPr>
                <w:color w:val="000000"/>
                <w:shd w:val="clear" w:color="auto" w:fill="FFFFFF"/>
              </w:rPr>
              <w:t xml:space="preserve">Příprava, realizace a analýza působení studenta </w:t>
            </w:r>
            <w:r w:rsidR="006E489E">
              <w:rPr>
                <w:color w:val="000000"/>
                <w:shd w:val="clear" w:color="auto" w:fill="FFFFFF"/>
              </w:rPr>
              <w:t xml:space="preserve">při praxi </w:t>
            </w:r>
            <w:r w:rsidRPr="0040774B">
              <w:rPr>
                <w:color w:val="000000"/>
                <w:shd w:val="clear" w:color="auto" w:fill="FFFFFF"/>
              </w:rPr>
              <w:t>v mateřské škole.</w:t>
            </w:r>
          </w:p>
          <w:p w:rsidR="00B029B1" w:rsidRPr="0040774B" w:rsidRDefault="00B029B1" w:rsidP="00BD43D8"/>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rPr>
                <w:color w:val="000000"/>
              </w:rPr>
              <w:t xml:space="preserve">Babyrádová, H. (1999). </w:t>
            </w:r>
            <w:r w:rsidRPr="0040774B">
              <w:rPr>
                <w:i/>
                <w:iCs/>
                <w:color w:val="000000"/>
              </w:rPr>
              <w:t>Symbol v dětském výtvarném projevu</w:t>
            </w:r>
            <w:r w:rsidRPr="0040774B">
              <w:rPr>
                <w:color w:val="000000"/>
              </w:rPr>
              <w:t>. Brno: Masarykova univerzita. </w:t>
            </w:r>
          </w:p>
          <w:p w:rsidR="00473B9C" w:rsidRPr="0040774B" w:rsidRDefault="00473B9C" w:rsidP="00BD43D8">
            <w:pPr>
              <w:jc w:val="both"/>
            </w:pPr>
            <w:r w:rsidRPr="0040774B">
              <w:rPr>
                <w:color w:val="000000"/>
              </w:rPr>
              <w:t xml:space="preserve">Davido, R. (2001). </w:t>
            </w:r>
            <w:r w:rsidRPr="0040774B">
              <w:rPr>
                <w:i/>
                <w:iCs/>
                <w:color w:val="000000"/>
              </w:rPr>
              <w:t>Kresba jako nástroj poznání dítěte: dětská kresba z pohledu psychologie</w:t>
            </w:r>
            <w:r w:rsidRPr="0040774B">
              <w:rPr>
                <w:color w:val="000000"/>
              </w:rPr>
              <w:t>. Praha: Portál. </w:t>
            </w:r>
          </w:p>
          <w:p w:rsidR="00473B9C" w:rsidRPr="0040774B" w:rsidRDefault="00473B9C" w:rsidP="00BD43D8">
            <w:pPr>
              <w:jc w:val="both"/>
            </w:pPr>
            <w:r w:rsidRPr="0040774B">
              <w:t xml:space="preserve">Hazuková, H. (2011). </w:t>
            </w:r>
            <w:r w:rsidRPr="0040774B">
              <w:rPr>
                <w:i/>
              </w:rPr>
              <w:t>Výtvarné činnosti v předškolním vzdělávání</w:t>
            </w:r>
            <w:r w:rsidRPr="0040774B">
              <w:t xml:space="preserve">. Praha: Raabe. </w:t>
            </w:r>
          </w:p>
          <w:p w:rsidR="00473B9C" w:rsidRPr="00AD4F21" w:rsidRDefault="00473B9C" w:rsidP="00702915">
            <w:pPr>
              <w:jc w:val="both"/>
              <w:rPr>
                <w:color w:val="000000"/>
              </w:rPr>
            </w:pPr>
            <w:r w:rsidRPr="0040774B">
              <w:t xml:space="preserve">Krajcarová, J. (2014). </w:t>
            </w:r>
            <w:r w:rsidRPr="00AD4F21">
              <w:t>Kreativita jako jeden ze současných požadavků na vzdělávání. </w:t>
            </w:r>
            <w:r w:rsidRPr="00AD4F21">
              <w:rPr>
                <w:i/>
              </w:rPr>
              <w:t>Kreatívne vzdelávanie</w:t>
            </w:r>
            <w:r w:rsidRPr="00AD4F21">
              <w:t>. [online] 1. vyd. Zohor: Virvar, 102 –103. Dostupné z: www.kreativnevzdelavanie.sk.</w:t>
            </w:r>
          </w:p>
          <w:p w:rsidR="00473B9C" w:rsidRPr="00AD4F21" w:rsidRDefault="00473B9C" w:rsidP="00702915">
            <w:pPr>
              <w:jc w:val="both"/>
            </w:pPr>
            <w:r w:rsidRPr="00AD4F21">
              <w:rPr>
                <w:color w:val="000000"/>
              </w:rPr>
              <w:t xml:space="preserve">Kubíček, J. (2004). </w:t>
            </w:r>
            <w:r w:rsidRPr="00AD4F21">
              <w:rPr>
                <w:i/>
                <w:iCs/>
                <w:color w:val="000000"/>
              </w:rPr>
              <w:t>Úvod do estetiky animace</w:t>
            </w:r>
            <w:r w:rsidRPr="00AD4F21">
              <w:rPr>
                <w:color w:val="000000"/>
              </w:rPr>
              <w:t>. Praha: Akademie múzických umění. </w:t>
            </w:r>
          </w:p>
          <w:p w:rsidR="00473B9C" w:rsidRDefault="00EF2022" w:rsidP="00702915">
            <w:pPr>
              <w:jc w:val="both"/>
            </w:pPr>
            <w:r>
              <w:t>Szimethová, M. (2014</w:t>
            </w:r>
            <w:r w:rsidR="00DA3D41">
              <w:t xml:space="preserve">). </w:t>
            </w:r>
            <w:r w:rsidR="00DA3D41" w:rsidRPr="00DA3D41">
              <w:rPr>
                <w:i/>
              </w:rPr>
              <w:t>Výtvarná výchova v předškolním vzdělávání</w:t>
            </w:r>
            <w:r w:rsidR="00DA3D41">
              <w:t xml:space="preserve">. </w:t>
            </w:r>
            <w:r w:rsidR="00DA3D41" w:rsidRPr="0007360D">
              <w:rPr>
                <w:i/>
              </w:rPr>
              <w:t>Distanční studijní opora</w:t>
            </w:r>
            <w:r w:rsidR="00DA3D41" w:rsidRPr="00B63330">
              <w:t xml:space="preserve">. </w:t>
            </w:r>
            <w:r w:rsidR="00DA3D41">
              <w:t>Zlín: UTB ve Zlíně.</w:t>
            </w:r>
          </w:p>
          <w:p w:rsidR="00DA3D41" w:rsidRPr="00AD4F21" w:rsidRDefault="00DA3D41" w:rsidP="00702915">
            <w:pPr>
              <w:jc w:val="both"/>
            </w:pPr>
          </w:p>
          <w:p w:rsidR="00473B9C" w:rsidRPr="00AD4F21" w:rsidRDefault="00473B9C" w:rsidP="00702915">
            <w:pPr>
              <w:jc w:val="both"/>
              <w:rPr>
                <w:b/>
              </w:rPr>
            </w:pPr>
            <w:r w:rsidRPr="00AD4F21">
              <w:rPr>
                <w:b/>
              </w:rPr>
              <w:t>Doporučená literatura</w:t>
            </w:r>
          </w:p>
          <w:p w:rsidR="00473B9C" w:rsidRPr="0040774B" w:rsidRDefault="00473B9C" w:rsidP="00BD43D8">
            <w:pPr>
              <w:jc w:val="both"/>
              <w:rPr>
                <w:color w:val="000000"/>
                <w:shd w:val="clear" w:color="auto" w:fill="FFFFFF"/>
              </w:rPr>
            </w:pPr>
            <w:r w:rsidRPr="00AD4F21">
              <w:rPr>
                <w:color w:val="000000"/>
                <w:shd w:val="clear" w:color="auto" w:fill="FFFFFF"/>
              </w:rPr>
              <w:t xml:space="preserve">Goodman, N. (2007). </w:t>
            </w:r>
            <w:r w:rsidRPr="00AD4F21">
              <w:rPr>
                <w:i/>
                <w:iCs/>
                <w:color w:val="000000"/>
                <w:shd w:val="clear" w:color="auto" w:fill="FFFFFF"/>
              </w:rPr>
              <w:t>Jazyky umění. Nástin</w:t>
            </w:r>
            <w:r w:rsidRPr="0040774B">
              <w:rPr>
                <w:i/>
                <w:iCs/>
                <w:color w:val="000000"/>
                <w:shd w:val="clear" w:color="auto" w:fill="FFFFFF"/>
              </w:rPr>
              <w:t xml:space="preserve"> teorie symbolů</w:t>
            </w:r>
            <w:r w:rsidRPr="0040774B">
              <w:rPr>
                <w:color w:val="000000"/>
                <w:shd w:val="clear" w:color="auto" w:fill="FFFFFF"/>
              </w:rPr>
              <w:t>. Praha: Academia.</w:t>
            </w:r>
          </w:p>
          <w:p w:rsidR="00473B9C" w:rsidRPr="0040774B" w:rsidRDefault="00473B9C" w:rsidP="00BD43D8">
            <w:pPr>
              <w:jc w:val="both"/>
              <w:rPr>
                <w:b/>
              </w:rPr>
            </w:pPr>
            <w:r w:rsidRPr="0040774B">
              <w:rPr>
                <w:color w:val="000000"/>
                <w:shd w:val="clear" w:color="auto" w:fill="FFFFFF"/>
              </w:rPr>
              <w:t xml:space="preserve">Koťátková, S. (2005). </w:t>
            </w:r>
            <w:r w:rsidRPr="0040774B">
              <w:rPr>
                <w:i/>
                <w:iCs/>
                <w:color w:val="000000"/>
                <w:shd w:val="clear" w:color="auto" w:fill="FFFFFF"/>
              </w:rPr>
              <w:t>Hry v mateřské škole v teorii a praxi - význam hry, role pedagoga, cíl hry, soubor her</w:t>
            </w:r>
            <w:r w:rsidRPr="0040774B">
              <w:rPr>
                <w:color w:val="000000"/>
                <w:shd w:val="clear" w:color="auto" w:fill="FFFFFF"/>
              </w:rPr>
              <w:t>. Praha: Grada. </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269"/>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057306" w:rsidRDefault="00057306">
      <w:pPr>
        <w:rPr>
          <w:ins w:id="226" w:author="Hana Navrátilová" w:date="2018-05-31T11:36:00Z"/>
        </w:rPr>
      </w:pPr>
    </w:p>
    <w:p w:rsidR="00B101EE" w:rsidRPr="0040774B" w:rsidRDefault="00B101E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Kurikulární dokumenty v praxi MŠ</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4s+3</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7</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seminář,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 xml:space="preserve">Vypracování skupinového projektu (projekt školního vzdělávacího programu) </w:t>
            </w:r>
          </w:p>
          <w:p w:rsidR="00473B9C" w:rsidRPr="0040774B" w:rsidRDefault="00473B9C" w:rsidP="00BD43D8">
            <w:pPr>
              <w:jc w:val="both"/>
            </w:pPr>
            <w:r w:rsidRPr="0040774B">
              <w:t>a jeho obhajoba.</w:t>
            </w:r>
          </w:p>
        </w:tc>
      </w:tr>
      <w:tr w:rsidR="00473B9C" w:rsidRPr="0040774B" w:rsidTr="00BD43D8">
        <w:trPr>
          <w:trHeight w:val="310"/>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Mgr. Markéta Hrozová,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vede seminář a 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554"/>
        </w:trPr>
        <w:tc>
          <w:tcPr>
            <w:tcW w:w="9855" w:type="dxa"/>
            <w:gridSpan w:val="8"/>
            <w:tcBorders>
              <w:top w:val="nil"/>
            </w:tcBorders>
          </w:tcPr>
          <w:p w:rsidR="00473B9C" w:rsidRPr="0040774B" w:rsidRDefault="00473B9C" w:rsidP="00BD43D8">
            <w:pPr>
              <w:jc w:val="both"/>
            </w:pPr>
            <w:r w:rsidRPr="0040774B">
              <w:t>Mgr. Markéta Hrozová,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970DC8">
        <w:trPr>
          <w:trHeight w:val="3674"/>
        </w:trPr>
        <w:tc>
          <w:tcPr>
            <w:tcW w:w="9855" w:type="dxa"/>
            <w:gridSpan w:val="8"/>
            <w:tcBorders>
              <w:top w:val="nil"/>
              <w:bottom w:val="single" w:sz="12" w:space="0" w:color="auto"/>
            </w:tcBorders>
          </w:tcPr>
          <w:p w:rsidR="00473B9C" w:rsidRPr="0040774B" w:rsidRDefault="00473B9C" w:rsidP="00BD43D8">
            <w:pPr>
              <w:shd w:val="clear" w:color="auto" w:fill="FFFFFF"/>
              <w:rPr>
                <w:color w:val="000000"/>
              </w:rPr>
            </w:pPr>
          </w:p>
          <w:p w:rsidR="00473B9C" w:rsidRPr="0040774B" w:rsidRDefault="00473B9C" w:rsidP="00BD43D8">
            <w:pPr>
              <w:shd w:val="clear" w:color="auto" w:fill="FFFFFF"/>
              <w:rPr>
                <w:color w:val="000000"/>
              </w:rPr>
            </w:pPr>
            <w:r w:rsidRPr="0040774B">
              <w:rPr>
                <w:color w:val="000000"/>
              </w:rPr>
              <w:t>Kurikulum – pojetí, výzkum.</w:t>
            </w:r>
          </w:p>
          <w:p w:rsidR="00473B9C" w:rsidRPr="0040774B" w:rsidRDefault="00473B9C" w:rsidP="00BD43D8">
            <w:pPr>
              <w:shd w:val="clear" w:color="auto" w:fill="FFFFFF"/>
              <w:rPr>
                <w:color w:val="000000"/>
              </w:rPr>
            </w:pPr>
            <w:r w:rsidRPr="0040774B">
              <w:rPr>
                <w:color w:val="000000"/>
              </w:rPr>
              <w:t>Kurikulární dokumenty v České republice.</w:t>
            </w:r>
          </w:p>
          <w:p w:rsidR="00473B9C" w:rsidRPr="0040774B" w:rsidRDefault="00473B9C" w:rsidP="00BD43D8">
            <w:pPr>
              <w:shd w:val="clear" w:color="auto" w:fill="FFFFFF"/>
              <w:rPr>
                <w:color w:val="000000"/>
              </w:rPr>
            </w:pPr>
            <w:r w:rsidRPr="0040774B">
              <w:rPr>
                <w:color w:val="000000"/>
              </w:rPr>
              <w:t>Systém kurikula v České republice.</w:t>
            </w:r>
          </w:p>
          <w:p w:rsidR="00473B9C" w:rsidRPr="0040774B" w:rsidRDefault="00473B9C" w:rsidP="00BD43D8">
            <w:pPr>
              <w:shd w:val="clear" w:color="auto" w:fill="FFFFFF"/>
              <w:rPr>
                <w:color w:val="000000"/>
              </w:rPr>
            </w:pPr>
            <w:r w:rsidRPr="0040774B">
              <w:rPr>
                <w:color w:val="000000"/>
              </w:rPr>
              <w:t>Vize mateřské školy jako vzdělávací instituce a její odraz ve školním vzdělávacím programu.</w:t>
            </w:r>
          </w:p>
          <w:p w:rsidR="00473B9C" w:rsidRPr="0040774B" w:rsidRDefault="00473B9C" w:rsidP="00BD43D8">
            <w:pPr>
              <w:shd w:val="clear" w:color="auto" w:fill="FFFFFF"/>
              <w:rPr>
                <w:color w:val="000000"/>
              </w:rPr>
            </w:pPr>
            <w:r w:rsidRPr="0040774B">
              <w:rPr>
                <w:color w:val="000000"/>
              </w:rPr>
              <w:t>Proces tvorby školního kurikula.</w:t>
            </w:r>
          </w:p>
          <w:p w:rsidR="00473B9C" w:rsidRPr="0040774B" w:rsidRDefault="00473B9C" w:rsidP="00BD43D8">
            <w:pPr>
              <w:shd w:val="clear" w:color="auto" w:fill="FFFFFF"/>
              <w:rPr>
                <w:color w:val="000000"/>
              </w:rPr>
            </w:pPr>
            <w:r w:rsidRPr="0040774B">
              <w:rPr>
                <w:color w:val="000000"/>
              </w:rPr>
              <w:t>Příprava projektu.</w:t>
            </w:r>
          </w:p>
          <w:p w:rsidR="00473B9C" w:rsidRPr="0040774B" w:rsidRDefault="00473B9C" w:rsidP="00BD43D8">
            <w:pPr>
              <w:shd w:val="clear" w:color="auto" w:fill="FFFFFF"/>
              <w:rPr>
                <w:color w:val="000000"/>
              </w:rPr>
            </w:pPr>
            <w:r w:rsidRPr="0040774B">
              <w:rPr>
                <w:color w:val="000000"/>
              </w:rPr>
              <w:t>Realizace projektu.</w:t>
            </w:r>
          </w:p>
          <w:p w:rsidR="00473B9C" w:rsidRPr="0040774B" w:rsidRDefault="00473B9C" w:rsidP="00BD43D8">
            <w:pPr>
              <w:shd w:val="clear" w:color="auto" w:fill="FFFFFF"/>
              <w:rPr>
                <w:color w:val="000000"/>
              </w:rPr>
            </w:pPr>
            <w:r w:rsidRPr="0040774B">
              <w:rPr>
                <w:color w:val="000000"/>
              </w:rPr>
              <w:t>Hodnocení projektu.</w:t>
            </w:r>
          </w:p>
          <w:p w:rsidR="00473B9C" w:rsidRPr="0040774B" w:rsidRDefault="00473B9C" w:rsidP="00BD43D8">
            <w:pPr>
              <w:shd w:val="clear" w:color="auto" w:fill="FFFFFF"/>
              <w:rPr>
                <w:color w:val="000000"/>
              </w:rPr>
            </w:pPr>
            <w:r w:rsidRPr="0040774B">
              <w:rPr>
                <w:color w:val="000000"/>
              </w:rPr>
              <w:t>Projektová etika.</w:t>
            </w:r>
          </w:p>
          <w:p w:rsidR="00473B9C" w:rsidRPr="0040774B" w:rsidRDefault="00473B9C" w:rsidP="00BD43D8">
            <w:pPr>
              <w:shd w:val="clear" w:color="auto" w:fill="FFFFFF"/>
              <w:rPr>
                <w:color w:val="000000"/>
              </w:rPr>
            </w:pPr>
            <w:r w:rsidRPr="0040774B">
              <w:rPr>
                <w:color w:val="000000"/>
              </w:rPr>
              <w:t>Závěrečná zpráva.</w:t>
            </w:r>
          </w:p>
          <w:p w:rsidR="00473B9C" w:rsidRPr="0040774B" w:rsidRDefault="00473B9C" w:rsidP="00BD43D8">
            <w:pPr>
              <w:shd w:val="clear" w:color="auto" w:fill="FFFFFF"/>
              <w:rPr>
                <w:color w:val="000000"/>
              </w:rPr>
            </w:pPr>
            <w:r w:rsidRPr="0040774B">
              <w:rPr>
                <w:color w:val="000000"/>
              </w:rPr>
              <w:t>Role učitele při modifikaci školního vzdělávacího programu podle aktuálních edukačních požadavků.</w:t>
            </w:r>
          </w:p>
          <w:p w:rsidR="00473B9C" w:rsidRPr="0040774B" w:rsidRDefault="00473B9C" w:rsidP="00BD43D8">
            <w:pPr>
              <w:shd w:val="clear" w:color="auto" w:fill="FFFFFF"/>
              <w:rPr>
                <w:color w:val="000000"/>
              </w:rPr>
            </w:pPr>
            <w:r w:rsidRPr="0040774B">
              <w:rPr>
                <w:color w:val="000000"/>
              </w:rPr>
              <w:t>Skupinová/týmová práce při tvorbě školního vzdělávacího programu.</w:t>
            </w:r>
          </w:p>
          <w:p w:rsidR="00473B9C" w:rsidRPr="0040774B" w:rsidRDefault="00473B9C" w:rsidP="00BD43D8">
            <w:pPr>
              <w:shd w:val="clear" w:color="auto" w:fill="FFFFFF"/>
              <w:rPr>
                <w:color w:val="000000"/>
              </w:rPr>
            </w:pPr>
            <w:r w:rsidRPr="0040774B">
              <w:rPr>
                <w:color w:val="000000"/>
              </w:rPr>
              <w:t>Evaluace školního vzdělávacího programu.</w:t>
            </w:r>
          </w:p>
          <w:p w:rsidR="00473B9C" w:rsidRPr="0040774B" w:rsidRDefault="00473B9C" w:rsidP="00BD43D8">
            <w:pPr>
              <w:shd w:val="clear" w:color="auto" w:fill="FFFFFF"/>
              <w:rPr>
                <w:color w:val="000000"/>
              </w:rPr>
            </w:pPr>
            <w:r w:rsidRPr="0040774B">
              <w:rPr>
                <w:color w:val="000000"/>
              </w:rPr>
              <w:t>Reflexe působení jedince/kolektivu v procesu tvorby školního vzdělávacího programu.</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shd w:val="clear" w:color="auto" w:fill="auto"/>
          </w:tcPr>
          <w:p w:rsidR="00544AF7" w:rsidRPr="00544AF7" w:rsidRDefault="00473B9C" w:rsidP="00544AF7">
            <w:pPr>
              <w:pStyle w:val="Normlnweb"/>
              <w:shd w:val="clear" w:color="auto" w:fill="FFFFFF"/>
              <w:spacing w:before="0" w:beforeAutospacing="0" w:after="0" w:afterAutospacing="0"/>
              <w:jc w:val="both"/>
              <w:rPr>
                <w:b/>
                <w:sz w:val="20"/>
                <w:szCs w:val="20"/>
              </w:rPr>
            </w:pPr>
            <w:r w:rsidRPr="00544AF7">
              <w:rPr>
                <w:b/>
                <w:sz w:val="20"/>
                <w:szCs w:val="20"/>
              </w:rPr>
              <w:t>Povinná literatura</w:t>
            </w:r>
          </w:p>
          <w:p w:rsidR="00544AF7" w:rsidRPr="00544AF7" w:rsidRDefault="00544AF7" w:rsidP="00544AF7">
            <w:pPr>
              <w:pStyle w:val="Normlnweb"/>
              <w:shd w:val="clear" w:color="auto" w:fill="FFFFFF"/>
              <w:spacing w:before="0" w:beforeAutospacing="0" w:after="0" w:afterAutospacing="0"/>
              <w:jc w:val="both"/>
              <w:rPr>
                <w:color w:val="000000"/>
                <w:sz w:val="20"/>
                <w:szCs w:val="20"/>
              </w:rPr>
            </w:pPr>
            <w:r w:rsidRPr="00544AF7">
              <w:rPr>
                <w:color w:val="000000"/>
                <w:sz w:val="20"/>
                <w:szCs w:val="20"/>
              </w:rPr>
              <w:t xml:space="preserve">Lukášová, H. (2015). </w:t>
            </w:r>
            <w:r w:rsidR="00BB4EF6" w:rsidRPr="00BB4EF6">
              <w:rPr>
                <w:i/>
                <w:color w:val="000000"/>
                <w:sz w:val="20"/>
                <w:szCs w:val="20"/>
              </w:rPr>
              <w:t xml:space="preserve">Příprava kvalitního pedagogického projektu. </w:t>
            </w:r>
            <w:r w:rsidR="00BB4EF6" w:rsidRPr="00BB4EF6">
              <w:rPr>
                <w:i/>
                <w:sz w:val="20"/>
                <w:szCs w:val="20"/>
              </w:rPr>
              <w:t>Distanční studijní opora.</w:t>
            </w:r>
            <w:r w:rsidRPr="00CB2CC7">
              <w:rPr>
                <w:color w:val="000000"/>
                <w:sz w:val="20"/>
                <w:szCs w:val="20"/>
              </w:rPr>
              <w:t xml:space="preserve"> </w:t>
            </w:r>
            <w:r>
              <w:rPr>
                <w:color w:val="000000"/>
                <w:sz w:val="20"/>
                <w:szCs w:val="20"/>
              </w:rPr>
              <w:t xml:space="preserve">Zlín: UTB ve Zlíně. </w:t>
            </w:r>
            <w:r w:rsidR="00DA3D41" w:rsidRPr="00544AF7">
              <w:rPr>
                <w:color w:val="000000"/>
                <w:sz w:val="20"/>
                <w:szCs w:val="20"/>
              </w:rPr>
              <w:t xml:space="preserve"> </w:t>
            </w:r>
          </w:p>
          <w:p w:rsidR="00473B9C" w:rsidRPr="00544AF7" w:rsidRDefault="00473B9C" w:rsidP="00544AF7">
            <w:r w:rsidRPr="00544AF7">
              <w:t>Rámcový vzdělávací program pro</w:t>
            </w:r>
            <w:r w:rsidRPr="00544AF7">
              <w:rPr>
                <w:b/>
              </w:rPr>
              <w:t xml:space="preserve"> </w:t>
            </w:r>
            <w:r w:rsidRPr="00544AF7">
              <w:t>předškolní vzdělávání (2017, RVP PV). Praha: VÚP.</w:t>
            </w:r>
          </w:p>
          <w:p w:rsidR="00473B9C" w:rsidRPr="00544AF7" w:rsidRDefault="00473B9C" w:rsidP="00544AF7">
            <w:pPr>
              <w:jc w:val="both"/>
              <w:rPr>
                <w:b/>
              </w:rPr>
            </w:pPr>
            <w:r w:rsidRPr="00544AF7">
              <w:t>Bílá kniha, Národní program rozvoje vzdělávání v ČR (2001). Praha: MŠMT.</w:t>
            </w:r>
          </w:p>
          <w:p w:rsidR="00473B9C" w:rsidRDefault="00473B9C" w:rsidP="00544AF7">
            <w:pPr>
              <w:jc w:val="both"/>
            </w:pPr>
            <w:r w:rsidRPr="00544AF7">
              <w:t>Manuál k přípravě školního (třídního) vzdělávacího programu mateřské školy (2005). Praha: VÚP.</w:t>
            </w:r>
          </w:p>
          <w:p w:rsidR="00D25DB4" w:rsidRPr="00487289" w:rsidRDefault="00D25DB4" w:rsidP="00D25DB4">
            <w:pPr>
              <w:jc w:val="both"/>
            </w:pPr>
            <w:r>
              <w:t xml:space="preserve">Strategie vzdělávací politiky 2020. Dostupné z: </w:t>
            </w:r>
            <w:r w:rsidRPr="00093F72">
              <w:t>http://www.msmt.cz/ministerstvo/strategie-vzdelavaci-politiky-2020</w:t>
            </w:r>
          </w:p>
          <w:p w:rsidR="00473B9C" w:rsidRPr="00544AF7" w:rsidRDefault="00473B9C" w:rsidP="00544AF7">
            <w:pPr>
              <w:jc w:val="both"/>
              <w:rPr>
                <w:b/>
              </w:rPr>
            </w:pPr>
          </w:p>
          <w:p w:rsidR="00473B9C" w:rsidRPr="00544AF7" w:rsidRDefault="00473B9C" w:rsidP="00544AF7">
            <w:pPr>
              <w:jc w:val="both"/>
              <w:rPr>
                <w:b/>
              </w:rPr>
            </w:pPr>
            <w:r w:rsidRPr="00544AF7">
              <w:rPr>
                <w:b/>
              </w:rPr>
              <w:t>Doporučená literatura</w:t>
            </w:r>
          </w:p>
          <w:p w:rsidR="00473B9C" w:rsidRPr="0040774B" w:rsidRDefault="00473B9C" w:rsidP="00544AF7">
            <w:pPr>
              <w:pStyle w:val="Default"/>
              <w:shd w:val="clear" w:color="auto" w:fill="FFFFFF" w:themeFill="background1"/>
              <w:jc w:val="both"/>
              <w:rPr>
                <w:sz w:val="20"/>
                <w:szCs w:val="20"/>
              </w:rPr>
            </w:pPr>
            <w:r w:rsidRPr="00544AF7">
              <w:rPr>
                <w:sz w:val="20"/>
                <w:szCs w:val="20"/>
              </w:rPr>
              <w:t>Hrozová, M</w:t>
            </w:r>
            <w:r w:rsidRPr="0040774B">
              <w:rPr>
                <w:sz w:val="20"/>
                <w:szCs w:val="20"/>
              </w:rPr>
              <w:t xml:space="preserve">. (2011). Klíčové kompetence žáků v oblasti Výchovy ke zdraví v přípravě budoucích učitelů 1. stupně ZŠ. In Šimoník, O. </w:t>
            </w:r>
            <w:r w:rsidRPr="0040774B">
              <w:rPr>
                <w:i/>
                <w:iCs/>
                <w:sz w:val="20"/>
                <w:szCs w:val="20"/>
              </w:rPr>
              <w:t>Příprava budoucích učitelů na rozvíjení klíčových kompetencí žáků na jednotlivých úrovních vzdělávání: kooperace, participace, konsekvence</w:t>
            </w:r>
            <w:r w:rsidRPr="0040774B">
              <w:rPr>
                <w:iCs/>
                <w:sz w:val="20"/>
                <w:szCs w:val="20"/>
              </w:rPr>
              <w:t xml:space="preserve">. </w:t>
            </w:r>
            <w:r w:rsidRPr="0040774B">
              <w:rPr>
                <w:sz w:val="20"/>
                <w:szCs w:val="20"/>
              </w:rPr>
              <w:t>Brno: Masarykova univerzita.</w:t>
            </w:r>
          </w:p>
          <w:p w:rsidR="006E489E" w:rsidRDefault="006E489E" w:rsidP="006E489E">
            <w:r>
              <w:t xml:space="preserve">Průcha, J., &amp; Koťátková, S. (2013). </w:t>
            </w:r>
            <w:r w:rsidR="00BB4EF6" w:rsidRPr="00BB4EF6">
              <w:rPr>
                <w:i/>
              </w:rPr>
              <w:t>Předškolní pedagogika</w:t>
            </w:r>
            <w:r>
              <w:t xml:space="preserve">. Praha: Portál. </w:t>
            </w:r>
          </w:p>
          <w:p w:rsidR="006E489E" w:rsidRDefault="006E489E" w:rsidP="006E489E">
            <w:r>
              <w:t xml:space="preserve">Syslová, Z. (2017). </w:t>
            </w:r>
            <w:r w:rsidR="00BB4EF6" w:rsidRPr="00BB4EF6">
              <w:rPr>
                <w:i/>
              </w:rPr>
              <w:t>Učitel v předškolním vzdělávání a jeho příprava na profesi.</w:t>
            </w:r>
            <w:r>
              <w:t xml:space="preserve"> Brno: Masarykova univerzita.</w:t>
            </w:r>
          </w:p>
          <w:p w:rsidR="006E489E" w:rsidRDefault="006E489E" w:rsidP="006E489E">
            <w:r>
              <w:t xml:space="preserve">Svobodová, E. et al. (2010). </w:t>
            </w:r>
            <w:r w:rsidR="00BB4EF6" w:rsidRPr="00BB4EF6">
              <w:rPr>
                <w:i/>
              </w:rPr>
              <w:t>Vzdělávání v mateřské škole</w:t>
            </w:r>
            <w:r>
              <w:t>. Praha: Portál.</w:t>
            </w:r>
          </w:p>
          <w:p w:rsidR="00473B9C" w:rsidRPr="006E489E" w:rsidRDefault="006E489E" w:rsidP="006E489E">
            <w:r>
              <w:t xml:space="preserve">Tupý, J. (2014). </w:t>
            </w:r>
            <w:r w:rsidR="00BB4EF6" w:rsidRPr="00BB4EF6">
              <w:rPr>
                <w:i/>
              </w:rPr>
              <w:t>Tvorba kurikulárních dokumentů v České republice</w:t>
            </w:r>
            <w:r>
              <w:t>. Brno: Masarykova univerzita.</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D43D8">
        <w:trPr>
          <w:trHeight w:val="742"/>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473B9C" w:rsidP="00BD43D8">
            <w:pPr>
              <w:jc w:val="both"/>
            </w:pPr>
            <w:r w:rsidRPr="0040774B">
              <w:t>Škola a rodina</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 PZ</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4p+3</w:t>
            </w:r>
            <w:r w:rsidR="00473B9C" w:rsidRPr="0040774B">
              <w:t>s</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7</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přednáška,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r w:rsidRPr="0040774B">
              <w:t>Seminární práce spojená s prezentací, písemná zkouška.</w:t>
            </w:r>
          </w:p>
        </w:tc>
      </w:tr>
      <w:tr w:rsidR="00473B9C" w:rsidRPr="0040774B" w:rsidTr="00BD43D8">
        <w:trPr>
          <w:trHeight w:val="132"/>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r w:rsidRPr="0040774B">
              <w:t>doc. PaedDr. Jana Majerčíková, PhD.</w:t>
            </w: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r w:rsidRPr="0040774B">
              <w:t>přednášející, vede seminář</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48"/>
        </w:trPr>
        <w:tc>
          <w:tcPr>
            <w:tcW w:w="9855" w:type="dxa"/>
            <w:gridSpan w:val="8"/>
            <w:tcBorders>
              <w:top w:val="nil"/>
            </w:tcBorders>
          </w:tcPr>
          <w:p w:rsidR="00473B9C" w:rsidRPr="0040774B" w:rsidRDefault="00473B9C" w:rsidP="00BD43D8">
            <w:pPr>
              <w:jc w:val="both"/>
            </w:pPr>
            <w:r w:rsidRPr="0040774B">
              <w:t>doc. PaedDr. Jana Majerčíková, PhD.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602"/>
        </w:trPr>
        <w:tc>
          <w:tcPr>
            <w:tcW w:w="9855" w:type="dxa"/>
            <w:gridSpan w:val="8"/>
            <w:tcBorders>
              <w:top w:val="nil"/>
              <w:bottom w:val="single" w:sz="12" w:space="0" w:color="auto"/>
            </w:tcBorders>
          </w:tcPr>
          <w:p w:rsidR="00473B9C" w:rsidRPr="0040774B" w:rsidRDefault="00473B9C" w:rsidP="00BD43D8">
            <w:pPr>
              <w:ind w:left="360"/>
              <w:jc w:val="both"/>
            </w:pPr>
          </w:p>
          <w:p w:rsidR="00473B9C" w:rsidRPr="0040774B" w:rsidRDefault="00473B9C" w:rsidP="00BD43D8">
            <w:pPr>
              <w:jc w:val="both"/>
            </w:pPr>
            <w:r w:rsidRPr="0040774B">
              <w:t>Vztah školy a rodiny – charakteristika.</w:t>
            </w:r>
          </w:p>
          <w:p w:rsidR="00473B9C" w:rsidRPr="0040774B" w:rsidRDefault="00473B9C" w:rsidP="00BD43D8">
            <w:pPr>
              <w:jc w:val="both"/>
            </w:pPr>
            <w:r w:rsidRPr="0040774B">
              <w:t>Účastníci vztahu MŠ a rodiny: rodina, rodiče, rodičovství.</w:t>
            </w:r>
          </w:p>
          <w:p w:rsidR="00473B9C" w:rsidRPr="0040774B" w:rsidRDefault="00473B9C" w:rsidP="00BD43D8">
            <w:pPr>
              <w:jc w:val="both"/>
            </w:pPr>
            <w:r w:rsidRPr="0040774B">
              <w:t xml:space="preserve">Účastníci vztahu MŠ a rodiny: učitelky, děti. </w:t>
            </w:r>
          </w:p>
          <w:p w:rsidR="00473B9C" w:rsidRPr="0040774B" w:rsidRDefault="00473B9C" w:rsidP="00BD43D8">
            <w:pPr>
              <w:jc w:val="both"/>
            </w:pPr>
            <w:r w:rsidRPr="0040774B">
              <w:t xml:space="preserve">Roviny vztahu MŠ a rodiny (personální a organizační). </w:t>
            </w:r>
          </w:p>
          <w:p w:rsidR="00473B9C" w:rsidRPr="0040774B" w:rsidRDefault="00473B9C" w:rsidP="00BD43D8">
            <w:pPr>
              <w:jc w:val="both"/>
            </w:pPr>
            <w:r w:rsidRPr="0040774B">
              <w:t>Historie a současnost vztahu MŠ a rodiny u nás a ve světě.</w:t>
            </w:r>
          </w:p>
          <w:p w:rsidR="00473B9C" w:rsidRPr="0040774B" w:rsidRDefault="00473B9C" w:rsidP="00BD43D8">
            <w:pPr>
              <w:jc w:val="both"/>
            </w:pPr>
            <w:r w:rsidRPr="0040774B">
              <w:t xml:space="preserve">Argumenty pro rozvoj vztahu MŠ a rodiny. </w:t>
            </w:r>
          </w:p>
          <w:p w:rsidR="00473B9C" w:rsidRPr="0040774B" w:rsidRDefault="00473B9C" w:rsidP="00BD43D8">
            <w:pPr>
              <w:jc w:val="both"/>
            </w:pPr>
            <w:r w:rsidRPr="0040774B">
              <w:t>Sporné aspekty vztahů MŠ a rodiny.</w:t>
            </w:r>
          </w:p>
          <w:p w:rsidR="00473B9C" w:rsidRPr="0040774B" w:rsidRDefault="00473B9C" w:rsidP="00BD43D8">
            <w:pPr>
              <w:jc w:val="both"/>
            </w:pPr>
            <w:r w:rsidRPr="0040774B">
              <w:t xml:space="preserve">Specifika vztahu MŠ a rodiny v preprimárním a primárním vzdělávání. </w:t>
            </w:r>
          </w:p>
          <w:p w:rsidR="00473B9C" w:rsidRPr="0040774B" w:rsidRDefault="00473B9C" w:rsidP="00BD43D8">
            <w:pPr>
              <w:jc w:val="both"/>
            </w:pPr>
            <w:r w:rsidRPr="0040774B">
              <w:t>Nástup do základní školy jako specifická agenda spolupráce MŠ a rodiny.</w:t>
            </w:r>
          </w:p>
          <w:p w:rsidR="00473B9C" w:rsidRPr="0040774B" w:rsidRDefault="00473B9C" w:rsidP="00BD43D8">
            <w:pPr>
              <w:jc w:val="both"/>
            </w:pPr>
            <w:r w:rsidRPr="0040774B">
              <w:t>Formy spolupráce MŠ a rodiny.</w:t>
            </w:r>
          </w:p>
          <w:p w:rsidR="00473B9C" w:rsidRPr="0040774B" w:rsidRDefault="00473B9C" w:rsidP="00BD43D8">
            <w:pPr>
              <w:jc w:val="both"/>
            </w:pPr>
            <w:r w:rsidRPr="0040774B">
              <w:t xml:space="preserve">Typy rodičů podle jejich vztahů ke škole s ohledem na podmínky MŠ. </w:t>
            </w:r>
          </w:p>
          <w:p w:rsidR="00473B9C" w:rsidRPr="0040774B" w:rsidRDefault="00473B9C" w:rsidP="00BD43D8">
            <w:pPr>
              <w:jc w:val="both"/>
            </w:pPr>
            <w:r w:rsidRPr="0040774B">
              <w:t xml:space="preserve">Komunikace – základ vztahů školy a rodiny. </w:t>
            </w:r>
          </w:p>
          <w:p w:rsidR="00473B9C" w:rsidRPr="0040774B" w:rsidRDefault="00473B9C" w:rsidP="00BD43D8">
            <w:pPr>
              <w:jc w:val="both"/>
            </w:pPr>
            <w:r w:rsidRPr="0040774B">
              <w:t>Rozhovor: učitelka – rodič. Třídní schůzka – setkání s rodiči.</w:t>
            </w:r>
            <w:r w:rsidRPr="0040774B">
              <w:rPr>
                <w:bCs/>
              </w:rPr>
              <w:t xml:space="preserve"> </w:t>
            </w:r>
          </w:p>
          <w:p w:rsidR="00473B9C" w:rsidRPr="0040774B" w:rsidRDefault="00473B9C" w:rsidP="00BD43D8">
            <w:r w:rsidRPr="0040774B">
              <w:rPr>
                <w:bCs/>
              </w:rPr>
              <w:t>Rodičovské sdružení, European Parents Asociation (EPA), EDUin, Rodiče vítáni.</w:t>
            </w:r>
          </w:p>
        </w:tc>
      </w:tr>
      <w:tr w:rsidR="00473B9C" w:rsidRPr="0040774B" w:rsidTr="00BD43D8">
        <w:trPr>
          <w:trHeight w:val="265"/>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tc>
      </w:tr>
      <w:tr w:rsidR="00473B9C" w:rsidRPr="0040774B" w:rsidTr="00BD43D8">
        <w:trPr>
          <w:trHeight w:val="1497"/>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Default="00473B9C" w:rsidP="00BD43D8">
            <w:pPr>
              <w:jc w:val="both"/>
            </w:pPr>
            <w:r w:rsidRPr="0040774B">
              <w:t xml:space="preserve">Lažová, L. (2013). </w:t>
            </w:r>
            <w:r w:rsidRPr="0040774B">
              <w:rPr>
                <w:i/>
              </w:rPr>
              <w:t>Mateřská škola komunikuje s rodiči</w:t>
            </w:r>
            <w:r w:rsidRPr="0040774B">
              <w:t>. Praha: Portál.</w:t>
            </w:r>
          </w:p>
          <w:p w:rsidR="00692E60" w:rsidRPr="00692E60" w:rsidRDefault="00692E60" w:rsidP="00692E60">
            <w:pPr>
              <w:pStyle w:val="Normlnweb"/>
              <w:shd w:val="clear" w:color="auto" w:fill="FFFFFF"/>
              <w:spacing w:before="0" w:beforeAutospacing="0" w:after="0" w:afterAutospacing="0"/>
              <w:jc w:val="both"/>
              <w:rPr>
                <w:color w:val="000000"/>
                <w:sz w:val="20"/>
                <w:szCs w:val="20"/>
              </w:rPr>
            </w:pPr>
            <w:r w:rsidRPr="00881581">
              <w:rPr>
                <w:color w:val="000000"/>
                <w:sz w:val="20"/>
                <w:szCs w:val="20"/>
              </w:rPr>
              <w:t xml:space="preserve">Majerčíková, J. (2015). Strategie školy při rozvíjení spolupráce s rodiči. </w:t>
            </w:r>
            <w:r w:rsidRPr="00A923B1">
              <w:rPr>
                <w:sz w:val="20"/>
                <w:szCs w:val="20"/>
              </w:rPr>
              <w:t>Distanční studijní opora.</w:t>
            </w:r>
            <w:r>
              <w:rPr>
                <w:color w:val="000000"/>
                <w:sz w:val="20"/>
                <w:szCs w:val="20"/>
              </w:rPr>
              <w:t xml:space="preserve"> Zlín: UTB ve Zlíně.</w:t>
            </w:r>
            <w:r w:rsidRPr="00A923B1">
              <w:rPr>
                <w:color w:val="000000"/>
                <w:sz w:val="20"/>
                <w:szCs w:val="20"/>
              </w:rPr>
              <w:t xml:space="preserve"> </w:t>
            </w:r>
            <w:ins w:id="227" w:author="Jana Majerčíková" w:date="2018-05-29T19:07:00Z">
              <w:r w:rsidR="00EF7BFF">
                <w:rPr>
                  <w:color w:val="000000"/>
                  <w:sz w:val="20"/>
                  <w:szCs w:val="20"/>
                </w:rPr>
                <w:t xml:space="preserve">Dostupné z: </w:t>
              </w:r>
              <w:r w:rsidR="00EF7BFF" w:rsidRPr="00EF7BFF">
                <w:rPr>
                  <w:color w:val="000000"/>
                  <w:sz w:val="20"/>
                  <w:szCs w:val="20"/>
                </w:rPr>
                <w:t>http://online.anyflip.com/wgrk/vaft/mobile/index.html</w:t>
              </w:r>
            </w:ins>
          </w:p>
          <w:p w:rsidR="00473B9C" w:rsidRPr="0040774B" w:rsidRDefault="00473B9C" w:rsidP="00BD43D8">
            <w:pPr>
              <w:pStyle w:val="Default"/>
              <w:jc w:val="both"/>
              <w:rPr>
                <w:sz w:val="20"/>
                <w:szCs w:val="20"/>
              </w:rPr>
            </w:pPr>
            <w:r w:rsidRPr="0040774B">
              <w:rPr>
                <w:sz w:val="20"/>
                <w:szCs w:val="20"/>
              </w:rPr>
              <w:t xml:space="preserve">Majerčíková, J. (2015). Sporné aspekty úzkych vzťahov rodiny a školy na začiatku vzdelávania. </w:t>
            </w:r>
            <w:r w:rsidRPr="0040774B">
              <w:rPr>
                <w:i/>
                <w:iCs/>
                <w:sz w:val="20"/>
                <w:szCs w:val="20"/>
              </w:rPr>
              <w:t>Studia Paedagogica</w:t>
            </w:r>
            <w:r w:rsidRPr="0040774B">
              <w:rPr>
                <w:sz w:val="20"/>
                <w:szCs w:val="20"/>
              </w:rPr>
              <w:t xml:space="preserve">, </w:t>
            </w:r>
            <w:r w:rsidRPr="0040774B">
              <w:rPr>
                <w:i/>
                <w:sz w:val="20"/>
                <w:szCs w:val="20"/>
              </w:rPr>
              <w:t>20</w:t>
            </w:r>
            <w:r w:rsidRPr="0040774B">
              <w:rPr>
                <w:sz w:val="20"/>
                <w:szCs w:val="20"/>
              </w:rPr>
              <w:t xml:space="preserve">(1), 29-44. </w:t>
            </w:r>
          </w:p>
          <w:p w:rsidR="00473B9C" w:rsidRPr="0040774B" w:rsidRDefault="00473B9C" w:rsidP="00BD43D8">
            <w:pPr>
              <w:jc w:val="both"/>
            </w:pPr>
            <w:r w:rsidRPr="0040774B">
              <w:t xml:space="preserve">Majerčíková, J., </w:t>
            </w:r>
            <w:r w:rsidRPr="0040774B">
              <w:rPr>
                <w:noProof/>
                <w:shd w:val="clear" w:color="auto" w:fill="FFFFFF"/>
              </w:rPr>
              <w:t>&amp;</w:t>
            </w:r>
            <w:r w:rsidRPr="0040774B">
              <w:t xml:space="preserve"> Šuhajová, Z. (2014)."Mám pre teba dve správy: dobrú i zlú, ktorú chceš počuť skôr?" stratégie dieťaťa-žiaka v komunikácii rodiny a primárnej školy. </w:t>
            </w:r>
            <w:r w:rsidRPr="0040774B">
              <w:rPr>
                <w:i/>
              </w:rPr>
              <w:t>e-Pedagogium</w:t>
            </w:r>
            <w:r w:rsidRPr="0040774B">
              <w:t xml:space="preserve">, </w:t>
            </w:r>
            <w:r w:rsidRPr="0040774B">
              <w:rPr>
                <w:i/>
              </w:rPr>
              <w:t>1</w:t>
            </w:r>
            <w:r w:rsidRPr="0040774B">
              <w:t>(4), 76-88.</w:t>
            </w:r>
          </w:p>
          <w:p w:rsidR="00473B9C" w:rsidRPr="0040774B" w:rsidRDefault="00473B9C" w:rsidP="00BD43D8">
            <w:pPr>
              <w:jc w:val="both"/>
            </w:pPr>
            <w:r w:rsidRPr="0040774B">
              <w:t xml:space="preserve">Rabušicová, M. et al. (2004). </w:t>
            </w:r>
            <w:r w:rsidRPr="0040774B">
              <w:rPr>
                <w:i/>
                <w:iCs/>
              </w:rPr>
              <w:t>Škola a (versus) rodina</w:t>
            </w:r>
            <w:r w:rsidRPr="0040774B">
              <w:t xml:space="preserve">. Brno: MU. </w:t>
            </w:r>
          </w:p>
          <w:p w:rsidR="00473B9C" w:rsidRPr="0040774B" w:rsidRDefault="00473B9C" w:rsidP="00BD43D8">
            <w:pPr>
              <w:pStyle w:val="Zkladntext3"/>
              <w:tabs>
                <w:tab w:val="left" w:pos="6379"/>
              </w:tabs>
              <w:spacing w:after="0" w:line="240" w:lineRule="auto"/>
              <w:jc w:val="both"/>
              <w:rPr>
                <w:rFonts w:ascii="Times New Roman" w:hAnsi="Times New Roman" w:cs="Times New Roman"/>
                <w:sz w:val="20"/>
                <w:szCs w:val="20"/>
              </w:rPr>
            </w:pPr>
            <w:r w:rsidRPr="0040774B">
              <w:rPr>
                <w:rFonts w:ascii="Times New Roman" w:hAnsi="Times New Roman" w:cs="Times New Roman"/>
                <w:sz w:val="20"/>
                <w:szCs w:val="20"/>
              </w:rPr>
              <w:t xml:space="preserve">Štech, S., </w:t>
            </w:r>
            <w:r w:rsidRPr="0040774B">
              <w:rPr>
                <w:rFonts w:ascii="Times New Roman" w:hAnsi="Times New Roman" w:cs="Times New Roman"/>
                <w:noProof/>
                <w:sz w:val="20"/>
                <w:szCs w:val="20"/>
                <w:shd w:val="clear" w:color="auto" w:fill="FFFFFF"/>
              </w:rPr>
              <w:t>&amp;</w:t>
            </w:r>
            <w:r w:rsidRPr="0040774B">
              <w:rPr>
                <w:rFonts w:ascii="Times New Roman" w:hAnsi="Times New Roman" w:cs="Times New Roman"/>
                <w:sz w:val="20"/>
                <w:szCs w:val="20"/>
              </w:rPr>
              <w:t xml:space="preserve"> Viktorová, I. (2001). Vztahy rodiny a školy – hledání dialogu. In Kolláriková, Z., Pupala, B. </w:t>
            </w:r>
            <w:r w:rsidRPr="0040774B">
              <w:rPr>
                <w:rFonts w:ascii="Times New Roman" w:hAnsi="Times New Roman" w:cs="Times New Roman"/>
                <w:i/>
                <w:iCs/>
                <w:sz w:val="20"/>
                <w:szCs w:val="20"/>
              </w:rPr>
              <w:t>Predškolská a elementárna pedagogika</w:t>
            </w:r>
            <w:r w:rsidRPr="0040774B">
              <w:rPr>
                <w:rFonts w:ascii="Times New Roman" w:hAnsi="Times New Roman" w:cs="Times New Roman"/>
                <w:sz w:val="20"/>
                <w:szCs w:val="20"/>
              </w:rPr>
              <w:t>. Praha: Portál, 57-93.</w:t>
            </w:r>
          </w:p>
          <w:p w:rsidR="00473B9C" w:rsidRPr="0040774B" w:rsidRDefault="00473B9C" w:rsidP="00BD43D8">
            <w:pPr>
              <w:jc w:val="both"/>
              <w:rPr>
                <w:b/>
              </w:rPr>
            </w:pPr>
          </w:p>
          <w:p w:rsidR="00473B9C" w:rsidRPr="0040774B" w:rsidRDefault="00473B9C" w:rsidP="00BD43D8">
            <w:pPr>
              <w:jc w:val="both"/>
              <w:rPr>
                <w:b/>
              </w:rPr>
            </w:pPr>
            <w:r w:rsidRPr="0040774B">
              <w:rPr>
                <w:b/>
              </w:rPr>
              <w:t>Doporučená literatura</w:t>
            </w:r>
          </w:p>
          <w:p w:rsidR="00473B9C" w:rsidRPr="0040774B" w:rsidRDefault="00473B9C" w:rsidP="00BD43D8">
            <w:r w:rsidRPr="0040774B">
              <w:t xml:space="preserve">Majerčíková, J. et al. (2012). </w:t>
            </w:r>
            <w:r w:rsidRPr="0040774B">
              <w:rPr>
                <w:i/>
                <w:iCs/>
              </w:rPr>
              <w:t xml:space="preserve">Profesijná zdatnosť (self-efficacy) študentov učiteľstva a učiteľov spolupracovať s rodičmi. </w:t>
            </w:r>
            <w:r w:rsidR="00B029B1">
              <w:t>Bratislava: Vydavateľstvo UK.</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B029B1">
        <w:trPr>
          <w:trHeight w:val="813"/>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473B9C" w:rsidRDefault="00473B9C"/>
    <w:p w:rsidR="00B029B1" w:rsidRPr="0040774B" w:rsidRDefault="00B029B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3B9C" w:rsidRPr="0040774B" w:rsidTr="00BD43D8">
        <w:tc>
          <w:tcPr>
            <w:tcW w:w="9855" w:type="dxa"/>
            <w:gridSpan w:val="8"/>
            <w:tcBorders>
              <w:bottom w:val="double" w:sz="4" w:space="0" w:color="auto"/>
            </w:tcBorders>
            <w:shd w:val="clear" w:color="auto" w:fill="BDD6EE"/>
          </w:tcPr>
          <w:p w:rsidR="00473B9C" w:rsidRPr="0040774B" w:rsidRDefault="00473B9C" w:rsidP="00BD43D8">
            <w:pPr>
              <w:jc w:val="both"/>
              <w:rPr>
                <w:b/>
                <w:sz w:val="28"/>
              </w:rPr>
            </w:pPr>
            <w:r w:rsidRPr="0040774B">
              <w:br w:type="page"/>
            </w:r>
            <w:r w:rsidRPr="0040774B">
              <w:br w:type="page"/>
            </w:r>
            <w:r w:rsidRPr="0040774B">
              <w:rPr>
                <w:b/>
                <w:sz w:val="28"/>
              </w:rPr>
              <w:t>B-III – Charakteristika studijního předmětu</w:t>
            </w:r>
          </w:p>
        </w:tc>
      </w:tr>
      <w:tr w:rsidR="00473B9C" w:rsidRPr="0040774B" w:rsidTr="00BD43D8">
        <w:tc>
          <w:tcPr>
            <w:tcW w:w="3086" w:type="dxa"/>
            <w:tcBorders>
              <w:top w:val="double" w:sz="4" w:space="0" w:color="auto"/>
            </w:tcBorders>
            <w:shd w:val="clear" w:color="auto" w:fill="F7CAAC"/>
          </w:tcPr>
          <w:p w:rsidR="00473B9C" w:rsidRPr="0040774B" w:rsidRDefault="00473B9C" w:rsidP="00BD43D8">
            <w:pPr>
              <w:jc w:val="both"/>
              <w:rPr>
                <w:b/>
              </w:rPr>
            </w:pPr>
            <w:r w:rsidRPr="0040774B">
              <w:rPr>
                <w:b/>
              </w:rPr>
              <w:t>Název studijního předmětu</w:t>
            </w:r>
          </w:p>
        </w:tc>
        <w:tc>
          <w:tcPr>
            <w:tcW w:w="6769" w:type="dxa"/>
            <w:gridSpan w:val="7"/>
            <w:tcBorders>
              <w:top w:val="double" w:sz="4" w:space="0" w:color="auto"/>
            </w:tcBorders>
          </w:tcPr>
          <w:p w:rsidR="00473B9C" w:rsidRPr="0040774B" w:rsidRDefault="006E489E" w:rsidP="00BD43D8">
            <w:pPr>
              <w:jc w:val="both"/>
            </w:pPr>
            <w:r>
              <w:t>Anglický jazyk IV</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Typ předmětu</w:t>
            </w:r>
          </w:p>
        </w:tc>
        <w:tc>
          <w:tcPr>
            <w:tcW w:w="3406" w:type="dxa"/>
            <w:gridSpan w:val="4"/>
          </w:tcPr>
          <w:p w:rsidR="00473B9C" w:rsidRPr="0040774B" w:rsidRDefault="00473B9C" w:rsidP="00BD43D8">
            <w:pPr>
              <w:jc w:val="both"/>
            </w:pPr>
            <w:r w:rsidRPr="0040774B">
              <w:t>povinný</w:t>
            </w:r>
          </w:p>
        </w:tc>
        <w:tc>
          <w:tcPr>
            <w:tcW w:w="2695" w:type="dxa"/>
            <w:gridSpan w:val="2"/>
            <w:shd w:val="clear" w:color="auto" w:fill="F7CAAC"/>
          </w:tcPr>
          <w:p w:rsidR="00473B9C" w:rsidRPr="0040774B" w:rsidRDefault="00473B9C" w:rsidP="00BD43D8">
            <w:pPr>
              <w:jc w:val="both"/>
            </w:pPr>
            <w:r w:rsidRPr="0040774B">
              <w:rPr>
                <w:b/>
              </w:rPr>
              <w:t>doporučený ročník / semestr</w:t>
            </w:r>
          </w:p>
        </w:tc>
        <w:tc>
          <w:tcPr>
            <w:tcW w:w="668" w:type="dxa"/>
          </w:tcPr>
          <w:p w:rsidR="00473B9C" w:rsidRPr="0040774B" w:rsidRDefault="00473B9C" w:rsidP="00BD43D8">
            <w:pPr>
              <w:jc w:val="both"/>
            </w:pPr>
            <w:r w:rsidRPr="0040774B">
              <w:t>2/LS</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Rozsah studijního předmětu</w:t>
            </w:r>
          </w:p>
        </w:tc>
        <w:tc>
          <w:tcPr>
            <w:tcW w:w="1701" w:type="dxa"/>
            <w:gridSpan w:val="2"/>
          </w:tcPr>
          <w:p w:rsidR="00473B9C" w:rsidRPr="0040774B" w:rsidRDefault="00285229" w:rsidP="00BD43D8">
            <w:pPr>
              <w:jc w:val="both"/>
            </w:pPr>
            <w:r w:rsidRPr="0040774B">
              <w:t>15</w:t>
            </w:r>
            <w:r w:rsidR="00473B9C" w:rsidRPr="0040774B">
              <w:t>c</w:t>
            </w:r>
          </w:p>
        </w:tc>
        <w:tc>
          <w:tcPr>
            <w:tcW w:w="889" w:type="dxa"/>
            <w:shd w:val="clear" w:color="auto" w:fill="F7CAAC"/>
          </w:tcPr>
          <w:p w:rsidR="00473B9C" w:rsidRPr="0040774B" w:rsidRDefault="00473B9C" w:rsidP="00BD43D8">
            <w:pPr>
              <w:jc w:val="both"/>
              <w:rPr>
                <w:b/>
              </w:rPr>
            </w:pPr>
            <w:r w:rsidRPr="0040774B">
              <w:rPr>
                <w:b/>
              </w:rPr>
              <w:t xml:space="preserve">hod. </w:t>
            </w:r>
          </w:p>
        </w:tc>
        <w:tc>
          <w:tcPr>
            <w:tcW w:w="816" w:type="dxa"/>
          </w:tcPr>
          <w:p w:rsidR="00473B9C" w:rsidRPr="0040774B" w:rsidRDefault="00285229" w:rsidP="00BD43D8">
            <w:pPr>
              <w:jc w:val="both"/>
            </w:pPr>
            <w:r w:rsidRPr="0040774B">
              <w:t>15</w:t>
            </w:r>
          </w:p>
        </w:tc>
        <w:tc>
          <w:tcPr>
            <w:tcW w:w="2156" w:type="dxa"/>
            <w:shd w:val="clear" w:color="auto" w:fill="F7CAAC"/>
          </w:tcPr>
          <w:p w:rsidR="00473B9C" w:rsidRPr="0040774B" w:rsidRDefault="00473B9C" w:rsidP="00BD43D8">
            <w:pPr>
              <w:jc w:val="both"/>
              <w:rPr>
                <w:b/>
              </w:rPr>
            </w:pPr>
            <w:r w:rsidRPr="0040774B">
              <w:rPr>
                <w:b/>
              </w:rPr>
              <w:t>kreditů</w:t>
            </w:r>
          </w:p>
        </w:tc>
        <w:tc>
          <w:tcPr>
            <w:tcW w:w="1207" w:type="dxa"/>
            <w:gridSpan w:val="2"/>
          </w:tcPr>
          <w:p w:rsidR="00473B9C" w:rsidRPr="0040774B" w:rsidRDefault="00473B9C" w:rsidP="00BD43D8">
            <w:pPr>
              <w:jc w:val="both"/>
            </w:pPr>
            <w:r w:rsidRPr="0040774B">
              <w:t>3</w:t>
            </w:r>
          </w:p>
        </w:tc>
      </w:tr>
      <w:tr w:rsidR="00473B9C" w:rsidRPr="0040774B" w:rsidTr="00BD43D8">
        <w:tc>
          <w:tcPr>
            <w:tcW w:w="3086" w:type="dxa"/>
            <w:shd w:val="clear" w:color="auto" w:fill="F7CAAC"/>
          </w:tcPr>
          <w:p w:rsidR="00473B9C" w:rsidRPr="0040774B" w:rsidRDefault="00473B9C" w:rsidP="00BD43D8">
            <w:pPr>
              <w:jc w:val="both"/>
              <w:rPr>
                <w:b/>
                <w:sz w:val="22"/>
              </w:rPr>
            </w:pPr>
            <w:r w:rsidRPr="0040774B">
              <w:rPr>
                <w:b/>
              </w:rPr>
              <w:t>Prerekvizity, korekvizity, ekvivalence</w:t>
            </w:r>
          </w:p>
        </w:tc>
        <w:tc>
          <w:tcPr>
            <w:tcW w:w="6769" w:type="dxa"/>
            <w:gridSpan w:val="7"/>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Způsob ověření studijních výsledků</w:t>
            </w:r>
          </w:p>
        </w:tc>
        <w:tc>
          <w:tcPr>
            <w:tcW w:w="3406" w:type="dxa"/>
            <w:gridSpan w:val="4"/>
          </w:tcPr>
          <w:p w:rsidR="00473B9C" w:rsidRPr="0040774B" w:rsidRDefault="00473B9C" w:rsidP="00BD43D8">
            <w:pPr>
              <w:jc w:val="both"/>
            </w:pPr>
            <w:r w:rsidRPr="0040774B">
              <w:t>klasifikovaný zápočet</w:t>
            </w:r>
          </w:p>
        </w:tc>
        <w:tc>
          <w:tcPr>
            <w:tcW w:w="2156" w:type="dxa"/>
            <w:shd w:val="clear" w:color="auto" w:fill="F7CAAC"/>
          </w:tcPr>
          <w:p w:rsidR="00473B9C" w:rsidRPr="0040774B" w:rsidRDefault="00473B9C" w:rsidP="00BD43D8">
            <w:pPr>
              <w:jc w:val="both"/>
              <w:rPr>
                <w:b/>
              </w:rPr>
            </w:pPr>
            <w:r w:rsidRPr="0040774B">
              <w:rPr>
                <w:b/>
              </w:rPr>
              <w:t>Forma výuky</w:t>
            </w:r>
          </w:p>
        </w:tc>
        <w:tc>
          <w:tcPr>
            <w:tcW w:w="1207" w:type="dxa"/>
            <w:gridSpan w:val="2"/>
          </w:tcPr>
          <w:p w:rsidR="00473B9C" w:rsidRPr="0040774B" w:rsidRDefault="00473B9C" w:rsidP="00BD43D8">
            <w:pPr>
              <w:jc w:val="both"/>
            </w:pPr>
            <w:r w:rsidRPr="0040774B">
              <w:t>cvičení</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473B9C" w:rsidRPr="0040774B" w:rsidRDefault="00473B9C" w:rsidP="00BD43D8">
            <w:pPr>
              <w:jc w:val="both"/>
            </w:pPr>
            <w:del w:id="228" w:author="§.opiékoiíkkoíikoíi" w:date="2018-05-25T21:45:00Z">
              <w:r w:rsidRPr="0040774B" w:rsidDel="00C43380">
                <w:delText xml:space="preserve">Plnění zadaných individuálních úkolů, </w:delText>
              </w:r>
            </w:del>
            <w:ins w:id="229" w:author="§.opiékoiíkkoíikoíi" w:date="2018-05-25T21:45:00Z">
              <w:r w:rsidR="00C43380">
                <w:t xml:space="preserve"> P</w:t>
              </w:r>
            </w:ins>
            <w:del w:id="230" w:author="§.opiékoiíkkoíikoíi" w:date="2018-05-25T21:45:00Z">
              <w:r w:rsidRPr="0040774B" w:rsidDel="00C43380">
                <w:delText>p</w:delText>
              </w:r>
            </w:del>
            <w:r w:rsidRPr="0040774B">
              <w:t>ráce v Moodle, průběžné testy, závěrečný test.</w:t>
            </w:r>
          </w:p>
        </w:tc>
      </w:tr>
      <w:tr w:rsidR="00473B9C" w:rsidRPr="0040774B" w:rsidTr="00BD43D8">
        <w:trPr>
          <w:trHeight w:val="274"/>
        </w:trPr>
        <w:tc>
          <w:tcPr>
            <w:tcW w:w="9855" w:type="dxa"/>
            <w:gridSpan w:val="8"/>
            <w:tcBorders>
              <w:top w:val="nil"/>
            </w:tcBorders>
          </w:tcPr>
          <w:p w:rsidR="00473B9C" w:rsidRPr="0040774B" w:rsidRDefault="00473B9C" w:rsidP="00BD43D8">
            <w:pPr>
              <w:jc w:val="both"/>
            </w:pPr>
          </w:p>
        </w:tc>
      </w:tr>
      <w:tr w:rsidR="00473B9C" w:rsidRPr="0040774B" w:rsidTr="00BD43D8">
        <w:trPr>
          <w:trHeight w:val="197"/>
        </w:trPr>
        <w:tc>
          <w:tcPr>
            <w:tcW w:w="3086" w:type="dxa"/>
            <w:tcBorders>
              <w:top w:val="nil"/>
            </w:tcBorders>
            <w:shd w:val="clear" w:color="auto" w:fill="F7CAAC"/>
          </w:tcPr>
          <w:p w:rsidR="00473B9C" w:rsidRPr="0040774B" w:rsidRDefault="00473B9C" w:rsidP="00BD43D8">
            <w:pPr>
              <w:jc w:val="both"/>
              <w:rPr>
                <w:b/>
              </w:rPr>
            </w:pPr>
            <w:r w:rsidRPr="0040774B">
              <w:rPr>
                <w:b/>
              </w:rPr>
              <w:t>Garant předmětu</w:t>
            </w:r>
          </w:p>
        </w:tc>
        <w:tc>
          <w:tcPr>
            <w:tcW w:w="6769" w:type="dxa"/>
            <w:gridSpan w:val="7"/>
            <w:tcBorders>
              <w:top w:val="nil"/>
            </w:tcBorders>
          </w:tcPr>
          <w:p w:rsidR="00473B9C" w:rsidRPr="0040774B" w:rsidRDefault="00473B9C" w:rsidP="00BD43D8">
            <w:pPr>
              <w:jc w:val="both"/>
            </w:pPr>
          </w:p>
        </w:tc>
      </w:tr>
      <w:tr w:rsidR="00473B9C" w:rsidRPr="0040774B" w:rsidTr="00BD43D8">
        <w:trPr>
          <w:trHeight w:val="243"/>
        </w:trPr>
        <w:tc>
          <w:tcPr>
            <w:tcW w:w="3086" w:type="dxa"/>
            <w:tcBorders>
              <w:top w:val="nil"/>
            </w:tcBorders>
            <w:shd w:val="clear" w:color="auto" w:fill="F7CAAC"/>
          </w:tcPr>
          <w:p w:rsidR="00473B9C" w:rsidRPr="0040774B" w:rsidRDefault="00473B9C" w:rsidP="00BD43D8">
            <w:pPr>
              <w:jc w:val="both"/>
              <w:rPr>
                <w:b/>
              </w:rPr>
            </w:pPr>
            <w:r w:rsidRPr="0040774B">
              <w:rPr>
                <w:b/>
              </w:rPr>
              <w:t>Zapojení garanta do výuky předmětu</w:t>
            </w:r>
          </w:p>
        </w:tc>
        <w:tc>
          <w:tcPr>
            <w:tcW w:w="6769" w:type="dxa"/>
            <w:gridSpan w:val="7"/>
            <w:tcBorders>
              <w:top w:val="nil"/>
            </w:tcBorders>
          </w:tcPr>
          <w:p w:rsidR="00473B9C" w:rsidRPr="0040774B" w:rsidRDefault="00473B9C" w:rsidP="00BD43D8">
            <w:pPr>
              <w:jc w:val="both"/>
            </w:pP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Vyučující</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20"/>
        </w:trPr>
        <w:tc>
          <w:tcPr>
            <w:tcW w:w="9855" w:type="dxa"/>
            <w:gridSpan w:val="8"/>
            <w:tcBorders>
              <w:top w:val="nil"/>
            </w:tcBorders>
          </w:tcPr>
          <w:p w:rsidR="00473B9C" w:rsidRPr="0040774B" w:rsidRDefault="00473B9C" w:rsidP="00BD43D8">
            <w:pPr>
              <w:jc w:val="both"/>
            </w:pPr>
            <w:r w:rsidRPr="0040774B">
              <w:t>Mgr. Veronika Pečivová (100%)</w:t>
            </w:r>
          </w:p>
        </w:tc>
      </w:tr>
      <w:tr w:rsidR="00473B9C" w:rsidRPr="0040774B" w:rsidTr="00BD43D8">
        <w:tc>
          <w:tcPr>
            <w:tcW w:w="3086" w:type="dxa"/>
            <w:shd w:val="clear" w:color="auto" w:fill="F7CAAC"/>
          </w:tcPr>
          <w:p w:rsidR="00473B9C" w:rsidRPr="0040774B" w:rsidRDefault="00473B9C" w:rsidP="00BD43D8">
            <w:pPr>
              <w:jc w:val="both"/>
              <w:rPr>
                <w:b/>
              </w:rPr>
            </w:pPr>
            <w:r w:rsidRPr="0040774B">
              <w:rPr>
                <w:b/>
              </w:rPr>
              <w:t>Stručná anotace předmětu</w:t>
            </w:r>
          </w:p>
        </w:tc>
        <w:tc>
          <w:tcPr>
            <w:tcW w:w="6769" w:type="dxa"/>
            <w:gridSpan w:val="7"/>
            <w:tcBorders>
              <w:bottom w:val="nil"/>
            </w:tcBorders>
          </w:tcPr>
          <w:p w:rsidR="00473B9C" w:rsidRPr="0040774B" w:rsidRDefault="00473B9C" w:rsidP="00BD43D8">
            <w:pPr>
              <w:jc w:val="both"/>
            </w:pPr>
          </w:p>
        </w:tc>
      </w:tr>
      <w:tr w:rsidR="00473B9C" w:rsidRPr="0040774B" w:rsidTr="00BD43D8">
        <w:trPr>
          <w:trHeight w:val="3716"/>
        </w:trPr>
        <w:tc>
          <w:tcPr>
            <w:tcW w:w="9855" w:type="dxa"/>
            <w:gridSpan w:val="8"/>
            <w:tcBorders>
              <w:top w:val="nil"/>
              <w:bottom w:val="single" w:sz="12" w:space="0" w:color="auto"/>
            </w:tcBorders>
          </w:tcPr>
          <w:p w:rsidR="00473B9C" w:rsidRPr="0040774B" w:rsidRDefault="00473B9C" w:rsidP="00BD43D8"/>
          <w:p w:rsidR="00473B9C" w:rsidRPr="0040774B" w:rsidRDefault="00473B9C" w:rsidP="00BD43D8">
            <w:r w:rsidRPr="0040774B">
              <w:t>Tvorba různých druhů otázek.</w:t>
            </w:r>
          </w:p>
          <w:p w:rsidR="00473B9C" w:rsidRPr="0040774B" w:rsidRDefault="00473B9C" w:rsidP="00BD43D8">
            <w:r w:rsidRPr="0040774B">
              <w:t>Předpřítomný čas prostý a průběhový.</w:t>
            </w:r>
          </w:p>
          <w:p w:rsidR="00473B9C" w:rsidRPr="0040774B" w:rsidRDefault="00473B9C" w:rsidP="00BD43D8">
            <w:r w:rsidRPr="0040774B">
              <w:t>Konverzace v různých kulturách.</w:t>
            </w:r>
          </w:p>
          <w:p w:rsidR="00473B9C" w:rsidRPr="0040774B" w:rsidRDefault="00473B9C" w:rsidP="00BD43D8">
            <w:r w:rsidRPr="0040774B">
              <w:t>Komunikace v psané formě.</w:t>
            </w:r>
          </w:p>
          <w:p w:rsidR="00473B9C" w:rsidRPr="0040774B" w:rsidRDefault="00473B9C" w:rsidP="00BD43D8">
            <w:r w:rsidRPr="0040774B">
              <w:t>Předložkové slovesné vazby.</w:t>
            </w:r>
          </w:p>
          <w:p w:rsidR="00473B9C" w:rsidRPr="0040774B" w:rsidRDefault="00473B9C" w:rsidP="00BD43D8">
            <w:r w:rsidRPr="0040774B">
              <w:t>Problémy při telefonování.</w:t>
            </w:r>
          </w:p>
          <w:p w:rsidR="00473B9C" w:rsidRPr="0040774B" w:rsidRDefault="00473B9C" w:rsidP="00BD43D8">
            <w:r w:rsidRPr="0040774B">
              <w:t>Neformální email.</w:t>
            </w:r>
          </w:p>
          <w:p w:rsidR="00473B9C" w:rsidRPr="0040774B" w:rsidRDefault="00473B9C" w:rsidP="00BD43D8">
            <w:r w:rsidRPr="0040774B">
              <w:t>Předminulý čas.</w:t>
            </w:r>
          </w:p>
          <w:p w:rsidR="00473B9C" w:rsidRPr="0040774B" w:rsidRDefault="00473B9C" w:rsidP="00BD43D8">
            <w:r w:rsidRPr="0040774B">
              <w:t>Cestování a dobrodružství.</w:t>
            </w:r>
          </w:p>
          <w:p w:rsidR="00473B9C" w:rsidRPr="0040774B" w:rsidRDefault="00473B9C" w:rsidP="00BD43D8">
            <w:r w:rsidRPr="0040774B">
              <w:t>Psaní stížnosti emailem.</w:t>
            </w:r>
          </w:p>
          <w:p w:rsidR="00473B9C" w:rsidRPr="0040774B" w:rsidRDefault="00473B9C" w:rsidP="00BD43D8">
            <w:r w:rsidRPr="0040774B">
              <w:t>Budoucí časy.</w:t>
            </w:r>
          </w:p>
          <w:p w:rsidR="00473B9C" w:rsidRPr="0040774B" w:rsidRDefault="00473B9C" w:rsidP="00BD43D8">
            <w:r w:rsidRPr="0040774B">
              <w:t>Učení se, myšlení a vědomosti.</w:t>
            </w:r>
          </w:p>
          <w:p w:rsidR="00473B9C" w:rsidRPr="0040774B" w:rsidRDefault="00473B9C" w:rsidP="00BD43D8">
            <w:pPr>
              <w:rPr>
                <w:i/>
              </w:rPr>
            </w:pPr>
            <w:r w:rsidRPr="0040774B">
              <w:t xml:space="preserve">Čtení textu pomocí techniky – </w:t>
            </w:r>
            <w:r w:rsidRPr="0040774B">
              <w:rPr>
                <w:i/>
              </w:rPr>
              <w:t>skimming.</w:t>
            </w:r>
          </w:p>
          <w:p w:rsidR="00473B9C" w:rsidRPr="0040774B" w:rsidRDefault="00473B9C" w:rsidP="00BD43D8">
            <w:pPr>
              <w:rPr>
                <w:i/>
              </w:rPr>
            </w:pPr>
            <w:r w:rsidRPr="0040774B">
              <w:t xml:space="preserve">Trpný rod, kauzativní </w:t>
            </w:r>
            <w:r w:rsidRPr="0040774B">
              <w:rPr>
                <w:i/>
              </w:rPr>
              <w:t>have</w:t>
            </w:r>
            <w:r w:rsidRPr="0040774B">
              <w:t xml:space="preserve"> a </w:t>
            </w:r>
            <w:r w:rsidRPr="0040774B">
              <w:rPr>
                <w:i/>
              </w:rPr>
              <w:t>get.</w:t>
            </w:r>
          </w:p>
          <w:p w:rsidR="00473B9C" w:rsidRPr="0040774B" w:rsidRDefault="00473B9C" w:rsidP="00BD43D8"/>
        </w:tc>
      </w:tr>
      <w:tr w:rsidR="00473B9C" w:rsidRPr="0040774B" w:rsidTr="00BD43D8">
        <w:trPr>
          <w:trHeight w:val="238"/>
        </w:trPr>
        <w:tc>
          <w:tcPr>
            <w:tcW w:w="3653" w:type="dxa"/>
            <w:gridSpan w:val="2"/>
            <w:tcBorders>
              <w:top w:val="nil"/>
            </w:tcBorders>
            <w:shd w:val="clear" w:color="auto" w:fill="F7CAAC"/>
          </w:tcPr>
          <w:p w:rsidR="00473B9C" w:rsidRPr="0040774B" w:rsidRDefault="00473B9C" w:rsidP="00BD43D8">
            <w:pPr>
              <w:jc w:val="both"/>
            </w:pPr>
            <w:r w:rsidRPr="0040774B">
              <w:rPr>
                <w:b/>
              </w:rPr>
              <w:t>Studijní literatura a studijní pomůcky</w:t>
            </w:r>
          </w:p>
        </w:tc>
        <w:tc>
          <w:tcPr>
            <w:tcW w:w="6202" w:type="dxa"/>
            <w:gridSpan w:val="6"/>
            <w:tcBorders>
              <w:top w:val="nil"/>
              <w:bottom w:val="nil"/>
            </w:tcBorders>
          </w:tcPr>
          <w:p w:rsidR="00473B9C" w:rsidRPr="0040774B" w:rsidRDefault="00473B9C" w:rsidP="00BD43D8">
            <w:pPr>
              <w:jc w:val="both"/>
            </w:pPr>
          </w:p>
          <w:p w:rsidR="00473B9C" w:rsidRPr="0040774B" w:rsidRDefault="00473B9C" w:rsidP="00BD43D8">
            <w:pPr>
              <w:jc w:val="both"/>
            </w:pPr>
          </w:p>
        </w:tc>
      </w:tr>
      <w:tr w:rsidR="00473B9C" w:rsidRPr="0040774B" w:rsidTr="00BD43D8">
        <w:trPr>
          <w:trHeight w:val="2331"/>
        </w:trPr>
        <w:tc>
          <w:tcPr>
            <w:tcW w:w="9855" w:type="dxa"/>
            <w:gridSpan w:val="8"/>
            <w:tcBorders>
              <w:top w:val="nil"/>
            </w:tcBorders>
          </w:tcPr>
          <w:p w:rsidR="00473B9C" w:rsidRPr="0040774B" w:rsidRDefault="00473B9C" w:rsidP="00BD43D8">
            <w:pPr>
              <w:jc w:val="both"/>
              <w:rPr>
                <w:b/>
              </w:rPr>
            </w:pPr>
            <w:r w:rsidRPr="0040774B">
              <w:rPr>
                <w:b/>
              </w:rPr>
              <w:t>Povinná literatura</w:t>
            </w:r>
          </w:p>
          <w:p w:rsidR="00473B9C" w:rsidRPr="0040774B" w:rsidRDefault="00473B9C" w:rsidP="00BD43D8">
            <w:pPr>
              <w:jc w:val="both"/>
            </w:pPr>
            <w:r w:rsidRPr="0040774B">
              <w:t xml:space="preserve">Roberts, R., </w:t>
            </w:r>
            <w:r w:rsidRPr="0040774B">
              <w:rPr>
                <w:noProof/>
                <w:shd w:val="clear" w:color="auto" w:fill="FFFFFF"/>
              </w:rPr>
              <w:t xml:space="preserve">&amp; </w:t>
            </w:r>
            <w:r w:rsidRPr="0040774B">
              <w:t xml:space="preserve">Krantz, C. (2016). </w:t>
            </w:r>
            <w:r w:rsidRPr="0040774B">
              <w:rPr>
                <w:i/>
              </w:rPr>
              <w:t>Navigate B2 Upper- Intermediate Coursebook with video</w:t>
            </w:r>
            <w:r w:rsidRPr="0040774B">
              <w:t>. Oxford: Oxford University press.</w:t>
            </w:r>
          </w:p>
          <w:p w:rsidR="00473B9C" w:rsidRDefault="00473B9C" w:rsidP="00BD43D8">
            <w:pPr>
              <w:jc w:val="both"/>
            </w:pPr>
            <w:r w:rsidRPr="0040774B">
              <w:t xml:space="preserve">Roberts, R., </w:t>
            </w:r>
            <w:r w:rsidRPr="0040774B">
              <w:rPr>
                <w:noProof/>
                <w:shd w:val="clear" w:color="auto" w:fill="FFFFFF"/>
              </w:rPr>
              <w:t xml:space="preserve">&amp; </w:t>
            </w:r>
            <w:r w:rsidRPr="0040774B">
              <w:t xml:space="preserve">Krantz, C. (2016). </w:t>
            </w:r>
            <w:r w:rsidRPr="0040774B">
              <w:rPr>
                <w:i/>
              </w:rPr>
              <w:t>Navigate</w:t>
            </w:r>
            <w:r w:rsidRPr="0040774B">
              <w:t xml:space="preserve"> </w:t>
            </w:r>
            <w:r w:rsidRPr="0040774B">
              <w:rPr>
                <w:i/>
              </w:rPr>
              <w:t>B2 Upper- Intermediate Workbook with Key.</w:t>
            </w:r>
            <w:r w:rsidRPr="0040774B">
              <w:t xml:space="preserve"> Oxford: Oxford University press.</w:t>
            </w:r>
          </w:p>
          <w:p w:rsidR="00DE334C" w:rsidRPr="0040774B" w:rsidRDefault="00DE334C" w:rsidP="00BD43D8">
            <w:pPr>
              <w:jc w:val="both"/>
            </w:pPr>
            <w:r>
              <w:t xml:space="preserve">Pečivová, V. (2018). </w:t>
            </w:r>
            <w:r w:rsidRPr="00DE334C">
              <w:rPr>
                <w:i/>
              </w:rPr>
              <w:t>Englih language IV</w:t>
            </w:r>
            <w:r>
              <w:t xml:space="preserve">. </w:t>
            </w:r>
            <w:r w:rsidRPr="0007360D">
              <w:rPr>
                <w:i/>
              </w:rPr>
              <w:t>Distanční studijní opora</w:t>
            </w:r>
            <w:r w:rsidRPr="00B63330">
              <w:t xml:space="preserve">. </w:t>
            </w:r>
            <w:r>
              <w:t>Zlín: UTB ve Zlíně.</w:t>
            </w:r>
          </w:p>
          <w:p w:rsidR="00473B9C" w:rsidRPr="0040774B" w:rsidRDefault="00473B9C" w:rsidP="00BD43D8">
            <w:pPr>
              <w:jc w:val="both"/>
              <w:rPr>
                <w:b/>
              </w:rPr>
            </w:pPr>
          </w:p>
          <w:p w:rsidR="00473B9C" w:rsidRPr="0040774B" w:rsidRDefault="00473B9C" w:rsidP="00BD43D8">
            <w:pPr>
              <w:jc w:val="both"/>
              <w:rPr>
                <w:b/>
              </w:rPr>
            </w:pPr>
            <w:r w:rsidRPr="0040774B">
              <w:rPr>
                <w:b/>
              </w:rPr>
              <w:t>Doporučená literatura</w:t>
            </w:r>
          </w:p>
          <w:p w:rsidR="00473B9C" w:rsidRPr="0040774B" w:rsidRDefault="00473B9C" w:rsidP="00BD43D8">
            <w:pPr>
              <w:jc w:val="both"/>
            </w:pPr>
            <w:r w:rsidRPr="0040774B">
              <w:t xml:space="preserve">Flower, J. (1998). </w:t>
            </w:r>
            <w:r w:rsidRPr="0040774B">
              <w:rPr>
                <w:i/>
              </w:rPr>
              <w:t>Phrasal Verb Organizer with Mini-Dictionary</w:t>
            </w:r>
            <w:r w:rsidRPr="0040774B">
              <w:t>. Hove: Language Teaching Publications.</w:t>
            </w:r>
          </w:p>
          <w:p w:rsidR="00473B9C" w:rsidRPr="0040774B" w:rsidRDefault="00473B9C" w:rsidP="00BD43D8">
            <w:pPr>
              <w:jc w:val="both"/>
            </w:pPr>
            <w:r w:rsidRPr="0040774B">
              <w:t xml:space="preserve">Mann, M. (2007). </w:t>
            </w:r>
            <w:r w:rsidRPr="0040774B">
              <w:rPr>
                <w:i/>
              </w:rPr>
              <w:t>Destination B1 Grammar &amp; Vocabulary with Answer Key</w:t>
            </w:r>
            <w:r w:rsidRPr="0040774B">
              <w:t>. MacMillan.</w:t>
            </w:r>
          </w:p>
          <w:p w:rsidR="00473B9C" w:rsidRPr="0040774B" w:rsidRDefault="00473B9C" w:rsidP="00BD43D8">
            <w:pPr>
              <w:jc w:val="both"/>
            </w:pPr>
            <w:r w:rsidRPr="0040774B">
              <w:t xml:space="preserve">Murphy, R. (2012). </w:t>
            </w:r>
            <w:r w:rsidRPr="0040774B">
              <w:rPr>
                <w:i/>
              </w:rPr>
              <w:t>English Grammar in Use 4th Edition</w:t>
            </w:r>
            <w:r w:rsidRPr="0040774B">
              <w:t>. Cambridge: Cambridge university press.</w:t>
            </w:r>
          </w:p>
          <w:p w:rsidR="00473B9C" w:rsidRPr="0040774B" w:rsidRDefault="00473B9C" w:rsidP="00BD43D8">
            <w:pPr>
              <w:jc w:val="both"/>
            </w:pPr>
            <w:r w:rsidRPr="0040774B">
              <w:t xml:space="preserve">Sparling, D. (1990). </w:t>
            </w:r>
            <w:r w:rsidRPr="0040774B">
              <w:rPr>
                <w:i/>
              </w:rPr>
              <w:t>English or Czenglish</w:t>
            </w:r>
            <w:r w:rsidRPr="0040774B">
              <w:t>. Praha: Státní pedagogické nakladatelství.</w:t>
            </w:r>
          </w:p>
          <w:p w:rsidR="00473B9C" w:rsidRPr="0040774B" w:rsidRDefault="00473B9C" w:rsidP="00BD43D8">
            <w:r w:rsidRPr="0040774B">
              <w:t>Wyatt, R. (2004). Check Your English Vocabular</w:t>
            </w:r>
            <w:r w:rsidR="00B029B1">
              <w:t>y For FCE+. London: Bloomsbury.</w:t>
            </w:r>
          </w:p>
        </w:tc>
      </w:tr>
      <w:tr w:rsidR="00473B9C"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3B9C" w:rsidRPr="0040774B" w:rsidRDefault="00473B9C" w:rsidP="00BD43D8">
            <w:pPr>
              <w:jc w:val="center"/>
              <w:rPr>
                <w:b/>
              </w:rPr>
            </w:pPr>
            <w:r w:rsidRPr="0040774B">
              <w:rPr>
                <w:b/>
              </w:rPr>
              <w:t>Informace ke kombinované nebo distanční formě</w:t>
            </w:r>
          </w:p>
        </w:tc>
      </w:tr>
      <w:tr w:rsidR="00473B9C" w:rsidRPr="0040774B" w:rsidTr="00BD43D8">
        <w:tc>
          <w:tcPr>
            <w:tcW w:w="4787" w:type="dxa"/>
            <w:gridSpan w:val="3"/>
            <w:tcBorders>
              <w:top w:val="single" w:sz="2" w:space="0" w:color="auto"/>
            </w:tcBorders>
            <w:shd w:val="clear" w:color="auto" w:fill="F7CAAC"/>
          </w:tcPr>
          <w:p w:rsidR="00473B9C" w:rsidRPr="0040774B" w:rsidRDefault="00473B9C" w:rsidP="00BD43D8">
            <w:pPr>
              <w:jc w:val="both"/>
            </w:pPr>
            <w:r w:rsidRPr="0040774B">
              <w:rPr>
                <w:b/>
              </w:rPr>
              <w:t>Rozsah konzultací (soustředění)</w:t>
            </w:r>
          </w:p>
        </w:tc>
        <w:tc>
          <w:tcPr>
            <w:tcW w:w="889" w:type="dxa"/>
            <w:tcBorders>
              <w:top w:val="single" w:sz="2" w:space="0" w:color="auto"/>
            </w:tcBorders>
          </w:tcPr>
          <w:p w:rsidR="00473B9C" w:rsidRPr="0040774B" w:rsidRDefault="00285229" w:rsidP="00285229">
            <w:pPr>
              <w:jc w:val="center"/>
            </w:pPr>
            <w:r w:rsidRPr="0040774B">
              <w:t>15</w:t>
            </w:r>
          </w:p>
        </w:tc>
        <w:tc>
          <w:tcPr>
            <w:tcW w:w="4179" w:type="dxa"/>
            <w:gridSpan w:val="4"/>
            <w:tcBorders>
              <w:top w:val="single" w:sz="2" w:space="0" w:color="auto"/>
            </w:tcBorders>
            <w:shd w:val="clear" w:color="auto" w:fill="F7CAAC"/>
          </w:tcPr>
          <w:p w:rsidR="00473B9C" w:rsidRPr="0040774B" w:rsidRDefault="00473B9C" w:rsidP="00BD43D8">
            <w:pPr>
              <w:jc w:val="both"/>
              <w:rPr>
                <w:b/>
              </w:rPr>
            </w:pPr>
            <w:r w:rsidRPr="0040774B">
              <w:rPr>
                <w:b/>
              </w:rPr>
              <w:t xml:space="preserve">hodin </w:t>
            </w:r>
          </w:p>
        </w:tc>
      </w:tr>
      <w:tr w:rsidR="00473B9C" w:rsidRPr="0040774B" w:rsidTr="00BD43D8">
        <w:tc>
          <w:tcPr>
            <w:tcW w:w="9855" w:type="dxa"/>
            <w:gridSpan w:val="8"/>
            <w:shd w:val="clear" w:color="auto" w:fill="F7CAAC"/>
          </w:tcPr>
          <w:p w:rsidR="00473B9C" w:rsidRPr="0040774B" w:rsidRDefault="00473B9C" w:rsidP="00BD43D8">
            <w:pPr>
              <w:jc w:val="both"/>
              <w:rPr>
                <w:b/>
              </w:rPr>
            </w:pPr>
            <w:r w:rsidRPr="0040774B">
              <w:rPr>
                <w:b/>
              </w:rPr>
              <w:t>Informace o způsobu kontaktu s vyučujícím</w:t>
            </w:r>
          </w:p>
        </w:tc>
      </w:tr>
      <w:tr w:rsidR="00473B9C" w:rsidRPr="0040774B" w:rsidTr="00D53980">
        <w:trPr>
          <w:trHeight w:val="761"/>
        </w:trPr>
        <w:tc>
          <w:tcPr>
            <w:tcW w:w="9855" w:type="dxa"/>
            <w:gridSpan w:val="8"/>
          </w:tcPr>
          <w:p w:rsidR="00D53980" w:rsidRDefault="00D53980" w:rsidP="00D53980">
            <w:pPr>
              <w:jc w:val="both"/>
            </w:pPr>
            <w:r>
              <w:t>Individuální konzultace s vyučujícím.</w:t>
            </w:r>
          </w:p>
          <w:p w:rsidR="00473B9C" w:rsidRPr="0040774B" w:rsidRDefault="00D53980" w:rsidP="00D53980">
            <w:pPr>
              <w:jc w:val="both"/>
            </w:pPr>
            <w:r>
              <w:t>Využití kurzu ve výukovém prostředí Moodle (http://vyuka.fhs.utb.cz/).</w:t>
            </w:r>
          </w:p>
        </w:tc>
      </w:tr>
    </w:tbl>
    <w:p w:rsidR="00473B9C" w:rsidRDefault="00473B9C"/>
    <w:p w:rsidR="00304F1D" w:rsidRPr="0040774B" w:rsidRDefault="00304F1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lastRenderedPageBreak/>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Specifika práce s dětmi do 3 let v MŠ</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2/LS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Seminární práce na zadané téma.</w:t>
            </w:r>
          </w:p>
        </w:tc>
      </w:tr>
      <w:tr w:rsidR="00BD43D8" w:rsidRPr="0040774B" w:rsidTr="00BD43D8">
        <w:trPr>
          <w:trHeight w:val="327"/>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C762A3" w:rsidP="00BD43D8">
            <w:pPr>
              <w:jc w:val="both"/>
            </w:pPr>
            <w:r>
              <w:t>Mgr. Jana Vašíková, Ph</w:t>
            </w:r>
            <w:r w:rsidR="00BD43D8" w:rsidRPr="0040774B">
              <w:t>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C762A3" w:rsidP="00BD43D8">
            <w:pPr>
              <w:jc w:val="both"/>
            </w:pPr>
            <w:r>
              <w:t>Mgr. Jana Vašíková, Ph</w:t>
            </w:r>
            <w:r w:rsidR="00BD43D8" w:rsidRPr="0040774B">
              <w:t>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029B1">
        <w:trPr>
          <w:trHeight w:val="3681"/>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rPr>
                <w:color w:val="000000"/>
                <w:shd w:val="clear" w:color="auto" w:fill="FFFFFF"/>
              </w:rPr>
              <w:t>Vymezení, objasnění, rozlišení základních pojmů: péče/výchova a vzdělávání.</w:t>
            </w:r>
          </w:p>
          <w:p w:rsidR="00BD43D8" w:rsidRPr="0040774B" w:rsidRDefault="00BD43D8" w:rsidP="00BD43D8">
            <w:r w:rsidRPr="0040774B">
              <w:t>Péče a vzdělávání dětí do tří let v České republice.</w:t>
            </w:r>
          </w:p>
          <w:p w:rsidR="00BD43D8" w:rsidRPr="0040774B" w:rsidRDefault="00BD43D8" w:rsidP="00BD43D8">
            <w:r w:rsidRPr="0040774B">
              <w:t>Péče a vzdělávání dětí do tří let v Evropě.</w:t>
            </w:r>
          </w:p>
          <w:p w:rsidR="00BD43D8" w:rsidRPr="0040774B" w:rsidRDefault="00BD43D8" w:rsidP="00BD43D8">
            <w:r w:rsidRPr="0040774B">
              <w:t>Rodinná politika v ČR.</w:t>
            </w:r>
          </w:p>
          <w:p w:rsidR="00BD43D8" w:rsidRPr="0040774B" w:rsidRDefault="00BD43D8" w:rsidP="00BD43D8">
            <w:r w:rsidRPr="0040774B">
              <w:t>Proměny rodiny.</w:t>
            </w:r>
          </w:p>
          <w:p w:rsidR="00BD43D8" w:rsidRPr="0040774B" w:rsidRDefault="00BD43D8" w:rsidP="00BD43D8">
            <w:r w:rsidRPr="0040774B">
              <w:t>Vzdělávání dětí do tří let v kurikulárních dokumentech.</w:t>
            </w:r>
          </w:p>
          <w:p w:rsidR="00BD43D8" w:rsidRPr="0040774B" w:rsidRDefault="00BD43D8" w:rsidP="00BD43D8">
            <w:r w:rsidRPr="0040774B">
              <w:t>Charakteristika dítěte do tří let – z hlediska poznatků vývojové psychologie.</w:t>
            </w:r>
          </w:p>
          <w:p w:rsidR="00BD43D8" w:rsidRPr="0040774B" w:rsidRDefault="00BD43D8" w:rsidP="00BD43D8">
            <w:r w:rsidRPr="0040774B">
              <w:t>Charakteristika dítěte do tří let – z hlediska poznatků předškolní pedagogiky.</w:t>
            </w:r>
          </w:p>
          <w:p w:rsidR="00BD43D8" w:rsidRPr="0040774B" w:rsidRDefault="00BD43D8" w:rsidP="00BD43D8">
            <w:r w:rsidRPr="0040774B">
              <w:t>Charakteristika dítěte do tří let – fyzický vývoj.</w:t>
            </w:r>
          </w:p>
          <w:p w:rsidR="00BD43D8" w:rsidRPr="0040774B" w:rsidRDefault="006E489E" w:rsidP="00BD43D8">
            <w:pPr>
              <w:rPr>
                <w:color w:val="000000"/>
                <w:shd w:val="clear" w:color="auto" w:fill="FFFFFF"/>
              </w:rPr>
            </w:pPr>
            <w:r>
              <w:rPr>
                <w:color w:val="000000"/>
                <w:shd w:val="clear" w:color="auto" w:fill="FFFFFF"/>
              </w:rPr>
              <w:t>Diagnostikování</w:t>
            </w:r>
            <w:r w:rsidR="00BD43D8" w:rsidRPr="0040774B">
              <w:rPr>
                <w:color w:val="000000"/>
                <w:shd w:val="clear" w:color="auto" w:fill="FFFFFF"/>
              </w:rPr>
              <w:t xml:space="preserve"> dítěte do tří let věku. </w:t>
            </w:r>
            <w:r w:rsidR="00BD43D8" w:rsidRPr="0040774B">
              <w:rPr>
                <w:color w:val="000000"/>
              </w:rPr>
              <w:br/>
            </w:r>
            <w:r w:rsidR="00BD43D8" w:rsidRPr="0040774B">
              <w:rPr>
                <w:color w:val="000000"/>
                <w:shd w:val="clear" w:color="auto" w:fill="FFFFFF"/>
              </w:rPr>
              <w:t>Potřeby versus učení u dítěte do tří let věku.</w:t>
            </w:r>
          </w:p>
          <w:p w:rsidR="00BD43D8" w:rsidRPr="0040774B" w:rsidRDefault="00BD43D8" w:rsidP="00BD43D8">
            <w:pPr>
              <w:rPr>
                <w:color w:val="000000"/>
                <w:shd w:val="clear" w:color="auto" w:fill="FFFFFF"/>
              </w:rPr>
            </w:pPr>
            <w:r w:rsidRPr="0040774B">
              <w:rPr>
                <w:color w:val="000000"/>
                <w:shd w:val="clear" w:color="auto" w:fill="FFFFFF"/>
              </w:rPr>
              <w:t>Možnosti a podmínky výchovy a vzdělávání dětí do tří let v MŠ. </w:t>
            </w:r>
            <w:r w:rsidRPr="0040774B">
              <w:rPr>
                <w:color w:val="000000"/>
              </w:rPr>
              <w:br/>
            </w:r>
            <w:r w:rsidRPr="0040774B">
              <w:rPr>
                <w:color w:val="000000"/>
                <w:shd w:val="clear" w:color="auto" w:fill="FFFFFF"/>
              </w:rPr>
              <w:t>Role učitele ve výchově a vzdělávání dítěte do tří let věku. </w:t>
            </w:r>
          </w:p>
          <w:p w:rsidR="00BD43D8" w:rsidRPr="0040774B" w:rsidRDefault="00BD43D8" w:rsidP="00BD43D8">
            <w:r w:rsidRPr="0040774B">
              <w:rPr>
                <w:color w:val="000000"/>
                <w:shd w:val="clear" w:color="auto" w:fill="FFFFFF"/>
              </w:rPr>
              <w:t>Pozitiva a negativa péče a v</w:t>
            </w:r>
            <w:r w:rsidR="00B029B1">
              <w:rPr>
                <w:color w:val="000000"/>
                <w:shd w:val="clear" w:color="auto" w:fill="FFFFFF"/>
              </w:rPr>
              <w:t>zdělávání dětí mladších tří let.</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2998"/>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3D8">
            <w:pPr>
              <w:jc w:val="both"/>
            </w:pPr>
            <w:r w:rsidRPr="0040774B">
              <w:rPr>
                <w:color w:val="000000"/>
              </w:rPr>
              <w:t>Dittrichová, J., Papoušek, M.,</w:t>
            </w:r>
            <w:r w:rsidRPr="0040774B">
              <w:t xml:space="preserve"> &amp; </w:t>
            </w:r>
            <w:r w:rsidRPr="0040774B">
              <w:rPr>
                <w:color w:val="000000"/>
              </w:rPr>
              <w:t xml:space="preserve">Paul, K. (2004). </w:t>
            </w:r>
            <w:r w:rsidRPr="0040774B">
              <w:rPr>
                <w:i/>
                <w:iCs/>
                <w:color w:val="000000"/>
              </w:rPr>
              <w:t>Chování dítěte raného věku a rodičovská péče</w:t>
            </w:r>
            <w:r w:rsidRPr="0040774B">
              <w:rPr>
                <w:color w:val="000000"/>
              </w:rPr>
              <w:t>. Praha: Grada. </w:t>
            </w:r>
          </w:p>
          <w:p w:rsidR="00BD43D8" w:rsidRPr="0040774B" w:rsidRDefault="00BD43D8" w:rsidP="00BD43D8">
            <w:pPr>
              <w:jc w:val="both"/>
            </w:pPr>
            <w:r w:rsidRPr="0040774B">
              <w:rPr>
                <w:color w:val="000000"/>
              </w:rPr>
              <w:t xml:space="preserve">Matějček, Z. (2005). </w:t>
            </w:r>
            <w:r w:rsidRPr="0040774B">
              <w:rPr>
                <w:i/>
                <w:iCs/>
                <w:color w:val="000000"/>
              </w:rPr>
              <w:t>Prvních 6 let ve vývoji a výchově dítěte</w:t>
            </w:r>
            <w:r w:rsidRPr="0040774B">
              <w:rPr>
                <w:color w:val="000000"/>
              </w:rPr>
              <w:t>. Praha: Grada. </w:t>
            </w:r>
          </w:p>
          <w:p w:rsidR="00BD43D8" w:rsidRPr="0040774B" w:rsidRDefault="00BD43D8" w:rsidP="00BD43D8">
            <w:pPr>
              <w:jc w:val="both"/>
            </w:pPr>
            <w:r w:rsidRPr="0040774B">
              <w:rPr>
                <w:color w:val="000000"/>
              </w:rPr>
              <w:t xml:space="preserve">Mareš, J. (2013). </w:t>
            </w:r>
            <w:r w:rsidRPr="0040774B">
              <w:rPr>
                <w:i/>
                <w:iCs/>
                <w:color w:val="000000"/>
              </w:rPr>
              <w:t>Pedagogická psychologie</w:t>
            </w:r>
            <w:r w:rsidRPr="0040774B">
              <w:rPr>
                <w:color w:val="000000"/>
              </w:rPr>
              <w:t>. Praha: Portál. </w:t>
            </w:r>
          </w:p>
          <w:p w:rsidR="00BD43D8" w:rsidRPr="0040774B" w:rsidRDefault="00BD43D8" w:rsidP="00BD43D8">
            <w:pPr>
              <w:jc w:val="both"/>
            </w:pPr>
            <w:r w:rsidRPr="0040774B">
              <w:rPr>
                <w:color w:val="000000"/>
              </w:rPr>
              <w:t xml:space="preserve">Mertin, V., </w:t>
            </w:r>
            <w:r w:rsidRPr="0040774B">
              <w:t xml:space="preserve">&amp; </w:t>
            </w:r>
            <w:r w:rsidRPr="0040774B">
              <w:rPr>
                <w:color w:val="000000"/>
              </w:rPr>
              <w:t>Gillernová, I. (eds.). (2003). </w:t>
            </w:r>
            <w:r w:rsidRPr="0040774B">
              <w:rPr>
                <w:i/>
                <w:iCs/>
                <w:color w:val="000000"/>
              </w:rPr>
              <w:t>Psychologie pro učitelky mateřské školy</w:t>
            </w:r>
            <w:r w:rsidRPr="0040774B">
              <w:rPr>
                <w:color w:val="000000"/>
              </w:rPr>
              <w:t>. Portál: Praha. </w:t>
            </w:r>
          </w:p>
          <w:p w:rsidR="00BD43D8" w:rsidRPr="0040774B" w:rsidRDefault="00BD43D8" w:rsidP="00BD43D8">
            <w:pPr>
              <w:jc w:val="both"/>
            </w:pPr>
            <w:r w:rsidRPr="0040774B">
              <w:t xml:space="preserve">Splavcová, H., &amp; Kropáčková, J. (2016). </w:t>
            </w:r>
            <w:r w:rsidRPr="0040774B">
              <w:rPr>
                <w:i/>
              </w:rPr>
              <w:t xml:space="preserve">Vzdělávání dětí od dvou let v MŠ. </w:t>
            </w:r>
            <w:r w:rsidRPr="0040774B">
              <w:t>Praha: Portál.</w:t>
            </w:r>
          </w:p>
          <w:p w:rsidR="00BD43D8" w:rsidRPr="0040774B" w:rsidRDefault="00BD43D8" w:rsidP="00BD43D8">
            <w:pPr>
              <w:jc w:val="both"/>
            </w:pPr>
            <w:r w:rsidRPr="0040774B">
              <w:rPr>
                <w:color w:val="000000"/>
              </w:rPr>
              <w:t xml:space="preserve">Šulová, L. (2004). </w:t>
            </w:r>
            <w:r w:rsidRPr="0040774B">
              <w:rPr>
                <w:i/>
                <w:iCs/>
                <w:color w:val="000000"/>
              </w:rPr>
              <w:t>Raný psychický vývoj dítěte</w:t>
            </w:r>
            <w:r w:rsidRPr="0040774B">
              <w:rPr>
                <w:color w:val="000000"/>
              </w:rPr>
              <w:t>. Praha: Karolinum. </w:t>
            </w:r>
          </w:p>
          <w:p w:rsidR="00BD43D8" w:rsidRDefault="00BD43D8" w:rsidP="00BD43D8">
            <w:r w:rsidRPr="0040774B">
              <w:t xml:space="preserve">Vašíková, J. (2015). Proměny kurikul předškolního vzdělávání dětí do tří let. Situace v České republice a Evropě. In Wiegerová, A. </w:t>
            </w:r>
            <w:r w:rsidRPr="0040774B">
              <w:rPr>
                <w:i/>
              </w:rPr>
              <w:t>Profesionalizace učitele mateřské školy z pohledu reformy kurikula</w:t>
            </w:r>
            <w:r w:rsidRPr="0040774B">
              <w:t xml:space="preserve">.  Zlín: </w:t>
            </w:r>
            <w:r w:rsidR="006A0233">
              <w:t>UTB ve Zlíně,</w:t>
            </w:r>
            <w:r w:rsidRPr="0040774B">
              <w:t xml:space="preserve"> 82-91.</w:t>
            </w:r>
            <w:r w:rsidR="00692E60">
              <w:t xml:space="preserve"> Dostupné z: </w:t>
            </w:r>
            <w:hyperlink r:id="rId31" w:history="1">
              <w:r w:rsidR="00692E60" w:rsidRPr="00564E26">
                <w:rPr>
                  <w:rStyle w:val="Hypertextovodkaz"/>
                </w:rPr>
                <w:t>http://fhs-flipbooks.vs2.cz/?book=ZnpobXkzaWM%3D&amp;next=http://www.utb.cz/fhs/profesionalizace-ucitele-materske-skoly-z-pohledu-reformy-1</w:t>
              </w:r>
            </w:hyperlink>
          </w:p>
          <w:p w:rsidR="00BD43D8" w:rsidRPr="0040774B" w:rsidRDefault="00BD43D8" w:rsidP="00BD43D8">
            <w:pPr>
              <w:jc w:val="both"/>
            </w:pPr>
          </w:p>
          <w:p w:rsidR="00BD43D8" w:rsidRPr="0040774B" w:rsidRDefault="00BD43D8" w:rsidP="00BD43D8">
            <w:pPr>
              <w:jc w:val="both"/>
              <w:rPr>
                <w:b/>
              </w:rPr>
            </w:pPr>
            <w:r w:rsidRPr="0040774B">
              <w:rPr>
                <w:b/>
              </w:rPr>
              <w:t>Doporučená literatura</w:t>
            </w:r>
          </w:p>
          <w:p w:rsidR="002501A0" w:rsidRDefault="002501A0" w:rsidP="00BD43D8">
            <w:pPr>
              <w:jc w:val="both"/>
              <w:rPr>
                <w:color w:val="000000"/>
              </w:rPr>
            </w:pPr>
            <w:r w:rsidRPr="0040774B">
              <w:rPr>
                <w:color w:val="000000"/>
              </w:rPr>
              <w:t xml:space="preserve">Langmeier, J., </w:t>
            </w:r>
            <w:r w:rsidRPr="0040774B">
              <w:t>&amp;</w:t>
            </w:r>
            <w:r w:rsidRPr="0040774B">
              <w:rPr>
                <w:color w:val="000000"/>
              </w:rPr>
              <w:t xml:space="preserve"> Krejčířová, D. (2006). </w:t>
            </w:r>
            <w:r w:rsidRPr="0040774B">
              <w:rPr>
                <w:i/>
                <w:iCs/>
                <w:color w:val="000000"/>
              </w:rPr>
              <w:t>Vývojová psychologie</w:t>
            </w:r>
            <w:r w:rsidRPr="0040774B">
              <w:rPr>
                <w:color w:val="000000"/>
              </w:rPr>
              <w:t>. Praha: Grada.</w:t>
            </w:r>
          </w:p>
          <w:p w:rsidR="00BD43D8" w:rsidRPr="002501A0" w:rsidRDefault="00BD43D8" w:rsidP="00BD43D8">
            <w:pPr>
              <w:jc w:val="both"/>
              <w:rPr>
                <w:b/>
              </w:rPr>
            </w:pPr>
            <w:r w:rsidRPr="0040774B">
              <w:rPr>
                <w:color w:val="000000"/>
              </w:rPr>
              <w:t xml:space="preserve">Sobotková, I. (2007). </w:t>
            </w:r>
            <w:r w:rsidRPr="0040774B">
              <w:rPr>
                <w:i/>
                <w:iCs/>
                <w:color w:val="000000"/>
              </w:rPr>
              <w:t>Psychologie rodiny</w:t>
            </w:r>
            <w:r w:rsidRPr="0040774B">
              <w:rPr>
                <w:color w:val="000000"/>
              </w:rPr>
              <w:t>. Praha: Portál. </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029B1">
        <w:trPr>
          <w:trHeight w:val="555"/>
        </w:trPr>
        <w:tc>
          <w:tcPr>
            <w:tcW w:w="9855" w:type="dxa"/>
            <w:gridSpan w:val="8"/>
          </w:tcPr>
          <w:p w:rsidR="00D53980" w:rsidRDefault="00D53980" w:rsidP="00D53980">
            <w:pPr>
              <w:tabs>
                <w:tab w:val="left" w:pos="2646"/>
              </w:tabs>
              <w:jc w:val="both"/>
            </w:pPr>
            <w:r>
              <w:t>Individuální konzultace s vyučujícím.</w:t>
            </w:r>
          </w:p>
          <w:p w:rsidR="00BD43D8" w:rsidRPr="0040774B" w:rsidRDefault="00D53980" w:rsidP="00D53980">
            <w:pPr>
              <w:tabs>
                <w:tab w:val="left" w:pos="2646"/>
              </w:tabs>
              <w:jc w:val="both"/>
            </w:pPr>
            <w:r>
              <w:t>Využití kurzu ve výukovém prostředí Moodle (http://vyuka.fhs.utb.cz/).</w:t>
            </w:r>
          </w:p>
          <w:p w:rsidR="00BD43D8" w:rsidRPr="0040774B" w:rsidRDefault="00BD43D8" w:rsidP="00BD43D8">
            <w:pPr>
              <w:jc w:val="both"/>
            </w:pPr>
          </w:p>
        </w:tc>
      </w:tr>
    </w:tbl>
    <w:p w:rsidR="00473B9C" w:rsidRPr="0040774B" w:rsidRDefault="00473B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Letní škola v přírodě</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2/LS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BD43D8" w:rsidP="00BD43D8">
            <w:pPr>
              <w:jc w:val="both"/>
            </w:pPr>
            <w:r w:rsidRPr="0040774B">
              <w:t>16c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BD43D8" w:rsidP="00BD43D8">
            <w:pPr>
              <w:jc w:val="both"/>
            </w:pPr>
            <w:r w:rsidRPr="0040774B">
              <w:t>16</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rPr>
                <w:color w:val="000000"/>
                <w:shd w:val="clear" w:color="auto" w:fill="FFFFFF"/>
              </w:rPr>
              <w:t>Zpracovávaní projektu pro letní školu v přírodě, realizace a evaluace projektu pro děti předškolního věku.</w:t>
            </w: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PhDr. Roman Božik,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Mgr. Marie Pavelková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361"/>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pPr>
              <w:jc w:val="both"/>
            </w:pPr>
            <w:r w:rsidRPr="0040774B">
              <w:t>Vymezení pojmu „škola v přírodě“</w:t>
            </w:r>
            <w:r w:rsidR="006E489E">
              <w:t xml:space="preserve"> (dále ŠvP)</w:t>
            </w:r>
            <w:r w:rsidRPr="0040774B">
              <w:t>.</w:t>
            </w:r>
          </w:p>
          <w:p w:rsidR="00BD43D8" w:rsidRPr="0040774B" w:rsidRDefault="00BD43D8" w:rsidP="00BD43D8">
            <w:pPr>
              <w:jc w:val="both"/>
            </w:pPr>
            <w:r w:rsidRPr="0040774B">
              <w:t>Cíle a obsah školy v přírodě.</w:t>
            </w:r>
          </w:p>
          <w:p w:rsidR="00BD43D8" w:rsidRPr="0040774B" w:rsidRDefault="00BD43D8" w:rsidP="00BD43D8">
            <w:pPr>
              <w:jc w:val="both"/>
            </w:pPr>
            <w:r w:rsidRPr="0040774B">
              <w:t>Metodika přípravy školy v přírodě.</w:t>
            </w:r>
          </w:p>
          <w:p w:rsidR="00BD43D8" w:rsidRPr="0040774B" w:rsidRDefault="00BD43D8" w:rsidP="00BD43D8">
            <w:pPr>
              <w:jc w:val="both"/>
            </w:pPr>
            <w:r w:rsidRPr="0040774B">
              <w:t xml:space="preserve">Související normy, vyhlášky a další dokumenty. Zakotvení </w:t>
            </w:r>
            <w:r w:rsidRPr="0040774B">
              <w:rPr>
                <w:color w:val="000000"/>
                <w:shd w:val="clear" w:color="auto" w:fill="FFFFFF"/>
              </w:rPr>
              <w:t>ŠvP v školní legislativě ČR</w:t>
            </w:r>
            <w:r w:rsidRPr="0040774B">
              <w:t>.</w:t>
            </w:r>
          </w:p>
          <w:p w:rsidR="00BD43D8" w:rsidRPr="0040774B" w:rsidRDefault="00BD43D8" w:rsidP="00BD43D8">
            <w:pPr>
              <w:jc w:val="both"/>
            </w:pPr>
            <w:r w:rsidRPr="0040774B">
              <w:t>Formy práce s dětmi na akci tohoto typu.</w:t>
            </w:r>
          </w:p>
          <w:p w:rsidR="00BD43D8" w:rsidRPr="0040774B" w:rsidRDefault="00BD43D8" w:rsidP="00BD43D8">
            <w:pPr>
              <w:jc w:val="both"/>
            </w:pPr>
            <w:r w:rsidRPr="0040774B">
              <w:t>Hygienické požadavky.</w:t>
            </w:r>
          </w:p>
          <w:p w:rsidR="00BD43D8" w:rsidRPr="0040774B" w:rsidRDefault="00BD43D8" w:rsidP="00BD43D8">
            <w:r w:rsidRPr="0040774B">
              <w:rPr>
                <w:color w:val="000000"/>
                <w:shd w:val="clear" w:color="auto" w:fill="FFFFFF"/>
              </w:rPr>
              <w:t>Příprava projektu ŠvP – skupinové vypracování projektu.</w:t>
            </w:r>
            <w:r w:rsidRPr="0040774B">
              <w:rPr>
                <w:color w:val="000000"/>
              </w:rPr>
              <w:br/>
            </w:r>
            <w:r w:rsidRPr="0040774B">
              <w:rPr>
                <w:color w:val="000000"/>
                <w:shd w:val="clear" w:color="auto" w:fill="FFFFFF"/>
              </w:rPr>
              <w:t>Realizace projektu ŠvP.</w:t>
            </w:r>
            <w:r w:rsidRPr="0040774B">
              <w:rPr>
                <w:color w:val="000000"/>
              </w:rPr>
              <w:br/>
            </w:r>
            <w:r w:rsidRPr="0040774B">
              <w:rPr>
                <w:color w:val="000000"/>
                <w:shd w:val="clear" w:color="auto" w:fill="FFFFFF"/>
              </w:rPr>
              <w:t>Aplikace projektu ŠvP.</w:t>
            </w:r>
            <w:r w:rsidRPr="0040774B">
              <w:rPr>
                <w:color w:val="000000"/>
              </w:rPr>
              <w:br/>
            </w:r>
            <w:r w:rsidRPr="0040774B">
              <w:rPr>
                <w:color w:val="000000"/>
                <w:shd w:val="clear" w:color="auto" w:fill="FFFFFF"/>
              </w:rPr>
              <w:t>Hodnocení projektu ŠvP.</w:t>
            </w:r>
          </w:p>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2206"/>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6E489E" w:rsidP="00BD43D8">
            <w:pPr>
              <w:jc w:val="both"/>
              <w:rPr>
                <w:b/>
              </w:rPr>
            </w:pPr>
            <w:r>
              <w:rPr>
                <w:color w:val="000000"/>
              </w:rPr>
              <w:t>Bubelíniová, M. et al</w:t>
            </w:r>
            <w:r w:rsidR="00BD43D8" w:rsidRPr="0040774B">
              <w:rPr>
                <w:color w:val="000000"/>
              </w:rPr>
              <w:t>.</w:t>
            </w:r>
            <w:r>
              <w:rPr>
                <w:color w:val="000000"/>
              </w:rPr>
              <w:t xml:space="preserve"> </w:t>
            </w:r>
            <w:r w:rsidR="00BD43D8" w:rsidRPr="0040774B">
              <w:rPr>
                <w:color w:val="000000"/>
              </w:rPr>
              <w:t>(1999).  </w:t>
            </w:r>
            <w:r w:rsidR="00BD43D8" w:rsidRPr="0040774B">
              <w:rPr>
                <w:i/>
                <w:iCs/>
                <w:color w:val="000000"/>
              </w:rPr>
              <w:t>Premeny školy v prírode</w:t>
            </w:r>
            <w:r w:rsidR="00BD43D8" w:rsidRPr="0040774B">
              <w:rPr>
                <w:color w:val="000000"/>
              </w:rPr>
              <w:t>. Bratislava: Iuventa. </w:t>
            </w:r>
          </w:p>
          <w:p w:rsidR="00BD43D8" w:rsidRPr="0040774B" w:rsidRDefault="00BD43D8" w:rsidP="00BD43D8">
            <w:pPr>
              <w:jc w:val="both"/>
              <w:rPr>
                <w:color w:val="000000"/>
              </w:rPr>
            </w:pPr>
            <w:r w:rsidRPr="0040774B">
              <w:rPr>
                <w:color w:val="000000"/>
              </w:rPr>
              <w:t xml:space="preserve">Bubelíniová, M., Hirschnerová, Z., &amp; Wiegerová, A. (2001). </w:t>
            </w:r>
            <w:r w:rsidRPr="0040774B">
              <w:rPr>
                <w:i/>
                <w:iCs/>
                <w:color w:val="000000"/>
              </w:rPr>
              <w:t>Premeny školy v prírode 2</w:t>
            </w:r>
            <w:r w:rsidRPr="0040774B">
              <w:rPr>
                <w:color w:val="000000"/>
              </w:rPr>
              <w:t>. Bratislava: Iuventa.</w:t>
            </w:r>
          </w:p>
          <w:p w:rsidR="009E3E53" w:rsidRPr="00881581" w:rsidRDefault="009E3E53" w:rsidP="009E3E53">
            <w:pPr>
              <w:pStyle w:val="Normlnweb"/>
              <w:spacing w:before="0" w:beforeAutospacing="0" w:after="0" w:afterAutospacing="0"/>
              <w:jc w:val="both"/>
              <w:rPr>
                <w:sz w:val="20"/>
                <w:szCs w:val="20"/>
              </w:rPr>
            </w:pPr>
            <w:r w:rsidRPr="00881581">
              <w:rPr>
                <w:sz w:val="20"/>
                <w:szCs w:val="20"/>
              </w:rPr>
              <w:t xml:space="preserve">Kočvarová, I. (2013). </w:t>
            </w:r>
            <w:r w:rsidRPr="00881581">
              <w:rPr>
                <w:i/>
                <w:iCs/>
                <w:sz w:val="20"/>
                <w:szCs w:val="20"/>
              </w:rPr>
              <w:t>Vybrané kapitoly z pedagogicky volného času.</w:t>
            </w:r>
            <w:r w:rsidR="00A21833">
              <w:rPr>
                <w:i/>
                <w:iCs/>
                <w:sz w:val="20"/>
                <w:szCs w:val="20"/>
              </w:rPr>
              <w:t xml:space="preserve"> </w:t>
            </w:r>
            <w:r w:rsidRPr="007D536C">
              <w:rPr>
                <w:i/>
                <w:sz w:val="20"/>
                <w:szCs w:val="20"/>
              </w:rPr>
              <w:t>Distanční studijní opora</w:t>
            </w:r>
            <w:r w:rsidRPr="007D536C">
              <w:rPr>
                <w:sz w:val="20"/>
                <w:szCs w:val="20"/>
              </w:rPr>
              <w:t xml:space="preserve">. Zlín: UTB ve Zlíně. </w:t>
            </w:r>
          </w:p>
          <w:p w:rsidR="00BD43D8" w:rsidRPr="0040774B" w:rsidRDefault="00BD43D8" w:rsidP="00BD43D8">
            <w:pPr>
              <w:jc w:val="both"/>
              <w:rPr>
                <w:b/>
              </w:rPr>
            </w:pPr>
            <w:r w:rsidRPr="0040774B">
              <w:rPr>
                <w:shd w:val="clear" w:color="auto" w:fill="FFFFFF"/>
              </w:rPr>
              <w:t>Zouharová, K. (2012). </w:t>
            </w:r>
            <w:r w:rsidRPr="0040774B">
              <w:rPr>
                <w:i/>
                <w:iCs/>
                <w:shd w:val="clear" w:color="auto" w:fill="FFFFFF"/>
              </w:rPr>
              <w:t>Škola v přírodě hrou</w:t>
            </w:r>
            <w:r w:rsidRPr="0040774B">
              <w:rPr>
                <w:shd w:val="clear" w:color="auto" w:fill="FFFFFF"/>
              </w:rPr>
              <w:t>. Praha: Grada.</w:t>
            </w:r>
          </w:p>
          <w:p w:rsidR="00BD43D8" w:rsidRPr="0040774B" w:rsidRDefault="00BD43D8" w:rsidP="00BD43D8">
            <w:pPr>
              <w:jc w:val="both"/>
            </w:pPr>
          </w:p>
          <w:p w:rsidR="00BD43D8" w:rsidRPr="0040774B" w:rsidRDefault="00BD43D8" w:rsidP="00BD43D8">
            <w:pPr>
              <w:jc w:val="both"/>
              <w:rPr>
                <w:b/>
              </w:rPr>
            </w:pPr>
            <w:r w:rsidRPr="0040774B">
              <w:rPr>
                <w:b/>
              </w:rPr>
              <w:t>Doporučená literatura</w:t>
            </w:r>
          </w:p>
          <w:p w:rsidR="00BD43D8" w:rsidRPr="0040774B" w:rsidRDefault="00BD43D8" w:rsidP="00BD43D8">
            <w:pPr>
              <w:jc w:val="both"/>
            </w:pPr>
            <w:r w:rsidRPr="0040774B">
              <w:t xml:space="preserve">Kratochvílová, J. (2006). </w:t>
            </w:r>
            <w:r w:rsidRPr="0040774B">
              <w:rPr>
                <w:i/>
              </w:rPr>
              <w:t>Teorie a praxe projektové výuky</w:t>
            </w:r>
            <w:r w:rsidRPr="0040774B">
              <w:t>. Brno: MU.</w:t>
            </w:r>
          </w:p>
          <w:p w:rsidR="00BD43D8" w:rsidRPr="0040774B" w:rsidRDefault="00BD43D8" w:rsidP="00B029B1">
            <w:pPr>
              <w:jc w:val="both"/>
            </w:pPr>
            <w:r w:rsidRPr="0040774B">
              <w:t xml:space="preserve">Pavlovská, M. (2002). </w:t>
            </w:r>
            <w:r w:rsidRPr="0040774B">
              <w:rPr>
                <w:i/>
              </w:rPr>
              <w:t>Cesta současné školy ke škole tvořivé</w:t>
            </w:r>
            <w:r w:rsidR="00B029B1">
              <w:t>. Brno: MSD.</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1796"/>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tc>
      </w:tr>
    </w:tbl>
    <w:p w:rsidR="00BD43D8" w:rsidRPr="0040774B" w:rsidRDefault="00BD43D8"/>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Pohybové hry v MŠ</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2/LS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9A70BA" w:rsidRDefault="00BD43D8">
            <w:pPr>
              <w:jc w:val="both"/>
            </w:pPr>
            <w:del w:id="231" w:author="§.opiékoiíkkoíikoíi" w:date="2018-05-25T21:46:00Z">
              <w:r w:rsidRPr="0040774B" w:rsidDel="00C43380">
                <w:delText>Seminární práce spojená s prezentací.</w:delText>
              </w:r>
            </w:del>
            <w:ins w:id="232" w:author="§.opiékoiíkkoíikoíi" w:date="2018-05-25T21:46:00Z">
              <w:r w:rsidR="00C43380">
                <w:t xml:space="preserve"> </w:t>
              </w:r>
            </w:ins>
            <w:ins w:id="233" w:author="§.opiékoiíkkoíikoíi" w:date="2018-05-25T21:47:00Z">
              <w:r w:rsidR="00C43380">
                <w:t xml:space="preserve">Praktický výstup studenta - </w:t>
              </w:r>
            </w:ins>
            <w:ins w:id="234" w:author="§.opiékoiíkkoíikoíi" w:date="2018-05-25T21:48:00Z">
              <w:r w:rsidR="00C43380">
                <w:t>r</w:t>
              </w:r>
            </w:ins>
            <w:ins w:id="235" w:author="§.opiékoiíkkoíikoíi" w:date="2018-05-25T21:46:00Z">
              <w:r w:rsidR="00C43380">
                <w:t>ealizace aktivity pohybové hry pro děti předškolního věku.</w:t>
              </w:r>
            </w:ins>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PhDr. Roman Božik,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PhDr. Roman Božik, Ph.D.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938"/>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Význam a objasnění pojmu volné pohybové aktivity.</w:t>
            </w:r>
          </w:p>
          <w:p w:rsidR="00BD43D8" w:rsidRPr="0040774B" w:rsidRDefault="00BD43D8" w:rsidP="00BD43D8">
            <w:r w:rsidRPr="0040774B">
              <w:t xml:space="preserve">Rozvíjení kladných stránek osobnosti dětí a </w:t>
            </w:r>
            <w:r w:rsidR="00BE0CA0">
              <w:t xml:space="preserve">vliv pohybu na </w:t>
            </w:r>
            <w:r w:rsidRPr="0040774B">
              <w:t>chování</w:t>
            </w:r>
            <w:r w:rsidR="00BE0CA0">
              <w:t xml:space="preserve"> dítěte</w:t>
            </w:r>
            <w:r w:rsidRPr="0040774B">
              <w:t>.</w:t>
            </w:r>
          </w:p>
          <w:p w:rsidR="00BD43D8" w:rsidRPr="0040774B" w:rsidRDefault="00BD43D8" w:rsidP="00BD43D8">
            <w:r w:rsidRPr="0040774B">
              <w:t>Výchova k trpělivosti, ohledu</w:t>
            </w:r>
            <w:r w:rsidR="00BE0CA0">
              <w:t xml:space="preserve">plnosti a úctě k </w:t>
            </w:r>
            <w:r w:rsidRPr="0040774B">
              <w:t>přátelům, utváření smyslu pro čestné sportovní zápolení, utváření dovednosti smířit se s prohrou.</w:t>
            </w:r>
          </w:p>
          <w:p w:rsidR="00BD43D8" w:rsidRPr="0040774B" w:rsidRDefault="00BD43D8" w:rsidP="00BD43D8">
            <w:r w:rsidRPr="0040774B">
              <w:t>Pěstování návyků vedoucích k pravidelnému otužování.</w:t>
            </w:r>
          </w:p>
          <w:p w:rsidR="00BD43D8" w:rsidRPr="0040774B" w:rsidRDefault="00BD43D8" w:rsidP="00BD43D8">
            <w:r w:rsidRPr="0040774B">
              <w:t>Hygiena prostředí.</w:t>
            </w:r>
          </w:p>
          <w:p w:rsidR="00BD43D8" w:rsidRPr="0040774B" w:rsidRDefault="00BD43D8" w:rsidP="00BD43D8">
            <w:r w:rsidRPr="0040774B">
              <w:t>Péče o správné držení těla dětí.</w:t>
            </w:r>
          </w:p>
          <w:p w:rsidR="00BD43D8" w:rsidRPr="0040774B" w:rsidRDefault="00BD43D8" w:rsidP="00BD43D8">
            <w:r w:rsidRPr="0040774B">
              <w:t xml:space="preserve">Význam postupného zvyšování fyziologického </w:t>
            </w:r>
            <w:r w:rsidR="00BE0CA0">
              <w:t xml:space="preserve">účinku a přiměřeného zařazování </w:t>
            </w:r>
            <w:r w:rsidRPr="0040774B">
              <w:t>dechových a relaxačních cvičení.</w:t>
            </w:r>
          </w:p>
          <w:p w:rsidR="00BD43D8" w:rsidRPr="0040774B" w:rsidRDefault="00BD43D8" w:rsidP="00BD43D8">
            <w:r w:rsidRPr="0040774B">
              <w:t>Slaďování pohybu dětí s hudbou.</w:t>
            </w:r>
          </w:p>
          <w:p w:rsidR="00BD43D8" w:rsidRPr="0040774B" w:rsidRDefault="00BD43D8" w:rsidP="00BD43D8">
            <w:r w:rsidRPr="0040774B">
              <w:t>Upevňování pravolevé orientace a celkové orientace v prostoru a v rovině.</w:t>
            </w:r>
          </w:p>
          <w:p w:rsidR="00BD43D8" w:rsidRPr="0040774B" w:rsidRDefault="00BD43D8" w:rsidP="00BD43D8">
            <w:r w:rsidRPr="0040774B">
              <w:t>Chyby pohybového aparátu.</w:t>
            </w:r>
          </w:p>
          <w:p w:rsidR="00BD43D8" w:rsidRPr="0040774B" w:rsidRDefault="00BD43D8" w:rsidP="00BD43D8">
            <w:r w:rsidRPr="0040774B">
              <w:t>Zdravotní zásady při organizování jednotlivých činností s dětmi.</w:t>
            </w:r>
          </w:p>
          <w:p w:rsidR="00BD43D8" w:rsidRPr="0040774B" w:rsidRDefault="00BD43D8" w:rsidP="00BD43D8">
            <w:r w:rsidRPr="0040774B">
              <w:t>Motivace dětí k pohybu.</w:t>
            </w:r>
          </w:p>
          <w:p w:rsidR="00BD43D8" w:rsidRPr="0040774B" w:rsidRDefault="00BD43D8" w:rsidP="00BD43D8">
            <w:r w:rsidRPr="0040774B">
              <w:t>Bezpečné hraní.</w:t>
            </w:r>
          </w:p>
          <w:p w:rsidR="00BD43D8" w:rsidRPr="0040774B" w:rsidRDefault="00BD43D8" w:rsidP="00BD43D8">
            <w:r w:rsidRPr="0040774B">
              <w:t>Zásobník her.</w:t>
            </w:r>
          </w:p>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3D8">
            <w:pPr>
              <w:jc w:val="both"/>
            </w:pPr>
            <w:r w:rsidRPr="0040774B">
              <w:t xml:space="preserve">Mazal, F. (2000). </w:t>
            </w:r>
            <w:r w:rsidRPr="0040774B">
              <w:rPr>
                <w:i/>
              </w:rPr>
              <w:t>Pohybové hry a hraní.</w:t>
            </w:r>
            <w:r w:rsidRPr="0040774B">
              <w:t xml:space="preserve"> 1. vyd. Olomouc: Hanex. </w:t>
            </w:r>
          </w:p>
          <w:p w:rsidR="00BD43D8" w:rsidRPr="0040774B" w:rsidRDefault="00BD43D8" w:rsidP="00BD43D8">
            <w:pPr>
              <w:jc w:val="both"/>
            </w:pPr>
            <w:r w:rsidRPr="0040774B">
              <w:t xml:space="preserve">Miňová, M. (2003). </w:t>
            </w:r>
            <w:r w:rsidRPr="0040774B">
              <w:rPr>
                <w:i/>
              </w:rPr>
              <w:t>Pohybový program pre deti materských škôl.</w:t>
            </w:r>
            <w:r w:rsidRPr="0040774B">
              <w:t xml:space="preserve"> Prešov: Rokus.</w:t>
            </w:r>
          </w:p>
          <w:p w:rsidR="00BD43D8" w:rsidRPr="0040774B" w:rsidRDefault="00BD43D8" w:rsidP="00BD43D8">
            <w:pPr>
              <w:jc w:val="both"/>
            </w:pPr>
            <w:r w:rsidRPr="0040774B">
              <w:t xml:space="preserve">Pacholík, V., Nedělová, M., &amp; Šmatelková, N. (2016). </w:t>
            </w:r>
            <w:r w:rsidRPr="0040774B">
              <w:rPr>
                <w:i/>
              </w:rPr>
              <w:t>Rozvíjení sociálních dovedností dětí prostřednictvím pohybových her</w:t>
            </w:r>
            <w:r w:rsidRPr="0040774B">
              <w:t>. Zlín: Univerzita Tomáše Bati ve Zlíně, Fakulta humanitních studií.</w:t>
            </w:r>
          </w:p>
          <w:p w:rsidR="00BD43D8" w:rsidRPr="0040774B" w:rsidRDefault="00BD43D8" w:rsidP="00BD43D8">
            <w:pPr>
              <w:jc w:val="both"/>
              <w:rPr>
                <w:b/>
              </w:rPr>
            </w:pPr>
          </w:p>
          <w:p w:rsidR="00BD43D8" w:rsidRPr="0040774B" w:rsidRDefault="00BD43D8" w:rsidP="00BD43D8">
            <w:pPr>
              <w:jc w:val="both"/>
              <w:rPr>
                <w:b/>
              </w:rPr>
            </w:pPr>
            <w:r w:rsidRPr="0040774B">
              <w:rPr>
                <w:b/>
              </w:rPr>
              <w:t>Doporučená literatura</w:t>
            </w:r>
          </w:p>
          <w:p w:rsidR="00BD43D8" w:rsidRPr="0040774B" w:rsidRDefault="00BD43D8" w:rsidP="00BD43D8">
            <w:pPr>
              <w:jc w:val="both"/>
            </w:pPr>
            <w:r w:rsidRPr="0040774B">
              <w:t xml:space="preserve">Borová, B. (2001). </w:t>
            </w:r>
            <w:r w:rsidRPr="0040774B">
              <w:rPr>
                <w:i/>
              </w:rPr>
              <w:t>Míče, míčky a hry s nimi.</w:t>
            </w:r>
            <w:r w:rsidRPr="0040774B">
              <w:t xml:space="preserve"> Praha: Portál.</w:t>
            </w:r>
          </w:p>
          <w:p w:rsidR="00BD43D8" w:rsidRPr="0040774B" w:rsidRDefault="00BD43D8" w:rsidP="00BD43D8">
            <w:pPr>
              <w:jc w:val="both"/>
            </w:pPr>
            <w:r w:rsidRPr="0040774B">
              <w:t xml:space="preserve">Galloway, J. (2007). </w:t>
            </w:r>
            <w:r w:rsidRPr="0040774B">
              <w:rPr>
                <w:i/>
              </w:rPr>
              <w:t>Děti v kondici</w:t>
            </w:r>
            <w:r w:rsidRPr="0040774B">
              <w:t>. Praha: Grada.</w:t>
            </w:r>
          </w:p>
          <w:p w:rsidR="00BD43D8" w:rsidRPr="0040774B" w:rsidRDefault="00BD43D8" w:rsidP="00BD43D8">
            <w:pPr>
              <w:jc w:val="both"/>
            </w:pPr>
            <w:r w:rsidRPr="0040774B">
              <w:t xml:space="preserve">Neuman, J. (2014). </w:t>
            </w:r>
            <w:r w:rsidRPr="0040774B">
              <w:rPr>
                <w:i/>
              </w:rPr>
              <w:t>Nejlepší hry do kapsy</w:t>
            </w:r>
            <w:r w:rsidR="00A83CE5">
              <w:t>. Praha: Portál.</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1153"/>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tc>
      </w:tr>
    </w:tbl>
    <w:p w:rsidR="00BD43D8" w:rsidRPr="0040774B" w:rsidRDefault="00BD43D8"/>
    <w:p w:rsidR="00A83CE5" w:rsidRDefault="00A83CE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B6870" w:rsidRPr="00833531" w:rsidTr="00013232">
        <w:tc>
          <w:tcPr>
            <w:tcW w:w="9855" w:type="dxa"/>
            <w:gridSpan w:val="8"/>
            <w:tcBorders>
              <w:bottom w:val="double" w:sz="4" w:space="0" w:color="auto"/>
            </w:tcBorders>
            <w:shd w:val="clear" w:color="auto" w:fill="BDD6EE"/>
          </w:tcPr>
          <w:p w:rsidR="009B6870" w:rsidRPr="00833531" w:rsidRDefault="009B6870" w:rsidP="00013232">
            <w:pPr>
              <w:jc w:val="both"/>
              <w:rPr>
                <w:b/>
                <w:sz w:val="28"/>
              </w:rPr>
            </w:pPr>
            <w:r w:rsidRPr="00833531">
              <w:br w:type="page"/>
            </w:r>
            <w:r w:rsidRPr="00833531">
              <w:br w:type="page"/>
            </w:r>
            <w:r w:rsidRPr="00833531">
              <w:rPr>
                <w:b/>
                <w:sz w:val="28"/>
              </w:rPr>
              <w:t>B-III – Charakteristika studijního předmětu</w:t>
            </w:r>
          </w:p>
        </w:tc>
      </w:tr>
      <w:tr w:rsidR="009B6870" w:rsidRPr="00833531" w:rsidTr="00013232">
        <w:tc>
          <w:tcPr>
            <w:tcW w:w="3086" w:type="dxa"/>
            <w:tcBorders>
              <w:top w:val="double" w:sz="4" w:space="0" w:color="auto"/>
            </w:tcBorders>
            <w:shd w:val="clear" w:color="auto" w:fill="F7CAAC"/>
          </w:tcPr>
          <w:p w:rsidR="009B6870" w:rsidRPr="00833531" w:rsidRDefault="009B6870" w:rsidP="00013232">
            <w:pPr>
              <w:jc w:val="both"/>
              <w:rPr>
                <w:b/>
              </w:rPr>
            </w:pPr>
            <w:r w:rsidRPr="00833531">
              <w:rPr>
                <w:b/>
              </w:rPr>
              <w:t>Název studijního předmětu</w:t>
            </w:r>
          </w:p>
        </w:tc>
        <w:tc>
          <w:tcPr>
            <w:tcW w:w="6769" w:type="dxa"/>
            <w:gridSpan w:val="7"/>
            <w:tcBorders>
              <w:top w:val="double" w:sz="4" w:space="0" w:color="auto"/>
            </w:tcBorders>
          </w:tcPr>
          <w:p w:rsidR="009B6870" w:rsidRPr="00833531" w:rsidRDefault="009B6870" w:rsidP="00013232">
            <w:pPr>
              <w:jc w:val="both"/>
            </w:pPr>
            <w:r>
              <w:t>Výběrový cizí jazyk II (německý, španělský, francouzský jazyk) pro učitele MŠ</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Typ předmětu</w:t>
            </w:r>
          </w:p>
        </w:tc>
        <w:tc>
          <w:tcPr>
            <w:tcW w:w="3406" w:type="dxa"/>
            <w:gridSpan w:val="4"/>
          </w:tcPr>
          <w:p w:rsidR="009B6870" w:rsidRPr="00833531" w:rsidRDefault="009B6870" w:rsidP="00013232">
            <w:pPr>
              <w:jc w:val="both"/>
            </w:pPr>
            <w:r>
              <w:t>povinně volitelný</w:t>
            </w:r>
          </w:p>
        </w:tc>
        <w:tc>
          <w:tcPr>
            <w:tcW w:w="2695" w:type="dxa"/>
            <w:gridSpan w:val="2"/>
            <w:shd w:val="clear" w:color="auto" w:fill="F7CAAC"/>
          </w:tcPr>
          <w:p w:rsidR="009B6870" w:rsidRPr="00833531" w:rsidRDefault="009B6870" w:rsidP="00013232">
            <w:pPr>
              <w:jc w:val="both"/>
            </w:pPr>
            <w:r w:rsidRPr="00833531">
              <w:rPr>
                <w:b/>
              </w:rPr>
              <w:t>doporučený ročník / semestr</w:t>
            </w:r>
          </w:p>
        </w:tc>
        <w:tc>
          <w:tcPr>
            <w:tcW w:w="668" w:type="dxa"/>
          </w:tcPr>
          <w:p w:rsidR="009B6870" w:rsidRPr="00833531" w:rsidRDefault="009B6870" w:rsidP="00013232">
            <w:pPr>
              <w:jc w:val="both"/>
            </w:pPr>
            <w:r>
              <w:t>2/LS</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Rozsah studijního předmětu</w:t>
            </w:r>
          </w:p>
        </w:tc>
        <w:tc>
          <w:tcPr>
            <w:tcW w:w="1701" w:type="dxa"/>
            <w:gridSpan w:val="2"/>
          </w:tcPr>
          <w:p w:rsidR="009B6870" w:rsidRPr="00833531" w:rsidRDefault="009B6870" w:rsidP="00013232">
            <w:pPr>
              <w:jc w:val="both"/>
            </w:pPr>
            <w:r>
              <w:t>15c</w:t>
            </w:r>
          </w:p>
        </w:tc>
        <w:tc>
          <w:tcPr>
            <w:tcW w:w="889" w:type="dxa"/>
            <w:shd w:val="clear" w:color="auto" w:fill="F7CAAC"/>
          </w:tcPr>
          <w:p w:rsidR="009B6870" w:rsidRPr="00833531" w:rsidRDefault="009B6870" w:rsidP="00013232">
            <w:pPr>
              <w:jc w:val="both"/>
              <w:rPr>
                <w:b/>
              </w:rPr>
            </w:pPr>
            <w:r w:rsidRPr="00833531">
              <w:rPr>
                <w:b/>
              </w:rPr>
              <w:t xml:space="preserve">hod. </w:t>
            </w:r>
          </w:p>
        </w:tc>
        <w:tc>
          <w:tcPr>
            <w:tcW w:w="816" w:type="dxa"/>
          </w:tcPr>
          <w:p w:rsidR="009B6870" w:rsidRPr="00833531" w:rsidRDefault="009B6870" w:rsidP="00013232">
            <w:pPr>
              <w:jc w:val="both"/>
            </w:pPr>
            <w:r>
              <w:t>15</w:t>
            </w:r>
          </w:p>
        </w:tc>
        <w:tc>
          <w:tcPr>
            <w:tcW w:w="2156" w:type="dxa"/>
            <w:shd w:val="clear" w:color="auto" w:fill="F7CAAC"/>
          </w:tcPr>
          <w:p w:rsidR="009B6870" w:rsidRPr="00833531" w:rsidRDefault="009B6870" w:rsidP="00013232">
            <w:pPr>
              <w:jc w:val="both"/>
              <w:rPr>
                <w:b/>
              </w:rPr>
            </w:pPr>
            <w:r w:rsidRPr="00833531">
              <w:rPr>
                <w:b/>
              </w:rPr>
              <w:t>kreditů</w:t>
            </w:r>
          </w:p>
        </w:tc>
        <w:tc>
          <w:tcPr>
            <w:tcW w:w="1207" w:type="dxa"/>
            <w:gridSpan w:val="2"/>
          </w:tcPr>
          <w:p w:rsidR="009B6870" w:rsidRPr="00833531" w:rsidRDefault="009B6870" w:rsidP="00013232">
            <w:pPr>
              <w:jc w:val="both"/>
            </w:pPr>
            <w:r>
              <w:t>2</w:t>
            </w:r>
          </w:p>
        </w:tc>
      </w:tr>
      <w:tr w:rsidR="009B6870" w:rsidRPr="00833531" w:rsidTr="00013232">
        <w:tc>
          <w:tcPr>
            <w:tcW w:w="3086" w:type="dxa"/>
            <w:shd w:val="clear" w:color="auto" w:fill="F7CAAC"/>
          </w:tcPr>
          <w:p w:rsidR="009B6870" w:rsidRPr="00833531" w:rsidRDefault="009B6870" w:rsidP="00013232">
            <w:pPr>
              <w:jc w:val="both"/>
              <w:rPr>
                <w:b/>
                <w:sz w:val="22"/>
              </w:rPr>
            </w:pPr>
            <w:r w:rsidRPr="00833531">
              <w:rPr>
                <w:b/>
              </w:rPr>
              <w:t>Prerekvizity, korekvizity, ekvivalence</w:t>
            </w:r>
          </w:p>
        </w:tc>
        <w:tc>
          <w:tcPr>
            <w:tcW w:w="6769" w:type="dxa"/>
            <w:gridSpan w:val="7"/>
          </w:tcPr>
          <w:p w:rsidR="009B6870" w:rsidRPr="00833531" w:rsidRDefault="009B6870" w:rsidP="00013232">
            <w:pPr>
              <w:jc w:val="both"/>
            </w:pP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Způsob ověření studijních výsledků</w:t>
            </w:r>
          </w:p>
        </w:tc>
        <w:tc>
          <w:tcPr>
            <w:tcW w:w="3406" w:type="dxa"/>
            <w:gridSpan w:val="4"/>
          </w:tcPr>
          <w:p w:rsidR="009B6870" w:rsidRPr="00833531" w:rsidRDefault="009B6870" w:rsidP="00013232">
            <w:pPr>
              <w:jc w:val="both"/>
            </w:pPr>
            <w:r>
              <w:t>klasifikovaný zápočet</w:t>
            </w:r>
          </w:p>
        </w:tc>
        <w:tc>
          <w:tcPr>
            <w:tcW w:w="2156" w:type="dxa"/>
            <w:shd w:val="clear" w:color="auto" w:fill="F7CAAC"/>
          </w:tcPr>
          <w:p w:rsidR="009B6870" w:rsidRPr="00833531" w:rsidRDefault="009B6870" w:rsidP="00013232">
            <w:pPr>
              <w:jc w:val="both"/>
              <w:rPr>
                <w:b/>
              </w:rPr>
            </w:pPr>
            <w:r w:rsidRPr="00833531">
              <w:rPr>
                <w:b/>
              </w:rPr>
              <w:t>Forma výuky</w:t>
            </w:r>
          </w:p>
        </w:tc>
        <w:tc>
          <w:tcPr>
            <w:tcW w:w="1207" w:type="dxa"/>
            <w:gridSpan w:val="2"/>
          </w:tcPr>
          <w:p w:rsidR="009B6870" w:rsidRPr="00833531" w:rsidRDefault="009B6870" w:rsidP="00013232">
            <w:pPr>
              <w:jc w:val="both"/>
            </w:pPr>
            <w:r>
              <w:t>cvičení</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Forma způsobu ověření studijních výsledků a další požadavky na studenta</w:t>
            </w:r>
          </w:p>
        </w:tc>
        <w:tc>
          <w:tcPr>
            <w:tcW w:w="6769" w:type="dxa"/>
            <w:gridSpan w:val="7"/>
            <w:tcBorders>
              <w:bottom w:val="nil"/>
            </w:tcBorders>
          </w:tcPr>
          <w:p w:rsidR="009B6870" w:rsidRPr="00833531" w:rsidRDefault="009B6870" w:rsidP="00013232">
            <w:pPr>
              <w:jc w:val="both"/>
            </w:pPr>
            <w:del w:id="236" w:author="§.opiékoiíkkoíikoíi" w:date="2018-05-25T21:48:00Z">
              <w:r w:rsidDel="00C43380">
                <w:delText xml:space="preserve">Plnění zadaných domácích úkolů, </w:delText>
              </w:r>
            </w:del>
            <w:ins w:id="237" w:author="§.opiékoiíkkoíikoíi" w:date="2018-05-25T21:48:00Z">
              <w:r w:rsidR="00C43380">
                <w:t>P</w:t>
              </w:r>
            </w:ins>
            <w:del w:id="238" w:author="§.opiékoiíkkoíikoíi" w:date="2018-05-25T21:48:00Z">
              <w:r w:rsidDel="00C43380">
                <w:delText>p</w:delText>
              </w:r>
            </w:del>
            <w:r>
              <w:t>ráce v Moodle, průběžné testy, závěrečný test.</w:t>
            </w:r>
          </w:p>
        </w:tc>
      </w:tr>
      <w:tr w:rsidR="009B6870" w:rsidRPr="00833531" w:rsidTr="00013232">
        <w:trPr>
          <w:trHeight w:val="53"/>
        </w:trPr>
        <w:tc>
          <w:tcPr>
            <w:tcW w:w="9855" w:type="dxa"/>
            <w:gridSpan w:val="8"/>
            <w:tcBorders>
              <w:top w:val="nil"/>
            </w:tcBorders>
          </w:tcPr>
          <w:p w:rsidR="009B6870" w:rsidRPr="004F7735" w:rsidRDefault="009B6870" w:rsidP="00013232"/>
        </w:tc>
      </w:tr>
      <w:tr w:rsidR="009B6870" w:rsidRPr="00833531" w:rsidTr="00013232">
        <w:trPr>
          <w:trHeight w:val="197"/>
        </w:trPr>
        <w:tc>
          <w:tcPr>
            <w:tcW w:w="3086" w:type="dxa"/>
            <w:tcBorders>
              <w:top w:val="nil"/>
            </w:tcBorders>
            <w:shd w:val="clear" w:color="auto" w:fill="F7CAAC"/>
          </w:tcPr>
          <w:p w:rsidR="009B6870" w:rsidRPr="00833531" w:rsidRDefault="009B6870" w:rsidP="00013232">
            <w:pPr>
              <w:jc w:val="both"/>
              <w:rPr>
                <w:b/>
              </w:rPr>
            </w:pPr>
            <w:r w:rsidRPr="00833531">
              <w:rPr>
                <w:b/>
              </w:rPr>
              <w:t>Garant předmětu</w:t>
            </w:r>
          </w:p>
        </w:tc>
        <w:tc>
          <w:tcPr>
            <w:tcW w:w="6769" w:type="dxa"/>
            <w:gridSpan w:val="7"/>
            <w:tcBorders>
              <w:top w:val="nil"/>
            </w:tcBorders>
          </w:tcPr>
          <w:p w:rsidR="009B6870" w:rsidRPr="00833531" w:rsidRDefault="009B6870" w:rsidP="00013232">
            <w:pPr>
              <w:jc w:val="both"/>
            </w:pPr>
            <w:r>
              <w:t>Mgr. Věra Kozáková, Ph.D.</w:t>
            </w:r>
          </w:p>
        </w:tc>
      </w:tr>
      <w:tr w:rsidR="009B6870" w:rsidRPr="00833531" w:rsidTr="00013232">
        <w:trPr>
          <w:trHeight w:val="243"/>
        </w:trPr>
        <w:tc>
          <w:tcPr>
            <w:tcW w:w="3086" w:type="dxa"/>
            <w:tcBorders>
              <w:top w:val="nil"/>
            </w:tcBorders>
            <w:shd w:val="clear" w:color="auto" w:fill="F7CAAC"/>
          </w:tcPr>
          <w:p w:rsidR="009B6870" w:rsidRPr="00833531" w:rsidRDefault="009B6870" w:rsidP="00013232">
            <w:pPr>
              <w:jc w:val="both"/>
              <w:rPr>
                <w:b/>
              </w:rPr>
            </w:pPr>
            <w:r w:rsidRPr="00833531">
              <w:rPr>
                <w:b/>
              </w:rPr>
              <w:t>Zapojení garanta do výuky předmětu</w:t>
            </w:r>
          </w:p>
        </w:tc>
        <w:tc>
          <w:tcPr>
            <w:tcW w:w="6769" w:type="dxa"/>
            <w:gridSpan w:val="7"/>
            <w:tcBorders>
              <w:top w:val="nil"/>
            </w:tcBorders>
          </w:tcPr>
          <w:p w:rsidR="009B6870" w:rsidRPr="00833531" w:rsidRDefault="009B6870" w:rsidP="00013232">
            <w:pPr>
              <w:jc w:val="both"/>
            </w:pP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Vyučující</w:t>
            </w:r>
          </w:p>
        </w:tc>
        <w:tc>
          <w:tcPr>
            <w:tcW w:w="6769" w:type="dxa"/>
            <w:gridSpan w:val="7"/>
            <w:tcBorders>
              <w:bottom w:val="nil"/>
            </w:tcBorders>
          </w:tcPr>
          <w:p w:rsidR="009B6870" w:rsidRPr="00833531" w:rsidRDefault="009B6870" w:rsidP="00013232">
            <w:pPr>
              <w:jc w:val="both"/>
            </w:pPr>
          </w:p>
        </w:tc>
      </w:tr>
      <w:tr w:rsidR="009B6870" w:rsidRPr="00833531" w:rsidTr="00013232">
        <w:trPr>
          <w:trHeight w:val="316"/>
        </w:trPr>
        <w:tc>
          <w:tcPr>
            <w:tcW w:w="9855" w:type="dxa"/>
            <w:gridSpan w:val="8"/>
            <w:tcBorders>
              <w:top w:val="nil"/>
            </w:tcBorders>
          </w:tcPr>
          <w:p w:rsidR="009B6870" w:rsidRPr="00DA7393" w:rsidRDefault="009B6870" w:rsidP="00013232">
            <w:pPr>
              <w:jc w:val="both"/>
            </w:pPr>
            <w:r>
              <w:t>Mgr. Věra Kozáková, Ph.D., Mgr. Veronika Pečivová, Mgr. Hana Navrátilová</w:t>
            </w:r>
          </w:p>
        </w:tc>
      </w:tr>
      <w:tr w:rsidR="009B6870" w:rsidRPr="00833531" w:rsidTr="00013232">
        <w:tc>
          <w:tcPr>
            <w:tcW w:w="3086" w:type="dxa"/>
            <w:shd w:val="clear" w:color="auto" w:fill="F7CAAC"/>
          </w:tcPr>
          <w:p w:rsidR="009B6870" w:rsidRPr="00833531" w:rsidRDefault="009B6870" w:rsidP="00013232">
            <w:pPr>
              <w:jc w:val="both"/>
              <w:rPr>
                <w:b/>
              </w:rPr>
            </w:pPr>
            <w:r w:rsidRPr="00833531">
              <w:rPr>
                <w:b/>
              </w:rPr>
              <w:t>Stručná anotace předmětu</w:t>
            </w:r>
          </w:p>
        </w:tc>
        <w:tc>
          <w:tcPr>
            <w:tcW w:w="6769" w:type="dxa"/>
            <w:gridSpan w:val="7"/>
            <w:tcBorders>
              <w:bottom w:val="nil"/>
            </w:tcBorders>
          </w:tcPr>
          <w:p w:rsidR="009B6870" w:rsidRPr="00833531" w:rsidRDefault="009B6870" w:rsidP="00013232">
            <w:pPr>
              <w:jc w:val="both"/>
            </w:pPr>
          </w:p>
        </w:tc>
      </w:tr>
      <w:tr w:rsidR="009B6870" w:rsidRPr="00833531" w:rsidTr="00013232">
        <w:trPr>
          <w:trHeight w:val="3203"/>
        </w:trPr>
        <w:tc>
          <w:tcPr>
            <w:tcW w:w="9855" w:type="dxa"/>
            <w:gridSpan w:val="8"/>
            <w:tcBorders>
              <w:top w:val="nil"/>
              <w:bottom w:val="single" w:sz="12" w:space="0" w:color="auto"/>
            </w:tcBorders>
          </w:tcPr>
          <w:p w:rsidR="009B6870" w:rsidRDefault="009B6870" w:rsidP="00013232">
            <w:pPr>
              <w:jc w:val="both"/>
            </w:pPr>
          </w:p>
          <w:p w:rsidR="009B6870" w:rsidRDefault="009B6870" w:rsidP="00013232">
            <w:pPr>
              <w:jc w:val="both"/>
            </w:pPr>
            <w:r>
              <w:t>Schopnost popsat svou životosprávu a své sportovní aktivity.</w:t>
            </w:r>
          </w:p>
          <w:p w:rsidR="009B6870" w:rsidRDefault="009B6870" w:rsidP="00013232">
            <w:pPr>
              <w:jc w:val="both"/>
            </w:pPr>
            <w:r>
              <w:t>Rozhovory o práci.</w:t>
            </w:r>
          </w:p>
          <w:p w:rsidR="009B6870" w:rsidRDefault="009B6870" w:rsidP="00013232">
            <w:pPr>
              <w:jc w:val="both"/>
            </w:pPr>
            <w:r>
              <w:t>Komunikace o profesích.</w:t>
            </w:r>
          </w:p>
          <w:p w:rsidR="009B6870" w:rsidRDefault="009B6870" w:rsidP="00013232">
            <w:pPr>
              <w:jc w:val="both"/>
            </w:pPr>
            <w:r>
              <w:t>Nákupy potravin.</w:t>
            </w:r>
          </w:p>
          <w:p w:rsidR="009B6870" w:rsidRDefault="009B6870" w:rsidP="00013232">
            <w:pPr>
              <w:jc w:val="both"/>
            </w:pPr>
            <w:r>
              <w:t>Nakupování v supermarketu.</w:t>
            </w:r>
          </w:p>
          <w:p w:rsidR="009B6870" w:rsidRDefault="009B6870" w:rsidP="00013232">
            <w:pPr>
              <w:jc w:val="both"/>
            </w:pPr>
            <w:r>
              <w:t>Popsat měsíční výdaje.</w:t>
            </w:r>
          </w:p>
          <w:p w:rsidR="009B6870" w:rsidRDefault="009B6870" w:rsidP="00013232">
            <w:pPr>
              <w:jc w:val="both"/>
            </w:pPr>
            <w:r>
              <w:t>Informovat se na ubytování.</w:t>
            </w:r>
          </w:p>
          <w:p w:rsidR="009B6870" w:rsidRDefault="009B6870" w:rsidP="00013232">
            <w:pPr>
              <w:jc w:val="both"/>
            </w:pPr>
            <w:r>
              <w:t>Umět popsat dovolenou.</w:t>
            </w:r>
          </w:p>
          <w:p w:rsidR="009B6870" w:rsidRDefault="009B6870" w:rsidP="00013232">
            <w:pPr>
              <w:jc w:val="both"/>
            </w:pPr>
            <w:r>
              <w:t>Perfektum vybraných sloves.</w:t>
            </w:r>
          </w:p>
          <w:p w:rsidR="009B6870" w:rsidRDefault="009B6870" w:rsidP="00013232">
            <w:pPr>
              <w:jc w:val="both"/>
            </w:pPr>
            <w:r>
              <w:t>Slovosled věty vedlejší.</w:t>
            </w:r>
          </w:p>
          <w:p w:rsidR="009B6870" w:rsidRDefault="009B6870" w:rsidP="00013232">
            <w:pPr>
              <w:jc w:val="both"/>
            </w:pPr>
            <w:r>
              <w:t>Préteritum sloves.</w:t>
            </w:r>
          </w:p>
          <w:p w:rsidR="009B6870" w:rsidRDefault="009B6870" w:rsidP="00013232">
            <w:pPr>
              <w:jc w:val="both"/>
            </w:pPr>
            <w:r>
              <w:t>Údaje míry, hmotnosti a množství.</w:t>
            </w:r>
          </w:p>
          <w:p w:rsidR="009B6870" w:rsidRDefault="009B6870" w:rsidP="00013232">
            <w:r>
              <w:t>Vazby sloves.</w:t>
            </w:r>
          </w:p>
          <w:p w:rsidR="009B6870" w:rsidRDefault="009B6870" w:rsidP="00013232">
            <w:r>
              <w:t>Příslovce.</w:t>
            </w:r>
          </w:p>
          <w:p w:rsidR="009B6870" w:rsidRPr="00C21B5A" w:rsidRDefault="009B6870" w:rsidP="00013232"/>
        </w:tc>
      </w:tr>
      <w:tr w:rsidR="009B6870" w:rsidRPr="00833531" w:rsidTr="00013232">
        <w:trPr>
          <w:trHeight w:val="265"/>
        </w:trPr>
        <w:tc>
          <w:tcPr>
            <w:tcW w:w="3653" w:type="dxa"/>
            <w:gridSpan w:val="2"/>
            <w:tcBorders>
              <w:top w:val="nil"/>
            </w:tcBorders>
            <w:shd w:val="clear" w:color="auto" w:fill="F7CAAC"/>
          </w:tcPr>
          <w:p w:rsidR="009B6870" w:rsidRPr="00833531" w:rsidRDefault="009B6870" w:rsidP="00013232">
            <w:pPr>
              <w:jc w:val="both"/>
            </w:pPr>
            <w:r w:rsidRPr="00833531">
              <w:rPr>
                <w:b/>
              </w:rPr>
              <w:t>Studijní literatura a studijní pomůcky</w:t>
            </w:r>
          </w:p>
        </w:tc>
        <w:tc>
          <w:tcPr>
            <w:tcW w:w="6202" w:type="dxa"/>
            <w:gridSpan w:val="6"/>
            <w:tcBorders>
              <w:top w:val="nil"/>
              <w:bottom w:val="nil"/>
            </w:tcBorders>
          </w:tcPr>
          <w:p w:rsidR="009B6870" w:rsidRPr="00833531" w:rsidRDefault="009B6870" w:rsidP="00013232">
            <w:pPr>
              <w:jc w:val="both"/>
            </w:pPr>
          </w:p>
        </w:tc>
      </w:tr>
      <w:tr w:rsidR="009B6870" w:rsidRPr="00833531" w:rsidTr="00013232">
        <w:trPr>
          <w:trHeight w:val="3071"/>
        </w:trPr>
        <w:tc>
          <w:tcPr>
            <w:tcW w:w="9855" w:type="dxa"/>
            <w:gridSpan w:val="8"/>
            <w:tcBorders>
              <w:top w:val="nil"/>
            </w:tcBorders>
          </w:tcPr>
          <w:p w:rsidR="009B6870" w:rsidRPr="00F9586A" w:rsidRDefault="009B6870" w:rsidP="00013232">
            <w:pPr>
              <w:jc w:val="both"/>
              <w:rPr>
                <w:b/>
              </w:rPr>
            </w:pPr>
            <w:r>
              <w:rPr>
                <w:b/>
              </w:rPr>
              <w:t>Povinná literatura</w:t>
            </w:r>
          </w:p>
          <w:p w:rsidR="009B6870" w:rsidRPr="00C21B5A"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C21B5A">
              <w:rPr>
                <w:color w:val="000000"/>
                <w:shd w:val="clear" w:color="auto" w:fill="FFFFFF"/>
              </w:rPr>
              <w:t>Castro, F. </w:t>
            </w:r>
            <w:r>
              <w:rPr>
                <w:color w:val="000000"/>
                <w:shd w:val="clear" w:color="auto" w:fill="FFFFFF"/>
              </w:rPr>
              <w:t xml:space="preserve">(2003). </w:t>
            </w:r>
            <w:r w:rsidRPr="00C21B5A">
              <w:rPr>
                <w:i/>
                <w:iCs/>
                <w:color w:val="000000"/>
                <w:shd w:val="clear" w:color="auto" w:fill="FFFFFF"/>
              </w:rPr>
              <w:t xml:space="preserve">Ven Nuevo 1 - Libro del alumno. </w:t>
            </w:r>
            <w:r w:rsidRPr="00C21B5A">
              <w:rPr>
                <w:color w:val="000000"/>
                <w:shd w:val="clear" w:color="auto" w:fill="FFFFFF"/>
              </w:rPr>
              <w:t>Madrid</w:t>
            </w:r>
            <w:r>
              <w:rPr>
                <w:color w:val="000000"/>
                <w:shd w:val="clear" w:color="auto" w:fill="FFFFFF"/>
              </w:rPr>
              <w:t>: Edelsa Grupo Didascalia, S. A.</w:t>
            </w:r>
          </w:p>
          <w:p w:rsidR="009B6870"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C21B5A">
              <w:rPr>
                <w:color w:val="000000"/>
                <w:shd w:val="clear" w:color="auto" w:fill="FFFFFF"/>
              </w:rPr>
              <w:t>Castro, F. </w:t>
            </w:r>
            <w:r>
              <w:rPr>
                <w:color w:val="000000"/>
                <w:shd w:val="clear" w:color="auto" w:fill="FFFFFF"/>
              </w:rPr>
              <w:t xml:space="preserve">(2004). </w:t>
            </w:r>
            <w:r w:rsidRPr="00C21B5A">
              <w:rPr>
                <w:i/>
                <w:iCs/>
                <w:color w:val="000000"/>
                <w:shd w:val="clear" w:color="auto" w:fill="FFFFFF"/>
              </w:rPr>
              <w:t>Ven Nuevo 1 - Libro de ejercicios</w:t>
            </w:r>
            <w:r w:rsidRPr="00C21B5A">
              <w:rPr>
                <w:color w:val="000000"/>
                <w:shd w:val="clear" w:color="auto" w:fill="FFFFFF"/>
              </w:rPr>
              <w:t>. Madrid</w:t>
            </w:r>
            <w:r>
              <w:rPr>
                <w:color w:val="000000"/>
                <w:shd w:val="clear" w:color="auto" w:fill="FFFFFF"/>
              </w:rPr>
              <w:t>: Edelsa Grupo Didascalia, S. A.</w:t>
            </w:r>
          </w:p>
          <w:p w:rsidR="009B6870" w:rsidRPr="00AB7B6F"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Girardet J., &amp; </w:t>
            </w:r>
            <w:r w:rsidRPr="00AB7B6F">
              <w:rPr>
                <w:color w:val="000000"/>
              </w:rPr>
              <w:t xml:space="preserve">Pécheur J. </w:t>
            </w:r>
            <w:r>
              <w:rPr>
                <w:color w:val="000000"/>
              </w:rPr>
              <w:t xml:space="preserve">(2002). </w:t>
            </w:r>
            <w:r w:rsidRPr="00663183">
              <w:rPr>
                <w:i/>
                <w:color w:val="000000"/>
              </w:rPr>
              <w:t>Campus 1</w:t>
            </w:r>
            <w:r>
              <w:rPr>
                <w:color w:val="000000"/>
              </w:rPr>
              <w:t xml:space="preserve">. Paris: </w:t>
            </w:r>
            <w:r w:rsidRPr="00AB7B6F">
              <w:rPr>
                <w:color w:val="000000"/>
              </w:rPr>
              <w:t>CLE International</w:t>
            </w:r>
            <w:r>
              <w:rPr>
                <w:color w:val="000000"/>
              </w:rPr>
              <w:t>.</w:t>
            </w:r>
          </w:p>
          <w:p w:rsidR="009B6870" w:rsidRDefault="009B6870" w:rsidP="00013232">
            <w:pPr>
              <w:jc w:val="both"/>
            </w:pPr>
            <w:r>
              <w:t xml:space="preserve">Höppnerová, V. (2010). </w:t>
            </w:r>
            <w:r>
              <w:rPr>
                <w:i/>
              </w:rPr>
              <w:t xml:space="preserve">Němčina pro jazykové školy nově 1. </w:t>
            </w:r>
            <w:r>
              <w:t>Plzeň: Fraus.</w:t>
            </w:r>
          </w:p>
          <w:p w:rsidR="009B6870" w:rsidRDefault="009B6870" w:rsidP="00013232">
            <w:pPr>
              <w:jc w:val="both"/>
            </w:pPr>
            <w:r>
              <w:t xml:space="preserve">Höppnerová, V. (2010). </w:t>
            </w:r>
            <w:r>
              <w:rPr>
                <w:i/>
              </w:rPr>
              <w:t xml:space="preserve">Němčina pro jazykové školy nově 2. </w:t>
            </w:r>
            <w:r>
              <w:t>Plzeň: Fraus.</w:t>
            </w:r>
          </w:p>
          <w:p w:rsidR="00DE334C" w:rsidRPr="00DE334C" w:rsidRDefault="00DE334C" w:rsidP="00DE33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Kozáková. V. (2016). P</w:t>
            </w:r>
            <w:r w:rsidRPr="0007360D">
              <w:rPr>
                <w:color w:val="000000"/>
              </w:rPr>
              <w:t xml:space="preserve">odpora prezentace vlastní práce a didaktických strategií v </w:t>
            </w:r>
            <w:r>
              <w:rPr>
                <w:color w:val="000000"/>
              </w:rPr>
              <w:t>německém</w:t>
            </w:r>
            <w:r w:rsidRPr="0007360D">
              <w:rPr>
                <w:color w:val="000000"/>
              </w:rPr>
              <w:t xml:space="preserve"> jazyce.</w:t>
            </w:r>
            <w:r>
              <w:rPr>
                <w:color w:val="000000"/>
              </w:rPr>
              <w:t xml:space="preserve"> </w:t>
            </w:r>
            <w:r w:rsidRPr="0007360D">
              <w:rPr>
                <w:color w:val="000000"/>
              </w:rPr>
              <w:t>In Wiegerová, A. (Ed.) Od začátečníka k mentorovi (podpůrné strategie vzdělávání učitelů ve Zlínském regionu. Studijní materiály k 16 modulům projektu Fondu vzdělávací politiky MŠMT.</w:t>
            </w:r>
          </w:p>
          <w:p w:rsidR="009B6870"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Steele R., &amp; </w:t>
            </w:r>
            <w:r w:rsidRPr="00C21B5A">
              <w:rPr>
                <w:color w:val="000000"/>
              </w:rPr>
              <w:t xml:space="preserve">Zemiro J. </w:t>
            </w:r>
            <w:r>
              <w:rPr>
                <w:color w:val="000000"/>
              </w:rPr>
              <w:t xml:space="preserve">(1992). </w:t>
            </w:r>
            <w:r w:rsidRPr="00C21B5A">
              <w:rPr>
                <w:color w:val="000000"/>
              </w:rPr>
              <w:t>Exer</w:t>
            </w:r>
            <w:r>
              <w:rPr>
                <w:color w:val="000000"/>
              </w:rPr>
              <w:t xml:space="preserve">cons - nous 1. Paris: </w:t>
            </w:r>
            <w:r w:rsidRPr="00C21B5A">
              <w:rPr>
                <w:color w:val="000000"/>
              </w:rPr>
              <w:t>Hachette</w:t>
            </w:r>
            <w:r>
              <w:rPr>
                <w:color w:val="000000"/>
              </w:rPr>
              <w:t>.</w:t>
            </w:r>
          </w:p>
          <w:p w:rsidR="009B6870" w:rsidRPr="00957FEC" w:rsidRDefault="009B6870" w:rsidP="000132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rsidR="009B6870" w:rsidRDefault="009B6870" w:rsidP="00013232">
            <w:pPr>
              <w:jc w:val="both"/>
              <w:rPr>
                <w:b/>
              </w:rPr>
            </w:pPr>
            <w:r>
              <w:rPr>
                <w:b/>
              </w:rPr>
              <w:t>Doporučená literatura</w:t>
            </w:r>
          </w:p>
          <w:p w:rsidR="009B6870" w:rsidRDefault="009B6870" w:rsidP="009B6870">
            <w:pPr>
              <w:rPr>
                <w:color w:val="000000"/>
                <w:shd w:val="clear" w:color="auto" w:fill="FFFFFF"/>
              </w:rPr>
            </w:pPr>
            <w:r w:rsidRPr="00644CB2">
              <w:rPr>
                <w:color w:val="000000"/>
              </w:rPr>
              <w:t xml:space="preserve">Castro, F. </w:t>
            </w:r>
            <w:r>
              <w:rPr>
                <w:color w:val="000000"/>
              </w:rPr>
              <w:t xml:space="preserve">(2010). </w:t>
            </w:r>
            <w:r w:rsidRPr="00663183">
              <w:rPr>
                <w:bCs/>
                <w:i/>
                <w:color w:val="231F20"/>
                <w:spacing w:val="9"/>
              </w:rPr>
              <w:t>Uso de la gramática espaňola elemental</w:t>
            </w:r>
            <w:r>
              <w:rPr>
                <w:bCs/>
                <w:color w:val="231F20"/>
                <w:spacing w:val="9"/>
              </w:rPr>
              <w:t xml:space="preserve">. </w:t>
            </w:r>
            <w:r w:rsidRPr="00C21B5A">
              <w:rPr>
                <w:color w:val="000000"/>
                <w:shd w:val="clear" w:color="auto" w:fill="FFFFFF"/>
              </w:rPr>
              <w:t>Madrid</w:t>
            </w:r>
            <w:r>
              <w:rPr>
                <w:color w:val="000000"/>
                <w:shd w:val="clear" w:color="auto" w:fill="FFFFFF"/>
              </w:rPr>
              <w:t xml:space="preserve">: Edelsa Grupo Didascalia, S. A. </w:t>
            </w:r>
          </w:p>
          <w:p w:rsidR="009B6870" w:rsidRPr="0073107E" w:rsidRDefault="009B6870" w:rsidP="00013232">
            <w:pPr>
              <w:jc w:val="both"/>
            </w:pPr>
            <w:r>
              <w:t xml:space="preserve">Krenn, W., &amp; Puchta, H. (2016). </w:t>
            </w:r>
            <w:r>
              <w:rPr>
                <w:i/>
              </w:rPr>
              <w:t>Motive</w:t>
            </w:r>
            <w:r>
              <w:t>. Münche</w:t>
            </w:r>
            <w:ins w:id="239" w:author="§.opiékoiíkkoíikoíi" w:date="2018-05-27T09:41:00Z">
              <w:r w:rsidR="00D35BEE">
                <w:t xml:space="preserve"> </w:t>
              </w:r>
            </w:ins>
            <w:r>
              <w:t xml:space="preserve">n: Hueber Verlag. </w:t>
            </w:r>
          </w:p>
          <w:p w:rsidR="009B6870" w:rsidRPr="009F684B" w:rsidRDefault="009B6870" w:rsidP="00013232">
            <w:pPr>
              <w:jc w:val="both"/>
              <w:rPr>
                <w:b/>
              </w:rPr>
            </w:pPr>
            <w:r>
              <w:t xml:space="preserve">Michňová, I. (2008). </w:t>
            </w:r>
            <w:r>
              <w:rPr>
                <w:i/>
              </w:rPr>
              <w:t>Deutsch im Beruf.</w:t>
            </w:r>
            <w:r>
              <w:t xml:space="preserve"> Praha: Grada.</w:t>
            </w:r>
          </w:p>
          <w:p w:rsidR="00DE334C" w:rsidRPr="00DE334C" w:rsidRDefault="009B6870" w:rsidP="00DE334C">
            <w:pPr>
              <w:pStyle w:val="FormtovanvHTML"/>
              <w:shd w:val="clear" w:color="auto" w:fill="FFFFFF"/>
              <w:rPr>
                <w:rFonts w:ascii="Times New Roman" w:hAnsi="Times New Roman" w:cs="Times New Roman"/>
                <w:color w:val="000000"/>
              </w:rPr>
            </w:pPr>
            <w:r w:rsidRPr="00AB7B6F">
              <w:rPr>
                <w:rFonts w:ascii="Times New Roman" w:hAnsi="Times New Roman" w:cs="Times New Roman"/>
                <w:color w:val="000000"/>
              </w:rPr>
              <w:t xml:space="preserve">Pravdová M. </w:t>
            </w:r>
            <w:r>
              <w:rPr>
                <w:rFonts w:ascii="Times New Roman" w:hAnsi="Times New Roman" w:cs="Times New Roman"/>
                <w:color w:val="000000"/>
              </w:rPr>
              <w:t xml:space="preserve">(1995). </w:t>
            </w:r>
            <w:r w:rsidRPr="00663183">
              <w:rPr>
                <w:rFonts w:ascii="Times New Roman" w:hAnsi="Times New Roman" w:cs="Times New Roman"/>
                <w:i/>
                <w:color w:val="000000"/>
              </w:rPr>
              <w:t>Francouzština pro začátečníky</w:t>
            </w:r>
            <w:r>
              <w:rPr>
                <w:rFonts w:ascii="Times New Roman" w:hAnsi="Times New Roman" w:cs="Times New Roman"/>
                <w:color w:val="000000"/>
              </w:rPr>
              <w:t xml:space="preserve">. Praha: </w:t>
            </w:r>
            <w:r w:rsidRPr="00AB7B6F">
              <w:rPr>
                <w:rFonts w:ascii="Times New Roman" w:hAnsi="Times New Roman" w:cs="Times New Roman"/>
                <w:color w:val="000000"/>
              </w:rPr>
              <w:t>LEDA.</w:t>
            </w:r>
          </w:p>
        </w:tc>
      </w:tr>
      <w:tr w:rsidR="009B6870" w:rsidRPr="00833531" w:rsidTr="0001323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B6870" w:rsidRPr="00833531" w:rsidRDefault="009B6870" w:rsidP="00013232">
            <w:pPr>
              <w:jc w:val="center"/>
              <w:rPr>
                <w:b/>
              </w:rPr>
            </w:pPr>
            <w:r w:rsidRPr="00833531">
              <w:rPr>
                <w:b/>
              </w:rPr>
              <w:t>Informace ke kombinované nebo distanční formě</w:t>
            </w:r>
          </w:p>
        </w:tc>
      </w:tr>
      <w:tr w:rsidR="009B6870" w:rsidRPr="00833531" w:rsidTr="00013232">
        <w:tc>
          <w:tcPr>
            <w:tcW w:w="4787" w:type="dxa"/>
            <w:gridSpan w:val="3"/>
            <w:tcBorders>
              <w:top w:val="single" w:sz="2" w:space="0" w:color="auto"/>
            </w:tcBorders>
            <w:shd w:val="clear" w:color="auto" w:fill="F7CAAC"/>
          </w:tcPr>
          <w:p w:rsidR="009B6870" w:rsidRPr="00833531" w:rsidRDefault="009B6870" w:rsidP="00013232">
            <w:pPr>
              <w:jc w:val="both"/>
            </w:pPr>
            <w:r w:rsidRPr="00833531">
              <w:rPr>
                <w:b/>
              </w:rPr>
              <w:t>Rozsah konzultací (soustředění)</w:t>
            </w:r>
          </w:p>
        </w:tc>
        <w:tc>
          <w:tcPr>
            <w:tcW w:w="889" w:type="dxa"/>
            <w:tcBorders>
              <w:top w:val="single" w:sz="2" w:space="0" w:color="auto"/>
            </w:tcBorders>
          </w:tcPr>
          <w:p w:rsidR="009B6870" w:rsidRPr="00833531" w:rsidRDefault="00383832" w:rsidP="00383832">
            <w:pPr>
              <w:jc w:val="center"/>
            </w:pPr>
            <w:r>
              <w:t>15</w:t>
            </w:r>
          </w:p>
        </w:tc>
        <w:tc>
          <w:tcPr>
            <w:tcW w:w="4179" w:type="dxa"/>
            <w:gridSpan w:val="4"/>
            <w:tcBorders>
              <w:top w:val="single" w:sz="2" w:space="0" w:color="auto"/>
            </w:tcBorders>
            <w:shd w:val="clear" w:color="auto" w:fill="F7CAAC"/>
          </w:tcPr>
          <w:p w:rsidR="009B6870" w:rsidRPr="00833531" w:rsidRDefault="009B6870" w:rsidP="00013232">
            <w:pPr>
              <w:jc w:val="both"/>
              <w:rPr>
                <w:b/>
              </w:rPr>
            </w:pPr>
            <w:r w:rsidRPr="00833531">
              <w:rPr>
                <w:b/>
              </w:rPr>
              <w:t xml:space="preserve">hodin </w:t>
            </w:r>
          </w:p>
        </w:tc>
      </w:tr>
      <w:tr w:rsidR="009B6870" w:rsidRPr="00833531" w:rsidTr="00013232">
        <w:tc>
          <w:tcPr>
            <w:tcW w:w="9855" w:type="dxa"/>
            <w:gridSpan w:val="8"/>
            <w:shd w:val="clear" w:color="auto" w:fill="F7CAAC"/>
          </w:tcPr>
          <w:p w:rsidR="009B6870" w:rsidRPr="00833531" w:rsidRDefault="009B6870" w:rsidP="00013232">
            <w:pPr>
              <w:jc w:val="both"/>
              <w:rPr>
                <w:b/>
              </w:rPr>
            </w:pPr>
            <w:r w:rsidRPr="00833531">
              <w:rPr>
                <w:b/>
              </w:rPr>
              <w:t>Informace o způsobu kontaktu s</w:t>
            </w:r>
            <w:r>
              <w:rPr>
                <w:b/>
              </w:rPr>
              <w:t> </w:t>
            </w:r>
            <w:r w:rsidRPr="00833531">
              <w:rPr>
                <w:b/>
              </w:rPr>
              <w:t>vyučujícím</w:t>
            </w:r>
          </w:p>
        </w:tc>
      </w:tr>
      <w:tr w:rsidR="009B6870" w:rsidRPr="00833531" w:rsidTr="00DE334C">
        <w:trPr>
          <w:trHeight w:val="863"/>
        </w:trPr>
        <w:tc>
          <w:tcPr>
            <w:tcW w:w="9855" w:type="dxa"/>
            <w:gridSpan w:val="8"/>
          </w:tcPr>
          <w:p w:rsidR="00DE334C" w:rsidRDefault="00DE334C" w:rsidP="00DE334C">
            <w:pPr>
              <w:jc w:val="both"/>
            </w:pPr>
            <w:r>
              <w:t>Individuální konzultace s vyučujícím.</w:t>
            </w:r>
          </w:p>
          <w:p w:rsidR="009B6870" w:rsidRPr="00833531" w:rsidRDefault="00DE334C" w:rsidP="00DE334C">
            <w:pPr>
              <w:jc w:val="both"/>
            </w:pPr>
            <w:r>
              <w:t>Využití kurzu ve výukovém prostředí Moodle (http://vyuka.fhs.utb.cz/).</w:t>
            </w:r>
          </w:p>
        </w:tc>
      </w:tr>
    </w:tbl>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E0CA0" w:rsidP="00BD43D8">
            <w:pPr>
              <w:jc w:val="both"/>
            </w:pPr>
            <w:r>
              <w:t>Pedagogické diagnostikování</w:t>
            </w:r>
            <w:r w:rsidR="00BD43D8" w:rsidRPr="0040774B">
              <w:t xml:space="preserve"> v MŠ</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6p+4</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10</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6</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3671A0">
        <w:trPr>
          <w:trHeight w:val="567"/>
        </w:trPr>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 zkouška</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přednáška,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del w:id="240" w:author="§.opiékoiíkkoíikoíi" w:date="2018-05-25T21:48:00Z">
              <w:r w:rsidRPr="0040774B" w:rsidDel="00C43380">
                <w:delText xml:space="preserve">Zpracování seminární práce a prezentace na dané téma, </w:delText>
              </w:r>
            </w:del>
            <w:ins w:id="241" w:author="§.opiékoiíkkoíikoíi" w:date="2018-05-25T21:48:00Z">
              <w:r w:rsidR="00C43380">
                <w:t>T</w:t>
              </w:r>
            </w:ins>
            <w:del w:id="242" w:author="§.opiékoiíkkoíikoíi" w:date="2018-05-25T21:48:00Z">
              <w:r w:rsidRPr="0040774B" w:rsidDel="00C43380">
                <w:delText>t</w:delText>
              </w:r>
            </w:del>
            <w:r w:rsidRPr="0040774B">
              <w:t xml:space="preserve">vorba diagnostického portfolia a ústní zkouška. </w:t>
            </w:r>
          </w:p>
        </w:tc>
      </w:tr>
      <w:tr w:rsidR="00BD43D8" w:rsidRPr="0040774B" w:rsidTr="00BD43D8">
        <w:trPr>
          <w:trHeight w:val="108"/>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doc. PaedDr. Jana Majerčíková,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přednášející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38"/>
        </w:trPr>
        <w:tc>
          <w:tcPr>
            <w:tcW w:w="9855" w:type="dxa"/>
            <w:gridSpan w:val="8"/>
            <w:tcBorders>
              <w:top w:val="nil"/>
            </w:tcBorders>
          </w:tcPr>
          <w:p w:rsidR="00BD43D8" w:rsidRPr="0040774B" w:rsidRDefault="00BD43D8" w:rsidP="00BD43D8">
            <w:pPr>
              <w:jc w:val="both"/>
            </w:pPr>
            <w:r w:rsidRPr="0040774B">
              <w:t>doc. PaedDr. Jana Majerčíková, PhD. (50%), Mgr. Barbora Petrů Puhrová (50%)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706"/>
        </w:trPr>
        <w:tc>
          <w:tcPr>
            <w:tcW w:w="9855" w:type="dxa"/>
            <w:gridSpan w:val="8"/>
            <w:tcBorders>
              <w:top w:val="nil"/>
              <w:bottom w:val="single" w:sz="12" w:space="0" w:color="auto"/>
            </w:tcBorders>
          </w:tcPr>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Stručný přehled vývoje pedagogické diagnostiky v ČR a v zahraničí.</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Pedagogická diagnostika jako vědní disciplína.</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Diagnostické metody a techniky.</w:t>
            </w:r>
          </w:p>
          <w:p w:rsidR="00BD43D8" w:rsidRPr="0040774B" w:rsidRDefault="00BD43D8" w:rsidP="00BD43D8">
            <w:r w:rsidRPr="0040774B">
              <w:t>Specifika pedagogického diagnostikování dětí mladších tří let v mateřské škole.</w:t>
            </w:r>
          </w:p>
          <w:p w:rsidR="00BD43D8" w:rsidRPr="0040774B" w:rsidRDefault="00BD43D8" w:rsidP="00BD43D8">
            <w:r w:rsidRPr="0040774B">
              <w:t>Autodiagnostika učitele.</w:t>
            </w:r>
          </w:p>
          <w:p w:rsidR="00BD43D8" w:rsidRPr="0040774B" w:rsidRDefault="00BD43D8" w:rsidP="00BD43D8">
            <w:r w:rsidRPr="0040774B">
              <w:t>Pedagogické diagnostikování v oblasti motoriky, grafomotoriky, sebeobsluhy.</w:t>
            </w:r>
          </w:p>
          <w:p w:rsidR="00BD43D8" w:rsidRPr="0040774B" w:rsidRDefault="00BD43D8" w:rsidP="00BD43D8">
            <w:r w:rsidRPr="0040774B">
              <w:t>Pedagogické diagnostikování v oblasti kresby, laterality, hry.</w:t>
            </w:r>
          </w:p>
          <w:p w:rsidR="00BD43D8" w:rsidRPr="0040774B" w:rsidRDefault="00BD43D8" w:rsidP="00BD43D8">
            <w:r w:rsidRPr="0040774B">
              <w:t xml:space="preserve">Pedagogické diagnostikování v oblasti sluchového, zrakového vnímání a paměti. </w:t>
            </w:r>
          </w:p>
          <w:p w:rsidR="00BD43D8" w:rsidRPr="0040774B" w:rsidRDefault="00BD43D8" w:rsidP="00BD43D8">
            <w:r w:rsidRPr="0040774B">
              <w:t>Pedagogické diagnostikování v oblasti kognitivní úrovně, matematických představ.</w:t>
            </w:r>
          </w:p>
          <w:p w:rsidR="00BD43D8" w:rsidRPr="0040774B" w:rsidRDefault="00BD43D8" w:rsidP="00BD43D8">
            <w:r w:rsidRPr="0040774B">
              <w:t xml:space="preserve">Pedagogické diagnostikování orientace v prostoru a čase. </w:t>
            </w:r>
          </w:p>
          <w:p w:rsidR="00BD43D8" w:rsidRPr="0040774B" w:rsidRDefault="00BD43D8" w:rsidP="00BD43D8">
            <w:r w:rsidRPr="0040774B">
              <w:t xml:space="preserve">Pedagogické diagnostikování v oblasti komunikačních dovedností a řeči. </w:t>
            </w:r>
          </w:p>
          <w:p w:rsidR="00BD43D8" w:rsidRPr="0040774B" w:rsidRDefault="00BD43D8" w:rsidP="00BD43D8">
            <w:r w:rsidRPr="0040774B">
              <w:t>Pedagogické diagnostikování v oblasti sociálních dovedností a školní zralosti.</w:t>
            </w:r>
          </w:p>
          <w:p w:rsidR="00BD43D8" w:rsidRPr="0040774B" w:rsidRDefault="00BD43D8" w:rsidP="00BD43D8">
            <w:r w:rsidRPr="0040774B">
              <w:t>Pedagogické diagnostikování v primárním vzdělávání.</w:t>
            </w:r>
          </w:p>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3656"/>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EAD" w:rsidRDefault="00BD43D8" w:rsidP="00BD4EAD">
            <w:pPr>
              <w:jc w:val="both"/>
            </w:pPr>
            <w:r w:rsidRPr="0040774B">
              <w:t xml:space="preserve">Bednářová, J., &amp; Šmardová, V. (2015). </w:t>
            </w:r>
            <w:r w:rsidRPr="0040774B">
              <w:rPr>
                <w:i/>
                <w:iCs/>
              </w:rPr>
              <w:t>Diagnostika dítěte předškolního věku: co by mělo umět ve věku od 3 do 6 let</w:t>
            </w:r>
            <w:r w:rsidRPr="0040774B">
              <w:t>. Brno: Edika.</w:t>
            </w:r>
          </w:p>
          <w:p w:rsidR="00BD4EAD" w:rsidRPr="00881581" w:rsidRDefault="00BD4EAD" w:rsidP="00BD4EAD">
            <w:pPr>
              <w:jc w:val="both"/>
            </w:pPr>
            <w:r w:rsidRPr="00881581">
              <w:t xml:space="preserve">Gavora, P. (2013). </w:t>
            </w:r>
            <w:r w:rsidRPr="00881581">
              <w:rPr>
                <w:i/>
              </w:rPr>
              <w:t>Pedagogická diagnostika v MŠ</w:t>
            </w:r>
            <w:r w:rsidRPr="00881581">
              <w:t xml:space="preserve">: </w:t>
            </w:r>
            <w:r w:rsidRPr="00881581">
              <w:rPr>
                <w:i/>
              </w:rPr>
              <w:t>distančná študijná opora.</w:t>
            </w:r>
            <w:r>
              <w:t xml:space="preserve"> </w:t>
            </w:r>
            <w:r w:rsidRPr="00AD4F21">
              <w:t>Zlín: UTB ve Zlíně.</w:t>
            </w:r>
            <w:r w:rsidRPr="00AD4F21">
              <w:rPr>
                <w:color w:val="000000"/>
              </w:rPr>
              <w:t xml:space="preserve"> </w:t>
            </w:r>
          </w:p>
          <w:p w:rsidR="00BD43D8" w:rsidRPr="0040774B" w:rsidRDefault="00BD43D8" w:rsidP="00BD43D8">
            <w:pPr>
              <w:jc w:val="both"/>
            </w:pPr>
            <w:r w:rsidRPr="0040774B">
              <w:t xml:space="preserve">Mertin, V., &amp; Krejčová, L. (2016). </w:t>
            </w:r>
            <w:r w:rsidRPr="0040774B">
              <w:rPr>
                <w:i/>
                <w:iCs/>
              </w:rPr>
              <w:t>Metody a postupy poznávání žáka: pedagogická diagnostika</w:t>
            </w:r>
            <w:r w:rsidRPr="0040774B">
              <w:t>. Praha: Wolters Kluwer.</w:t>
            </w:r>
          </w:p>
          <w:p w:rsidR="00BD43D8" w:rsidRDefault="00BD43D8" w:rsidP="00BD43D8">
            <w:pPr>
              <w:jc w:val="both"/>
            </w:pPr>
            <w:r w:rsidRPr="0040774B">
              <w:t xml:space="preserve">Zelinková, O. (2001). </w:t>
            </w:r>
            <w:r w:rsidRPr="0040774B">
              <w:rPr>
                <w:i/>
                <w:iCs/>
              </w:rPr>
              <w:t>Pedagogická diagnostika a individuální vzdělávací program</w:t>
            </w:r>
            <w:r w:rsidRPr="0040774B">
              <w:t>. Praha: Portál.</w:t>
            </w:r>
          </w:p>
          <w:p w:rsidR="00D53980" w:rsidRPr="0040774B" w:rsidRDefault="00D53980" w:rsidP="00BD43D8">
            <w:pPr>
              <w:jc w:val="both"/>
            </w:pPr>
          </w:p>
          <w:p w:rsidR="00BD43D8" w:rsidRPr="0040774B" w:rsidRDefault="00BD43D8" w:rsidP="00BD43D8">
            <w:pPr>
              <w:jc w:val="both"/>
              <w:rPr>
                <w:b/>
              </w:rPr>
            </w:pPr>
            <w:r w:rsidRPr="0040774B">
              <w:rPr>
                <w:b/>
              </w:rPr>
              <w:t>Doporučená literatura</w:t>
            </w:r>
          </w:p>
          <w:p w:rsidR="00BD43D8" w:rsidRPr="0040774B" w:rsidRDefault="00BD43D8" w:rsidP="00BD43D8">
            <w:pPr>
              <w:jc w:val="both"/>
            </w:pPr>
            <w:r w:rsidRPr="0040774B">
              <w:t xml:space="preserve">Berčíková, A., Šmelová, E., &amp; Stolinská, D. (2014). </w:t>
            </w:r>
            <w:r w:rsidRPr="0040774B">
              <w:rPr>
                <w:i/>
                <w:iCs/>
              </w:rPr>
              <w:t>Učitel - aktér edukačního procesu předškolního vzdělávání</w:t>
            </w:r>
            <w:r w:rsidRPr="0040774B">
              <w:t>. Olomouc: Univerzita Palackého v Olomouci.</w:t>
            </w:r>
          </w:p>
          <w:p w:rsidR="00BD43D8" w:rsidRPr="0040774B" w:rsidRDefault="00BD43D8" w:rsidP="00BD43D8">
            <w:pPr>
              <w:jc w:val="both"/>
            </w:pPr>
            <w:r w:rsidRPr="0040774B">
              <w:t xml:space="preserve">Cowan, P. A., Cowan, C. P., Ablow, J. C., Johnson, V. K., &amp; Measelle, J. (2013). </w:t>
            </w:r>
            <w:r w:rsidRPr="0040774B">
              <w:rPr>
                <w:i/>
                <w:iCs/>
              </w:rPr>
              <w:t>The family context of parenting in children's adaptation to elementary school</w:t>
            </w:r>
            <w:r w:rsidRPr="0040774B">
              <w:t>. New York: Psychology Press, Taylor &amp; Francis Group.</w:t>
            </w:r>
          </w:p>
          <w:p w:rsidR="00BD43D8" w:rsidRPr="0040774B" w:rsidRDefault="00BD43D8" w:rsidP="00BD43D8">
            <w:pPr>
              <w:jc w:val="both"/>
            </w:pPr>
            <w:r w:rsidRPr="0040774B">
              <w:t xml:space="preserve">Gavora, P. (2010). </w:t>
            </w:r>
            <w:r w:rsidRPr="0040774B">
              <w:rPr>
                <w:i/>
                <w:iCs/>
              </w:rPr>
              <w:t>Akí sú moji žiaci?: pedagogická diagnostika žiaka</w:t>
            </w:r>
            <w:r w:rsidRPr="0040774B">
              <w:t>. Nitra: Enigma.</w:t>
            </w:r>
          </w:p>
          <w:p w:rsidR="00BD43D8" w:rsidRPr="0040774B" w:rsidRDefault="00BD43D8" w:rsidP="00BD43D8">
            <w:pPr>
              <w:jc w:val="both"/>
            </w:pPr>
            <w:r w:rsidRPr="0040774B">
              <w:t xml:space="preserve">Kutálková, D. (2010). </w:t>
            </w:r>
            <w:r w:rsidRPr="0040774B">
              <w:rPr>
                <w:i/>
                <w:iCs/>
              </w:rPr>
              <w:t>Jak připravit dítě do 1. třídy: obratnost a kresba, smyslové vnímání, řeč a početní představy, výchova, školní zralost a její posouzení</w:t>
            </w:r>
            <w:r w:rsidRPr="0040774B">
              <w:t>. Praha: Grada.</w:t>
            </w:r>
          </w:p>
          <w:p w:rsidR="00BD43D8" w:rsidRPr="0040774B" w:rsidRDefault="00BD43D8" w:rsidP="00BD43D8">
            <w:pPr>
              <w:jc w:val="both"/>
            </w:pPr>
            <w:r w:rsidRPr="0040774B">
              <w:t xml:space="preserve">Tomanová, D. (2006). </w:t>
            </w:r>
            <w:r w:rsidRPr="0040774B">
              <w:rPr>
                <w:i/>
                <w:iCs/>
              </w:rPr>
              <w:t>Úvod do pedagogické diagnostiky v mateřské škole</w:t>
            </w:r>
            <w:r w:rsidRPr="0040774B">
              <w:t>. Olomouc: Univerzita Palackého v Olomouci.</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20</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729"/>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tc>
      </w:tr>
    </w:tbl>
    <w:p w:rsidR="00BD43D8" w:rsidRPr="0040774B" w:rsidRDefault="00BD43D8"/>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Tvorba výzkumného projektu</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 ZT</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6p+4</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10</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6</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 zkouška</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přednáška,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Seminární práce – prezentace a obhajoba výzkumného projektu v rámci kolokviální zkoušky.</w:t>
            </w:r>
          </w:p>
        </w:tc>
      </w:tr>
      <w:tr w:rsidR="00BD43D8" w:rsidRPr="0040774B" w:rsidTr="00BD43D8">
        <w:trPr>
          <w:trHeight w:val="90"/>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doc. PaedDr. Jana Majerčíková,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přednášející, vede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20"/>
        </w:trPr>
        <w:tc>
          <w:tcPr>
            <w:tcW w:w="9855" w:type="dxa"/>
            <w:gridSpan w:val="8"/>
            <w:tcBorders>
              <w:top w:val="nil"/>
            </w:tcBorders>
          </w:tcPr>
          <w:p w:rsidR="00BD43D8" w:rsidRPr="0040774B" w:rsidRDefault="00BD43D8" w:rsidP="00BD43D8">
            <w:pPr>
              <w:jc w:val="both"/>
            </w:pPr>
            <w:r w:rsidRPr="0040774B">
              <w:t>doc. PaedDr. Jana Majerčíková, PhD.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304"/>
        </w:trPr>
        <w:tc>
          <w:tcPr>
            <w:tcW w:w="9855" w:type="dxa"/>
            <w:gridSpan w:val="8"/>
            <w:tcBorders>
              <w:top w:val="nil"/>
              <w:bottom w:val="single" w:sz="12" w:space="0" w:color="auto"/>
            </w:tcBorders>
          </w:tcPr>
          <w:p w:rsidR="00BD43D8" w:rsidRPr="0040774B" w:rsidRDefault="00BD43D8" w:rsidP="00BD43D8"/>
          <w:p w:rsidR="001B18CD" w:rsidRDefault="001B18CD" w:rsidP="001B18CD">
            <w:r>
              <w:t>Hlavní části a struktura výzkumného projektu v pedagogických vědách.</w:t>
            </w:r>
          </w:p>
          <w:p w:rsidR="001B18CD" w:rsidRDefault="001B18CD" w:rsidP="001B18CD">
            <w:r>
              <w:t>Výzkumná strategie a design výzkumu ve výzkumném projektu s ohledem na téma projektu.</w:t>
            </w:r>
          </w:p>
          <w:p w:rsidR="001B18CD" w:rsidRDefault="001B18CD" w:rsidP="001B18CD">
            <w:r>
              <w:t>Informační příprava při tvorbě výzkumného projektu.</w:t>
            </w:r>
          </w:p>
          <w:p w:rsidR="001B18CD" w:rsidRDefault="001B18CD" w:rsidP="001B18CD">
            <w:r>
              <w:t>Teoretick</w:t>
            </w:r>
            <w:r w:rsidR="00D35BEE">
              <w:t>á</w:t>
            </w:r>
            <w:r>
              <w:t xml:space="preserve"> východiska výzkumu jako součást projektu.</w:t>
            </w:r>
          </w:p>
          <w:p w:rsidR="001B18CD" w:rsidRDefault="001B18CD" w:rsidP="001B18CD">
            <w:r>
              <w:t>Abstrakt / anotace/ resumé ve výzkumném projektu, výzkumné zprávě.</w:t>
            </w:r>
          </w:p>
          <w:p w:rsidR="001B18CD" w:rsidRDefault="001B18CD" w:rsidP="001B18CD">
            <w:r>
              <w:t xml:space="preserve">Citace a parafráze v odborném textu. </w:t>
            </w:r>
          </w:p>
          <w:p w:rsidR="001B18CD" w:rsidRDefault="001B18CD" w:rsidP="001B18CD">
            <w:r>
              <w:t xml:space="preserve">Kompilace v odborném textu jako součásti výzkumného projektu. </w:t>
            </w:r>
          </w:p>
          <w:p w:rsidR="001B18CD" w:rsidRDefault="001B18CD" w:rsidP="001B18CD">
            <w:r>
              <w:t>Etika a etické aspekty ve výzkumu.</w:t>
            </w:r>
          </w:p>
          <w:p w:rsidR="001B18CD" w:rsidRDefault="001B18CD" w:rsidP="001B18CD">
            <w:r>
              <w:t>Funkce a volba klíčových slov ve výzkumném projektu.</w:t>
            </w:r>
          </w:p>
          <w:p w:rsidR="001B18CD" w:rsidRDefault="001B18CD" w:rsidP="001B18CD">
            <w:r>
              <w:t>Diskuse nad výsledky projektu - publikování výsledků projektu.</w:t>
            </w:r>
          </w:p>
          <w:p w:rsidR="001B18CD" w:rsidRDefault="001B18CD" w:rsidP="001B18CD">
            <w:r>
              <w:t>Odborné psaní jako nástroj kritického myšlení, odborný text a jeho parametry.</w:t>
            </w:r>
          </w:p>
          <w:p w:rsidR="001B18CD" w:rsidRDefault="001B18CD" w:rsidP="001B18CD">
            <w:r>
              <w:t>Styly psaní a jejich využití v odborném textu.</w:t>
            </w:r>
          </w:p>
          <w:p w:rsidR="00BD43D8" w:rsidRPr="0040774B" w:rsidRDefault="001B18CD" w:rsidP="001B18CD">
            <w:r>
              <w:t>Zpráva z výzkumu a její využití.</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2501A0" w:rsidRDefault="002501A0" w:rsidP="002501A0">
            <w:pPr>
              <w:jc w:val="both"/>
              <w:rPr>
                <w:rStyle w:val="Hypertextovodkaz"/>
              </w:rPr>
            </w:pPr>
            <w:r w:rsidRPr="00C404BA">
              <w:rPr>
                <w:color w:val="000000"/>
              </w:rPr>
              <w:t xml:space="preserve">Lukášová, H. (2015). </w:t>
            </w:r>
            <w:r w:rsidRPr="003E394C">
              <w:rPr>
                <w:i/>
                <w:color w:val="000000"/>
              </w:rPr>
              <w:t>Příprava kvalitního pedagogického projektu</w:t>
            </w:r>
            <w:r w:rsidRPr="00C404BA">
              <w:rPr>
                <w:color w:val="000000"/>
              </w:rPr>
              <w:t>.</w:t>
            </w:r>
            <w:r>
              <w:rPr>
                <w:color w:val="000000"/>
              </w:rPr>
              <w:t xml:space="preserve"> </w:t>
            </w:r>
            <w:r w:rsidRPr="00BE0CA0">
              <w:rPr>
                <w:i/>
              </w:rPr>
              <w:t>Distanční studijní opora.</w:t>
            </w:r>
            <w:r w:rsidRPr="00B63330">
              <w:t xml:space="preserve"> </w:t>
            </w:r>
            <w:r>
              <w:t xml:space="preserve">Zlín: UTB ve Zlíně. </w:t>
            </w:r>
          </w:p>
          <w:p w:rsidR="00BD43D8" w:rsidRPr="0040774B" w:rsidRDefault="00BD43D8" w:rsidP="00BD43D8">
            <w:pPr>
              <w:pStyle w:val="Default"/>
              <w:rPr>
                <w:color w:val="auto"/>
                <w:sz w:val="20"/>
                <w:szCs w:val="20"/>
              </w:rPr>
            </w:pPr>
            <w:r w:rsidRPr="0040774B">
              <w:rPr>
                <w:color w:val="auto"/>
                <w:sz w:val="20"/>
                <w:szCs w:val="20"/>
              </w:rPr>
              <w:t xml:space="preserve">Neusar, A. (2016). </w:t>
            </w:r>
            <w:r w:rsidRPr="0040774B">
              <w:rPr>
                <w:i/>
                <w:color w:val="auto"/>
                <w:sz w:val="20"/>
                <w:szCs w:val="20"/>
              </w:rPr>
              <w:t>Malá knížka o odborném psaní.</w:t>
            </w:r>
            <w:r w:rsidRPr="0040774B">
              <w:rPr>
                <w:color w:val="auto"/>
                <w:sz w:val="20"/>
                <w:szCs w:val="20"/>
              </w:rPr>
              <w:t xml:space="preserve"> Olomouc: UP. </w:t>
            </w:r>
          </w:p>
          <w:p w:rsidR="00BD43D8" w:rsidRPr="0040774B" w:rsidRDefault="00BD43D8" w:rsidP="00BD43D8">
            <w:r w:rsidRPr="0040774B">
              <w:t xml:space="preserve">Skutil, M. (2011). </w:t>
            </w:r>
            <w:r w:rsidRPr="0040774B">
              <w:rPr>
                <w:i/>
              </w:rPr>
              <w:t xml:space="preserve">Základy pedagogicko-psychologického výzkumu pro studenty učitelství. </w:t>
            </w:r>
            <w:r w:rsidRPr="0040774B">
              <w:t>Praha: Portál.</w:t>
            </w:r>
          </w:p>
          <w:p w:rsidR="003E394C" w:rsidRDefault="00BD43D8" w:rsidP="003E394C">
            <w:r w:rsidRPr="0040774B">
              <w:t xml:space="preserve">Šanderová, J. (2005).  </w:t>
            </w:r>
            <w:r w:rsidRPr="0040774B">
              <w:rPr>
                <w:i/>
              </w:rPr>
              <w:t>Jak číst a psát odborný text ve společenských vědách</w:t>
            </w:r>
            <w:r w:rsidRPr="0040774B">
              <w:t>. Praha: SLON.</w:t>
            </w:r>
          </w:p>
          <w:p w:rsidR="00D53980" w:rsidRPr="003E394C" w:rsidRDefault="00D53980" w:rsidP="003E394C">
            <w:pPr>
              <w:jc w:val="both"/>
              <w:rPr>
                <w:b/>
              </w:rPr>
            </w:pPr>
          </w:p>
          <w:p w:rsidR="00BD43D8" w:rsidRPr="0040774B" w:rsidRDefault="00BD43D8" w:rsidP="00BD43D8">
            <w:pPr>
              <w:jc w:val="both"/>
              <w:rPr>
                <w:b/>
              </w:rPr>
            </w:pPr>
            <w:r w:rsidRPr="0040774B">
              <w:rPr>
                <w:b/>
              </w:rPr>
              <w:t>Doporučená literatura</w:t>
            </w:r>
          </w:p>
          <w:p w:rsidR="00DE29A6" w:rsidRPr="00DE29A6" w:rsidRDefault="00DE29A6" w:rsidP="00BD43D8">
            <w:pPr>
              <w:pStyle w:val="Nadpis1"/>
              <w:numPr>
                <w:ilvl w:val="0"/>
                <w:numId w:val="0"/>
              </w:numPr>
              <w:shd w:val="clear" w:color="auto" w:fill="FFFFFF"/>
              <w:spacing w:before="0" w:line="240" w:lineRule="auto"/>
              <w:ind w:left="360" w:hanging="360"/>
              <w:rPr>
                <w:rFonts w:ascii="Times New Roman" w:hAnsi="Times New Roman"/>
                <w:color w:val="auto"/>
                <w:sz w:val="20"/>
                <w:szCs w:val="20"/>
              </w:rPr>
            </w:pPr>
            <w:r w:rsidRPr="00DE29A6">
              <w:rPr>
                <w:rFonts w:ascii="Times New Roman" w:hAnsi="Times New Roman"/>
                <w:color w:val="auto"/>
                <w:sz w:val="20"/>
                <w:szCs w:val="20"/>
              </w:rPr>
              <w:t xml:space="preserve">Heath, A. W. (1997). Jak psát projekt kvalitativního výzkumu.  </w:t>
            </w:r>
            <w:r w:rsidRPr="00DE29A6">
              <w:rPr>
                <w:rFonts w:ascii="Times New Roman" w:hAnsi="Times New Roman"/>
                <w:i/>
                <w:color w:val="auto"/>
                <w:sz w:val="20"/>
                <w:szCs w:val="20"/>
              </w:rPr>
              <w:t>Biograf</w:t>
            </w:r>
            <w:r w:rsidRPr="00DE29A6">
              <w:rPr>
                <w:rFonts w:ascii="Times New Roman" w:hAnsi="Times New Roman"/>
                <w:color w:val="auto"/>
                <w:sz w:val="20"/>
                <w:szCs w:val="20"/>
              </w:rPr>
              <w:t xml:space="preserve"> , 10-11.</w:t>
            </w:r>
          </w:p>
          <w:p w:rsidR="00BD43D8" w:rsidRPr="00DE29A6" w:rsidRDefault="007E0652" w:rsidP="00BD43D8">
            <w:pPr>
              <w:pStyle w:val="Nadpis1"/>
              <w:numPr>
                <w:ilvl w:val="0"/>
                <w:numId w:val="0"/>
              </w:numPr>
              <w:shd w:val="clear" w:color="auto" w:fill="FFFFFF"/>
              <w:spacing w:before="0" w:line="240" w:lineRule="auto"/>
              <w:ind w:left="360" w:hanging="360"/>
              <w:rPr>
                <w:rFonts w:ascii="Times New Roman" w:hAnsi="Times New Roman"/>
                <w:color w:val="auto"/>
                <w:sz w:val="20"/>
                <w:szCs w:val="20"/>
              </w:rPr>
            </w:pPr>
            <w:hyperlink r:id="rId32" w:history="1">
              <w:r w:rsidR="00BD43D8" w:rsidRPr="00DE29A6">
                <w:rPr>
                  <w:rStyle w:val="Hypertextovodkaz"/>
                  <w:rFonts w:ascii="Times New Roman" w:hAnsi="Times New Roman"/>
                  <w:bCs/>
                  <w:color w:val="auto"/>
                  <w:sz w:val="20"/>
                  <w:szCs w:val="20"/>
                  <w:u w:val="none"/>
                </w:rPr>
                <w:t>Horyna</w:t>
              </w:r>
            </w:hyperlink>
            <w:r w:rsidR="00BD43D8" w:rsidRPr="00DE29A6">
              <w:rPr>
                <w:rFonts w:ascii="Times New Roman" w:hAnsi="Times New Roman"/>
                <w:bCs/>
                <w:color w:val="auto"/>
                <w:sz w:val="20"/>
                <w:szCs w:val="20"/>
              </w:rPr>
              <w:t xml:space="preserve">, B., </w:t>
            </w:r>
            <w:r w:rsidR="00BD43D8" w:rsidRPr="00DE29A6">
              <w:rPr>
                <w:rFonts w:ascii="Times New Roman" w:hAnsi="Times New Roman"/>
                <w:noProof/>
                <w:color w:val="auto"/>
                <w:sz w:val="20"/>
                <w:szCs w:val="20"/>
                <w:shd w:val="clear" w:color="auto" w:fill="FFFFFF"/>
              </w:rPr>
              <w:t xml:space="preserve">&amp; </w:t>
            </w:r>
            <w:hyperlink r:id="rId33" w:history="1">
              <w:r w:rsidR="00BD43D8" w:rsidRPr="00DE29A6">
                <w:rPr>
                  <w:rStyle w:val="Hypertextovodkaz"/>
                  <w:rFonts w:ascii="Times New Roman" w:hAnsi="Times New Roman"/>
                  <w:bCs/>
                  <w:color w:val="auto"/>
                  <w:sz w:val="20"/>
                  <w:szCs w:val="20"/>
                  <w:u w:val="none"/>
                </w:rPr>
                <w:t>Krob</w:t>
              </w:r>
            </w:hyperlink>
            <w:r w:rsidR="00BD43D8" w:rsidRPr="00DE29A6">
              <w:rPr>
                <w:rFonts w:ascii="Times New Roman" w:hAnsi="Times New Roman"/>
                <w:bCs/>
                <w:color w:val="auto"/>
                <w:sz w:val="20"/>
                <w:szCs w:val="20"/>
              </w:rPr>
              <w:t>, J.</w:t>
            </w:r>
            <w:r w:rsidR="00BD43D8" w:rsidRPr="00DE29A6">
              <w:rPr>
                <w:rFonts w:ascii="Times New Roman" w:hAnsi="Times New Roman"/>
                <w:color w:val="auto"/>
                <w:sz w:val="20"/>
                <w:szCs w:val="20"/>
              </w:rPr>
              <w:t xml:space="preserve"> (2007). </w:t>
            </w:r>
            <w:r w:rsidR="00BD43D8" w:rsidRPr="00DE29A6">
              <w:rPr>
                <w:rFonts w:ascii="Times New Roman" w:hAnsi="Times New Roman"/>
                <w:i/>
                <w:color w:val="auto"/>
                <w:sz w:val="20"/>
                <w:szCs w:val="20"/>
              </w:rPr>
              <w:t>Cesty k vědě. Jak správně myslet a psát</w:t>
            </w:r>
            <w:r w:rsidR="00BD43D8" w:rsidRPr="00DE29A6">
              <w:rPr>
                <w:rFonts w:ascii="Times New Roman" w:hAnsi="Times New Roman"/>
                <w:color w:val="auto"/>
                <w:sz w:val="20"/>
                <w:szCs w:val="20"/>
              </w:rPr>
              <w:t>. Olomouc: Nakladatelství Olomouc.</w:t>
            </w:r>
          </w:p>
          <w:p w:rsidR="00BD43D8" w:rsidRPr="00DE29A6" w:rsidRDefault="00BD43D8" w:rsidP="00BD43D8">
            <w:pPr>
              <w:pStyle w:val="Nadpis1"/>
              <w:numPr>
                <w:ilvl w:val="0"/>
                <w:numId w:val="0"/>
              </w:numPr>
              <w:shd w:val="clear" w:color="auto" w:fill="FFFFFF"/>
              <w:spacing w:before="0" w:line="240" w:lineRule="auto"/>
              <w:rPr>
                <w:rFonts w:ascii="Times New Roman" w:hAnsi="Times New Roman"/>
                <w:color w:val="auto"/>
                <w:sz w:val="20"/>
                <w:szCs w:val="20"/>
              </w:rPr>
            </w:pPr>
            <w:r w:rsidRPr="00DE29A6">
              <w:rPr>
                <w:rFonts w:ascii="Times New Roman" w:hAnsi="Times New Roman"/>
                <w:color w:val="auto"/>
                <w:sz w:val="20"/>
                <w:szCs w:val="20"/>
              </w:rPr>
              <w:t xml:space="preserve">Danišková, Z. (2014). </w:t>
            </w:r>
            <w:r w:rsidRPr="00DE29A6">
              <w:rPr>
                <w:rFonts w:ascii="Times New Roman" w:hAnsi="Times New Roman"/>
                <w:i/>
                <w:color w:val="auto"/>
                <w:sz w:val="20"/>
                <w:szCs w:val="20"/>
              </w:rPr>
              <w:t>Učiť písať študenta vysokej školy? Potenciál kurzu akademického písania</w:t>
            </w:r>
            <w:r w:rsidRPr="00DE29A6">
              <w:rPr>
                <w:rFonts w:ascii="Times New Roman" w:hAnsi="Times New Roman"/>
                <w:color w:val="auto"/>
                <w:sz w:val="20"/>
                <w:szCs w:val="20"/>
              </w:rPr>
              <w:t xml:space="preserve">. Orbis Scholae, </w:t>
            </w:r>
            <w:r w:rsidRPr="00DE29A6">
              <w:rPr>
                <w:rFonts w:ascii="Times New Roman" w:hAnsi="Times New Roman"/>
                <w:i/>
                <w:color w:val="auto"/>
                <w:sz w:val="20"/>
                <w:szCs w:val="20"/>
              </w:rPr>
              <w:t xml:space="preserve">8 </w:t>
            </w:r>
            <w:r w:rsidRPr="00DE29A6">
              <w:rPr>
                <w:rFonts w:ascii="Times New Roman" w:hAnsi="Times New Roman"/>
                <w:color w:val="auto"/>
                <w:sz w:val="20"/>
                <w:szCs w:val="20"/>
              </w:rPr>
              <w:t>(1), 129−143.</w:t>
            </w:r>
          </w:p>
          <w:p w:rsidR="00BD43D8" w:rsidRPr="0040774B" w:rsidRDefault="00BD43D8" w:rsidP="00DE29A6">
            <w:r w:rsidRPr="00DE29A6">
              <w:t xml:space="preserve">Stroehlein, A. (1998). </w:t>
            </w:r>
            <w:r w:rsidRPr="00DE29A6">
              <w:rPr>
                <w:i/>
              </w:rPr>
              <w:t>The way of written argument</w:t>
            </w:r>
            <w:r w:rsidRPr="00DE29A6">
              <w:t xml:space="preserve">. Central Europe Review, 11. Dostupné z </w:t>
            </w:r>
            <w:hyperlink r:id="rId34" w:history="1">
              <w:r w:rsidRPr="00DE29A6">
                <w:rPr>
                  <w:rStyle w:val="Hypertextovodkaz"/>
                  <w:color w:val="auto"/>
                </w:rPr>
                <w:t>http://www.cereview.org/authorarchives/stroehlein_archive/stroehlein11old.html</w:t>
              </w:r>
            </w:hyperlink>
            <w:r w:rsidR="00A83CE5">
              <w:t xml:space="preserve">. </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20</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1202"/>
        </w:trPr>
        <w:tc>
          <w:tcPr>
            <w:tcW w:w="9855" w:type="dxa"/>
            <w:gridSpan w:val="8"/>
          </w:tcPr>
          <w:p w:rsidR="00D53980" w:rsidRDefault="00D53980" w:rsidP="00D53980">
            <w:pPr>
              <w:jc w:val="both"/>
            </w:pPr>
            <w:r>
              <w:t>Individuální konzultace s vyučujícím.</w:t>
            </w:r>
          </w:p>
          <w:p w:rsidR="00DE334C" w:rsidRDefault="00D53980" w:rsidP="00D53980">
            <w:pPr>
              <w:jc w:val="both"/>
            </w:pPr>
            <w:r>
              <w:t>Využití kurzu ve výukovém prostředí Moodle (http://vyuka.fhs.utb.cz/).</w:t>
            </w:r>
          </w:p>
          <w:p w:rsidR="00BD43D8" w:rsidRDefault="00BD43D8" w:rsidP="00DE334C"/>
          <w:p w:rsidR="00DE334C" w:rsidRPr="00DE334C" w:rsidRDefault="00DE334C" w:rsidP="00DE334C"/>
        </w:tc>
      </w:tr>
    </w:tbl>
    <w:p w:rsidR="00BD43D8" w:rsidRPr="0040774B" w:rsidRDefault="00BD43D8"/>
    <w:p w:rsidR="00BD43D8" w:rsidRPr="0040774B" w:rsidRDefault="00BD43D8"/>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Pedagogika volného času</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6p+4</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10</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4</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 zkouška</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přednáška,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Seminární práce spojená s</w:t>
            </w:r>
            <w:del w:id="243" w:author="§.opiékoiíkkoíikoíi" w:date="2018-05-25T21:50:00Z">
              <w:r w:rsidRPr="0040774B" w:rsidDel="00C43380">
                <w:delText xml:space="preserve"> </w:delText>
              </w:r>
            </w:del>
            <w:ins w:id="244" w:author="§.opiékoiíkkoíikoíi" w:date="2018-05-25T21:50:00Z">
              <w:r w:rsidR="00C43380">
                <w:t> </w:t>
              </w:r>
            </w:ins>
            <w:r w:rsidRPr="0040774B">
              <w:t>prezentací</w:t>
            </w:r>
            <w:ins w:id="245" w:author="§.opiékoiíkkoíikoíi" w:date="2018-05-25T21:50:00Z">
              <w:r w:rsidR="00C43380">
                <w:t xml:space="preserve"> (skupinová práce)</w:t>
              </w:r>
            </w:ins>
            <w:r w:rsidRPr="0040774B">
              <w:t>, písemná a ústní zkouška.</w:t>
            </w: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PhDr. Roman Božik,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přednášející, vede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PhDr. Roman Božik, Ph.D.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376"/>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Pojetí volného času z různých aspektů a myšlenkových náhledů (pedagogů, psychologů, filozofů, sociologů).</w:t>
            </w:r>
          </w:p>
          <w:p w:rsidR="00BD43D8" w:rsidRPr="0040774B" w:rsidRDefault="00BD43D8" w:rsidP="00BD43D8">
            <w:r w:rsidRPr="0040774B">
              <w:t>Objasnění pojmů mimoškolní pedagogika, charakteristika dítěte v předškolním a mladším školním věku, vychovatel. </w:t>
            </w:r>
          </w:p>
          <w:p w:rsidR="00BD43D8" w:rsidRPr="0040774B" w:rsidRDefault="00BD43D8" w:rsidP="00BD43D8">
            <w:r w:rsidRPr="0040774B">
              <w:t>Vnitřní struktura pedagogiky volného času.</w:t>
            </w:r>
            <w:r w:rsidRPr="0040774B">
              <w:br/>
              <w:t>Hodnotová orientace dětí ve vztahu ke kvalitě volného času. </w:t>
            </w:r>
            <w:r w:rsidRPr="0040774B">
              <w:br/>
              <w:t>Metodika výchovy dětí mladšího školního věku. </w:t>
            </w:r>
            <w:r w:rsidRPr="0040774B">
              <w:br/>
              <w:t>Volný čas dítěte, volnočasové aktivity v rámci školy. </w:t>
            </w:r>
          </w:p>
          <w:p w:rsidR="00BD43D8" w:rsidRPr="0040774B" w:rsidRDefault="00BD43D8" w:rsidP="00BD43D8">
            <w:r w:rsidRPr="0040774B">
              <w:t>Tvorba projektů pro práci s dětmi ve volném čase. </w:t>
            </w:r>
          </w:p>
          <w:p w:rsidR="00BD43D8" w:rsidRPr="0040774B" w:rsidRDefault="00BD43D8" w:rsidP="00BD43D8">
            <w:r w:rsidRPr="0040774B">
              <w:t>Skryté kurikulum v MŠ a jeho vliv na dítě. </w:t>
            </w:r>
          </w:p>
          <w:p w:rsidR="00BD43D8" w:rsidRPr="0040774B" w:rsidRDefault="00BD43D8" w:rsidP="00BD43D8">
            <w:r w:rsidRPr="0040774B">
              <w:t>Spolupráce školy a zájmových institucí. </w:t>
            </w:r>
          </w:p>
          <w:p w:rsidR="00BD43D8" w:rsidRPr="0040774B" w:rsidRDefault="00BD43D8" w:rsidP="00BD43D8">
            <w:r w:rsidRPr="0040774B">
              <w:t>Model výchovy mimo vyučování a jeho aplikace v praktické realizaci ve volném čase dětí.</w:t>
            </w:r>
          </w:p>
          <w:p w:rsidR="00BD43D8" w:rsidRPr="0040774B" w:rsidRDefault="00BD43D8" w:rsidP="00BD43D8">
            <w:r w:rsidRPr="0040774B">
              <w:t>Legislativní podmínky, opatření a možnosti pro realizaci volnočasových aktivit.</w:t>
            </w:r>
          </w:p>
          <w:p w:rsidR="00BD43D8" w:rsidRPr="0040774B" w:rsidRDefault="00BD43D8" w:rsidP="00BD43D8">
            <w:r w:rsidRPr="0040774B">
              <w:t xml:space="preserve">Zájmy a zájmová činnost jako faktor prevence, její význam z hlediska rozvoje osobnosti. </w:t>
            </w:r>
          </w:p>
          <w:p w:rsidR="00BD43D8" w:rsidRPr="0040774B" w:rsidRDefault="00BD43D8" w:rsidP="00BD43D8">
            <w:r w:rsidRPr="0040774B">
              <w:t>Obsahové zaměření zájmové činnosti.</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831F23">
            <w:pPr>
              <w:jc w:val="both"/>
              <w:rPr>
                <w:b/>
              </w:rPr>
            </w:pPr>
            <w:r w:rsidRPr="0040774B">
              <w:rPr>
                <w:b/>
              </w:rPr>
              <w:t>Povinná literatura</w:t>
            </w:r>
          </w:p>
          <w:p w:rsidR="00BD43D8" w:rsidRPr="0040774B" w:rsidDel="00D25DB4" w:rsidRDefault="00BD43D8" w:rsidP="00831F23">
            <w:pPr>
              <w:jc w:val="both"/>
              <w:rPr>
                <w:del w:id="246" w:author="§.opiékoiíkkoíikoíi" w:date="2018-05-25T22:08:00Z"/>
              </w:rPr>
            </w:pPr>
            <w:del w:id="247" w:author="§.opiékoiíkkoíikoíi" w:date="2018-05-25T22:08:00Z">
              <w:r w:rsidRPr="0040774B" w:rsidDel="00D25DB4">
                <w:delText>Božik, R. (2009).</w:delText>
              </w:r>
              <w:r w:rsidRPr="0040774B" w:rsidDel="00D25DB4">
                <w:rPr>
                  <w:i/>
                </w:rPr>
                <w:delText xml:space="preserve"> </w:delText>
              </w:r>
              <w:r w:rsidRPr="0040774B" w:rsidDel="00D25DB4">
                <w:delText xml:space="preserve">Koordinátor prevencie v základnej škole. </w:delText>
              </w:r>
              <w:r w:rsidRPr="0040774B" w:rsidDel="00D25DB4">
                <w:rPr>
                  <w:i/>
                </w:rPr>
                <w:delText>Vychovávateľ</w:delText>
              </w:r>
              <w:r w:rsidRPr="0040774B" w:rsidDel="00D25DB4">
                <w:delText>, č. 4.</w:delText>
              </w:r>
            </w:del>
          </w:p>
          <w:p w:rsidR="00BD43D8" w:rsidRPr="0040774B" w:rsidRDefault="00BD43D8" w:rsidP="00831F23">
            <w:pPr>
              <w:shd w:val="clear" w:color="auto" w:fill="FFFFFF"/>
              <w:rPr>
                <w:color w:val="000000"/>
                <w:lang w:eastAsia="sk-SK"/>
              </w:rPr>
            </w:pPr>
            <w:r w:rsidRPr="0040774B">
              <w:rPr>
                <w:color w:val="000000"/>
                <w:lang w:eastAsia="sk-SK"/>
              </w:rPr>
              <w:t xml:space="preserve">Fülöpová, E., &amp; Zelinová, M. (2003). </w:t>
            </w:r>
            <w:r w:rsidRPr="0040774B">
              <w:rPr>
                <w:i/>
                <w:iCs/>
                <w:color w:val="000000"/>
                <w:lang w:eastAsia="sk-SK"/>
              </w:rPr>
              <w:t>Hry v materskej škole.</w:t>
            </w:r>
            <w:r w:rsidRPr="0040774B">
              <w:rPr>
                <w:color w:val="000000"/>
                <w:lang w:eastAsia="sk-SK"/>
              </w:rPr>
              <w:t xml:space="preserve"> Bratislava: SPN. </w:t>
            </w:r>
          </w:p>
          <w:p w:rsidR="00BD43D8" w:rsidRPr="0040774B" w:rsidRDefault="00BD43D8" w:rsidP="00831F23">
            <w:pPr>
              <w:shd w:val="clear" w:color="auto" w:fill="FFFFFF"/>
              <w:rPr>
                <w:color w:val="000000"/>
                <w:lang w:eastAsia="sk-SK"/>
              </w:rPr>
            </w:pPr>
            <w:r w:rsidRPr="0040774B">
              <w:rPr>
                <w:color w:val="000000"/>
                <w:lang w:eastAsia="sk-SK"/>
              </w:rPr>
              <w:t xml:space="preserve">Knotová, D. (2011). </w:t>
            </w:r>
            <w:r w:rsidRPr="0040774B">
              <w:rPr>
                <w:i/>
                <w:color w:val="000000"/>
                <w:lang w:eastAsia="sk-SK"/>
              </w:rPr>
              <w:t>Pedagogické dimenze volného času.</w:t>
            </w:r>
            <w:r w:rsidRPr="0040774B">
              <w:rPr>
                <w:color w:val="000000"/>
                <w:lang w:eastAsia="sk-SK"/>
              </w:rPr>
              <w:t xml:space="preserve"> Brno: Paido.</w:t>
            </w:r>
          </w:p>
          <w:p w:rsidR="00BD43D8" w:rsidRPr="0040774B" w:rsidRDefault="00BD43D8" w:rsidP="00831F23">
            <w:pPr>
              <w:shd w:val="clear" w:color="auto" w:fill="FFFFFF"/>
              <w:rPr>
                <w:color w:val="000000"/>
                <w:lang w:eastAsia="sk-SK"/>
              </w:rPr>
            </w:pPr>
            <w:r w:rsidRPr="0040774B">
              <w:rPr>
                <w:color w:val="000000"/>
                <w:lang w:eastAsia="sk-SK"/>
              </w:rPr>
              <w:t xml:space="preserve">Pávková, J., &amp; Hájek, B. (2002). </w:t>
            </w:r>
            <w:r w:rsidRPr="0040774B">
              <w:rPr>
                <w:i/>
                <w:iCs/>
                <w:color w:val="000000"/>
                <w:lang w:eastAsia="sk-SK"/>
              </w:rPr>
              <w:t xml:space="preserve">Pedagogika volného času. </w:t>
            </w:r>
            <w:r w:rsidRPr="0040774B">
              <w:rPr>
                <w:iCs/>
                <w:color w:val="000000"/>
                <w:lang w:eastAsia="sk-SK"/>
              </w:rPr>
              <w:t>Praha: Portál.</w:t>
            </w:r>
          </w:p>
          <w:p w:rsidR="002501A0" w:rsidRPr="00881581" w:rsidRDefault="002501A0" w:rsidP="002501A0">
            <w:pPr>
              <w:pStyle w:val="Normlnweb"/>
              <w:spacing w:before="0" w:beforeAutospacing="0" w:after="0" w:afterAutospacing="0"/>
              <w:jc w:val="both"/>
              <w:rPr>
                <w:sz w:val="20"/>
                <w:szCs w:val="20"/>
              </w:rPr>
            </w:pPr>
            <w:r w:rsidRPr="00881581">
              <w:rPr>
                <w:sz w:val="20"/>
                <w:szCs w:val="20"/>
              </w:rPr>
              <w:t xml:space="preserve">Kočvarová, I. (2013). </w:t>
            </w:r>
            <w:r w:rsidRPr="00881581">
              <w:rPr>
                <w:i/>
                <w:iCs/>
                <w:sz w:val="20"/>
                <w:szCs w:val="20"/>
              </w:rPr>
              <w:t>Vybrané kapitoly z pedagogicky volného času.</w:t>
            </w:r>
            <w:r>
              <w:rPr>
                <w:i/>
                <w:iCs/>
                <w:sz w:val="20"/>
                <w:szCs w:val="20"/>
              </w:rPr>
              <w:t xml:space="preserve"> </w:t>
            </w:r>
            <w:r w:rsidRPr="007D536C">
              <w:rPr>
                <w:i/>
                <w:sz w:val="20"/>
                <w:szCs w:val="20"/>
              </w:rPr>
              <w:t>Distanční studijní opora</w:t>
            </w:r>
            <w:r w:rsidRPr="007D536C">
              <w:rPr>
                <w:sz w:val="20"/>
                <w:szCs w:val="20"/>
              </w:rPr>
              <w:t xml:space="preserve">. Zlín: UTB ve Zlíně. </w:t>
            </w:r>
          </w:p>
          <w:p w:rsidR="00BD43D8" w:rsidRPr="0040774B" w:rsidRDefault="00BD43D8" w:rsidP="00831F23">
            <w:pPr>
              <w:shd w:val="clear" w:color="auto" w:fill="FFFFFF"/>
              <w:rPr>
                <w:color w:val="000000"/>
                <w:lang w:eastAsia="sk-SK"/>
              </w:rPr>
            </w:pPr>
            <w:r w:rsidRPr="0040774B">
              <w:rPr>
                <w:color w:val="000000"/>
                <w:lang w:eastAsia="sk-SK"/>
              </w:rPr>
              <w:t xml:space="preserve">Kratochvílová, E. (2004). </w:t>
            </w:r>
            <w:r w:rsidRPr="0040774B">
              <w:rPr>
                <w:i/>
                <w:iCs/>
                <w:color w:val="000000"/>
                <w:lang w:eastAsia="sk-SK"/>
              </w:rPr>
              <w:t xml:space="preserve">Pedagogika voľného času. </w:t>
            </w:r>
            <w:r w:rsidRPr="0040774B">
              <w:rPr>
                <w:color w:val="000000"/>
                <w:lang w:eastAsia="sk-SK"/>
              </w:rPr>
              <w:t>Bratislava: Univerzita Komenského.</w:t>
            </w:r>
          </w:p>
          <w:p w:rsidR="00BD43D8" w:rsidRPr="0040774B" w:rsidRDefault="00BD43D8" w:rsidP="00831F23">
            <w:pPr>
              <w:jc w:val="both"/>
              <w:rPr>
                <w:b/>
              </w:rPr>
            </w:pPr>
          </w:p>
          <w:p w:rsidR="00BD43D8" w:rsidRPr="0040774B" w:rsidRDefault="00BD43D8" w:rsidP="00831F23">
            <w:pPr>
              <w:jc w:val="both"/>
              <w:rPr>
                <w:b/>
              </w:rPr>
            </w:pPr>
            <w:r w:rsidRPr="0040774B">
              <w:rPr>
                <w:b/>
              </w:rPr>
              <w:t>Doporučená literatura</w:t>
            </w:r>
          </w:p>
          <w:p w:rsidR="00BD43D8" w:rsidRPr="0040774B" w:rsidRDefault="00BD43D8" w:rsidP="00831F23">
            <w:pPr>
              <w:jc w:val="both"/>
              <w:rPr>
                <w:color w:val="000000"/>
                <w:lang w:eastAsia="sk-SK"/>
              </w:rPr>
            </w:pPr>
            <w:r w:rsidRPr="0040774B">
              <w:rPr>
                <w:color w:val="000000"/>
                <w:lang w:eastAsia="sk-SK"/>
              </w:rPr>
              <w:t xml:space="preserve">Bendl, S. (2015). </w:t>
            </w:r>
            <w:r w:rsidRPr="0040774B">
              <w:rPr>
                <w:i/>
                <w:color w:val="000000"/>
                <w:lang w:eastAsia="sk-SK"/>
              </w:rPr>
              <w:t>Vychovatelství: učebnice teoretických základů oboru.</w:t>
            </w:r>
            <w:r w:rsidRPr="0040774B">
              <w:rPr>
                <w:color w:val="000000"/>
                <w:lang w:eastAsia="sk-SK"/>
              </w:rPr>
              <w:t xml:space="preserve"> Praha: Grada.</w:t>
            </w:r>
          </w:p>
          <w:p w:rsidR="00BD43D8" w:rsidRPr="0040774B" w:rsidRDefault="00BD43D8" w:rsidP="00BD43D8">
            <w:pPr>
              <w:jc w:val="both"/>
              <w:rPr>
                <w:b/>
              </w:rPr>
            </w:pPr>
            <w:r w:rsidRPr="0040774B">
              <w:rPr>
                <w:color w:val="000000"/>
                <w:lang w:eastAsia="sk-SK"/>
              </w:rPr>
              <w:t xml:space="preserve">Zelinová, M. (2012). </w:t>
            </w:r>
            <w:r w:rsidRPr="0040774B">
              <w:rPr>
                <w:i/>
                <w:iCs/>
                <w:color w:val="000000"/>
                <w:lang w:eastAsia="sk-SK"/>
              </w:rPr>
              <w:t>Voľný čas efektívne a tvorivo.</w:t>
            </w:r>
            <w:r w:rsidRPr="0040774B">
              <w:rPr>
                <w:color w:val="000000"/>
                <w:lang w:eastAsia="sk-SK"/>
              </w:rPr>
              <w:t xml:space="preserve"> Bratislava: Iura Edition.</w:t>
            </w:r>
          </w:p>
          <w:p w:rsidR="00BD43D8" w:rsidRPr="0040774B" w:rsidRDefault="00BD43D8" w:rsidP="00BD43D8">
            <w:pPr>
              <w:jc w:val="both"/>
              <w:rPr>
                <w:b/>
              </w:rPr>
            </w:pPr>
            <w:r w:rsidRPr="0040774B">
              <w:rPr>
                <w:color w:val="000000"/>
                <w:lang w:eastAsia="sk-SK"/>
              </w:rPr>
              <w:t xml:space="preserve">Zelinová, M. (2007). </w:t>
            </w:r>
            <w:r w:rsidRPr="0040774B">
              <w:rPr>
                <w:i/>
                <w:iCs/>
                <w:color w:val="000000"/>
                <w:lang w:eastAsia="sk-SK"/>
              </w:rPr>
              <w:t>Hry pro rozvoj emocí a komunikace</w:t>
            </w:r>
            <w:r w:rsidRPr="0040774B">
              <w:rPr>
                <w:color w:val="000000"/>
                <w:lang w:eastAsia="sk-SK"/>
              </w:rPr>
              <w:t>. Praha: Portál.</w:t>
            </w:r>
          </w:p>
          <w:p w:rsidR="00BD43D8" w:rsidRPr="0040774B" w:rsidRDefault="00BD43D8" w:rsidP="00BD43D8">
            <w:pPr>
              <w:jc w:val="both"/>
            </w:pP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20</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D43D8">
        <w:trPr>
          <w:trHeight w:val="85"/>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p w:rsidR="00BD43D8" w:rsidRDefault="00BD43D8" w:rsidP="00BD43D8">
            <w:pPr>
              <w:jc w:val="both"/>
            </w:pPr>
          </w:p>
          <w:p w:rsidR="00DE334C" w:rsidRPr="0040774B" w:rsidRDefault="00DE334C" w:rsidP="00BD43D8">
            <w:pPr>
              <w:jc w:val="both"/>
            </w:pPr>
          </w:p>
        </w:tc>
      </w:tr>
    </w:tbl>
    <w:p w:rsidR="00BD43D8" w:rsidRDefault="00BD43D8"/>
    <w:p w:rsidR="00D53980" w:rsidRDefault="00D53980">
      <w:pPr>
        <w:rPr>
          <w:ins w:id="248" w:author="Hana Navrátilová" w:date="2018-05-31T11:36:00Z"/>
        </w:rPr>
      </w:pPr>
    </w:p>
    <w:p w:rsidR="00B101EE" w:rsidRPr="0040774B" w:rsidRDefault="00B101E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Pedagogická praxe souvislá s portfoliem</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1067FB" w:rsidRPr="0040774B" w:rsidRDefault="001067FB" w:rsidP="00BD43D8">
            <w:pPr>
              <w:jc w:val="both"/>
            </w:pPr>
            <w:r w:rsidRPr="0040774B">
              <w:t>2s</w:t>
            </w:r>
          </w:p>
          <w:p w:rsidR="00BD43D8" w:rsidRPr="0040774B" w:rsidRDefault="001067FB" w:rsidP="00BD43D8">
            <w:pPr>
              <w:jc w:val="both"/>
            </w:pPr>
            <w:r w:rsidRPr="0040774B">
              <w:t xml:space="preserve">+ </w:t>
            </w:r>
            <w:r w:rsidR="00BD43D8" w:rsidRPr="0040774B">
              <w:t>4 týdny blok</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2</w:t>
            </w:r>
          </w:p>
          <w:p w:rsidR="001067FB" w:rsidRPr="0040774B" w:rsidRDefault="001067FB" w:rsidP="00BD43D8">
            <w:pPr>
              <w:jc w:val="both"/>
            </w:pPr>
            <w:r w:rsidRPr="0040774B">
              <w:t>+100</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6</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1067FB" w:rsidP="00BD43D8">
            <w:pPr>
              <w:jc w:val="both"/>
            </w:pPr>
            <w:r w:rsidRPr="0040774B">
              <w:t xml:space="preserve">seminář, </w:t>
            </w:r>
            <w:r w:rsidR="00BD43D8" w:rsidRPr="0040774B">
              <w:t>odborná praxe</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 xml:space="preserve">Docházka (100% účast na praxi). </w:t>
            </w:r>
          </w:p>
          <w:p w:rsidR="00BD43D8" w:rsidRPr="0040774B" w:rsidRDefault="00BE0CA0" w:rsidP="00BD43D8">
            <w:pPr>
              <w:jc w:val="both"/>
            </w:pPr>
            <w:r>
              <w:t>Předložení</w:t>
            </w:r>
            <w:r w:rsidR="00BD43D8" w:rsidRPr="0040774B">
              <w:t xml:space="preserve"> portfolia ze souvislé pedagogické praxe v trvání 4 týdnů.</w:t>
            </w:r>
          </w:p>
        </w:tc>
      </w:tr>
      <w:tr w:rsidR="00BD43D8" w:rsidRPr="0040774B" w:rsidTr="00BD43D8">
        <w:trPr>
          <w:trHeight w:val="215"/>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doc. PaedDr. Jana Majerčíková,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supervize odborné praxe</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16"/>
        </w:trPr>
        <w:tc>
          <w:tcPr>
            <w:tcW w:w="9855" w:type="dxa"/>
            <w:gridSpan w:val="8"/>
            <w:tcBorders>
              <w:top w:val="nil"/>
            </w:tcBorders>
          </w:tcPr>
          <w:p w:rsidR="00BD43D8" w:rsidRPr="0040774B" w:rsidRDefault="00BD43D8" w:rsidP="00BD43D8">
            <w:pPr>
              <w:jc w:val="both"/>
            </w:pPr>
            <w:r w:rsidRPr="0040774B">
              <w:t>doc. PaedDr. Jana Majerčíková, PhD.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E66EB8">
        <w:trPr>
          <w:trHeight w:val="2907"/>
        </w:trPr>
        <w:tc>
          <w:tcPr>
            <w:tcW w:w="9855" w:type="dxa"/>
            <w:gridSpan w:val="8"/>
            <w:tcBorders>
              <w:top w:val="nil"/>
              <w:bottom w:val="single" w:sz="12" w:space="0" w:color="auto"/>
            </w:tcBorders>
          </w:tcPr>
          <w:p w:rsidR="00A83CE5" w:rsidRDefault="00A83CE5" w:rsidP="00BD43D8">
            <w:pPr>
              <w:autoSpaceDE w:val="0"/>
              <w:autoSpaceDN w:val="0"/>
              <w:adjustRightInd w:val="0"/>
              <w:rPr>
                <w:rFonts w:eastAsia="TimesNewRoman"/>
                <w:lang w:eastAsia="en-US"/>
              </w:rPr>
            </w:pP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Student získá zkušenosti s dlouhodobým působením v MŠ:</w:t>
            </w:r>
          </w:p>
          <w:p w:rsidR="00BD43D8" w:rsidRPr="0040774B" w:rsidRDefault="00320749" w:rsidP="00BD43D8">
            <w:pPr>
              <w:autoSpaceDE w:val="0"/>
              <w:autoSpaceDN w:val="0"/>
              <w:adjustRightInd w:val="0"/>
              <w:rPr>
                <w:rFonts w:eastAsia="TimesNewRoman"/>
                <w:lang w:eastAsia="en-US"/>
              </w:rPr>
            </w:pPr>
            <w:r>
              <w:rPr>
                <w:rFonts w:eastAsia="TimesNewRoman"/>
                <w:lang w:eastAsia="en-US"/>
              </w:rPr>
              <w:t xml:space="preserve">- </w:t>
            </w:r>
            <w:r w:rsidR="00BD43D8" w:rsidRPr="0040774B">
              <w:rPr>
                <w:rFonts w:eastAsia="TimesNewRoman"/>
                <w:lang w:eastAsia="en-US"/>
              </w:rPr>
              <w:t>rozvine své kompetence související s projektováním edukačního procesu v mateřské škole (orientace v pedagogických dokumentech, sestavení obsahu a organizace výukové jednotky, stanovení cílů výukové jednotky, realizace didaktické analýzy učiva, volba efektivních postupů v rámci výukové jednotky apod.);</w:t>
            </w:r>
          </w:p>
          <w:p w:rsidR="00D35BEE" w:rsidRDefault="00320749" w:rsidP="00BD43D8">
            <w:pPr>
              <w:autoSpaceDE w:val="0"/>
              <w:autoSpaceDN w:val="0"/>
              <w:adjustRightInd w:val="0"/>
              <w:rPr>
                <w:rFonts w:eastAsia="TimesNewRoman"/>
                <w:lang w:eastAsia="en-US"/>
              </w:rPr>
            </w:pPr>
            <w:r>
              <w:rPr>
                <w:rFonts w:eastAsia="TimesNewRoman"/>
                <w:lang w:eastAsia="en-US"/>
              </w:rPr>
              <w:t xml:space="preserve">- </w:t>
            </w:r>
            <w:r w:rsidR="00BD43D8" w:rsidRPr="0040774B">
              <w:rPr>
                <w:rFonts w:eastAsia="TimesNewRoman"/>
                <w:lang w:eastAsia="en-US"/>
              </w:rPr>
              <w:t xml:space="preserve">podpoří kompetence související s hodnocením edukačního procesu (zařazovat a využívat různé formy hodnoceni, připravit a realizovat činnosti pro sebehodnocení a vzájemné oceňovaní, dokázat systematicky analyzovat edukační jednotku, posoudit, zhodnotit a argumentovat uplatněnou metodiku edukačního procesu, uskutečnit sebereflexi </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a sebehodnoceni vlastního edukačního procesu);</w:t>
            </w:r>
          </w:p>
          <w:p w:rsidR="00D35BEE" w:rsidRDefault="00320749" w:rsidP="00BD43D8">
            <w:pPr>
              <w:autoSpaceDE w:val="0"/>
              <w:autoSpaceDN w:val="0"/>
              <w:adjustRightInd w:val="0"/>
              <w:rPr>
                <w:rFonts w:eastAsia="TimesNewRoman"/>
                <w:lang w:eastAsia="en-US"/>
              </w:rPr>
            </w:pPr>
            <w:r>
              <w:rPr>
                <w:rFonts w:eastAsia="TimesNewRoman"/>
                <w:lang w:eastAsia="en-US"/>
              </w:rPr>
              <w:t xml:space="preserve">- </w:t>
            </w:r>
            <w:r w:rsidR="00BD43D8" w:rsidRPr="0040774B">
              <w:rPr>
                <w:rFonts w:eastAsia="TimesNewRoman"/>
                <w:lang w:eastAsia="en-US"/>
              </w:rPr>
              <w:t>získá ko</w:t>
            </w:r>
            <w:r w:rsidR="00BE0CA0">
              <w:rPr>
                <w:rFonts w:eastAsia="TimesNewRoman"/>
                <w:lang w:eastAsia="en-US"/>
              </w:rPr>
              <w:t>mpetence související se spoluprací</w:t>
            </w:r>
            <w:r w:rsidR="00BD43D8" w:rsidRPr="0040774B">
              <w:rPr>
                <w:rFonts w:eastAsia="TimesNewRoman"/>
                <w:lang w:eastAsia="en-US"/>
              </w:rPr>
              <w:t xml:space="preserve"> učitele s jinými odborníky  - spolupráce s participujícím pedagogem, </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s rodiči děti, s jinými pracovníky ve škole i mimo ni (speciální pedagog, psycholog, logoped);</w:t>
            </w:r>
          </w:p>
          <w:p w:rsidR="00BD43D8" w:rsidRDefault="00320749" w:rsidP="00BD43D8">
            <w:pPr>
              <w:autoSpaceDE w:val="0"/>
              <w:autoSpaceDN w:val="0"/>
              <w:adjustRightInd w:val="0"/>
              <w:rPr>
                <w:rFonts w:eastAsia="TimesNewRoman"/>
                <w:lang w:eastAsia="en-US"/>
              </w:rPr>
            </w:pPr>
            <w:r>
              <w:rPr>
                <w:rFonts w:eastAsia="TimesNewRoman"/>
                <w:lang w:eastAsia="en-US"/>
              </w:rPr>
              <w:t xml:space="preserve">- </w:t>
            </w:r>
            <w:r w:rsidR="00BD43D8" w:rsidRPr="0040774B">
              <w:rPr>
                <w:rFonts w:eastAsia="TimesNewRoman"/>
                <w:lang w:eastAsia="en-US"/>
              </w:rPr>
              <w:t>uvědomí si (prostřednictvím své zkušenosti) aspekty a podmínky související s rolí a statusem v MŠ (zvládnout odpovídající výchovné situace a podmínky, které podporuji sociální kontakt).</w:t>
            </w:r>
          </w:p>
          <w:p w:rsidR="00A83CE5" w:rsidRPr="0040774B" w:rsidRDefault="00A83CE5" w:rsidP="00BD43D8">
            <w:pPr>
              <w:autoSpaceDE w:val="0"/>
              <w:autoSpaceDN w:val="0"/>
              <w:adjustRightInd w:val="0"/>
              <w:rPr>
                <w:rFonts w:eastAsia="TimesNewRoman"/>
                <w:lang w:eastAsia="en-US"/>
              </w:rPr>
            </w:pP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351025" w:rsidRDefault="00BD43D8" w:rsidP="00351025">
            <w:pPr>
              <w:jc w:val="both"/>
              <w:rPr>
                <w:b/>
              </w:rPr>
            </w:pPr>
            <w:r w:rsidRPr="00351025">
              <w:rPr>
                <w:b/>
              </w:rPr>
              <w:t>Povinná literatura</w:t>
            </w:r>
          </w:p>
          <w:p w:rsidR="00BD43D8" w:rsidRPr="00351025" w:rsidRDefault="00BD43D8" w:rsidP="00351025">
            <w:pPr>
              <w:jc w:val="both"/>
              <w:rPr>
                <w:rFonts w:eastAsia="TimesNewRoman"/>
                <w:lang w:eastAsia="en-US"/>
              </w:rPr>
            </w:pPr>
            <w:r w:rsidRPr="00351025">
              <w:t xml:space="preserve">Kolář, Z., </w:t>
            </w:r>
            <w:r w:rsidRPr="00351025">
              <w:rPr>
                <w:noProof/>
                <w:shd w:val="clear" w:color="auto" w:fill="FFFFFF"/>
              </w:rPr>
              <w:t xml:space="preserve">&amp; </w:t>
            </w:r>
            <w:r w:rsidRPr="00351025">
              <w:t xml:space="preserve">Vališová, </w:t>
            </w:r>
            <w:r w:rsidRPr="00351025">
              <w:rPr>
                <w:rFonts w:eastAsia="TimesNewRoman"/>
                <w:lang w:eastAsia="en-US"/>
              </w:rPr>
              <w:t>A. (2009)</w:t>
            </w:r>
            <w:r w:rsidRPr="00351025">
              <w:rPr>
                <w:rFonts w:eastAsia="TimesNewRoman"/>
                <w:i/>
                <w:iCs/>
                <w:lang w:eastAsia="en-US"/>
              </w:rPr>
              <w:t xml:space="preserve">. Analýza vyučování. </w:t>
            </w:r>
            <w:r w:rsidRPr="00351025">
              <w:rPr>
                <w:rFonts w:eastAsia="TimesNewRoman"/>
                <w:lang w:eastAsia="en-US"/>
              </w:rPr>
              <w:t>Praha: Grada.</w:t>
            </w:r>
          </w:p>
          <w:p w:rsidR="006A0233" w:rsidRPr="00351025" w:rsidRDefault="006A0233" w:rsidP="00351025">
            <w:pPr>
              <w:pStyle w:val="Normlnweb"/>
              <w:shd w:val="clear" w:color="auto" w:fill="FFFFFF"/>
              <w:spacing w:before="0" w:beforeAutospacing="0" w:after="0" w:afterAutospacing="0"/>
              <w:jc w:val="both"/>
              <w:rPr>
                <w:color w:val="000000"/>
                <w:sz w:val="20"/>
                <w:szCs w:val="20"/>
              </w:rPr>
            </w:pPr>
            <w:r w:rsidRPr="00351025">
              <w:rPr>
                <w:color w:val="000000"/>
                <w:sz w:val="20"/>
                <w:szCs w:val="20"/>
              </w:rPr>
              <w:t xml:space="preserve">Majerčíková, J. (2015). </w:t>
            </w:r>
            <w:r w:rsidRPr="00351025">
              <w:rPr>
                <w:i/>
                <w:color w:val="000000"/>
                <w:sz w:val="20"/>
                <w:szCs w:val="20"/>
              </w:rPr>
              <w:t>Síťování škol a příprava „cvičných“ učitelů zaměřená na podporu pedagogických praxí studentů UTB.</w:t>
            </w:r>
            <w:r w:rsidRPr="00351025">
              <w:rPr>
                <w:color w:val="000000"/>
                <w:sz w:val="20"/>
                <w:szCs w:val="20"/>
              </w:rPr>
              <w:t xml:space="preserve"> </w:t>
            </w:r>
            <w:r w:rsidRPr="00BE0CA0">
              <w:rPr>
                <w:i/>
                <w:color w:val="000000"/>
                <w:sz w:val="20"/>
                <w:szCs w:val="20"/>
              </w:rPr>
              <w:t>Distační studijní opora.</w:t>
            </w:r>
            <w:r w:rsidRPr="00351025">
              <w:rPr>
                <w:color w:val="000000"/>
                <w:sz w:val="20"/>
                <w:szCs w:val="20"/>
              </w:rPr>
              <w:t xml:space="preserve"> </w:t>
            </w:r>
            <w:r w:rsidR="00351025" w:rsidRPr="00351025">
              <w:rPr>
                <w:color w:val="000000"/>
                <w:sz w:val="20"/>
                <w:szCs w:val="20"/>
              </w:rPr>
              <w:t xml:space="preserve">Zlín: UTB ve Zlíně. </w:t>
            </w:r>
            <w:r w:rsidRPr="00351025">
              <w:rPr>
                <w:color w:val="000000"/>
                <w:sz w:val="20"/>
                <w:szCs w:val="20"/>
              </w:rPr>
              <w:t>Dostupné z:</w:t>
            </w:r>
            <w:r w:rsidRPr="00351025">
              <w:rPr>
                <w:sz w:val="20"/>
                <w:szCs w:val="20"/>
              </w:rPr>
              <w:t xml:space="preserve"> </w:t>
            </w:r>
            <w:hyperlink r:id="rId35" w:history="1">
              <w:r w:rsidRPr="00351025">
                <w:rPr>
                  <w:rStyle w:val="Hypertextovodkaz"/>
                  <w:sz w:val="20"/>
                  <w:szCs w:val="20"/>
                </w:rPr>
                <w:t>http://online.anyflip.com/wgrk/vtso/mobile/index.html</w:t>
              </w:r>
            </w:hyperlink>
          </w:p>
          <w:p w:rsidR="00BD43D8" w:rsidRPr="002501A0" w:rsidRDefault="00BD43D8" w:rsidP="002501A0">
            <w:pPr>
              <w:jc w:val="both"/>
            </w:pPr>
            <w:del w:id="249" w:author="§.opiékoiíkkoíikoíi" w:date="2018-05-25T22:04:00Z">
              <w:r w:rsidRPr="00351025" w:rsidDel="00D25DB4">
                <w:delText xml:space="preserve">Slavík, J. et al. (2017). </w:delText>
              </w:r>
              <w:r w:rsidRPr="00351025" w:rsidDel="00D25DB4">
                <w:rPr>
                  <w:i/>
                  <w:iCs/>
                </w:rPr>
                <w:delText>Transdisciplinární didaktika: O učitelském sdílení znalostí a zvyšování kvality výuky napříč obory</w:delText>
              </w:r>
              <w:r w:rsidRPr="00351025" w:rsidDel="00D25DB4">
                <w:delText>. Brno: Masarykova univerzita.</w:delText>
              </w:r>
            </w:del>
            <w:r w:rsidRPr="00351025">
              <w:rPr>
                <w:rFonts w:eastAsia="TimesNewRoman"/>
                <w:lang w:eastAsia="en-US"/>
              </w:rPr>
              <w:t xml:space="preserve">Skalková, J. (2007). </w:t>
            </w:r>
            <w:r w:rsidRPr="00351025">
              <w:rPr>
                <w:rFonts w:eastAsia="TimesNewRoman"/>
                <w:i/>
                <w:iCs/>
                <w:lang w:eastAsia="en-US"/>
              </w:rPr>
              <w:t xml:space="preserve">Obecná didaktika. </w:t>
            </w:r>
            <w:r w:rsidRPr="00351025">
              <w:rPr>
                <w:rFonts w:eastAsia="TimesNewRoman"/>
                <w:lang w:eastAsia="en-US"/>
              </w:rPr>
              <w:t>Praha: Grada.</w:t>
            </w:r>
          </w:p>
          <w:p w:rsidR="00D53980" w:rsidRPr="00E66EB8" w:rsidRDefault="00D53980" w:rsidP="00351025">
            <w:pPr>
              <w:autoSpaceDE w:val="0"/>
              <w:autoSpaceDN w:val="0"/>
              <w:adjustRightInd w:val="0"/>
              <w:rPr>
                <w:rFonts w:eastAsia="TimesNewRoman"/>
                <w:lang w:eastAsia="en-US"/>
              </w:rPr>
            </w:pPr>
          </w:p>
          <w:p w:rsidR="00BD43D8" w:rsidRPr="00057306" w:rsidRDefault="00BD43D8" w:rsidP="00351025">
            <w:pPr>
              <w:autoSpaceDE w:val="0"/>
              <w:autoSpaceDN w:val="0"/>
              <w:adjustRightInd w:val="0"/>
              <w:rPr>
                <w:rFonts w:eastAsia="TimesNewRoman"/>
                <w:b/>
                <w:bCs/>
                <w:lang w:val="sk-SK" w:eastAsia="en-US"/>
              </w:rPr>
            </w:pPr>
            <w:r w:rsidRPr="00351025">
              <w:rPr>
                <w:rFonts w:eastAsia="TimesNewRoman"/>
                <w:b/>
                <w:bCs/>
                <w:lang w:eastAsia="en-US"/>
              </w:rPr>
              <w:t>Doporučená literatura</w:t>
            </w:r>
          </w:p>
          <w:p w:rsidR="00BD43D8" w:rsidRPr="00351025" w:rsidRDefault="00BD43D8" w:rsidP="00351025">
            <w:pPr>
              <w:autoSpaceDE w:val="0"/>
              <w:autoSpaceDN w:val="0"/>
              <w:adjustRightInd w:val="0"/>
              <w:rPr>
                <w:rFonts w:eastAsia="TimesNewRoman"/>
                <w:lang w:eastAsia="en-US"/>
              </w:rPr>
            </w:pPr>
            <w:r w:rsidRPr="00351025">
              <w:rPr>
                <w:rFonts w:eastAsia="TimesNewRoman"/>
                <w:lang w:eastAsia="en-US"/>
              </w:rPr>
              <w:t xml:space="preserve">Kohlová, M. (2003). </w:t>
            </w:r>
            <w:r w:rsidRPr="00351025">
              <w:rPr>
                <w:rFonts w:eastAsia="TimesNewRoman"/>
                <w:i/>
                <w:iCs/>
                <w:lang w:eastAsia="en-US"/>
              </w:rPr>
              <w:t>200 výtvarných činností</w:t>
            </w:r>
            <w:r w:rsidRPr="00351025">
              <w:rPr>
                <w:rFonts w:eastAsia="TimesNewRoman"/>
                <w:lang w:eastAsia="en-US"/>
              </w:rPr>
              <w:t>. Praha: Portál.</w:t>
            </w:r>
          </w:p>
          <w:p w:rsidR="00BD43D8" w:rsidRPr="00351025" w:rsidRDefault="00BD43D8" w:rsidP="00351025">
            <w:pPr>
              <w:autoSpaceDE w:val="0"/>
              <w:autoSpaceDN w:val="0"/>
              <w:adjustRightInd w:val="0"/>
              <w:rPr>
                <w:rFonts w:eastAsia="TimesNewRoman"/>
                <w:lang w:eastAsia="en-US"/>
              </w:rPr>
            </w:pPr>
            <w:r w:rsidRPr="00351025">
              <w:rPr>
                <w:rFonts w:eastAsia="TimesNewRoman"/>
                <w:lang w:eastAsia="en-US"/>
              </w:rPr>
              <w:t xml:space="preserve">Kaplan, A. (2003). </w:t>
            </w:r>
            <w:r w:rsidRPr="00351025">
              <w:rPr>
                <w:rFonts w:eastAsia="TimesNewRoman"/>
                <w:i/>
                <w:iCs/>
                <w:lang w:eastAsia="en-US"/>
              </w:rPr>
              <w:t xml:space="preserve">Skáčeme, běháme a hrajeme si na hřišti a pod střechou. </w:t>
            </w:r>
            <w:r w:rsidRPr="00351025">
              <w:rPr>
                <w:rFonts w:eastAsia="TimesNewRoman"/>
                <w:lang w:eastAsia="en-US"/>
              </w:rPr>
              <w:t>Praha: Portál.</w:t>
            </w:r>
          </w:p>
          <w:p w:rsidR="00351025" w:rsidRPr="00351025" w:rsidRDefault="00351025" w:rsidP="00351025">
            <w:pPr>
              <w:pStyle w:val="Normlnweb"/>
              <w:shd w:val="clear" w:color="auto" w:fill="FFFFFF"/>
              <w:spacing w:before="0" w:beforeAutospacing="0" w:after="0" w:afterAutospacing="0"/>
              <w:rPr>
                <w:color w:val="000000"/>
                <w:sz w:val="20"/>
                <w:szCs w:val="20"/>
              </w:rPr>
            </w:pPr>
            <w:r w:rsidRPr="00351025">
              <w:rPr>
                <w:color w:val="000000"/>
                <w:sz w:val="20"/>
                <w:szCs w:val="20"/>
              </w:rPr>
              <w:t xml:space="preserve">Lukášová, H. (2015). </w:t>
            </w:r>
            <w:r w:rsidRPr="00351025">
              <w:rPr>
                <w:i/>
                <w:color w:val="000000"/>
                <w:sz w:val="20"/>
                <w:szCs w:val="20"/>
              </w:rPr>
              <w:t>Využití portfolia učitele ve výuce</w:t>
            </w:r>
            <w:r w:rsidRPr="00351025">
              <w:rPr>
                <w:color w:val="000000"/>
                <w:sz w:val="20"/>
                <w:szCs w:val="20"/>
              </w:rPr>
              <w:t xml:space="preserve">. </w:t>
            </w:r>
            <w:r w:rsidRPr="00BE0CA0">
              <w:rPr>
                <w:i/>
                <w:color w:val="000000"/>
                <w:sz w:val="20"/>
                <w:szCs w:val="20"/>
              </w:rPr>
              <w:t>Distační studijní opora.</w:t>
            </w:r>
            <w:r w:rsidRPr="00351025">
              <w:rPr>
                <w:color w:val="000000"/>
                <w:sz w:val="20"/>
                <w:szCs w:val="20"/>
              </w:rPr>
              <w:t xml:space="preserve"> Zlín: UTB ve Zlíně. Dostupné z:</w:t>
            </w:r>
            <w:r w:rsidRPr="00351025">
              <w:rPr>
                <w:sz w:val="20"/>
                <w:szCs w:val="20"/>
              </w:rPr>
              <w:t xml:space="preserve"> </w:t>
            </w:r>
            <w:hyperlink r:id="rId36" w:history="1">
              <w:r w:rsidRPr="00351025">
                <w:rPr>
                  <w:rStyle w:val="Hypertextovodkaz"/>
                  <w:sz w:val="20"/>
                  <w:szCs w:val="20"/>
                </w:rPr>
                <w:t>http://online.anyflip.com/wgrk/zsxr/mobile/index.html</w:t>
              </w:r>
            </w:hyperlink>
          </w:p>
          <w:p w:rsidR="00BD43D8" w:rsidRPr="00351025" w:rsidRDefault="00BD43D8" w:rsidP="00351025">
            <w:pPr>
              <w:autoSpaceDE w:val="0"/>
              <w:autoSpaceDN w:val="0"/>
              <w:adjustRightInd w:val="0"/>
              <w:rPr>
                <w:rFonts w:eastAsia="TimesNewRoman"/>
                <w:lang w:eastAsia="en-US"/>
              </w:rPr>
            </w:pPr>
            <w:r w:rsidRPr="00351025">
              <w:rPr>
                <w:rFonts w:eastAsia="TimesNewRoman"/>
                <w:lang w:eastAsia="en-US"/>
              </w:rPr>
              <w:t xml:space="preserve">Špačková, R. (2004). </w:t>
            </w:r>
            <w:r w:rsidRPr="00351025">
              <w:rPr>
                <w:rFonts w:eastAsia="TimesNewRoman"/>
                <w:i/>
                <w:iCs/>
                <w:lang w:eastAsia="en-US"/>
              </w:rPr>
              <w:t>111 námětu pro tvořivou hru dětí</w:t>
            </w:r>
            <w:r w:rsidRPr="00351025">
              <w:rPr>
                <w:rFonts w:eastAsia="TimesNewRoman"/>
                <w:lang w:eastAsia="en-US"/>
              </w:rPr>
              <w:t>. Praha: Portál.</w:t>
            </w:r>
          </w:p>
          <w:p w:rsidR="00BD43D8" w:rsidRPr="0040774B" w:rsidRDefault="00BD43D8" w:rsidP="00BD43D8">
            <w:pPr>
              <w:pStyle w:val="Nadpis1"/>
              <w:numPr>
                <w:ilvl w:val="0"/>
                <w:numId w:val="0"/>
              </w:numPr>
              <w:shd w:val="clear" w:color="auto" w:fill="FFFFFF"/>
              <w:spacing w:before="0" w:line="240" w:lineRule="auto"/>
              <w:ind w:left="360" w:hanging="360"/>
              <w:rPr>
                <w:rFonts w:ascii="Times New Roman" w:hAnsi="Times New Roman"/>
                <w:color w:val="auto"/>
                <w:sz w:val="20"/>
                <w:szCs w:val="20"/>
              </w:rPr>
            </w:pPr>
            <w:r w:rsidRPr="00351025">
              <w:rPr>
                <w:rFonts w:ascii="Times New Roman" w:eastAsia="TimesNewRoman" w:hAnsi="Times New Roman"/>
                <w:color w:val="auto"/>
                <w:sz w:val="20"/>
                <w:szCs w:val="20"/>
              </w:rPr>
              <w:t>Weaverová, M.</w:t>
            </w:r>
            <w:r w:rsidRPr="0040774B">
              <w:rPr>
                <w:rFonts w:ascii="Times New Roman" w:eastAsia="TimesNewRoman" w:hAnsi="Times New Roman"/>
                <w:color w:val="auto"/>
                <w:sz w:val="20"/>
                <w:szCs w:val="20"/>
              </w:rPr>
              <w:t xml:space="preserve"> (2001). </w:t>
            </w:r>
            <w:r w:rsidRPr="0040774B">
              <w:rPr>
                <w:rFonts w:ascii="Times New Roman" w:eastAsia="TimesNewRoman" w:hAnsi="Times New Roman"/>
                <w:i/>
                <w:iCs/>
                <w:color w:val="auto"/>
                <w:sz w:val="20"/>
                <w:szCs w:val="20"/>
              </w:rPr>
              <w:t xml:space="preserve">300 her a cvičení pro úspěšný vstup do školy. </w:t>
            </w:r>
            <w:r w:rsidRPr="0040774B">
              <w:rPr>
                <w:rFonts w:ascii="Times New Roman" w:eastAsia="TimesNewRoman" w:hAnsi="Times New Roman"/>
                <w:color w:val="auto"/>
                <w:sz w:val="20"/>
                <w:szCs w:val="20"/>
              </w:rPr>
              <w:t>Praha: Portál.</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7</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D53980">
        <w:trPr>
          <w:trHeight w:val="841"/>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tc>
      </w:tr>
    </w:tbl>
    <w:p w:rsidR="00BD43D8" w:rsidRPr="0040774B" w:rsidRDefault="00BD43D8"/>
    <w:p w:rsidR="00BD43D8" w:rsidRDefault="00BD43D8"/>
    <w:p w:rsidR="002501A0" w:rsidRPr="0040774B" w:rsidRDefault="002501A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Základy logopedie</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7</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7</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3</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klasifikovaný 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del w:id="250" w:author="§.opiékoiíkkoíikoíi" w:date="2018-05-25T21:51:00Z">
              <w:r w:rsidRPr="0040774B" w:rsidDel="00384118">
                <w:rPr>
                  <w:color w:val="000000"/>
                  <w:shd w:val="clear" w:color="auto" w:fill="FFFFFF"/>
                </w:rPr>
                <w:delText xml:space="preserve">Průběžné plnění zadávaných úkolů, </w:delText>
              </w:r>
            </w:del>
            <w:ins w:id="251" w:author="§.opiékoiíkkoíikoíi" w:date="2018-05-25T21:51:00Z">
              <w:r w:rsidR="00384118">
                <w:rPr>
                  <w:color w:val="000000"/>
                  <w:shd w:val="clear" w:color="auto" w:fill="FFFFFF"/>
                </w:rPr>
                <w:t>Ú</w:t>
              </w:r>
            </w:ins>
            <w:del w:id="252" w:author="§.opiékoiíkkoíikoíi" w:date="2018-05-25T21:51:00Z">
              <w:r w:rsidRPr="0040774B" w:rsidDel="00384118">
                <w:rPr>
                  <w:color w:val="000000"/>
                  <w:shd w:val="clear" w:color="auto" w:fill="FFFFFF"/>
                </w:rPr>
                <w:delText>ú</w:delText>
              </w:r>
            </w:del>
            <w:r w:rsidRPr="0040774B">
              <w:rPr>
                <w:color w:val="000000"/>
                <w:shd w:val="clear" w:color="auto" w:fill="FFFFFF"/>
              </w:rPr>
              <w:t>spěšné absolvování kolokvia, vytvoření projektu logopedické prevence. </w:t>
            </w:r>
          </w:p>
        </w:tc>
      </w:tr>
      <w:tr w:rsidR="00BD43D8" w:rsidRPr="0040774B" w:rsidTr="00BD43D8">
        <w:trPr>
          <w:trHeight w:val="370"/>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C762A3" w:rsidP="00BD43D8">
            <w:pPr>
              <w:jc w:val="both"/>
            </w:pPr>
            <w:r>
              <w:t>Mgr. Jana Vašíková, Ph</w:t>
            </w:r>
            <w:r w:rsidR="00BD43D8" w:rsidRPr="0040774B">
              <w:t>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C762A3" w:rsidP="00BD43D8">
            <w:pPr>
              <w:jc w:val="both"/>
            </w:pPr>
            <w:r>
              <w:t>Mgr. Jana Vašíková, Ph</w:t>
            </w:r>
            <w:r w:rsidR="00BD43D8" w:rsidRPr="0040774B">
              <w:t>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6466BA">
        <w:trPr>
          <w:trHeight w:val="2849"/>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pPr>
              <w:rPr>
                <w:color w:val="000000"/>
                <w:shd w:val="clear" w:color="auto" w:fill="FFFFFF"/>
              </w:rPr>
            </w:pPr>
            <w:r w:rsidRPr="0040774B">
              <w:rPr>
                <w:color w:val="000000"/>
                <w:shd w:val="clear" w:color="auto" w:fill="FFFFFF"/>
              </w:rPr>
              <w:t>Logopedie - pojem, předmět, historické souvislosti.</w:t>
            </w:r>
          </w:p>
          <w:p w:rsidR="00BD43D8" w:rsidRPr="0040774B" w:rsidRDefault="00BD43D8" w:rsidP="00BD43D8">
            <w:pPr>
              <w:rPr>
                <w:color w:val="000000"/>
                <w:shd w:val="clear" w:color="auto" w:fill="FFFFFF"/>
              </w:rPr>
            </w:pPr>
            <w:r w:rsidRPr="0040774B">
              <w:rPr>
                <w:color w:val="000000"/>
                <w:shd w:val="clear" w:color="auto" w:fill="FFFFFF"/>
              </w:rPr>
              <w:t>Systém logopedické péče v ČR. Legislativní ukotvení.</w:t>
            </w:r>
            <w:r w:rsidRPr="0040774B">
              <w:rPr>
                <w:color w:val="000000"/>
              </w:rPr>
              <w:br/>
            </w:r>
            <w:r w:rsidRPr="0040774B">
              <w:rPr>
                <w:color w:val="000000"/>
                <w:shd w:val="clear" w:color="auto" w:fill="FFFFFF"/>
              </w:rPr>
              <w:t>Anatomické a fyziologické předpoklady komunikace. </w:t>
            </w:r>
            <w:r w:rsidRPr="0040774B">
              <w:rPr>
                <w:color w:val="000000"/>
              </w:rPr>
              <w:br/>
            </w:r>
            <w:r w:rsidRPr="0040774B">
              <w:rPr>
                <w:color w:val="000000"/>
                <w:shd w:val="clear" w:color="auto" w:fill="FFFFFF"/>
              </w:rPr>
              <w:t>Fylogeneze řeči. Ontogeneze řeči. </w:t>
            </w:r>
            <w:r w:rsidRPr="0040774B">
              <w:rPr>
                <w:color w:val="000000"/>
              </w:rPr>
              <w:br/>
            </w:r>
            <w:r w:rsidRPr="0040774B">
              <w:rPr>
                <w:color w:val="000000"/>
                <w:shd w:val="clear" w:color="auto" w:fill="FFFFFF"/>
              </w:rPr>
              <w:t>Komunikace verbální a neverbální. Systém českých hlásek, jazykové roviny. </w:t>
            </w:r>
            <w:r w:rsidRPr="0040774B">
              <w:rPr>
                <w:color w:val="000000"/>
              </w:rPr>
              <w:br/>
            </w:r>
            <w:r w:rsidRPr="0040774B">
              <w:rPr>
                <w:color w:val="000000"/>
                <w:shd w:val="clear" w:color="auto" w:fill="FFFFFF"/>
              </w:rPr>
              <w:t>Možnosti podpory fyziologického vývoje řeči, logopedická prevence. </w:t>
            </w:r>
          </w:p>
          <w:p w:rsidR="00BD43D8" w:rsidRPr="0040774B" w:rsidRDefault="00BD43D8" w:rsidP="00BD43D8">
            <w:pPr>
              <w:rPr>
                <w:color w:val="000000"/>
                <w:shd w:val="clear" w:color="auto" w:fill="FFFFFF"/>
              </w:rPr>
            </w:pPr>
            <w:r w:rsidRPr="0040774B">
              <w:rPr>
                <w:color w:val="000000"/>
                <w:shd w:val="clear" w:color="auto" w:fill="FFFFFF"/>
              </w:rPr>
              <w:t>Kompetence učitele z pohledu logopedické prevence.</w:t>
            </w:r>
            <w:r w:rsidRPr="0040774B">
              <w:rPr>
                <w:color w:val="000000"/>
              </w:rPr>
              <w:br/>
            </w:r>
            <w:r w:rsidRPr="0040774B">
              <w:rPr>
                <w:color w:val="000000"/>
                <w:shd w:val="clear" w:color="auto" w:fill="FFFFFF"/>
              </w:rPr>
              <w:t>Okruhy narušení komunikační schopností. </w:t>
            </w:r>
            <w:r w:rsidRPr="0040774B">
              <w:rPr>
                <w:color w:val="000000"/>
              </w:rPr>
              <w:br/>
            </w:r>
            <w:r w:rsidRPr="0040774B">
              <w:rPr>
                <w:color w:val="000000"/>
                <w:shd w:val="clear" w:color="auto" w:fill="FFFFFF"/>
              </w:rPr>
              <w:t>Základní metody, formy a prostředky logopedické diagnostiky a intervence.</w:t>
            </w:r>
          </w:p>
          <w:p w:rsidR="00BD43D8" w:rsidRPr="0040774B" w:rsidRDefault="00BD43D8" w:rsidP="00BD43D8">
            <w:pPr>
              <w:rPr>
                <w:color w:val="000000"/>
                <w:shd w:val="clear" w:color="auto" w:fill="FFFFFF"/>
              </w:rPr>
            </w:pPr>
            <w:r w:rsidRPr="0040774B">
              <w:t>Možnosti zajištění logopedické péče v mš.</w:t>
            </w:r>
            <w:r w:rsidRPr="0040774B">
              <w:rPr>
                <w:color w:val="000000"/>
                <w:shd w:val="clear" w:color="auto" w:fill="FFFFFF"/>
              </w:rPr>
              <w:t xml:space="preserve"> Logopedické pomůcky.</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2C375B">
            <w:pPr>
              <w:jc w:val="both"/>
              <w:rPr>
                <w:b/>
              </w:rPr>
            </w:pPr>
            <w:r w:rsidRPr="0040774B">
              <w:rPr>
                <w:b/>
              </w:rPr>
              <w:t>Povinná literatura</w:t>
            </w:r>
          </w:p>
          <w:p w:rsidR="002C375B" w:rsidRPr="002C375B" w:rsidRDefault="002C375B" w:rsidP="00E66EB8">
            <w:pPr>
              <w:pStyle w:val="Default"/>
              <w:jc w:val="both"/>
              <w:rPr>
                <w:sz w:val="20"/>
                <w:szCs w:val="20"/>
              </w:rPr>
            </w:pPr>
            <w:r w:rsidRPr="00881581">
              <w:rPr>
                <w:sz w:val="20"/>
                <w:szCs w:val="20"/>
              </w:rPr>
              <w:t xml:space="preserve">Andrysová, P. (2013). </w:t>
            </w:r>
            <w:r w:rsidRPr="00881581">
              <w:rPr>
                <w:i/>
                <w:iCs/>
                <w:sz w:val="20"/>
                <w:szCs w:val="20"/>
              </w:rPr>
              <w:t xml:space="preserve">Základy logopedie. </w:t>
            </w:r>
            <w:r w:rsidRPr="00B63330">
              <w:rPr>
                <w:i/>
                <w:sz w:val="20"/>
                <w:szCs w:val="20"/>
              </w:rPr>
              <w:t>Distanční studijní opora</w:t>
            </w:r>
            <w:r w:rsidRPr="00B63330">
              <w:rPr>
                <w:sz w:val="20"/>
                <w:szCs w:val="20"/>
              </w:rPr>
              <w:t xml:space="preserve">. </w:t>
            </w:r>
            <w:r>
              <w:rPr>
                <w:sz w:val="20"/>
                <w:szCs w:val="20"/>
              </w:rPr>
              <w:t xml:space="preserve">Zlín: UTB ve Zlíně. </w:t>
            </w:r>
          </w:p>
          <w:p w:rsidR="00BD43D8" w:rsidRPr="0040774B" w:rsidRDefault="00BD43D8" w:rsidP="00E66EB8">
            <w:pPr>
              <w:jc w:val="both"/>
              <w:rPr>
                <w:b/>
              </w:rPr>
            </w:pPr>
            <w:r w:rsidRPr="0040774B">
              <w:rPr>
                <w:color w:val="000000"/>
              </w:rPr>
              <w:t>Klenková, J. (2006). </w:t>
            </w:r>
            <w:r w:rsidRPr="0040774B">
              <w:rPr>
                <w:i/>
                <w:iCs/>
                <w:color w:val="000000"/>
              </w:rPr>
              <w:t>Logopedie: narušení komunikační schopnosti, logopedická prevence, logopedická intervence v ČR, příklady z praxe</w:t>
            </w:r>
            <w:r w:rsidRPr="0040774B">
              <w:rPr>
                <w:color w:val="000000"/>
              </w:rPr>
              <w:t>. Praha: Grada. </w:t>
            </w:r>
          </w:p>
          <w:p w:rsidR="00BD43D8" w:rsidRPr="0040774B" w:rsidRDefault="00BD43D8" w:rsidP="00E66EB8">
            <w:pPr>
              <w:jc w:val="both"/>
              <w:rPr>
                <w:b/>
              </w:rPr>
            </w:pPr>
            <w:r w:rsidRPr="0040774B">
              <w:rPr>
                <w:color w:val="000000"/>
              </w:rPr>
              <w:t xml:space="preserve">Klenková, J., </w:t>
            </w:r>
            <w:r w:rsidRPr="0040774B">
              <w:t xml:space="preserve">&amp; </w:t>
            </w:r>
            <w:r w:rsidRPr="0040774B">
              <w:rPr>
                <w:color w:val="000000"/>
              </w:rPr>
              <w:t>Kolbábková, H. (2003). </w:t>
            </w:r>
            <w:r w:rsidRPr="0040774B">
              <w:rPr>
                <w:i/>
                <w:iCs/>
                <w:color w:val="000000"/>
              </w:rPr>
              <w:t>Diagnostika předškoláka: správný vývoj řeči dítěte</w:t>
            </w:r>
            <w:r w:rsidRPr="0040774B">
              <w:rPr>
                <w:color w:val="000000"/>
              </w:rPr>
              <w:t xml:space="preserve">. Brno: MC nakladatelství. </w:t>
            </w:r>
          </w:p>
          <w:p w:rsidR="00BD43D8" w:rsidRPr="0040774B" w:rsidRDefault="00BD43D8" w:rsidP="00E66EB8">
            <w:pPr>
              <w:jc w:val="both"/>
              <w:rPr>
                <w:color w:val="000000"/>
              </w:rPr>
            </w:pPr>
            <w:r w:rsidRPr="0040774B">
              <w:rPr>
                <w:color w:val="000000"/>
              </w:rPr>
              <w:t xml:space="preserve">Lechta, V. (2002). </w:t>
            </w:r>
            <w:r w:rsidRPr="0040774B">
              <w:rPr>
                <w:i/>
                <w:iCs/>
                <w:color w:val="000000"/>
              </w:rPr>
              <w:t>Symptomatické poruchy řeči u dětí</w:t>
            </w:r>
            <w:r w:rsidR="00BE0CA0">
              <w:rPr>
                <w:color w:val="000000"/>
              </w:rPr>
              <w:t>. Praha: Portál</w:t>
            </w:r>
            <w:r w:rsidRPr="0040774B">
              <w:rPr>
                <w:color w:val="000000"/>
              </w:rPr>
              <w:t>. </w:t>
            </w:r>
          </w:p>
          <w:p w:rsidR="00BD43D8" w:rsidRPr="0040774B" w:rsidRDefault="00BD43D8" w:rsidP="00E66EB8">
            <w:pPr>
              <w:jc w:val="both"/>
              <w:rPr>
                <w:b/>
              </w:rPr>
            </w:pPr>
            <w:r w:rsidRPr="0040774B">
              <w:rPr>
                <w:color w:val="000000"/>
              </w:rPr>
              <w:t xml:space="preserve">Peutelschmiedová, A. (2001). </w:t>
            </w:r>
            <w:r w:rsidRPr="0040774B">
              <w:rPr>
                <w:i/>
                <w:iCs/>
                <w:color w:val="000000"/>
              </w:rPr>
              <w:t>Logopedické minimum</w:t>
            </w:r>
            <w:r w:rsidRPr="0040774B">
              <w:rPr>
                <w:color w:val="000000"/>
              </w:rPr>
              <w:t>. Olomouc: UP. </w:t>
            </w:r>
          </w:p>
          <w:p w:rsidR="00E66EB8" w:rsidRPr="00881581" w:rsidRDefault="00E66EB8" w:rsidP="00E66EB8">
            <w:pPr>
              <w:pStyle w:val="Normlnweb"/>
              <w:shd w:val="clear" w:color="auto" w:fill="FFFFFF"/>
              <w:spacing w:before="0" w:beforeAutospacing="0" w:after="0" w:afterAutospacing="0"/>
              <w:jc w:val="both"/>
              <w:rPr>
                <w:rStyle w:val="Hypertextovodkaz"/>
                <w:sz w:val="20"/>
                <w:szCs w:val="20"/>
              </w:rPr>
            </w:pPr>
            <w:r w:rsidRPr="00881581">
              <w:rPr>
                <w:color w:val="000000"/>
                <w:sz w:val="20"/>
                <w:szCs w:val="20"/>
              </w:rPr>
              <w:t xml:space="preserve">Vašíková, J. (2015). </w:t>
            </w:r>
            <w:r w:rsidRPr="00E66EB8">
              <w:rPr>
                <w:i/>
                <w:color w:val="000000"/>
                <w:sz w:val="20"/>
                <w:szCs w:val="20"/>
              </w:rPr>
              <w:t>Práce učitele s dětmi se specifickými poruchami učení.</w:t>
            </w:r>
            <w:r>
              <w:rPr>
                <w:color w:val="000000"/>
                <w:sz w:val="20"/>
                <w:szCs w:val="20"/>
              </w:rPr>
              <w:t xml:space="preserve"> </w:t>
            </w:r>
            <w:r w:rsidRPr="00E66EB8">
              <w:rPr>
                <w:color w:val="000000"/>
                <w:sz w:val="20"/>
                <w:szCs w:val="20"/>
              </w:rPr>
              <w:t xml:space="preserve">Distanční </w:t>
            </w:r>
            <w:r w:rsidRPr="00E66EB8">
              <w:rPr>
                <w:sz w:val="20"/>
                <w:szCs w:val="20"/>
              </w:rPr>
              <w:t>studijní opora</w:t>
            </w:r>
            <w:r w:rsidRPr="00B63330">
              <w:rPr>
                <w:sz w:val="20"/>
                <w:szCs w:val="20"/>
              </w:rPr>
              <w:t xml:space="preserve">. </w:t>
            </w:r>
            <w:r>
              <w:rPr>
                <w:sz w:val="20"/>
                <w:szCs w:val="20"/>
              </w:rPr>
              <w:t>Zlín: UTB ve Zlíně. Dostupné z:</w:t>
            </w:r>
            <w:r w:rsidRPr="00881581">
              <w:rPr>
                <w:color w:val="000000"/>
                <w:sz w:val="20"/>
                <w:szCs w:val="20"/>
              </w:rPr>
              <w:t xml:space="preserve"> </w:t>
            </w:r>
            <w:hyperlink r:id="rId37" w:history="1">
              <w:r w:rsidRPr="00881581">
                <w:rPr>
                  <w:rStyle w:val="Hypertextovodkaz"/>
                  <w:sz w:val="20"/>
                  <w:szCs w:val="20"/>
                </w:rPr>
                <w:t>http://online.anyflip.com/wgrk/yctb/mobile/index.html</w:t>
              </w:r>
            </w:hyperlink>
          </w:p>
          <w:p w:rsidR="00BD43D8" w:rsidRPr="0040774B" w:rsidRDefault="00BD43D8" w:rsidP="00E66EB8">
            <w:r w:rsidRPr="0040774B">
              <w:t xml:space="preserve">Vašíková, J. </w:t>
            </w:r>
            <w:r w:rsidR="00377E37">
              <w:t>,</w:t>
            </w:r>
            <w:r w:rsidRPr="0040774B">
              <w:t xml:space="preserve">&amp; Žáková, I. (2017). Speech Therapy Prevention in Kindergarten. </w:t>
            </w:r>
            <w:r w:rsidRPr="0040774B">
              <w:rPr>
                <w:i/>
              </w:rPr>
              <w:t>Acta Educationis Generalis</w:t>
            </w:r>
            <w:r w:rsidRPr="0040774B">
              <w:t>, 7 (2), 69-78.</w:t>
            </w:r>
            <w:r w:rsidRPr="0040774B">
              <w:br/>
              <w:t xml:space="preserve">Vašíková, J. </w:t>
            </w:r>
            <w:r w:rsidR="00377E37">
              <w:t>,</w:t>
            </w:r>
            <w:r w:rsidRPr="0040774B">
              <w:t>&amp; Žáková, I. (201</w:t>
            </w:r>
            <w:ins w:id="253" w:author="§.opiékoiíkkoíikoíi" w:date="2018-05-29T22:02:00Z">
              <w:r w:rsidR="00377E37">
                <w:t>8</w:t>
              </w:r>
            </w:ins>
            <w:del w:id="254" w:author="§.opiékoiíkkoíikoíi" w:date="2018-05-29T22:02:00Z">
              <w:r w:rsidRPr="0040774B" w:rsidDel="00377E37">
                <w:delText>7</w:delText>
              </w:r>
            </w:del>
            <w:r w:rsidRPr="0040774B">
              <w:t xml:space="preserve">). </w:t>
            </w:r>
            <w:r w:rsidRPr="0040774B">
              <w:rPr>
                <w:i/>
              </w:rPr>
              <w:t>Význam primární logopedické prevence v rozvoji řečových a jazykových schopností dětí předškolního věku.</w:t>
            </w:r>
            <w:r w:rsidRPr="0040774B">
              <w:t xml:space="preserve"> Zlín: Univerzita Tomáše Bati ve Zlíně, v tisku.</w:t>
            </w:r>
          </w:p>
          <w:p w:rsidR="00BD43D8" w:rsidRDefault="00BD43D8" w:rsidP="00BD43D8">
            <w:pPr>
              <w:jc w:val="both"/>
              <w:rPr>
                <w:color w:val="000000"/>
              </w:rPr>
            </w:pPr>
            <w:r w:rsidRPr="0040774B">
              <w:rPr>
                <w:color w:val="000000"/>
              </w:rPr>
              <w:t xml:space="preserve">Vitásková, K., &amp; Peutelschmiedová, A. (2005). </w:t>
            </w:r>
            <w:r w:rsidRPr="0040774B">
              <w:rPr>
                <w:i/>
                <w:iCs/>
                <w:color w:val="000000"/>
              </w:rPr>
              <w:t>Logopedie</w:t>
            </w:r>
            <w:r w:rsidRPr="0040774B">
              <w:rPr>
                <w:color w:val="000000"/>
              </w:rPr>
              <w:t>. Olomouc: UP.</w:t>
            </w:r>
          </w:p>
          <w:p w:rsidR="00D53980" w:rsidRPr="006466BA" w:rsidRDefault="00D53980" w:rsidP="00BD43D8">
            <w:pPr>
              <w:jc w:val="both"/>
              <w:rPr>
                <w:b/>
              </w:rPr>
            </w:pPr>
          </w:p>
          <w:p w:rsidR="00BD43D8" w:rsidRPr="0040774B" w:rsidRDefault="00BD43D8" w:rsidP="00BD43D8">
            <w:pPr>
              <w:jc w:val="both"/>
              <w:rPr>
                <w:b/>
              </w:rPr>
            </w:pPr>
            <w:r w:rsidRPr="0040774B">
              <w:rPr>
                <w:b/>
              </w:rPr>
              <w:t>Doporučená literatura</w:t>
            </w:r>
          </w:p>
          <w:p w:rsidR="00D75625" w:rsidRDefault="007E0652" w:rsidP="00BD43D8">
            <w:pPr>
              <w:shd w:val="clear" w:color="auto" w:fill="FFFFFF"/>
            </w:pPr>
            <w:hyperlink r:id="rId38" w:tgtFrame="_blank" w:history="1">
              <w:r w:rsidR="00D75625" w:rsidRPr="0040774B">
                <w:rPr>
                  <w:bCs/>
                </w:rPr>
                <w:t>Andrysová, P. (2013). </w:t>
              </w:r>
              <w:r w:rsidR="00D75625" w:rsidRPr="0040774B">
                <w:rPr>
                  <w:bCs/>
                  <w:i/>
                  <w:iCs/>
                </w:rPr>
                <w:t>Základy logopedie. Distanční studijní opora</w:t>
              </w:r>
              <w:r w:rsidR="00D75625" w:rsidRPr="0040774B">
                <w:rPr>
                  <w:bCs/>
                </w:rPr>
                <w:t>. UTB: Zlín. </w:t>
              </w:r>
            </w:hyperlink>
          </w:p>
          <w:p w:rsidR="00BD43D8" w:rsidRPr="006466BA" w:rsidRDefault="00BD43D8" w:rsidP="006466BA">
            <w:pPr>
              <w:shd w:val="clear" w:color="auto" w:fill="FFFFFF"/>
              <w:rPr>
                <w:color w:val="000000"/>
              </w:rPr>
            </w:pPr>
            <w:r w:rsidRPr="0040774B">
              <w:rPr>
                <w:color w:val="000000"/>
              </w:rPr>
              <w:t xml:space="preserve">Kutálková, D. (2005). </w:t>
            </w:r>
            <w:r w:rsidRPr="0040774B">
              <w:rPr>
                <w:i/>
                <w:iCs/>
                <w:color w:val="000000"/>
              </w:rPr>
              <w:t>Vývoj dětské řeči krok za krokem</w:t>
            </w:r>
            <w:r w:rsidRPr="0040774B">
              <w:rPr>
                <w:color w:val="000000"/>
              </w:rPr>
              <w:t>. Praha: Grada. </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15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D43D8">
        <w:trPr>
          <w:trHeight w:val="470"/>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tc>
      </w:tr>
    </w:tbl>
    <w:p w:rsidR="00BD43D8" w:rsidRPr="0040774B" w:rsidRDefault="00BD43D8"/>
    <w:p w:rsidR="00BD43D8" w:rsidRDefault="00BD43D8"/>
    <w:p w:rsidR="00DE334C" w:rsidRPr="0040774B" w:rsidRDefault="00DE334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E0CA0" w:rsidP="00BD43D8">
            <w:pPr>
              <w:jc w:val="both"/>
            </w:pPr>
            <w:r>
              <w:t>Anglický jazyk V</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15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15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3</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klasifikovaný 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del w:id="255" w:author="§.opiékoiíkkoíikoíi" w:date="2018-05-25T21:51:00Z">
              <w:r w:rsidRPr="0040774B" w:rsidDel="00384118">
                <w:delText xml:space="preserve">Plnění zadaných domácích úkolů, </w:delText>
              </w:r>
            </w:del>
            <w:ins w:id="256" w:author="§.opiékoiíkkoíikoíi" w:date="2018-05-25T21:51:00Z">
              <w:r w:rsidR="00384118">
                <w:t>P</w:t>
              </w:r>
            </w:ins>
            <w:del w:id="257" w:author="§.opiékoiíkkoíikoíi" w:date="2018-05-25T21:51:00Z">
              <w:r w:rsidRPr="0040774B" w:rsidDel="00384118">
                <w:delText>p</w:delText>
              </w:r>
            </w:del>
            <w:r w:rsidRPr="0040774B">
              <w:t>ráce v Moodle, průběžné testy, závěrečný test.</w:t>
            </w:r>
          </w:p>
        </w:tc>
      </w:tr>
      <w:tr w:rsidR="00BD43D8" w:rsidRPr="0040774B" w:rsidTr="00BD43D8">
        <w:trPr>
          <w:trHeight w:val="27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20"/>
        </w:trPr>
        <w:tc>
          <w:tcPr>
            <w:tcW w:w="9855" w:type="dxa"/>
            <w:gridSpan w:val="8"/>
            <w:tcBorders>
              <w:top w:val="nil"/>
            </w:tcBorders>
          </w:tcPr>
          <w:p w:rsidR="00BD43D8" w:rsidRPr="0040774B" w:rsidRDefault="00BD43D8" w:rsidP="00BD43D8">
            <w:pPr>
              <w:jc w:val="both"/>
            </w:pPr>
            <w:r w:rsidRPr="0040774B">
              <w:t>Mgr. Veronika Pečivová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409"/>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 xml:space="preserve">Slovesa ve formě – </w:t>
            </w:r>
            <w:r w:rsidRPr="0040774B">
              <w:rPr>
                <w:i/>
              </w:rPr>
              <w:t xml:space="preserve">ing </w:t>
            </w:r>
            <w:r w:rsidRPr="0040774B">
              <w:t>a infinitiv.</w:t>
            </w:r>
          </w:p>
          <w:p w:rsidR="00BD43D8" w:rsidRPr="0040774B" w:rsidRDefault="00BD43D8" w:rsidP="00BD43D8">
            <w:r w:rsidRPr="0040774B">
              <w:t xml:space="preserve">Vzpomínky z dětství. </w:t>
            </w:r>
          </w:p>
          <w:p w:rsidR="00BD43D8" w:rsidRPr="0040774B" w:rsidRDefault="00BD43D8" w:rsidP="00BD43D8">
            <w:r w:rsidRPr="0040774B">
              <w:t>Domov a bydlení.</w:t>
            </w:r>
          </w:p>
          <w:p w:rsidR="00BD43D8" w:rsidRPr="0040774B" w:rsidRDefault="00BD43D8" w:rsidP="00BD43D8">
            <w:pPr>
              <w:rPr>
                <w:i/>
              </w:rPr>
            </w:pPr>
            <w:r w:rsidRPr="0040774B">
              <w:t>Frázová slovesa s </w:t>
            </w:r>
            <w:r w:rsidRPr="0040774B">
              <w:rPr>
                <w:i/>
              </w:rPr>
              <w:t>out</w:t>
            </w:r>
            <w:r w:rsidRPr="0040774B">
              <w:t xml:space="preserve"> a </w:t>
            </w:r>
            <w:r w:rsidRPr="0040774B">
              <w:rPr>
                <w:i/>
              </w:rPr>
              <w:t>up.</w:t>
            </w:r>
          </w:p>
          <w:p w:rsidR="00BD43D8" w:rsidRPr="0040774B" w:rsidRDefault="00BD43D8" w:rsidP="00BD43D8">
            <w:r w:rsidRPr="0040774B">
              <w:t>Jazykové prostředky k navržení řešení.</w:t>
            </w:r>
          </w:p>
          <w:p w:rsidR="00BD43D8" w:rsidRPr="0040774B" w:rsidRDefault="00BD43D8" w:rsidP="00BD43D8">
            <w:r w:rsidRPr="0040774B">
              <w:t>Determinátory a kvantifikátory.</w:t>
            </w:r>
          </w:p>
          <w:p w:rsidR="00BD43D8" w:rsidRPr="0040774B" w:rsidRDefault="00BD43D8" w:rsidP="00BD43D8">
            <w:r w:rsidRPr="0040774B">
              <w:t>Často používané slovesné kolokace.</w:t>
            </w:r>
          </w:p>
          <w:p w:rsidR="00BD43D8" w:rsidRPr="0040774B" w:rsidRDefault="00BD43D8" w:rsidP="00BD43D8">
            <w:r w:rsidRPr="0040774B">
              <w:t xml:space="preserve">Modální slovesa v přítomnosti. </w:t>
            </w:r>
          </w:p>
          <w:p w:rsidR="00BD43D8" w:rsidRPr="0040774B" w:rsidRDefault="00BD43D8" w:rsidP="00BD43D8">
            <w:r w:rsidRPr="0040774B">
              <w:t>Modální slovesa dedukce v minulosti.</w:t>
            </w:r>
          </w:p>
          <w:p w:rsidR="00BD43D8" w:rsidRPr="0040774B" w:rsidRDefault="00BD43D8" w:rsidP="00BD43D8">
            <w:r w:rsidRPr="0040774B">
              <w:t>Vyjádření souhlasu a nesouhlasu.</w:t>
            </w:r>
          </w:p>
          <w:p w:rsidR="00BD43D8" w:rsidRPr="0040774B" w:rsidRDefault="00BD43D8" w:rsidP="00BD43D8">
            <w:r w:rsidRPr="0040774B">
              <w:t>Inteligentní technologie.</w:t>
            </w:r>
          </w:p>
          <w:p w:rsidR="00BD43D8" w:rsidRPr="0040774B" w:rsidRDefault="00BD43D8" w:rsidP="00BD43D8">
            <w:r w:rsidRPr="0040774B">
              <w:t>Vztažné věty. Přítomné příčestí.</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831F23" w:rsidRDefault="00BD43D8" w:rsidP="00617AC2">
            <w:pPr>
              <w:jc w:val="both"/>
              <w:rPr>
                <w:b/>
              </w:rPr>
            </w:pPr>
            <w:r w:rsidRPr="00831F23">
              <w:rPr>
                <w:b/>
              </w:rPr>
              <w:t>Povinná literatura</w:t>
            </w:r>
          </w:p>
          <w:p w:rsidR="00617AC2" w:rsidRPr="00831F23" w:rsidRDefault="00617AC2" w:rsidP="00617AC2">
            <w:pPr>
              <w:pStyle w:val="Normlnweb"/>
              <w:spacing w:before="0" w:beforeAutospacing="0" w:after="0" w:afterAutospacing="0"/>
              <w:jc w:val="both"/>
              <w:rPr>
                <w:sz w:val="20"/>
                <w:szCs w:val="20"/>
              </w:rPr>
            </w:pPr>
            <w:r w:rsidRPr="00831F23">
              <w:rPr>
                <w:color w:val="000000"/>
                <w:sz w:val="20"/>
                <w:szCs w:val="20"/>
              </w:rPr>
              <w:t xml:space="preserve">Lengálová, A., (2015). </w:t>
            </w:r>
            <w:r w:rsidRPr="00831F23">
              <w:rPr>
                <w:i/>
                <w:color w:val="000000"/>
                <w:sz w:val="20"/>
                <w:szCs w:val="20"/>
              </w:rPr>
              <w:t>Podpora prezentace vlastní práce a didaktických strategií v cizím jazyce. ANG</w:t>
            </w:r>
            <w:r w:rsidRPr="00831F23">
              <w:rPr>
                <w:color w:val="000000"/>
                <w:sz w:val="20"/>
                <w:szCs w:val="20"/>
              </w:rPr>
              <w:t xml:space="preserve"> </w:t>
            </w:r>
            <w:r w:rsidRPr="00BE0CA0">
              <w:rPr>
                <w:i/>
                <w:sz w:val="20"/>
                <w:szCs w:val="20"/>
              </w:rPr>
              <w:t>Distanční studijní opora.</w:t>
            </w:r>
            <w:r w:rsidRPr="00831F23">
              <w:rPr>
                <w:sz w:val="20"/>
                <w:szCs w:val="20"/>
              </w:rPr>
              <w:t xml:space="preserve"> Zlín: UTB ve Zlíně. Dostupné z: </w:t>
            </w:r>
            <w:hyperlink r:id="rId39" w:history="1">
              <w:r w:rsidRPr="00831F23">
                <w:rPr>
                  <w:rStyle w:val="Hypertextovodkaz"/>
                  <w:sz w:val="20"/>
                  <w:szCs w:val="20"/>
                </w:rPr>
                <w:t>http://online.anyflip.com/wgrk/pkzz/mobile/index.html</w:t>
              </w:r>
            </w:hyperlink>
          </w:p>
          <w:p w:rsidR="00BD43D8" w:rsidRPr="00831F23" w:rsidRDefault="00BD43D8" w:rsidP="00617AC2">
            <w:pPr>
              <w:pStyle w:val="Normlnweb"/>
              <w:spacing w:before="0" w:beforeAutospacing="0" w:after="0" w:afterAutospacing="0"/>
              <w:jc w:val="both"/>
              <w:rPr>
                <w:sz w:val="20"/>
                <w:szCs w:val="20"/>
              </w:rPr>
            </w:pPr>
            <w:r w:rsidRPr="00831F23">
              <w:rPr>
                <w:sz w:val="20"/>
                <w:szCs w:val="20"/>
              </w:rPr>
              <w:t xml:space="preserve">Roberts, R., &amp; Krantz, C. (2016). </w:t>
            </w:r>
            <w:r w:rsidRPr="00831F23">
              <w:rPr>
                <w:i/>
                <w:sz w:val="20"/>
                <w:szCs w:val="20"/>
              </w:rPr>
              <w:t>Navigate B2 Upper- Intermediate Coursebook with video</w:t>
            </w:r>
            <w:r w:rsidRPr="00831F23">
              <w:rPr>
                <w:sz w:val="20"/>
                <w:szCs w:val="20"/>
              </w:rPr>
              <w:t>. Oxford: Oxford University press.</w:t>
            </w:r>
          </w:p>
          <w:p w:rsidR="00BD43D8" w:rsidRPr="00831F23" w:rsidRDefault="00BE0CA0" w:rsidP="00617AC2">
            <w:pPr>
              <w:jc w:val="both"/>
            </w:pPr>
            <w:r>
              <w:t xml:space="preserve">Roberts, R., &amp; </w:t>
            </w:r>
            <w:r w:rsidR="00BD43D8" w:rsidRPr="00831F23">
              <w:t xml:space="preserve">Krantz, C. (2016). </w:t>
            </w:r>
            <w:r w:rsidR="00BD43D8" w:rsidRPr="00831F23">
              <w:rPr>
                <w:i/>
              </w:rPr>
              <w:t>Navigate</w:t>
            </w:r>
            <w:r w:rsidR="00BD43D8" w:rsidRPr="00831F23">
              <w:t xml:space="preserve"> </w:t>
            </w:r>
            <w:r w:rsidR="00BD43D8" w:rsidRPr="00831F23">
              <w:rPr>
                <w:i/>
              </w:rPr>
              <w:t>B2 Upper- Intermediate Workbook with Key.</w:t>
            </w:r>
            <w:r w:rsidR="00BD43D8" w:rsidRPr="00831F23">
              <w:t xml:space="preserve"> Oxford: Oxford University press.</w:t>
            </w:r>
          </w:p>
          <w:p w:rsidR="00BD43D8" w:rsidRPr="00831F23" w:rsidRDefault="00BD43D8" w:rsidP="00617AC2">
            <w:pPr>
              <w:jc w:val="both"/>
              <w:rPr>
                <w:b/>
              </w:rPr>
            </w:pPr>
          </w:p>
          <w:p w:rsidR="00BD43D8" w:rsidRPr="00831F23" w:rsidRDefault="00BD43D8" w:rsidP="00BD43D8">
            <w:pPr>
              <w:jc w:val="both"/>
              <w:rPr>
                <w:b/>
              </w:rPr>
            </w:pPr>
            <w:r w:rsidRPr="00831F23">
              <w:rPr>
                <w:b/>
              </w:rPr>
              <w:t>Doporučená literatura</w:t>
            </w:r>
          </w:p>
          <w:p w:rsidR="00BD43D8" w:rsidRPr="00831F23" w:rsidRDefault="00BD43D8" w:rsidP="00BD43D8">
            <w:pPr>
              <w:jc w:val="both"/>
            </w:pPr>
            <w:r w:rsidRPr="00831F23">
              <w:t xml:space="preserve">Flower, J. (1998). </w:t>
            </w:r>
            <w:r w:rsidRPr="00831F23">
              <w:rPr>
                <w:i/>
              </w:rPr>
              <w:t>Phrasal Verb Organizer with Mini-Dictionary</w:t>
            </w:r>
            <w:r w:rsidRPr="00831F23">
              <w:t>. Hove: Language Teaching Publications.</w:t>
            </w:r>
          </w:p>
          <w:p w:rsidR="00BD43D8" w:rsidRPr="0040774B" w:rsidRDefault="00BD43D8" w:rsidP="00BD43D8">
            <w:pPr>
              <w:jc w:val="both"/>
            </w:pPr>
            <w:r w:rsidRPr="00831F23">
              <w:t>Mann, M</w:t>
            </w:r>
            <w:r w:rsidRPr="0040774B">
              <w:t xml:space="preserve">. (2007). </w:t>
            </w:r>
            <w:r w:rsidRPr="0040774B">
              <w:rPr>
                <w:i/>
              </w:rPr>
              <w:t>Destination B1 Grammar &amp; Vocabulary with Answer Key</w:t>
            </w:r>
            <w:r w:rsidRPr="0040774B">
              <w:t>. MacMillan.</w:t>
            </w:r>
          </w:p>
          <w:p w:rsidR="00BD43D8" w:rsidRPr="0040774B" w:rsidRDefault="00BD43D8" w:rsidP="00BD43D8">
            <w:pPr>
              <w:jc w:val="both"/>
            </w:pPr>
            <w:r w:rsidRPr="0040774B">
              <w:t xml:space="preserve">Murphy, R. (2012). </w:t>
            </w:r>
            <w:r w:rsidRPr="0040774B">
              <w:rPr>
                <w:i/>
              </w:rPr>
              <w:t>English Grammar in Use 4th Edition</w:t>
            </w:r>
            <w:r w:rsidRPr="0040774B">
              <w:t>. Cambridge: Cambridge university press.</w:t>
            </w:r>
          </w:p>
          <w:p w:rsidR="00BD43D8" w:rsidRPr="0040774B" w:rsidRDefault="00BD43D8" w:rsidP="00BD43D8">
            <w:pPr>
              <w:jc w:val="both"/>
            </w:pPr>
            <w:r w:rsidRPr="0040774B">
              <w:t xml:space="preserve">Sparling, D. (1990). </w:t>
            </w:r>
            <w:r w:rsidRPr="0040774B">
              <w:rPr>
                <w:i/>
              </w:rPr>
              <w:t>English or Czenglish</w:t>
            </w:r>
            <w:r w:rsidRPr="0040774B">
              <w:t>. Praha: Státní pedagogické nakladatelství.</w:t>
            </w:r>
          </w:p>
          <w:p w:rsidR="00BD43D8" w:rsidRPr="0040774B" w:rsidRDefault="00BD43D8" w:rsidP="00BD43D8">
            <w:r w:rsidRPr="0040774B">
              <w:t xml:space="preserve">Wyatt, R. (2004). </w:t>
            </w:r>
            <w:r w:rsidRPr="0040774B">
              <w:rPr>
                <w:i/>
              </w:rPr>
              <w:t>Check Your English Vocabulary For FCE+.</w:t>
            </w:r>
            <w:r w:rsidR="00A83CE5">
              <w:t xml:space="preserve"> London: Bloomsbury.</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BD43D8">
            <w:pPr>
              <w:jc w:val="both"/>
            </w:pPr>
            <w:r w:rsidRPr="0040774B">
              <w:t>15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D43D8">
        <w:trPr>
          <w:trHeight w:val="811"/>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tc>
      </w:tr>
    </w:tbl>
    <w:p w:rsidR="00BD43D8" w:rsidRPr="0040774B" w:rsidRDefault="00BD43D8"/>
    <w:p w:rsidR="00BD43D8" w:rsidRPr="0040774B" w:rsidRDefault="00BD43D8"/>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 xml:space="preserve">Specifika spolupráce MŠ a ZŠ </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7</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7</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9A70BA" w:rsidRDefault="00BD43D8">
            <w:pPr>
              <w:jc w:val="both"/>
            </w:pPr>
            <w:r w:rsidRPr="0040774B">
              <w:t>Zpracování projektu spolupráce MŠ a ZŠ, prezentace projektu</w:t>
            </w:r>
            <w:ins w:id="258" w:author="§.opiékoiíkkoíikoíi" w:date="2018-05-25T21:51:00Z">
              <w:r w:rsidR="00384118">
                <w:t>.</w:t>
              </w:r>
            </w:ins>
            <w:r w:rsidRPr="0040774B">
              <w:t xml:space="preserve"> </w:t>
            </w:r>
            <w:del w:id="259" w:author="§.opiékoiíkkoíikoíi" w:date="2018-05-25T21:51:00Z">
              <w:r w:rsidRPr="0040774B" w:rsidDel="00384118">
                <w:delText xml:space="preserve">a analýza odborného textu z oblasti specifik mateřské školy a základní školy. </w:delText>
              </w:r>
            </w:del>
          </w:p>
        </w:tc>
      </w:tr>
      <w:tr w:rsidR="00BD43D8" w:rsidRPr="0040774B" w:rsidTr="00BD43D8">
        <w:trPr>
          <w:trHeight w:val="250"/>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 xml:space="preserve">doc. PaedDr. Jana Majerčíková, PhD. </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24"/>
        </w:trPr>
        <w:tc>
          <w:tcPr>
            <w:tcW w:w="9855" w:type="dxa"/>
            <w:gridSpan w:val="8"/>
            <w:tcBorders>
              <w:top w:val="nil"/>
            </w:tcBorders>
          </w:tcPr>
          <w:p w:rsidR="00BD43D8" w:rsidRPr="0040774B" w:rsidRDefault="00BD43D8" w:rsidP="00BD43D8">
            <w:pPr>
              <w:jc w:val="both"/>
            </w:pPr>
            <w:r w:rsidRPr="0040774B">
              <w:t>Mgr. Barbora Petrů Puhrová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A83CE5">
        <w:trPr>
          <w:trHeight w:val="3578"/>
        </w:trPr>
        <w:tc>
          <w:tcPr>
            <w:tcW w:w="9855" w:type="dxa"/>
            <w:gridSpan w:val="8"/>
            <w:tcBorders>
              <w:top w:val="nil"/>
              <w:bottom w:val="single" w:sz="12" w:space="0" w:color="auto"/>
            </w:tcBorders>
          </w:tcPr>
          <w:p w:rsidR="00BD43D8" w:rsidRPr="0040774B" w:rsidRDefault="00BD43D8" w:rsidP="00BD43D8">
            <w:pPr>
              <w:autoSpaceDE w:val="0"/>
              <w:autoSpaceDN w:val="0"/>
              <w:adjustRightInd w:val="0"/>
              <w:rPr>
                <w:rFonts w:ascii="TimesNewRomanPSMT" w:eastAsiaTheme="minorHAnsi" w:hAnsi="TimesNewRomanPSMT" w:cs="TimesNewRomanPSMT"/>
                <w:lang w:eastAsia="en-US"/>
              </w:rPr>
            </w:pP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Spolupráce, kooperace, vztah, partnerství, participace - vymezení základních pojmů v pedagogickém, psychologickém </w:t>
            </w:r>
            <w:r w:rsidRPr="0040774B">
              <w:rPr>
                <w:rFonts w:ascii="TimesNewRomanPSMT" w:eastAsiaTheme="minorHAnsi" w:hAnsi="TimesNewRomanPSMT" w:cs="TimesNewRomanPSMT"/>
                <w:lang w:eastAsia="en-US"/>
              </w:rPr>
              <w:br/>
              <w:t>a sociologickém diskurzu.</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Význam spolupráce MŠ a ZŠ - výzkumné aspekty.</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Polarity a diverzity mateřské školy a základní školy v oblasti institucionální, kurikulární a personální.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Specifika vzdělávání, cíle, obsah, didaktické strategie, organizace v pojetí MŠ a ZŠ.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Specifika socializace v MŠ a ZŠ.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Vedení školy a učitelé MŠ a ZŠ ve vzájemné spolupráci.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Pozice rodičů ve spolupráci MŠ a ZŠ, úlohy učitelů a rodičů v adaptaci dítěte do mateřské školy a na začátku povinné školní docházky.</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Možnosti, formy a způsoby spolupráce MŠ a ZŠ.</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Specifické formy spolupráce MŠ a ZŠ. </w:t>
            </w:r>
          </w:p>
          <w:p w:rsidR="00BD43D8"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Aspekty školní zralosti a připravenosti ve spolupráci MŠ a ZŠ.</w:t>
            </w:r>
          </w:p>
          <w:p w:rsidR="00A83CE5" w:rsidRPr="0040774B" w:rsidRDefault="00A83CE5" w:rsidP="00BD43D8">
            <w:pPr>
              <w:autoSpaceDE w:val="0"/>
              <w:autoSpaceDN w:val="0"/>
              <w:adjustRightInd w:val="0"/>
            </w:pP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3298"/>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EAD">
            <w:pPr>
              <w:jc w:val="both"/>
            </w:pPr>
            <w:r w:rsidRPr="0040774B">
              <w:t xml:space="preserve">Kolláriková, Z., &amp; Pupala, B. (2010). </w:t>
            </w:r>
            <w:r w:rsidRPr="0040774B">
              <w:rPr>
                <w:i/>
                <w:iCs/>
              </w:rPr>
              <w:t>Předškolní a primární pedagogika</w:t>
            </w:r>
            <w:r w:rsidRPr="0040774B">
              <w:t>. Praha: Portál.</w:t>
            </w:r>
          </w:p>
          <w:p w:rsidR="00BD43D8" w:rsidRPr="0040774B" w:rsidRDefault="00BD43D8" w:rsidP="00BD4EAD">
            <w:pPr>
              <w:jc w:val="both"/>
            </w:pPr>
            <w:r w:rsidRPr="0040774B">
              <w:t xml:space="preserve">Majerčíková, J., Petrů Puhrová, B., &amp; Divošová, R. (2016). Being a good parent - Views of Czech parents of home preparation of pupils at the beginning of school attendance. </w:t>
            </w:r>
            <w:r w:rsidRPr="0040774B">
              <w:rPr>
                <w:i/>
                <w:iCs/>
              </w:rPr>
              <w:t>Turkish Online Journal of Educational Technology</w:t>
            </w:r>
            <w:r w:rsidRPr="0040774B">
              <w:t xml:space="preserve"> [online]. November Special Issue, 362-367. </w:t>
            </w:r>
          </w:p>
          <w:p w:rsidR="00BD43D8" w:rsidRPr="0040774B" w:rsidRDefault="00BD43D8" w:rsidP="00BD4EAD">
            <w:pPr>
              <w:jc w:val="both"/>
            </w:pPr>
            <w:r w:rsidRPr="0040774B">
              <w:t xml:space="preserve">Spilková, V. (2005). </w:t>
            </w:r>
            <w:r w:rsidRPr="0040774B">
              <w:rPr>
                <w:i/>
                <w:iCs/>
              </w:rPr>
              <w:t>Proměny primárního vzdělávání v ČR</w:t>
            </w:r>
            <w:r w:rsidRPr="0040774B">
              <w:t>. Praha: Portál.</w:t>
            </w:r>
          </w:p>
          <w:p w:rsidR="00BD43D8" w:rsidRPr="0040774B" w:rsidRDefault="00BD43D8" w:rsidP="00BD4EAD">
            <w:pPr>
              <w:jc w:val="both"/>
            </w:pPr>
            <w:r w:rsidRPr="0040774B">
              <w:t xml:space="preserve">Syslová, Z. (2016). </w:t>
            </w:r>
            <w:r w:rsidRPr="0040774B">
              <w:rPr>
                <w:i/>
                <w:iCs/>
              </w:rPr>
              <w:t>Proměna mateřské školy v učící se organizaci</w:t>
            </w:r>
            <w:r w:rsidRPr="0040774B">
              <w:t>. Praha: Wolters Kluwer.</w:t>
            </w:r>
          </w:p>
          <w:p w:rsidR="00BD43D8" w:rsidRPr="0040774B" w:rsidRDefault="00BD43D8" w:rsidP="00BD4EAD">
            <w:pPr>
              <w:jc w:val="both"/>
            </w:pPr>
          </w:p>
          <w:p w:rsidR="00BD43D8" w:rsidRPr="0040774B" w:rsidRDefault="00BD43D8" w:rsidP="00BD4EAD">
            <w:pPr>
              <w:jc w:val="both"/>
              <w:rPr>
                <w:b/>
              </w:rPr>
            </w:pPr>
            <w:r w:rsidRPr="0040774B">
              <w:rPr>
                <w:b/>
              </w:rPr>
              <w:t>Doporučená literatura</w:t>
            </w:r>
          </w:p>
          <w:p w:rsidR="00BD43D8" w:rsidRPr="0040774B" w:rsidRDefault="00BD43D8" w:rsidP="00BD4EAD">
            <w:pPr>
              <w:jc w:val="both"/>
            </w:pPr>
            <w:r w:rsidRPr="0040774B">
              <w:t xml:space="preserve">Čapek, R. (2013). </w:t>
            </w:r>
            <w:r w:rsidRPr="0040774B">
              <w:rPr>
                <w:i/>
                <w:iCs/>
              </w:rPr>
              <w:t>Učitel a rodič: spolupráce, třídní schůzka, komunikace</w:t>
            </w:r>
            <w:r w:rsidRPr="0040774B">
              <w:t>. Praha: Grada.</w:t>
            </w:r>
          </w:p>
          <w:p w:rsidR="00BD43D8" w:rsidRPr="0040774B" w:rsidRDefault="00BD43D8" w:rsidP="00BD4EAD">
            <w:pPr>
              <w:jc w:val="both"/>
            </w:pPr>
            <w:r w:rsidRPr="0040774B">
              <w:t xml:space="preserve">Dvořák, D. (2010). </w:t>
            </w:r>
            <w:r w:rsidRPr="0040774B">
              <w:rPr>
                <w:i/>
                <w:iCs/>
              </w:rPr>
              <w:t>Česká základní škola: vícepřípadová studie</w:t>
            </w:r>
            <w:r w:rsidRPr="0040774B">
              <w:t>. Praha: Karolinum.</w:t>
            </w:r>
          </w:p>
          <w:p w:rsidR="00BD4EAD" w:rsidRPr="00881581" w:rsidRDefault="00BD4EAD" w:rsidP="00BD4EAD">
            <w:pPr>
              <w:pStyle w:val="Normlnweb"/>
              <w:shd w:val="clear" w:color="auto" w:fill="FFFFFF"/>
              <w:spacing w:before="0" w:beforeAutospacing="0" w:after="0" w:afterAutospacing="0"/>
              <w:jc w:val="both"/>
              <w:rPr>
                <w:color w:val="000000"/>
                <w:sz w:val="20"/>
                <w:szCs w:val="20"/>
              </w:rPr>
            </w:pPr>
            <w:r w:rsidRPr="00881581">
              <w:rPr>
                <w:color w:val="000000"/>
                <w:sz w:val="20"/>
                <w:szCs w:val="20"/>
              </w:rPr>
              <w:t xml:space="preserve">Machů, E. (2015). </w:t>
            </w:r>
            <w:r w:rsidRPr="00BD4EAD">
              <w:rPr>
                <w:i/>
                <w:color w:val="000000"/>
                <w:sz w:val="20"/>
                <w:szCs w:val="20"/>
              </w:rPr>
              <w:t>Podpora projektové a kooperativní výuky v mateřských, základních a středních školách Zlínského regionu.</w:t>
            </w:r>
            <w:r w:rsidRPr="00881581">
              <w:rPr>
                <w:color w:val="000000"/>
                <w:sz w:val="20"/>
                <w:szCs w:val="20"/>
              </w:rPr>
              <w:t xml:space="preserve"> </w:t>
            </w:r>
            <w:r w:rsidRPr="00831F23">
              <w:rPr>
                <w:sz w:val="20"/>
                <w:szCs w:val="20"/>
              </w:rPr>
              <w:t>Distanční studijní opora. Zlín: UTB ve Zlíně. Dostupné</w:t>
            </w:r>
            <w:ins w:id="260" w:author="Jana Majerčíková" w:date="2018-05-29T19:03:00Z">
              <w:r w:rsidR="009E2F46">
                <w:rPr>
                  <w:sz w:val="20"/>
                  <w:szCs w:val="20"/>
                </w:rPr>
                <w:t xml:space="preserve"> z: </w:t>
              </w:r>
            </w:ins>
            <w:r w:rsidRPr="00831F23">
              <w:rPr>
                <w:sz w:val="20"/>
                <w:szCs w:val="20"/>
              </w:rPr>
              <w:t xml:space="preserve"> </w:t>
            </w:r>
            <w:ins w:id="261" w:author="Jana Majerčíková" w:date="2018-05-29T19:03:00Z">
              <w:r w:rsidR="009E2F46" w:rsidRPr="009E2F46">
                <w:rPr>
                  <w:sz w:val="20"/>
                  <w:szCs w:val="20"/>
                </w:rPr>
                <w:t>http://online.anyflip.com/wgrk/sesl/mobile/index.html</w:t>
              </w:r>
            </w:ins>
            <w:del w:id="262" w:author="Jana Majerčíková" w:date="2018-05-29T19:03:00Z">
              <w:r w:rsidRPr="00831F23" w:rsidDel="009E2F46">
                <w:rPr>
                  <w:sz w:val="20"/>
                  <w:szCs w:val="20"/>
                </w:rPr>
                <w:delText>z</w:delText>
              </w:r>
              <w:r w:rsidRPr="00881581" w:rsidDel="009E2F46">
                <w:rPr>
                  <w:sz w:val="20"/>
                  <w:szCs w:val="20"/>
                </w:rPr>
                <w:delText xml:space="preserve"> </w:delText>
              </w:r>
              <w:r w:rsidR="003A07AD" w:rsidDel="009E2F46">
                <w:fldChar w:fldCharType="begin"/>
              </w:r>
              <w:r w:rsidR="00FE6005" w:rsidDel="009E2F46">
                <w:delInstrText xml:space="preserve"> HYPERLINK "http://online.anyflip.com/wgrk/sesl/mobile/index.html" </w:delInstrText>
              </w:r>
              <w:r w:rsidR="003A07AD" w:rsidDel="009E2F46">
                <w:fldChar w:fldCharType="separate"/>
              </w:r>
              <w:r w:rsidRPr="00881581" w:rsidDel="009E2F46">
                <w:rPr>
                  <w:rStyle w:val="Hypertextovodkaz"/>
                  <w:sz w:val="20"/>
                  <w:szCs w:val="20"/>
                </w:rPr>
                <w:delText>http://online.anyflip.com/wgrk/sesl/mobile/index.html</w:delText>
              </w:r>
              <w:r w:rsidR="003A07AD" w:rsidDel="009E2F46">
                <w:rPr>
                  <w:rStyle w:val="Hypertextovodkaz"/>
                  <w:sz w:val="20"/>
                  <w:szCs w:val="20"/>
                </w:rPr>
                <w:fldChar w:fldCharType="end"/>
              </w:r>
            </w:del>
          </w:p>
          <w:p w:rsidR="00BD43D8" w:rsidRPr="0040774B" w:rsidRDefault="00BD43D8" w:rsidP="00BD4EAD">
            <w:pPr>
              <w:jc w:val="both"/>
            </w:pPr>
            <w:r w:rsidRPr="0040774B">
              <w:t xml:space="preserve">Pohnětalová, Y. (2015). </w:t>
            </w:r>
            <w:r w:rsidRPr="0040774B">
              <w:rPr>
                <w:i/>
                <w:iCs/>
              </w:rPr>
              <w:t>Vztahy školy a rodiny: případové studie</w:t>
            </w:r>
            <w:r w:rsidRPr="0040774B">
              <w:t>. Hradec Králové: Gaudeamus.</w:t>
            </w:r>
          </w:p>
          <w:p w:rsidR="00BD43D8" w:rsidRPr="0040774B" w:rsidRDefault="00BD43D8" w:rsidP="00BD43D8">
            <w:pPr>
              <w:jc w:val="both"/>
            </w:pPr>
            <w:r w:rsidRPr="0040774B">
              <w:t xml:space="preserve">Syslová, Z., Borkovcová, I., &amp; Průcha, J. (2014). </w:t>
            </w:r>
            <w:r w:rsidRPr="0040774B">
              <w:rPr>
                <w:i/>
                <w:iCs/>
              </w:rPr>
              <w:t>Péče a vzdělávání dětí v raném věku: komparace české a zahraniční situace</w:t>
            </w:r>
            <w:r w:rsidRPr="0040774B">
              <w:t>. Praha: Wolters Kluwer ČR.</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10</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D53980">
        <w:trPr>
          <w:trHeight w:val="793"/>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p w:rsidR="00BD43D8" w:rsidRPr="0040774B" w:rsidRDefault="00BD43D8" w:rsidP="00BD43D8">
            <w:pPr>
              <w:jc w:val="both"/>
            </w:pPr>
          </w:p>
          <w:p w:rsidR="00BD43D8" w:rsidRPr="0040774B" w:rsidRDefault="00BD43D8" w:rsidP="00BD43D8">
            <w:pPr>
              <w:jc w:val="both"/>
            </w:pPr>
          </w:p>
        </w:tc>
      </w:tr>
    </w:tbl>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Meto</w:t>
            </w:r>
            <w:r w:rsidR="00BE0CA0">
              <w:t>dika anglického jazyka pro MŠ I</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1067FB">
            <w:pPr>
              <w:spacing w:line="276" w:lineRule="auto"/>
              <w:jc w:val="both"/>
            </w:pPr>
            <w:del w:id="263" w:author="§.opiékoiíkkoíikoíi" w:date="2018-05-25T21:52:00Z">
              <w:r w:rsidRPr="0040774B" w:rsidDel="00384118">
                <w:delText xml:space="preserve">Seminární práce s prezentací. </w:delText>
              </w:r>
            </w:del>
            <w:r w:rsidRPr="0040774B">
              <w:t>Vypracování portfolia</w:t>
            </w:r>
            <w:ins w:id="264" w:author="§.opiékoiíkkoíikoíi" w:date="2018-05-25T21:52:00Z">
              <w:r w:rsidR="00384118">
                <w:t xml:space="preserve"> podle zadání</w:t>
              </w:r>
            </w:ins>
            <w:r w:rsidRPr="0040774B">
              <w:t>.</w:t>
            </w: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prof. PaedDr. Silvia Pokrivčáková,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prof. PaedDr. Silvia Pokrivčáková, PhD.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526"/>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 xml:space="preserve">Vymezení základních pojmů a vztahů: výuka jazyka, osvojování si jazyka, první, druhý a cizí jazyk, lingvodidaktika. </w:t>
            </w:r>
          </w:p>
          <w:p w:rsidR="00BD43D8" w:rsidRPr="0040774B" w:rsidRDefault="00BD43D8" w:rsidP="00BD43D8">
            <w:r w:rsidRPr="0040774B">
              <w:t>Jazykové systémy a způsobilosti.</w:t>
            </w:r>
          </w:p>
          <w:p w:rsidR="00BD43D8" w:rsidRPr="0040774B" w:rsidRDefault="00BD43D8" w:rsidP="00BD43D8">
            <w:r w:rsidRPr="0040774B">
              <w:t>Cíle osvojování si angličtiny jako cizího jazyka v předškolním věku.</w:t>
            </w:r>
          </w:p>
          <w:p w:rsidR="00BD43D8" w:rsidRPr="0040774B" w:rsidRDefault="00BD43D8" w:rsidP="00BD43D8">
            <w:r w:rsidRPr="0040774B">
              <w:t>Charakteristiky a potřeby dítěte předškolního věku z hlediska lingvodidaktiky.</w:t>
            </w:r>
          </w:p>
          <w:p w:rsidR="00BD43D8" w:rsidRPr="0040774B" w:rsidRDefault="00BD43D8" w:rsidP="00BD43D8">
            <w:r w:rsidRPr="0040774B">
              <w:t xml:space="preserve">Vybraná témata z didaktiky angličtiny pro děti předškolního věku: </w:t>
            </w:r>
          </w:p>
          <w:p w:rsidR="00BD43D8" w:rsidRPr="0040774B" w:rsidRDefault="00BD43D8" w:rsidP="00BD43D8">
            <w:r w:rsidRPr="0040774B">
              <w:t>Rozvoj slovní zásoby dítěte – vizuální kontext, obrázkové slovníky, flashcards apod.</w:t>
            </w:r>
          </w:p>
          <w:p w:rsidR="00BD43D8" w:rsidRPr="0040774B" w:rsidRDefault="00BD43D8" w:rsidP="00BD43D8">
            <w:r w:rsidRPr="0040774B">
              <w:t>Nácvik správné výslovnosti – písně, veršovánky, hry, jazykolamy, jazz chants apod.</w:t>
            </w:r>
          </w:p>
          <w:p w:rsidR="00BD43D8" w:rsidRPr="0040774B" w:rsidRDefault="00BD43D8" w:rsidP="00BD43D8">
            <w:r w:rsidRPr="0040774B">
              <w:t>Rozvoj poslechu. Obrázkové diktáty. TPR.</w:t>
            </w:r>
          </w:p>
          <w:p w:rsidR="00BD43D8" w:rsidRPr="0040774B" w:rsidRDefault="00BD43D8" w:rsidP="00BD43D8">
            <w:r w:rsidRPr="0040774B">
              <w:t>Akční písně, veršovánky a hry.</w:t>
            </w:r>
          </w:p>
          <w:p w:rsidR="00BD43D8" w:rsidRPr="0040774B" w:rsidRDefault="00BD43D8" w:rsidP="00BD43D8">
            <w:r w:rsidRPr="0040774B">
              <w:t xml:space="preserve">Rozvoj mluvení v anglickém jazyce. Kontrolované a volné mluvení. </w:t>
            </w:r>
          </w:p>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Default="00BD43D8" w:rsidP="00BD43D8">
            <w:pPr>
              <w:jc w:val="both"/>
            </w:pPr>
            <w:r w:rsidRPr="0040774B">
              <w:t xml:space="preserve">Pokrivčáková, S. (2013). </w:t>
            </w:r>
            <w:r w:rsidRPr="0040774B">
              <w:rPr>
                <w:i/>
                <w:iCs/>
              </w:rPr>
              <w:t>Teaching Techniques for Modern Teachers of English</w:t>
            </w:r>
            <w:r w:rsidRPr="0040774B">
              <w:t>. Nitra: ASPA.</w:t>
            </w:r>
          </w:p>
          <w:p w:rsidR="00DE334C" w:rsidRPr="0040774B" w:rsidRDefault="00DE334C" w:rsidP="00BD43D8">
            <w:pPr>
              <w:jc w:val="both"/>
            </w:pPr>
            <w:r>
              <w:t xml:space="preserve">Pokrivčáková, S. (2018). </w:t>
            </w:r>
            <w:r w:rsidRPr="00DE334C">
              <w:rPr>
                <w:i/>
              </w:rPr>
              <w:t>Teaching Foreign Languages to Learners with Dyslexia and Dysgraphia.</w:t>
            </w:r>
            <w:r>
              <w:t xml:space="preserve"> Zlín: UTB ve Zlíně.</w:t>
            </w:r>
          </w:p>
          <w:p w:rsidR="00BD43D8" w:rsidRPr="0040774B" w:rsidRDefault="00BD43D8" w:rsidP="00BD43D8">
            <w:pPr>
              <w:jc w:val="both"/>
            </w:pPr>
            <w:r w:rsidRPr="0040774B">
              <w:t xml:space="preserve">Scott, W. A., &amp; Ytenberg, L H. (1994). </w:t>
            </w:r>
            <w:r w:rsidRPr="0040774B">
              <w:rPr>
                <w:i/>
                <w:iCs/>
              </w:rPr>
              <w:t>Teaching English to Children</w:t>
            </w:r>
            <w:r w:rsidRPr="0040774B">
              <w:t>. Longman.</w:t>
            </w:r>
          </w:p>
          <w:p w:rsidR="00BD43D8" w:rsidRPr="0040774B" w:rsidRDefault="00BD43D8" w:rsidP="00BD43D8">
            <w:pPr>
              <w:jc w:val="both"/>
            </w:pPr>
            <w:r w:rsidRPr="0040774B">
              <w:t xml:space="preserve">Slattery, M., &amp; Willis, J. (2010). </w:t>
            </w:r>
            <w:r w:rsidRPr="0040774B">
              <w:rPr>
                <w:i/>
                <w:iCs/>
              </w:rPr>
              <w:t>English Primary Teachers</w:t>
            </w:r>
            <w:r w:rsidRPr="0040774B">
              <w:t>. OUP.</w:t>
            </w:r>
          </w:p>
          <w:p w:rsidR="00BD43D8" w:rsidRPr="0040774B" w:rsidRDefault="00BD43D8" w:rsidP="00BD43D8">
            <w:pPr>
              <w:jc w:val="both"/>
              <w:rPr>
                <w:b/>
              </w:rPr>
            </w:pPr>
          </w:p>
          <w:p w:rsidR="00BD43D8" w:rsidRPr="0040774B" w:rsidRDefault="00BD43D8" w:rsidP="00BD43D8">
            <w:pPr>
              <w:jc w:val="both"/>
              <w:rPr>
                <w:b/>
              </w:rPr>
            </w:pPr>
            <w:r w:rsidRPr="0040774B">
              <w:rPr>
                <w:b/>
              </w:rPr>
              <w:t>Doporučená literatura</w:t>
            </w:r>
          </w:p>
          <w:p w:rsidR="00BD43D8" w:rsidRPr="0040774B" w:rsidRDefault="00BD43D8" w:rsidP="00BD43D8">
            <w:pPr>
              <w:keepNext/>
              <w:keepLines/>
              <w:outlineLvl w:val="2"/>
              <w:rPr>
                <w:rFonts w:eastAsiaTheme="majorEastAsia"/>
              </w:rPr>
            </w:pPr>
            <w:r w:rsidRPr="0040774B">
              <w:rPr>
                <w:rFonts w:eastAsiaTheme="majorEastAsia"/>
              </w:rPr>
              <w:t xml:space="preserve">Claire, E. (2016). </w:t>
            </w:r>
            <w:r w:rsidRPr="0040774B">
              <w:rPr>
                <w:rFonts w:eastAsiaTheme="majorEastAsia"/>
                <w:i/>
              </w:rPr>
              <w:t>ESL Teacher’s Activities Kit</w:t>
            </w:r>
            <w:r w:rsidRPr="0040774B">
              <w:rPr>
                <w:rFonts w:eastAsiaTheme="majorEastAsia"/>
              </w:rPr>
              <w:t>. OUP.</w:t>
            </w:r>
          </w:p>
          <w:p w:rsidR="00BD43D8" w:rsidRPr="0040774B" w:rsidRDefault="00BD43D8" w:rsidP="00BD43D8">
            <w:pPr>
              <w:rPr>
                <w:lang w:eastAsia="sk-SK"/>
              </w:rPr>
            </w:pPr>
            <w:r w:rsidRPr="0040774B">
              <w:rPr>
                <w:lang w:eastAsia="sk-SK"/>
              </w:rPr>
              <w:t xml:space="preserve">Ferlazzo, L., &amp; </w:t>
            </w:r>
            <w:r w:rsidRPr="0040774B">
              <w:rPr>
                <w:rFonts w:eastAsiaTheme="majorEastAsia"/>
              </w:rPr>
              <w:t>Sypnieski, K. H. (2012).</w:t>
            </w:r>
            <w:r w:rsidRPr="0040774B">
              <w:rPr>
                <w:lang w:eastAsia="sk-SK"/>
              </w:rPr>
              <w:t xml:space="preserve"> </w:t>
            </w:r>
            <w:r w:rsidRPr="0040774B">
              <w:rPr>
                <w:i/>
                <w:lang w:eastAsia="sk-SK"/>
              </w:rPr>
              <w:t>The ESL / ELL Teacher's Survival Guide: Ready-to-Use Strategies, Tools, and Activities for Teaching English Language</w:t>
            </w:r>
            <w:r w:rsidRPr="0040774B">
              <w:rPr>
                <w:lang w:eastAsia="sk-SK"/>
              </w:rPr>
              <w:t>. OUP.</w:t>
            </w:r>
          </w:p>
          <w:p w:rsidR="00BD43D8" w:rsidRPr="00A83CE5" w:rsidRDefault="00BD43D8" w:rsidP="00BD43D8">
            <w:pPr>
              <w:rPr>
                <w:lang w:eastAsia="sk-SK"/>
              </w:rPr>
            </w:pPr>
            <w:r w:rsidRPr="0040774B">
              <w:rPr>
                <w:lang w:eastAsia="sk-SK"/>
              </w:rPr>
              <w:t xml:space="preserve">Stocker, D. A., &amp; Stocker, G. A. (2012). </w:t>
            </w:r>
            <w:r w:rsidRPr="0040774B">
              <w:rPr>
                <w:i/>
                <w:lang w:eastAsia="sk-SK"/>
              </w:rPr>
              <w:t>Children’s ESL Curriculum: Learning English with Laughter</w:t>
            </w:r>
            <w:r w:rsidR="00A83CE5">
              <w:rPr>
                <w:lang w:eastAsia="sk-SK"/>
              </w:rPr>
              <w:t>. OUP.</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w:t>
            </w:r>
            <w:del w:id="265" w:author="Jana_PC" w:date="2018-05-28T21:37:00Z">
              <w:r w:rsidRPr="0040774B" w:rsidDel="00605132">
                <w:rPr>
                  <w:b/>
                </w:rPr>
                <w:delText> </w:delText>
              </w:r>
            </w:del>
            <w:ins w:id="266" w:author="Jana_PC" w:date="2018-05-28T21:37:00Z">
              <w:r w:rsidR="00605132">
                <w:rPr>
                  <w:b/>
                </w:rPr>
                <w:t> </w:t>
              </w:r>
            </w:ins>
            <w:r w:rsidRPr="0040774B">
              <w:rPr>
                <w:b/>
              </w:rPr>
              <w:t>vyučujícím</w:t>
            </w:r>
          </w:p>
        </w:tc>
      </w:tr>
      <w:tr w:rsidR="00BD43D8" w:rsidRPr="0040774B" w:rsidTr="00A83CE5">
        <w:trPr>
          <w:trHeight w:val="2217"/>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tc>
      </w:tr>
    </w:tbl>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Dramatická výchova v</w:t>
            </w:r>
            <w:del w:id="267" w:author="Jana_PC" w:date="2018-05-28T21:37:00Z">
              <w:r w:rsidRPr="0040774B" w:rsidDel="00605132">
                <w:delText xml:space="preserve"> </w:delText>
              </w:r>
            </w:del>
            <w:ins w:id="268" w:author="Jana_PC" w:date="2018-05-28T21:37:00Z">
              <w:r w:rsidR="00605132">
                <w:t> </w:t>
              </w:r>
            </w:ins>
            <w:r w:rsidRPr="0040774B">
              <w:t>MŠ</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605132" w:rsidP="00BD43D8">
            <w:pPr>
              <w:jc w:val="both"/>
            </w:pPr>
            <w:r w:rsidRPr="0040774B">
              <w:t>C</w:t>
            </w:r>
            <w:r w:rsidR="00BD43D8" w:rsidRPr="0040774B">
              <w:t>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 xml:space="preserve">Příprava projektu dramatické výchovy pro děti předškolního věku, prezentace </w:t>
            </w:r>
            <w:r w:rsidRPr="0040774B">
              <w:br/>
              <w:t xml:space="preserve">a reflexe projektu. </w:t>
            </w:r>
          </w:p>
        </w:tc>
      </w:tr>
      <w:tr w:rsidR="00BD43D8" w:rsidRPr="0040774B" w:rsidTr="00BD43D8">
        <w:trPr>
          <w:trHeight w:val="109"/>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Mgr. Jana Vašíková,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38"/>
        </w:trPr>
        <w:tc>
          <w:tcPr>
            <w:tcW w:w="9855" w:type="dxa"/>
            <w:gridSpan w:val="8"/>
            <w:tcBorders>
              <w:top w:val="nil"/>
            </w:tcBorders>
          </w:tcPr>
          <w:p w:rsidR="00BD43D8" w:rsidRPr="0040774B" w:rsidRDefault="00BD43D8" w:rsidP="00BD43D8">
            <w:pPr>
              <w:jc w:val="both"/>
            </w:pPr>
            <w:r w:rsidRPr="0040774B">
              <w:t>Mgr. Barbora Petrů Puhrová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161"/>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Úvod do dramatické výchovy (principy, cíle, prostředky, metody).</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Pedagogicko-psychologická a divadelní východiska.</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Didaktická východiska dramatické výchovy.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Proces a produkt v dramatické výchově.</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Úloha dramatické výchovy v rozvoji osobnosti dítěte a osvojování potřebných kompetencí.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Dramatické hry, cvičení a improvizace.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Náměty a témata pro dramatickou výchovu v předškolním vzdělávání.</w:t>
            </w:r>
          </w:p>
          <w:p w:rsidR="00BD43D8" w:rsidRPr="0040774B" w:rsidRDefault="00BD43D8" w:rsidP="00BD43D8">
            <w:pPr>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Pozice učitele v dramatické výchově.</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Literární náměty a texty vhodné pro využití v dramatické výchově v mateřské škole. </w:t>
            </w:r>
          </w:p>
          <w:p w:rsidR="00BD43D8" w:rsidRPr="0040774B" w:rsidRDefault="00BD43D8" w:rsidP="00BD43D8">
            <w:pPr>
              <w:autoSpaceDE w:val="0"/>
              <w:autoSpaceDN w:val="0"/>
              <w:adjustRightInd w:val="0"/>
              <w:rPr>
                <w:rFonts w:ascii="TimesNewRomanPSMT" w:eastAsiaTheme="minorHAnsi" w:hAnsi="TimesNewRomanPSMT" w:cs="TimesNewRomanPSMT"/>
                <w:lang w:eastAsia="en-US"/>
              </w:rPr>
            </w:pPr>
            <w:r w:rsidRPr="0040774B">
              <w:rPr>
                <w:rFonts w:ascii="TimesNewRomanPSMT" w:eastAsiaTheme="minorHAnsi" w:hAnsi="TimesNewRomanPSMT" w:cs="TimesNewRomanPSMT"/>
                <w:lang w:eastAsia="en-US"/>
              </w:rPr>
              <w:t xml:space="preserve">Tvorba a realizace projektu dramatické výchovy v mateřské škole. </w:t>
            </w:r>
          </w:p>
          <w:p w:rsidR="00BD43D8" w:rsidRPr="0040774B" w:rsidRDefault="00BD43D8" w:rsidP="00BD43D8">
            <w:pPr>
              <w:autoSpaceDE w:val="0"/>
              <w:autoSpaceDN w:val="0"/>
              <w:adjustRightInd w:val="0"/>
            </w:pP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A83CE5">
        <w:trPr>
          <w:trHeight w:val="3622"/>
        </w:trPr>
        <w:tc>
          <w:tcPr>
            <w:tcW w:w="9855" w:type="dxa"/>
            <w:gridSpan w:val="8"/>
            <w:tcBorders>
              <w:top w:val="nil"/>
            </w:tcBorders>
          </w:tcPr>
          <w:p w:rsidR="00BD43D8" w:rsidRPr="0040774B" w:rsidRDefault="00BD43D8" w:rsidP="00BD43D8">
            <w:pPr>
              <w:jc w:val="both"/>
            </w:pPr>
            <w:r w:rsidRPr="0040774B">
              <w:rPr>
                <w:b/>
              </w:rPr>
              <w:t>Povinná literatura</w:t>
            </w:r>
          </w:p>
          <w:p w:rsidR="00BD43D8" w:rsidRPr="0040774B" w:rsidRDefault="00BD43D8" w:rsidP="00BD43D8">
            <w:pPr>
              <w:jc w:val="both"/>
            </w:pPr>
            <w:r w:rsidRPr="0040774B">
              <w:t xml:space="preserve">Machková, E. (2007). </w:t>
            </w:r>
            <w:r w:rsidRPr="0040774B">
              <w:rPr>
                <w:i/>
                <w:iCs/>
              </w:rPr>
              <w:t>Jak se učí dramatická výchova: didaktika dramatické výchovy</w:t>
            </w:r>
            <w:r w:rsidRPr="0040774B">
              <w:t>. Praha: Akademie múzických umění v Praze, Divadelní fakulta, katedra výchovné dramatiky.</w:t>
            </w:r>
          </w:p>
          <w:p w:rsidR="00BD43D8" w:rsidRDefault="00BD43D8" w:rsidP="00BD43D8">
            <w:pPr>
              <w:jc w:val="both"/>
            </w:pPr>
            <w:r w:rsidRPr="0040774B">
              <w:t xml:space="preserve">Machková, E. (2007). </w:t>
            </w:r>
            <w:r w:rsidRPr="0040774B">
              <w:rPr>
                <w:i/>
                <w:iCs/>
              </w:rPr>
              <w:t>Úvod do studia dramatické výchovy</w:t>
            </w:r>
            <w:r w:rsidRPr="0040774B">
              <w:t>. Praha: NIPOS.</w:t>
            </w:r>
          </w:p>
          <w:p w:rsidR="00DE334C" w:rsidRPr="0040774B" w:rsidRDefault="00DE334C" w:rsidP="00BD43D8">
            <w:pPr>
              <w:jc w:val="both"/>
            </w:pPr>
            <w:r>
              <w:t xml:space="preserve">Petrů Puhrová, B. (2018). </w:t>
            </w:r>
            <w:r w:rsidRPr="00DE334C">
              <w:rPr>
                <w:i/>
              </w:rPr>
              <w:t xml:space="preserve">Dramatická výchova v MŠ. Distanční studijní opora. </w:t>
            </w:r>
            <w:r w:rsidRPr="00831F23">
              <w:t>Zlín: UTB ve Zlíně.</w:t>
            </w:r>
          </w:p>
          <w:p w:rsidR="00BE0CA0" w:rsidRPr="0040774B" w:rsidRDefault="00BE0CA0" w:rsidP="00BE0CA0">
            <w:pPr>
              <w:jc w:val="both"/>
            </w:pPr>
            <w:r w:rsidRPr="0040774B">
              <w:t xml:space="preserve">Svobodová, E., &amp; Švejdová, H. (2011). </w:t>
            </w:r>
            <w:r w:rsidRPr="0040774B">
              <w:rPr>
                <w:i/>
                <w:iCs/>
              </w:rPr>
              <w:t>Metody dramatické výchovy v mateřské škole</w:t>
            </w:r>
            <w:r w:rsidRPr="0040774B">
              <w:t>. Praha: Portál.</w:t>
            </w:r>
          </w:p>
          <w:p w:rsidR="00BD43D8" w:rsidRPr="0040774B" w:rsidRDefault="00BD43D8" w:rsidP="00BD43D8">
            <w:pPr>
              <w:jc w:val="both"/>
              <w:rPr>
                <w:b/>
              </w:rPr>
            </w:pPr>
            <w:r w:rsidRPr="0040774B">
              <w:t xml:space="preserve">Valenta, J. (2008). </w:t>
            </w:r>
            <w:r w:rsidRPr="0040774B">
              <w:rPr>
                <w:i/>
                <w:iCs/>
              </w:rPr>
              <w:t>Metody a techniky dramatické výchovy</w:t>
            </w:r>
            <w:r w:rsidRPr="0040774B">
              <w:t>. Praha: Grada.</w:t>
            </w:r>
          </w:p>
          <w:p w:rsidR="00BD43D8" w:rsidRPr="0040774B" w:rsidRDefault="00BD43D8" w:rsidP="00BD43D8">
            <w:pPr>
              <w:jc w:val="both"/>
            </w:pPr>
          </w:p>
          <w:p w:rsidR="00BD43D8" w:rsidRPr="0040774B" w:rsidRDefault="00BD43D8" w:rsidP="00BD43D8">
            <w:pPr>
              <w:jc w:val="both"/>
            </w:pPr>
            <w:r w:rsidRPr="0040774B">
              <w:rPr>
                <w:b/>
              </w:rPr>
              <w:t>Doporučená literatura</w:t>
            </w:r>
          </w:p>
          <w:p w:rsidR="00BD43D8" w:rsidRPr="0040774B" w:rsidRDefault="00BD43D8" w:rsidP="00BD43D8">
            <w:pPr>
              <w:jc w:val="both"/>
            </w:pPr>
            <w:r w:rsidRPr="0040774B">
              <w:t xml:space="preserve">Cílková, E., &amp; Hříbková, I. (2005). </w:t>
            </w:r>
            <w:r w:rsidRPr="0040774B">
              <w:rPr>
                <w:i/>
                <w:iCs/>
              </w:rPr>
              <w:t>Děti hrají divadlo: scénáře pohádkových her a příběhů pro děti od 4 do 12 let</w:t>
            </w:r>
            <w:r w:rsidRPr="0040774B">
              <w:t>. Praha: Portál.</w:t>
            </w:r>
          </w:p>
          <w:p w:rsidR="00BD43D8" w:rsidRPr="0040774B" w:rsidRDefault="00BD43D8" w:rsidP="00BD43D8">
            <w:pPr>
              <w:jc w:val="both"/>
            </w:pPr>
            <w:r w:rsidRPr="0040774B">
              <w:t xml:space="preserve">Kulhánková, E. (2010). </w:t>
            </w:r>
            <w:r w:rsidRPr="0040774B">
              <w:rPr>
                <w:i/>
                <w:iCs/>
              </w:rPr>
              <w:t>Hudebně pohybová výchova: metodická příručka pro hudební výchovu ve škole</w:t>
            </w:r>
            <w:r w:rsidRPr="0040774B">
              <w:t>. Praha: Portál.</w:t>
            </w:r>
          </w:p>
          <w:p w:rsidR="00BD43D8" w:rsidRPr="0040774B" w:rsidRDefault="00BD43D8" w:rsidP="00BD43D8">
            <w:pPr>
              <w:jc w:val="both"/>
            </w:pPr>
            <w:r w:rsidRPr="0040774B">
              <w:t xml:space="preserve">Štembergová-Kratochvílová, Š. (1994). </w:t>
            </w:r>
            <w:r w:rsidRPr="0040774B">
              <w:rPr>
                <w:i/>
                <w:iCs/>
              </w:rPr>
              <w:t>Metodika mluvní výchovy dětí</w:t>
            </w:r>
            <w:r w:rsidRPr="0040774B">
              <w:t>. Praha: Sdružení pro tvořivou dramatiku.</w:t>
            </w:r>
          </w:p>
          <w:p w:rsidR="00BD43D8" w:rsidRPr="0040774B" w:rsidRDefault="00BD43D8" w:rsidP="00BD43D8">
            <w:pPr>
              <w:jc w:val="both"/>
            </w:pPr>
            <w:r w:rsidRPr="0040774B">
              <w:t xml:space="preserve">Water, M. van de, McAvoy, M., &amp; Hunt, K. (2015). </w:t>
            </w:r>
            <w:r w:rsidRPr="0040774B">
              <w:rPr>
                <w:i/>
                <w:iCs/>
              </w:rPr>
              <w:t xml:space="preserve">Drama and education: performance methodologies for teaching </w:t>
            </w:r>
            <w:r w:rsidRPr="0040774B">
              <w:rPr>
                <w:i/>
                <w:iCs/>
              </w:rPr>
              <w:br/>
              <w:t>and learning</w:t>
            </w:r>
            <w:r w:rsidRPr="0040774B">
              <w:t>. London: Rou</w:t>
            </w:r>
            <w:r w:rsidR="00A83CE5">
              <w:t>tledge, Taylor &amp; Francis Group.</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1544"/>
        </w:trPr>
        <w:tc>
          <w:tcPr>
            <w:tcW w:w="9855" w:type="dxa"/>
            <w:gridSpan w:val="8"/>
          </w:tcPr>
          <w:p w:rsidR="00D53980" w:rsidRDefault="00D53980" w:rsidP="00D53980">
            <w:pPr>
              <w:jc w:val="both"/>
            </w:pPr>
            <w:r>
              <w:t>Individuální konzultace s vyučujícím.</w:t>
            </w:r>
          </w:p>
          <w:p w:rsidR="00BD43D8" w:rsidRPr="0040774B" w:rsidRDefault="00D53980" w:rsidP="00D53980">
            <w:pPr>
              <w:jc w:val="both"/>
            </w:pPr>
            <w:r>
              <w:t>Využití kurzu ve výukovém prostředí Moodle (http://vyuka.fhs.utb.cz/).</w:t>
            </w:r>
          </w:p>
          <w:p w:rsidR="00BD43D8" w:rsidRPr="0040774B" w:rsidRDefault="00BD43D8" w:rsidP="00BD43D8">
            <w:pPr>
              <w:jc w:val="both"/>
            </w:pPr>
          </w:p>
          <w:p w:rsidR="00BD43D8" w:rsidRPr="0040774B" w:rsidRDefault="00BD43D8" w:rsidP="00BD43D8">
            <w:pPr>
              <w:jc w:val="both"/>
            </w:pPr>
          </w:p>
          <w:p w:rsidR="00BD43D8" w:rsidRPr="0040774B" w:rsidRDefault="00BD43D8" w:rsidP="00BD43D8">
            <w:pPr>
              <w:jc w:val="both"/>
            </w:pPr>
          </w:p>
        </w:tc>
      </w:tr>
    </w:tbl>
    <w:p w:rsidR="00BD43D8" w:rsidRDefault="00BD43D8"/>
    <w:p w:rsidR="005441F6" w:rsidRPr="0040774B" w:rsidRDefault="005441F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Hra na hudební nástroj I</w:t>
            </w:r>
            <w:r w:rsidR="00BE0CA0">
              <w:t xml:space="preserve"> (klavír/ flétna)</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Přednes deseti skladeb na flétnu</w:t>
            </w:r>
            <w:r w:rsidR="00BE0CA0">
              <w:t>/ klavír</w:t>
            </w:r>
            <w:r w:rsidRPr="0040774B">
              <w:t>.</w:t>
            </w:r>
          </w:p>
          <w:p w:rsidR="00BD43D8" w:rsidRPr="0040774B" w:rsidRDefault="00BD43D8" w:rsidP="00BD43D8">
            <w:pPr>
              <w:jc w:val="both"/>
            </w:pPr>
            <w:r w:rsidRPr="0040774B">
              <w:t>Vytvoření tematického protokolu s využitím hudebního nástroje v MŠ.</w:t>
            </w:r>
          </w:p>
        </w:tc>
      </w:tr>
      <w:tr w:rsidR="00BD43D8" w:rsidRPr="0040774B" w:rsidTr="00BD43D8">
        <w:trPr>
          <w:trHeight w:val="232"/>
        </w:trPr>
        <w:tc>
          <w:tcPr>
            <w:tcW w:w="9855" w:type="dxa"/>
            <w:gridSpan w:val="8"/>
            <w:tcBorders>
              <w:top w:val="nil"/>
            </w:tcBorders>
          </w:tcPr>
          <w:p w:rsidR="00BD43D8" w:rsidRPr="0040774B" w:rsidRDefault="00BD43D8" w:rsidP="00BD43D8">
            <w:pPr>
              <w:jc w:val="both"/>
            </w:pPr>
            <w:r w:rsidRPr="0040774B">
              <w:t> </w:t>
            </w: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E0CA0" w:rsidP="00BD43D8">
            <w:pPr>
              <w:jc w:val="both"/>
            </w:pPr>
            <w:r>
              <w:t>Mgr. Libuše Černá</w:t>
            </w:r>
            <w:r w:rsidR="00BD43D8" w:rsidRPr="0040774B">
              <w:t>,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19"/>
        </w:trPr>
        <w:tc>
          <w:tcPr>
            <w:tcW w:w="9855" w:type="dxa"/>
            <w:gridSpan w:val="8"/>
            <w:tcBorders>
              <w:top w:val="nil"/>
            </w:tcBorders>
          </w:tcPr>
          <w:p w:rsidR="00BD43D8" w:rsidRPr="0040774B" w:rsidRDefault="00BD43D8" w:rsidP="00BD43D8">
            <w:pPr>
              <w:jc w:val="both"/>
            </w:pPr>
            <w:r w:rsidRPr="0040774B">
              <w:t>Mgr.</w:t>
            </w:r>
            <w:r w:rsidR="00BE0CA0">
              <w:t xml:space="preserve"> Libuše Černá, Ph.D.</w:t>
            </w:r>
            <w:r w:rsidRPr="0040774B">
              <w:t xml:space="preserve">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737"/>
        </w:trPr>
        <w:tc>
          <w:tcPr>
            <w:tcW w:w="9855" w:type="dxa"/>
            <w:gridSpan w:val="8"/>
            <w:tcBorders>
              <w:top w:val="nil"/>
              <w:bottom w:val="single" w:sz="12" w:space="0" w:color="auto"/>
            </w:tcBorders>
          </w:tcPr>
          <w:p w:rsidR="00BD43D8" w:rsidRPr="0040774B" w:rsidRDefault="00BD43D8" w:rsidP="00BD43D8"/>
          <w:p w:rsidR="00BE0CA0" w:rsidRPr="00487289" w:rsidRDefault="00BE0CA0" w:rsidP="00BE0CA0">
            <w:r>
              <w:t>Seznámení s nástrojem</w:t>
            </w:r>
            <w:r w:rsidRPr="00487289">
              <w:t xml:space="preserve"> (části, manipulace).</w:t>
            </w:r>
          </w:p>
          <w:p w:rsidR="00BE0CA0" w:rsidRPr="00487289" w:rsidRDefault="00BE0CA0" w:rsidP="00BE0CA0">
            <w:r w:rsidRPr="00487289">
              <w:t>Hra bez no</w:t>
            </w:r>
            <w:r>
              <w:t>t</w:t>
            </w:r>
            <w:r w:rsidRPr="00487289">
              <w:t>.</w:t>
            </w:r>
          </w:p>
          <w:p w:rsidR="00BE0CA0" w:rsidRPr="00487289" w:rsidRDefault="00BE0CA0" w:rsidP="00BE0CA0">
            <w:r w:rsidRPr="00487289">
              <w:t xml:space="preserve">Hudební improvizace na elementární melodie. </w:t>
            </w:r>
          </w:p>
          <w:p w:rsidR="00BE0CA0" w:rsidRPr="00487289" w:rsidRDefault="00BE0CA0" w:rsidP="00BE0CA0">
            <w:r w:rsidRPr="00487289">
              <w:t>Hra z not (orientace v notové osnově, poznávání not a rytmu).</w:t>
            </w:r>
          </w:p>
          <w:p w:rsidR="00BE0CA0" w:rsidRPr="00487289" w:rsidRDefault="00BE0CA0" w:rsidP="00BE0CA0">
            <w:r w:rsidRPr="00487289">
              <w:t>Aplikace základních technických a rytmických dovednos</w:t>
            </w:r>
            <w:r>
              <w:t>tí pro bezchybnou hru na nástroj.</w:t>
            </w:r>
          </w:p>
          <w:p w:rsidR="00BE0CA0" w:rsidRPr="00487289" w:rsidRDefault="00BE0CA0" w:rsidP="00BE0CA0">
            <w:r w:rsidRPr="00487289">
              <w:t>Zdokonalování technických dovedností pomocí etud a stupnic (C dur, F dur, G dur).</w:t>
            </w:r>
          </w:p>
          <w:p w:rsidR="00BE0CA0" w:rsidRPr="00487289" w:rsidRDefault="00BE0CA0" w:rsidP="00BE0CA0">
            <w:r w:rsidRPr="00487289">
              <w:t>Základy stylizace doprovodu</w:t>
            </w:r>
            <w:r>
              <w:t xml:space="preserve"> hry na nástroj</w:t>
            </w:r>
            <w:r w:rsidRPr="00487289">
              <w:t>.</w:t>
            </w:r>
          </w:p>
          <w:p w:rsidR="00BE0CA0" w:rsidRPr="00487289" w:rsidRDefault="00BE0CA0" w:rsidP="00BE0CA0">
            <w:r w:rsidRPr="00487289">
              <w:t>Základy přednesu a interpretace skladeb různých žánrů.</w:t>
            </w:r>
          </w:p>
          <w:p w:rsidR="00BE0CA0" w:rsidRPr="00487289" w:rsidRDefault="00BE0CA0" w:rsidP="00BE0CA0">
            <w:r w:rsidRPr="00487289">
              <w:t>Formování návyků souhry v instrumentálním kolektivu.</w:t>
            </w:r>
          </w:p>
          <w:p w:rsidR="00BE0CA0" w:rsidRPr="00487289" w:rsidRDefault="00BE0CA0" w:rsidP="00BE0CA0">
            <w:pPr>
              <w:tabs>
                <w:tab w:val="left" w:pos="5094"/>
              </w:tabs>
            </w:pPr>
            <w:r w:rsidRPr="00487289">
              <w:t xml:space="preserve">Využití nástroje v konkrétních situacích v mateřské škole. </w:t>
            </w:r>
            <w:r w:rsidRPr="00487289">
              <w:tab/>
            </w:r>
          </w:p>
          <w:p w:rsidR="00BE0CA0" w:rsidRDefault="00BE0CA0" w:rsidP="00BE0CA0">
            <w:r w:rsidRPr="00487289">
              <w:t>Pokročilí studenti postupují podle individuálního učebního plánu vypracovaného vyučujícím. </w:t>
            </w:r>
          </w:p>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BE0CA0" w:rsidRDefault="00BE0CA0" w:rsidP="00BE0CA0">
            <w:pPr>
              <w:rPr>
                <w:color w:val="000000"/>
              </w:rPr>
            </w:pPr>
            <w:r w:rsidRPr="00487289">
              <w:rPr>
                <w:color w:val="000000"/>
              </w:rPr>
              <w:t>Böhmová-Zahradníčková, Z. (2002). </w:t>
            </w:r>
            <w:r w:rsidRPr="00487289">
              <w:rPr>
                <w:i/>
                <w:iCs/>
                <w:color w:val="000000"/>
              </w:rPr>
              <w:t>Klavírní škola pro začátečníky</w:t>
            </w:r>
            <w:r w:rsidRPr="00487289">
              <w:rPr>
                <w:color w:val="000000"/>
              </w:rPr>
              <w:t> (34. vyd., 2. vyd. v Editio Bärenreiter Praha). Praha: Editio Bärenreiter Praha.</w:t>
            </w:r>
          </w:p>
          <w:p w:rsidR="00D9772B" w:rsidRPr="00487289" w:rsidRDefault="00D9772B" w:rsidP="00BE0CA0">
            <w:pPr>
              <w:rPr>
                <w:color w:val="000000"/>
              </w:rPr>
            </w:pPr>
            <w:r>
              <w:rPr>
                <w:color w:val="000000"/>
              </w:rPr>
              <w:t xml:space="preserve">Černá. L. (2018). </w:t>
            </w:r>
            <w:r w:rsidRPr="00D9772B">
              <w:rPr>
                <w:i/>
                <w:color w:val="000000"/>
              </w:rPr>
              <w:t xml:space="preserve">Hra na hudební nástroj (klavír, flétna). </w:t>
            </w:r>
            <w:r w:rsidRPr="00D9772B">
              <w:rPr>
                <w:i/>
              </w:rPr>
              <w:t>Distanční studijní opora.</w:t>
            </w:r>
            <w:r w:rsidRPr="00831F23">
              <w:t xml:space="preserve"> Zlín: UTB ve Zlíně.</w:t>
            </w:r>
          </w:p>
          <w:p w:rsidR="00BE0CA0" w:rsidRDefault="00BE0CA0" w:rsidP="00BE0CA0">
            <w:pPr>
              <w:jc w:val="both"/>
              <w:rPr>
                <w:iCs/>
                <w:color w:val="000000"/>
              </w:rPr>
            </w:pPr>
            <w:r w:rsidRPr="00487289">
              <w:t xml:space="preserve">Daniel, L. (1994). </w:t>
            </w:r>
            <w:r w:rsidRPr="00487289">
              <w:rPr>
                <w:i/>
              </w:rPr>
              <w:t xml:space="preserve">Škola hry na sopránovou zobcovou flétnu = Schule </w:t>
            </w:r>
            <w:r w:rsidRPr="00487289">
              <w:rPr>
                <w:i/>
                <w:iCs/>
                <w:color w:val="000000"/>
              </w:rPr>
              <w:t xml:space="preserve">für die Sopranblockflöte erster teil. </w:t>
            </w:r>
            <w:r w:rsidRPr="00487289">
              <w:rPr>
                <w:iCs/>
                <w:color w:val="000000"/>
              </w:rPr>
              <w:t>Praha: Schott Music Panton.</w:t>
            </w:r>
          </w:p>
          <w:p w:rsidR="00BE0CA0" w:rsidRPr="00C46B61" w:rsidRDefault="00BE0CA0" w:rsidP="00BE0CA0">
            <w:r w:rsidRPr="00487289">
              <w:t>Daniel, L. (2010). </w:t>
            </w:r>
            <w:r w:rsidRPr="00487289">
              <w:rPr>
                <w:i/>
                <w:iCs/>
              </w:rPr>
              <w:t>Metodika hudební výchovy</w:t>
            </w:r>
            <w:r w:rsidRPr="00487289">
              <w:t xml:space="preserve"> (Vyd. </w:t>
            </w:r>
            <w:r>
              <w:t xml:space="preserve">3., dopl.). Ostrava: Montanex. </w:t>
            </w:r>
          </w:p>
          <w:p w:rsidR="00BE0CA0" w:rsidRDefault="00BE0CA0" w:rsidP="00BE0CA0">
            <w:pPr>
              <w:rPr>
                <w:color w:val="000000"/>
              </w:rPr>
            </w:pPr>
            <w:r w:rsidRPr="00487289">
              <w:rPr>
                <w:color w:val="000000"/>
              </w:rPr>
              <w:t>Ryšánková, D. (2009). </w:t>
            </w:r>
            <w:r w:rsidRPr="00487289">
              <w:rPr>
                <w:i/>
                <w:iCs/>
                <w:color w:val="000000"/>
              </w:rPr>
              <w:t>Výběr písní pro Klavírní improvizaci oboru Učitelství mateřských škol</w:t>
            </w:r>
            <w:r w:rsidRPr="00487289">
              <w:rPr>
                <w:color w:val="000000"/>
              </w:rPr>
              <w:t xml:space="preserve">. Brno: MU. </w:t>
            </w:r>
          </w:p>
          <w:p w:rsidR="00BD43D8" w:rsidRPr="0040774B" w:rsidRDefault="00BD43D8" w:rsidP="00BD43D8">
            <w:pPr>
              <w:jc w:val="both"/>
              <w:rPr>
                <w:b/>
              </w:rPr>
            </w:pPr>
          </w:p>
          <w:p w:rsidR="00BD43D8" w:rsidRPr="0040774B" w:rsidRDefault="00BD43D8" w:rsidP="00BD43D8">
            <w:pPr>
              <w:jc w:val="both"/>
              <w:rPr>
                <w:b/>
              </w:rPr>
            </w:pPr>
            <w:r w:rsidRPr="0040774B">
              <w:rPr>
                <w:b/>
              </w:rPr>
              <w:t>Doporučená literatura</w:t>
            </w:r>
          </w:p>
          <w:p w:rsidR="00BE0CA0" w:rsidRPr="00A04AC2" w:rsidRDefault="00BE0CA0" w:rsidP="00BE0CA0">
            <w:pPr>
              <w:pStyle w:val="Default"/>
              <w:jc w:val="both"/>
              <w:rPr>
                <w:sz w:val="20"/>
                <w:szCs w:val="20"/>
              </w:rPr>
            </w:pPr>
            <w:r w:rsidRPr="0071241E">
              <w:rPr>
                <w:sz w:val="20"/>
                <w:szCs w:val="20"/>
              </w:rPr>
              <w:t xml:space="preserve">Černá, L. </w:t>
            </w:r>
            <w:r>
              <w:rPr>
                <w:sz w:val="20"/>
                <w:szCs w:val="20"/>
              </w:rPr>
              <w:t xml:space="preserve">(2012). </w:t>
            </w:r>
            <w:r w:rsidRPr="0071241E">
              <w:rPr>
                <w:sz w:val="20"/>
                <w:szCs w:val="20"/>
              </w:rPr>
              <w:t xml:space="preserve">Problematika nedostatků v Rámcovém vzdělávacím programu se zaměřením na hudební výchovu. In: </w:t>
            </w:r>
            <w:r>
              <w:rPr>
                <w:i/>
                <w:sz w:val="20"/>
                <w:szCs w:val="20"/>
              </w:rPr>
              <w:t>Musica et Educatio IV</w:t>
            </w:r>
            <w:r w:rsidRPr="0071241E">
              <w:rPr>
                <w:sz w:val="20"/>
                <w:szCs w:val="20"/>
              </w:rPr>
              <w:t>. Ru</w:t>
            </w:r>
            <w:r>
              <w:rPr>
                <w:sz w:val="20"/>
                <w:szCs w:val="20"/>
              </w:rPr>
              <w:t xml:space="preserve">žomberok: KU, PdF, </w:t>
            </w:r>
            <w:r w:rsidRPr="0071241E">
              <w:rPr>
                <w:sz w:val="20"/>
                <w:szCs w:val="20"/>
              </w:rPr>
              <w:t>36–40.</w:t>
            </w:r>
          </w:p>
          <w:p w:rsidR="00BE0CA0" w:rsidRPr="00487289" w:rsidRDefault="00BE0CA0" w:rsidP="00BE0CA0">
            <w:pPr>
              <w:rPr>
                <w:color w:val="000000"/>
              </w:rPr>
            </w:pPr>
            <w:r w:rsidRPr="00487289">
              <w:rPr>
                <w:color w:val="000000"/>
              </w:rPr>
              <w:t>Gruber, R. (2000). </w:t>
            </w:r>
            <w:r w:rsidRPr="00487289">
              <w:rPr>
                <w:i/>
                <w:iCs/>
                <w:color w:val="000000"/>
              </w:rPr>
              <w:t>50 národních písní pro 2-3 zobcové flétny nebo příčné flétny, hoboje, klarinety, trubky, lesní rohy: 50 Volkslieder für 2-3 Blockflöten</w:t>
            </w:r>
            <w:r w:rsidRPr="00487289">
              <w:rPr>
                <w:color w:val="000000"/>
              </w:rPr>
              <w:t>. Praha: Editio Bärenreiter Praha.</w:t>
            </w:r>
          </w:p>
          <w:p w:rsidR="00BE0CA0" w:rsidRPr="00487289" w:rsidRDefault="00BE0CA0" w:rsidP="00BE0CA0">
            <w:pPr>
              <w:rPr>
                <w:color w:val="000000"/>
              </w:rPr>
            </w:pPr>
            <w:r w:rsidRPr="00487289">
              <w:rPr>
                <w:color w:val="000000"/>
              </w:rPr>
              <w:t>Hodinová, R. (2011). </w:t>
            </w:r>
            <w:r w:rsidRPr="00487289">
              <w:rPr>
                <w:i/>
                <w:iCs/>
                <w:color w:val="000000"/>
              </w:rPr>
              <w:t>S flétničkou do školy</w:t>
            </w:r>
            <w:r w:rsidRPr="00487289">
              <w:rPr>
                <w:color w:val="000000"/>
              </w:rPr>
              <w:t> (Druhé vydání). České Budějovice: Kopp</w:t>
            </w:r>
            <w:r w:rsidRPr="00487289">
              <w:rPr>
                <w:vanish/>
                <w:color w:val="000000"/>
              </w:rPr>
              <w:t>.</w:t>
            </w:r>
          </w:p>
          <w:p w:rsidR="00BE0CA0" w:rsidRPr="00487289" w:rsidRDefault="00BE0CA0" w:rsidP="00BE0CA0">
            <w:pPr>
              <w:rPr>
                <w:color w:val="000000"/>
              </w:rPr>
            </w:pPr>
            <w:r w:rsidRPr="00487289">
              <w:rPr>
                <w:color w:val="000000"/>
              </w:rPr>
              <w:t>Škořepová, K. (2003). </w:t>
            </w:r>
            <w:r w:rsidRPr="00487289">
              <w:rPr>
                <w:i/>
                <w:iCs/>
                <w:color w:val="000000"/>
              </w:rPr>
              <w:t>Hrajeme na zobcovou flétnu: metodika výuky dětí hry na zobcovou flétnu bez not</w:t>
            </w:r>
            <w:r w:rsidRPr="00487289">
              <w:rPr>
                <w:color w:val="000000"/>
              </w:rPr>
              <w:t>. Praha: Portál.</w:t>
            </w:r>
          </w:p>
          <w:p w:rsidR="00BD43D8" w:rsidRPr="0040774B" w:rsidRDefault="00BD43D8" w:rsidP="00BD43D8">
            <w:pPr>
              <w:rPr>
                <w:color w:val="000000"/>
              </w:rPr>
            </w:pP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1067FB">
        <w:trPr>
          <w:trHeight w:val="694"/>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r w:rsidRPr="0040774B">
              <w:t>Základy podnikatelství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D25DB4" w:rsidP="00BD43D8">
            <w:pPr>
              <w:jc w:val="both"/>
            </w:pPr>
            <w:ins w:id="269" w:author="§.opiékoiíkkoíikoíi" w:date="2018-05-25T22:09:00Z">
              <w:r>
                <w:t>p</w:t>
              </w:r>
            </w:ins>
            <w:del w:id="270" w:author="§.opiékoiíkkoíikoíi" w:date="2018-05-25T22:09:00Z">
              <w:r w:rsidR="00BD43D8" w:rsidRPr="0040774B" w:rsidDel="00D25DB4">
                <w:delText>P</w:delText>
              </w:r>
            </w:del>
            <w:r w:rsidR="00BD43D8" w:rsidRPr="0040774B">
              <w:t>ovinně volitelný</w:t>
            </w:r>
            <w:ins w:id="271" w:author="§.opiékoiíkkoíikoíi" w:date="2018-05-25T22:09:00Z">
              <w:r>
                <w:t>, PZ</w:t>
              </w:r>
            </w:ins>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2p + 3</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klasifikovaný 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přednáška,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Písemný test, prezentace podnikatelského záměru.</w:t>
            </w:r>
          </w:p>
          <w:p w:rsidR="00BD43D8" w:rsidRPr="0040774B" w:rsidRDefault="00BD43D8" w:rsidP="00BD43D8">
            <w:pPr>
              <w:jc w:val="both"/>
              <w:rPr>
                <w:b/>
              </w:rPr>
            </w:pPr>
          </w:p>
        </w:tc>
      </w:tr>
      <w:tr w:rsidR="00BD43D8" w:rsidRPr="0040774B" w:rsidTr="00811168">
        <w:trPr>
          <w:trHeight w:val="250"/>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Ing. Petr Novák,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přednášející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811168">
        <w:trPr>
          <w:trHeight w:val="466"/>
        </w:trPr>
        <w:tc>
          <w:tcPr>
            <w:tcW w:w="9855" w:type="dxa"/>
            <w:gridSpan w:val="8"/>
            <w:tcBorders>
              <w:top w:val="nil"/>
            </w:tcBorders>
          </w:tcPr>
          <w:p w:rsidR="00BD43D8" w:rsidRPr="0040774B" w:rsidRDefault="00BD43D8" w:rsidP="00BD43D8">
            <w:pPr>
              <w:jc w:val="both"/>
            </w:pPr>
            <w:r w:rsidRPr="0040774B">
              <w:t>Ing. Petr Novák, Ph.D. (50%), Ing. Ludmila Kozubíková, Ph.D. (</w:t>
            </w:r>
            <w:ins w:id="272" w:author="§.opiékoiíkkoíikoíi" w:date="2018-05-25T22:02:00Z">
              <w:r w:rsidR="00D25DB4">
                <w:t>25</w:t>
              </w:r>
            </w:ins>
            <w:del w:id="273" w:author="§.opiékoiíkkoíikoíi" w:date="2018-05-25T22:02:00Z">
              <w:r w:rsidRPr="0040774B" w:rsidDel="00D25DB4">
                <w:delText>50</w:delText>
              </w:r>
            </w:del>
            <w:r w:rsidRPr="0040774B">
              <w:t>%)</w:t>
            </w:r>
            <w:ins w:id="274" w:author="§.opiékoiíkkoíikoíi" w:date="2018-05-25T22:02:00Z">
              <w:r w:rsidR="00D25DB4">
                <w:t>, Mgr. Markéta Hrozová, Ph.D. (25%)</w:t>
              </w:r>
            </w:ins>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827"/>
        </w:trPr>
        <w:tc>
          <w:tcPr>
            <w:tcW w:w="9855" w:type="dxa"/>
            <w:gridSpan w:val="8"/>
            <w:tcBorders>
              <w:top w:val="nil"/>
              <w:bottom w:val="single" w:sz="12" w:space="0" w:color="auto"/>
            </w:tcBorders>
          </w:tcPr>
          <w:p w:rsidR="00BD43D8" w:rsidRPr="0040774B" w:rsidRDefault="00BD43D8" w:rsidP="00BD43D8">
            <w:pPr>
              <w:jc w:val="both"/>
            </w:pPr>
          </w:p>
          <w:p w:rsidR="00D25DB4" w:rsidRPr="00487289" w:rsidRDefault="00D25DB4" w:rsidP="00D25DB4">
            <w:pPr>
              <w:ind w:left="38"/>
              <w:jc w:val="both"/>
              <w:rPr>
                <w:ins w:id="275" w:author="§.opiékoiíkkoíikoíi" w:date="2018-05-25T22:09:00Z"/>
              </w:rPr>
            </w:pPr>
            <w:ins w:id="276" w:author="§.opiékoiíkkoíikoíi" w:date="2018-05-25T22:09:00Z">
              <w:r w:rsidRPr="00487289">
                <w:t>Úvod do pod</w:t>
              </w:r>
              <w:r>
                <w:t>nikání, podnikatelské prostředí s ohledem na možnosti škol a školského systému.</w:t>
              </w:r>
            </w:ins>
          </w:p>
          <w:p w:rsidR="00D25DB4" w:rsidRPr="00487289" w:rsidRDefault="00D25DB4" w:rsidP="00D25DB4">
            <w:pPr>
              <w:ind w:left="38"/>
              <w:jc w:val="both"/>
              <w:rPr>
                <w:ins w:id="277" w:author="§.opiékoiíkkoíikoíi" w:date="2018-05-25T22:09:00Z"/>
              </w:rPr>
            </w:pPr>
            <w:ins w:id="278" w:author="§.opiékoiíkkoíikoíi" w:date="2018-05-25T22:09:00Z">
              <w:r w:rsidRPr="00487289">
                <w:t>Právní aspekty podnikání a právní formy podnikání v</w:t>
              </w:r>
              <w:r>
                <w:t> </w:t>
              </w:r>
              <w:r w:rsidRPr="00487289">
                <w:t>ČR</w:t>
              </w:r>
              <w:r>
                <w:t>.</w:t>
              </w:r>
            </w:ins>
          </w:p>
          <w:p w:rsidR="00D25DB4" w:rsidRPr="00487289" w:rsidRDefault="00D25DB4" w:rsidP="00D25DB4">
            <w:pPr>
              <w:ind w:left="38"/>
              <w:jc w:val="both"/>
              <w:rPr>
                <w:ins w:id="279" w:author="§.opiékoiíkkoíikoíi" w:date="2018-05-25T22:09:00Z"/>
              </w:rPr>
            </w:pPr>
            <w:ins w:id="280" w:author="§.opiékoiíkkoíikoíi" w:date="2018-05-25T22:09:00Z">
              <w:r w:rsidRPr="00487289">
                <w:t>Živnostenské právo, životní cyklus podniku, vznik a zánik podniku.</w:t>
              </w:r>
            </w:ins>
          </w:p>
          <w:p w:rsidR="00D25DB4" w:rsidRPr="00487289" w:rsidRDefault="00D25DB4" w:rsidP="00D25DB4">
            <w:pPr>
              <w:ind w:left="38"/>
              <w:jc w:val="both"/>
              <w:rPr>
                <w:ins w:id="281" w:author="§.opiékoiíkkoíikoíi" w:date="2018-05-25T22:09:00Z"/>
              </w:rPr>
            </w:pPr>
            <w:ins w:id="282" w:author="§.opiékoiíkkoíikoíi" w:date="2018-05-25T22:09:00Z">
              <w:r w:rsidRPr="00487289">
                <w:t>Založení fyzické a právnické osoby</w:t>
              </w:r>
              <w:r>
                <w:t xml:space="preserve"> ve vazbě na školskou legislativu</w:t>
              </w:r>
              <w:r w:rsidRPr="00487289">
                <w:t>.</w:t>
              </w:r>
            </w:ins>
          </w:p>
          <w:p w:rsidR="00D25DB4" w:rsidRDefault="00D25DB4" w:rsidP="00D25DB4">
            <w:pPr>
              <w:ind w:left="38"/>
              <w:jc w:val="both"/>
              <w:rPr>
                <w:ins w:id="283" w:author="§.opiékoiíkkoíikoíi" w:date="2018-05-25T22:09:00Z"/>
              </w:rPr>
            </w:pPr>
            <w:ins w:id="284" w:author="§.opiékoiíkkoíikoíi" w:date="2018-05-25T22:09:00Z">
              <w:r w:rsidRPr="00487289">
                <w:t>Podpora podnikání</w:t>
              </w:r>
              <w:r>
                <w:t xml:space="preserve"> ve školství</w:t>
              </w:r>
              <w:r w:rsidRPr="00487289">
                <w:t>. Podnikatelský plán</w:t>
              </w:r>
              <w:r>
                <w:t xml:space="preserve"> školy jako podniku</w:t>
              </w:r>
              <w:r w:rsidRPr="00487289">
                <w:t xml:space="preserve">. </w:t>
              </w:r>
            </w:ins>
          </w:p>
          <w:p w:rsidR="00D25DB4" w:rsidRPr="00487289" w:rsidRDefault="00D25DB4" w:rsidP="00D25DB4">
            <w:pPr>
              <w:ind w:left="38"/>
              <w:jc w:val="both"/>
              <w:rPr>
                <w:ins w:id="285" w:author="§.opiékoiíkkoíikoíi" w:date="2018-05-25T22:09:00Z"/>
              </w:rPr>
            </w:pPr>
            <w:ins w:id="286" w:author="§.opiékoiíkkoíikoíi" w:date="2018-05-25T22:09:00Z">
              <w:r w:rsidRPr="00487289">
                <w:t xml:space="preserve">Základy ekonomiky </w:t>
              </w:r>
              <w:r>
                <w:t xml:space="preserve">školy jako </w:t>
              </w:r>
              <w:r w:rsidRPr="00487289">
                <w:t>podniku.</w:t>
              </w:r>
            </w:ins>
          </w:p>
          <w:p w:rsidR="00D25DB4" w:rsidRPr="00487289" w:rsidRDefault="00D25DB4" w:rsidP="00D25DB4">
            <w:pPr>
              <w:ind w:left="38"/>
              <w:jc w:val="both"/>
              <w:rPr>
                <w:ins w:id="287" w:author="§.opiékoiíkkoíikoíi" w:date="2018-05-25T22:09:00Z"/>
              </w:rPr>
            </w:pPr>
            <w:ins w:id="288" w:author="§.opiékoiíkkoíikoíi" w:date="2018-05-25T22:09:00Z">
              <w:r w:rsidRPr="00487289">
                <w:t>Základy řízení nákladů, výnosů a výsledku hospodaření</w:t>
              </w:r>
              <w:r>
                <w:t xml:space="preserve"> školy</w:t>
              </w:r>
              <w:r w:rsidRPr="00487289">
                <w:t>.</w:t>
              </w:r>
            </w:ins>
          </w:p>
          <w:p w:rsidR="00D25DB4" w:rsidRPr="00487289" w:rsidRDefault="00D25DB4" w:rsidP="00D25DB4">
            <w:pPr>
              <w:ind w:left="38"/>
              <w:jc w:val="both"/>
              <w:rPr>
                <w:ins w:id="289" w:author="§.opiékoiíkkoíikoíi" w:date="2018-05-25T22:09:00Z"/>
              </w:rPr>
            </w:pPr>
            <w:ins w:id="290" w:author="§.opiékoiíkkoíikoíi" w:date="2018-05-25T22:09:00Z">
              <w:r w:rsidRPr="00487289">
                <w:t xml:space="preserve">Majetková a kapitálová struktura </w:t>
              </w:r>
              <w:r>
                <w:t xml:space="preserve">školy jako </w:t>
              </w:r>
              <w:r w:rsidRPr="00487289">
                <w:t>podniku.</w:t>
              </w:r>
            </w:ins>
          </w:p>
          <w:p w:rsidR="00D25DB4" w:rsidRDefault="00D25DB4" w:rsidP="00D25DB4">
            <w:pPr>
              <w:ind w:left="38"/>
              <w:jc w:val="both"/>
              <w:rPr>
                <w:ins w:id="291" w:author="§.opiékoiíkkoíikoíi" w:date="2018-05-25T22:09:00Z"/>
              </w:rPr>
            </w:pPr>
            <w:ins w:id="292" w:author="§.opiékoiíkkoíikoíi" w:date="2018-05-25T22:09:00Z">
              <w:r w:rsidRPr="00487289">
                <w:t xml:space="preserve">Základy financí a finančního řízení v podniku. </w:t>
              </w:r>
            </w:ins>
          </w:p>
          <w:p w:rsidR="00D25DB4" w:rsidRPr="00487289" w:rsidRDefault="00D25DB4" w:rsidP="00D25DB4">
            <w:pPr>
              <w:ind w:left="38"/>
              <w:jc w:val="both"/>
              <w:rPr>
                <w:ins w:id="293" w:author="§.opiékoiíkkoíikoíi" w:date="2018-05-25T22:09:00Z"/>
              </w:rPr>
            </w:pPr>
            <w:ins w:id="294" w:author="§.opiékoiíkkoíikoíi" w:date="2018-05-25T22:09:00Z">
              <w:r w:rsidRPr="00487289">
                <w:t xml:space="preserve">Produkt, jeho hodnota, </w:t>
              </w:r>
              <w:r>
                <w:t>vzdělání jako produkt</w:t>
              </w:r>
              <w:r w:rsidRPr="00487289">
                <w:t>.</w:t>
              </w:r>
            </w:ins>
          </w:p>
          <w:p w:rsidR="00D25DB4" w:rsidRDefault="00D25DB4" w:rsidP="00D25DB4">
            <w:pPr>
              <w:ind w:left="38"/>
              <w:jc w:val="both"/>
              <w:rPr>
                <w:ins w:id="295" w:author="§.opiékoiíkkoíikoíi" w:date="2018-05-25T22:09:00Z"/>
              </w:rPr>
            </w:pPr>
            <w:ins w:id="296" w:author="§.opiékoiíkkoíikoíi" w:date="2018-05-25T22:09:00Z">
              <w:r>
                <w:t>Kreativní podnikání ve školách – spolupráce vzdělavatelů a podnikatelů.</w:t>
              </w:r>
            </w:ins>
          </w:p>
          <w:p w:rsidR="00D25DB4" w:rsidRPr="00487289" w:rsidRDefault="00D25DB4" w:rsidP="00D25DB4">
            <w:pPr>
              <w:ind w:left="38"/>
              <w:jc w:val="both"/>
              <w:rPr>
                <w:ins w:id="297" w:author="§.opiékoiíkkoíikoíi" w:date="2018-05-25T22:09:00Z"/>
              </w:rPr>
            </w:pPr>
            <w:ins w:id="298" w:author="§.opiékoiíkkoíikoíi" w:date="2018-05-25T22:09:00Z">
              <w:r>
                <w:t>Možnosti vzniku koordinovaných programů pro propojení vzdělání a firem.</w:t>
              </w:r>
            </w:ins>
          </w:p>
          <w:p w:rsidR="00D25DB4" w:rsidRDefault="00D25DB4" w:rsidP="00D25DB4">
            <w:pPr>
              <w:ind w:left="38"/>
              <w:jc w:val="both"/>
              <w:rPr>
                <w:ins w:id="299" w:author="§.opiékoiíkkoíikoíi" w:date="2018-05-25T22:09:00Z"/>
              </w:rPr>
            </w:pPr>
            <w:ins w:id="300" w:author="§.opiékoiíkkoíikoíi" w:date="2018-05-25T22:09:00Z">
              <w:r>
                <w:t>Podnikání ve školství jako aspekt prohlubování nerovností mezi žáky.</w:t>
              </w:r>
            </w:ins>
          </w:p>
          <w:p w:rsidR="00D25DB4" w:rsidDel="00B101EE" w:rsidRDefault="00D25DB4" w:rsidP="00BD43D8">
            <w:pPr>
              <w:ind w:left="38"/>
              <w:jc w:val="both"/>
              <w:rPr>
                <w:ins w:id="301" w:author="§.opiékoiíkkoíikoíi" w:date="2018-05-25T22:09:00Z"/>
                <w:del w:id="302" w:author="Hana Navrátilová" w:date="2018-05-31T11:36:00Z"/>
              </w:rPr>
            </w:pPr>
          </w:p>
          <w:p w:rsidR="00BD43D8" w:rsidRPr="0040774B" w:rsidDel="00D25DB4" w:rsidRDefault="00BD43D8" w:rsidP="00BD43D8">
            <w:pPr>
              <w:ind w:left="38"/>
              <w:jc w:val="both"/>
              <w:rPr>
                <w:del w:id="303" w:author="§.opiékoiíkkoíikoíi" w:date="2018-05-25T22:09:00Z"/>
              </w:rPr>
            </w:pPr>
            <w:del w:id="304" w:author="§.opiékoiíkkoíikoíi" w:date="2018-05-25T22:09:00Z">
              <w:r w:rsidRPr="0040774B" w:rsidDel="00D25DB4">
                <w:delText>Úvod do podnikání, podnikatelské prostředí.</w:delText>
              </w:r>
            </w:del>
          </w:p>
          <w:p w:rsidR="00BD43D8" w:rsidRPr="0040774B" w:rsidDel="00D25DB4" w:rsidRDefault="00BD43D8" w:rsidP="00BD43D8">
            <w:pPr>
              <w:ind w:left="38"/>
              <w:jc w:val="both"/>
              <w:rPr>
                <w:del w:id="305" w:author="§.opiékoiíkkoíikoíi" w:date="2018-05-25T22:09:00Z"/>
              </w:rPr>
            </w:pPr>
            <w:del w:id="306" w:author="§.opiékoiíkkoíikoíi" w:date="2018-05-25T22:09:00Z">
              <w:r w:rsidRPr="0040774B" w:rsidDel="00D25DB4">
                <w:delText>Právní aspekty podnikání a právní formy podnikání v ČR</w:delText>
              </w:r>
            </w:del>
          </w:p>
          <w:p w:rsidR="00BD43D8" w:rsidRPr="0040774B" w:rsidDel="00D25DB4" w:rsidRDefault="00BD43D8" w:rsidP="00BD43D8">
            <w:pPr>
              <w:ind w:left="38"/>
              <w:jc w:val="both"/>
              <w:rPr>
                <w:del w:id="307" w:author="§.opiékoiíkkoíikoíi" w:date="2018-05-25T22:09:00Z"/>
              </w:rPr>
            </w:pPr>
            <w:del w:id="308" w:author="§.opiékoiíkkoíikoíi" w:date="2018-05-25T22:09:00Z">
              <w:r w:rsidRPr="0040774B" w:rsidDel="00D25DB4">
                <w:delText>Živnostenské právo, životní cyklus podniku, vznik a zánik podniku.</w:delText>
              </w:r>
            </w:del>
          </w:p>
          <w:p w:rsidR="00BD43D8" w:rsidRPr="0040774B" w:rsidDel="00D25DB4" w:rsidRDefault="00BD43D8" w:rsidP="00BD43D8">
            <w:pPr>
              <w:ind w:left="38"/>
              <w:jc w:val="both"/>
              <w:rPr>
                <w:del w:id="309" w:author="§.opiékoiíkkoíikoíi" w:date="2018-05-25T22:09:00Z"/>
              </w:rPr>
            </w:pPr>
            <w:del w:id="310" w:author="§.opiékoiíkkoíikoíi" w:date="2018-05-25T22:09:00Z">
              <w:r w:rsidRPr="0040774B" w:rsidDel="00D25DB4">
                <w:delText>Založení fyzické a právnické osoby.</w:delText>
              </w:r>
            </w:del>
          </w:p>
          <w:p w:rsidR="00BD43D8" w:rsidRPr="0040774B" w:rsidDel="00D25DB4" w:rsidRDefault="00BD43D8" w:rsidP="00BD43D8">
            <w:pPr>
              <w:ind w:left="38"/>
              <w:jc w:val="both"/>
              <w:rPr>
                <w:del w:id="311" w:author="§.opiékoiíkkoíikoíi" w:date="2018-05-25T22:09:00Z"/>
              </w:rPr>
            </w:pPr>
            <w:del w:id="312" w:author="§.opiékoiíkkoíikoíi" w:date="2018-05-25T22:09:00Z">
              <w:r w:rsidRPr="0040774B" w:rsidDel="00D25DB4">
                <w:delText>Podpora podnikání. Podnikatelský plán.</w:delText>
              </w:r>
            </w:del>
          </w:p>
          <w:p w:rsidR="00BD43D8" w:rsidRPr="0040774B" w:rsidDel="00D25DB4" w:rsidRDefault="00BD43D8" w:rsidP="00BD43D8">
            <w:pPr>
              <w:ind w:left="38"/>
              <w:jc w:val="both"/>
              <w:rPr>
                <w:del w:id="313" w:author="§.opiékoiíkkoíikoíi" w:date="2018-05-25T22:09:00Z"/>
              </w:rPr>
            </w:pPr>
            <w:del w:id="314" w:author="§.opiékoiíkkoíikoíi" w:date="2018-05-25T22:09:00Z">
              <w:r w:rsidRPr="0040774B" w:rsidDel="00D25DB4">
                <w:delText>Produkt, jeho hodnota, základy podpory prodeje.</w:delText>
              </w:r>
            </w:del>
          </w:p>
          <w:p w:rsidR="00BD43D8" w:rsidRPr="0040774B" w:rsidDel="00D25DB4" w:rsidRDefault="00BD43D8" w:rsidP="00BD43D8">
            <w:pPr>
              <w:ind w:left="38"/>
              <w:jc w:val="both"/>
              <w:rPr>
                <w:del w:id="315" w:author="§.opiékoiíkkoíikoíi" w:date="2018-05-25T22:09:00Z"/>
              </w:rPr>
            </w:pPr>
            <w:del w:id="316" w:author="§.opiékoiíkkoíikoíi" w:date="2018-05-25T22:09:00Z">
              <w:r w:rsidRPr="0040774B" w:rsidDel="00D25DB4">
                <w:delText>Základy ekonomiky podniku.</w:delText>
              </w:r>
            </w:del>
          </w:p>
          <w:p w:rsidR="00BD43D8" w:rsidRPr="0040774B" w:rsidDel="00D25DB4" w:rsidRDefault="00BD43D8" w:rsidP="00BD43D8">
            <w:pPr>
              <w:ind w:left="38"/>
              <w:jc w:val="both"/>
              <w:rPr>
                <w:del w:id="317" w:author="§.opiékoiíkkoíikoíi" w:date="2018-05-25T22:09:00Z"/>
              </w:rPr>
            </w:pPr>
            <w:del w:id="318" w:author="§.opiékoiíkkoíikoíi" w:date="2018-05-25T22:09:00Z">
              <w:r w:rsidRPr="0040774B" w:rsidDel="00D25DB4">
                <w:delText>Základy řízení nákladů, výnosů a výsledku hospodaření.</w:delText>
              </w:r>
            </w:del>
          </w:p>
          <w:p w:rsidR="00BD43D8" w:rsidRPr="0040774B" w:rsidDel="00D25DB4" w:rsidRDefault="00BD43D8" w:rsidP="00BD43D8">
            <w:pPr>
              <w:ind w:left="38"/>
              <w:jc w:val="both"/>
              <w:rPr>
                <w:del w:id="319" w:author="§.opiékoiíkkoíikoíi" w:date="2018-05-25T22:09:00Z"/>
              </w:rPr>
            </w:pPr>
            <w:del w:id="320" w:author="§.opiékoiíkkoíikoíi" w:date="2018-05-25T22:09:00Z">
              <w:r w:rsidRPr="0040774B" w:rsidDel="00D25DB4">
                <w:delText>Majetková a kapitálová struktura podniku.</w:delText>
              </w:r>
            </w:del>
          </w:p>
          <w:p w:rsidR="00BD43D8" w:rsidRPr="0040774B" w:rsidDel="00D25DB4" w:rsidRDefault="00BD43D8" w:rsidP="00BD43D8">
            <w:pPr>
              <w:ind w:left="38"/>
              <w:jc w:val="both"/>
              <w:rPr>
                <w:del w:id="321" w:author="§.opiékoiíkkoíikoíi" w:date="2018-05-25T22:09:00Z"/>
              </w:rPr>
            </w:pPr>
            <w:del w:id="322" w:author="§.opiékoiíkkoíikoíi" w:date="2018-05-25T22:09:00Z">
              <w:r w:rsidRPr="0040774B" w:rsidDel="00D25DB4">
                <w:delText>Základy financí a finančního řízení v podniku. Daňové aspekty v podnikání</w:delText>
              </w:r>
            </w:del>
          </w:p>
          <w:p w:rsidR="00BD43D8" w:rsidRPr="0040774B" w:rsidDel="00B101EE" w:rsidRDefault="00BD43D8" w:rsidP="00BD43D8">
            <w:pPr>
              <w:jc w:val="both"/>
              <w:rPr>
                <w:del w:id="323" w:author="Hana Navrátilová" w:date="2018-05-31T11:36:00Z"/>
              </w:rPr>
            </w:pPr>
          </w:p>
          <w:p w:rsidR="00BD43D8" w:rsidRPr="0040774B" w:rsidRDefault="00BD43D8" w:rsidP="00BD43D8">
            <w:pPr>
              <w:jc w:val="both"/>
            </w:pP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sz w:val="19"/>
                <w:szCs w:val="19"/>
              </w:rPr>
            </w:pPr>
            <w:r w:rsidRPr="0040774B">
              <w:rPr>
                <w:b/>
                <w:sz w:val="19"/>
                <w:szCs w:val="19"/>
              </w:rPr>
              <w:t>Povinná literatura</w:t>
            </w:r>
          </w:p>
          <w:p w:rsidR="00BD43D8" w:rsidRPr="0040774B" w:rsidRDefault="00BD43D8" w:rsidP="00BD43D8">
            <w:pPr>
              <w:jc w:val="both"/>
            </w:pPr>
            <w:r w:rsidRPr="0040774B">
              <w:t>Martinovičová, D., Konečný, M., &amp;</w:t>
            </w:r>
            <w:r w:rsidR="00D75625">
              <w:t xml:space="preserve"> </w:t>
            </w:r>
            <w:r w:rsidRPr="0040774B">
              <w:t xml:space="preserve">Vavřina, J. (2014). </w:t>
            </w:r>
            <w:r w:rsidRPr="0040774B">
              <w:rPr>
                <w:i/>
                <w:iCs/>
              </w:rPr>
              <w:t>Úvod do podnikové ekonomiky</w:t>
            </w:r>
            <w:r w:rsidRPr="0040774B">
              <w:t>. Praha: Grada.</w:t>
            </w:r>
          </w:p>
          <w:p w:rsidR="00BD43D8" w:rsidRPr="0040774B" w:rsidRDefault="00BD43D8" w:rsidP="00BD43D8">
            <w:pPr>
              <w:jc w:val="both"/>
            </w:pPr>
            <w:r w:rsidRPr="0040774B">
              <w:t xml:space="preserve">Synek, M., &amp; Kislingerová, E. et al. (2015). </w:t>
            </w:r>
            <w:r w:rsidRPr="0040774B">
              <w:rPr>
                <w:i/>
              </w:rPr>
              <w:t xml:space="preserve">Podniková ekonomika. </w:t>
            </w:r>
            <w:r w:rsidRPr="0040774B">
              <w:t>6. přepracované a doplněné vydání. Praha: C. H. Beck.</w:t>
            </w:r>
          </w:p>
          <w:p w:rsidR="00C1566D" w:rsidRPr="0040774B" w:rsidRDefault="00C1566D" w:rsidP="00C1566D">
            <w:pPr>
              <w:contextualSpacing/>
              <w:jc w:val="both"/>
              <w:rPr>
                <w:color w:val="000000"/>
              </w:rPr>
            </w:pPr>
            <w:r w:rsidRPr="0040774B">
              <w:rPr>
                <w:color w:val="000000"/>
              </w:rPr>
              <w:t xml:space="preserve">Rajnoha, R., Novák, P., &amp; Merková, M. (2016). Relationships Between Investment Effectiveness Controlling and Business Performance. </w:t>
            </w:r>
            <w:r w:rsidRPr="0040774B">
              <w:rPr>
                <w:i/>
                <w:color w:val="000000"/>
              </w:rPr>
              <w:t>Montenegrin Journal of Economics</w:t>
            </w:r>
            <w:r w:rsidRPr="0040774B">
              <w:rPr>
                <w:color w:val="000000"/>
              </w:rPr>
              <w:t xml:space="preserve">. </w:t>
            </w:r>
            <w:r w:rsidRPr="00C1566D">
              <w:rPr>
                <w:i/>
                <w:color w:val="000000"/>
              </w:rPr>
              <w:t>12</w:t>
            </w:r>
            <w:r w:rsidRPr="0040774B">
              <w:rPr>
                <w:color w:val="000000"/>
              </w:rPr>
              <w:t>(2), pp. 139-154.</w:t>
            </w:r>
          </w:p>
          <w:p w:rsidR="00BD43D8" w:rsidRPr="0040774B" w:rsidRDefault="00BD43D8" w:rsidP="00BD43D8">
            <w:pPr>
              <w:jc w:val="both"/>
            </w:pPr>
            <w:r w:rsidRPr="0040774B">
              <w:t xml:space="preserve">Synek, M. et al. (2011). </w:t>
            </w:r>
            <w:r w:rsidRPr="0040774B">
              <w:rPr>
                <w:i/>
              </w:rPr>
              <w:t xml:space="preserve">Manažerská ekonomika. </w:t>
            </w:r>
            <w:r w:rsidRPr="0040774B">
              <w:t>5. aktualizované a doplněné vydání. Praha: Grada.</w:t>
            </w:r>
          </w:p>
          <w:p w:rsidR="00BD43D8" w:rsidRPr="0040774B" w:rsidRDefault="00BD43D8" w:rsidP="00BD43D8">
            <w:pPr>
              <w:jc w:val="both"/>
            </w:pPr>
            <w:r w:rsidRPr="0040774B">
              <w:t xml:space="preserve">Veber, J., &amp; Srpová, J. et al. (2012). </w:t>
            </w:r>
            <w:r w:rsidRPr="0040774B">
              <w:rPr>
                <w:i/>
              </w:rPr>
              <w:t xml:space="preserve">Podnikání malé a střední firmy. </w:t>
            </w:r>
            <w:r w:rsidRPr="0040774B">
              <w:t>3. aktualizované a doplněné vydání. Praha: Grada.</w:t>
            </w:r>
          </w:p>
          <w:p w:rsidR="00BD43D8" w:rsidRPr="0040774B" w:rsidRDefault="00BD43D8" w:rsidP="00BD43D8">
            <w:pPr>
              <w:jc w:val="both"/>
            </w:pPr>
            <w:r w:rsidRPr="0040774B">
              <w:t xml:space="preserve">Vochozka, M., &amp; Mulač, B. (2012). </w:t>
            </w:r>
            <w:r w:rsidRPr="0040774B">
              <w:rPr>
                <w:i/>
                <w:iCs/>
              </w:rPr>
              <w:t xml:space="preserve">Podniková ekonomika. </w:t>
            </w:r>
            <w:r w:rsidRPr="0040774B">
              <w:t>1. vyd. Praha: Grada, 2012.</w:t>
            </w:r>
          </w:p>
          <w:p w:rsidR="00BD43D8" w:rsidRPr="0040774B" w:rsidRDefault="00BD43D8" w:rsidP="00BD43D8">
            <w:pPr>
              <w:jc w:val="both"/>
              <w:rPr>
                <w:i/>
                <w:sz w:val="19"/>
                <w:szCs w:val="19"/>
              </w:rPr>
            </w:pPr>
            <w:r w:rsidRPr="0040774B">
              <w:rPr>
                <w:i/>
              </w:rPr>
              <w:t>Zákon č. 455/1991 Sb., o živnostenském podnikání v platném znění.</w:t>
            </w:r>
          </w:p>
          <w:p w:rsidR="00BD43D8" w:rsidRPr="0040774B" w:rsidRDefault="00BD43D8" w:rsidP="00BD43D8">
            <w:pPr>
              <w:jc w:val="both"/>
              <w:rPr>
                <w:b/>
                <w:sz w:val="19"/>
                <w:szCs w:val="19"/>
              </w:rPr>
            </w:pPr>
          </w:p>
          <w:p w:rsidR="00BD43D8" w:rsidRPr="0040774B" w:rsidRDefault="00BD43D8" w:rsidP="00BD43D8">
            <w:pPr>
              <w:jc w:val="both"/>
              <w:rPr>
                <w:b/>
                <w:sz w:val="19"/>
                <w:szCs w:val="19"/>
              </w:rPr>
            </w:pPr>
            <w:r w:rsidRPr="0040774B">
              <w:rPr>
                <w:b/>
                <w:sz w:val="19"/>
                <w:szCs w:val="19"/>
              </w:rPr>
              <w:t>Doporučená literatura</w:t>
            </w:r>
          </w:p>
          <w:p w:rsidR="00D25DB4" w:rsidRDefault="00D25DB4" w:rsidP="00D25DB4">
            <w:pPr>
              <w:jc w:val="both"/>
              <w:rPr>
                <w:ins w:id="324" w:author="§.opiékoiíkkoíikoíi" w:date="2018-05-25T22:10:00Z"/>
              </w:rPr>
            </w:pPr>
            <w:ins w:id="325" w:author="§.opiékoiíkkoíikoíi" w:date="2018-05-25T22:10:00Z">
              <w:r>
                <w:t xml:space="preserve">Chvál, M. (2018). </w:t>
              </w:r>
              <w:r w:rsidRPr="00AB7403">
                <w:rPr>
                  <w:i/>
                </w:rPr>
                <w:t>Na naší škole nám záleží. Jak sledovat a hodnotit kvalitu školy.</w:t>
              </w:r>
              <w:r>
                <w:t xml:space="preserve"> Praha: Portál.</w:t>
              </w:r>
            </w:ins>
          </w:p>
          <w:p w:rsidR="00BD43D8" w:rsidRPr="0040774B" w:rsidRDefault="00BD43D8" w:rsidP="00BD43D8">
            <w:pPr>
              <w:jc w:val="both"/>
            </w:pPr>
            <w:r w:rsidRPr="0040774B">
              <w:t xml:space="preserve">Janatka, F. (2017). </w:t>
            </w:r>
            <w:r w:rsidRPr="0040774B">
              <w:rPr>
                <w:i/>
                <w:iCs/>
              </w:rPr>
              <w:t>Podnikání v globalizovaném světě</w:t>
            </w:r>
            <w:r w:rsidRPr="0040774B">
              <w:t>. Praha: Wolters Kluwer.</w:t>
            </w:r>
          </w:p>
          <w:p w:rsidR="00BD43D8" w:rsidRPr="0040774B" w:rsidRDefault="00BD43D8" w:rsidP="00BD43D8">
            <w:pPr>
              <w:jc w:val="both"/>
            </w:pPr>
            <w:r w:rsidRPr="0040774B">
              <w:t xml:space="preserve">Váchal, J., &amp;Vochozka, M. (2013). </w:t>
            </w:r>
            <w:r w:rsidRPr="0040774B">
              <w:rPr>
                <w:i/>
                <w:iCs/>
              </w:rPr>
              <w:t>Podnikové řízení</w:t>
            </w:r>
            <w:r w:rsidRPr="0040774B">
              <w:t xml:space="preserve">. Praha: Grada. </w:t>
            </w:r>
          </w:p>
          <w:p w:rsidR="00BD43D8" w:rsidRPr="0040774B" w:rsidRDefault="00BD43D8" w:rsidP="00BD43D8">
            <w:pPr>
              <w:jc w:val="both"/>
            </w:pPr>
            <w:r w:rsidRPr="0040774B">
              <w:t xml:space="preserve">Wöhe, G., &amp; Kislingerová, E. (2007).  </w:t>
            </w:r>
            <w:r w:rsidRPr="0040774B">
              <w:rPr>
                <w:i/>
              </w:rPr>
              <w:t xml:space="preserve">Úvod do podnikového hospodářství. </w:t>
            </w:r>
            <w:r w:rsidRPr="0040774B">
              <w:t>2. přepracované a doplněné vydání. Praha: C. H. Beck.</w:t>
            </w:r>
          </w:p>
          <w:p w:rsidR="00BD43D8" w:rsidRPr="00811168" w:rsidRDefault="00BD43D8" w:rsidP="00BD43D8">
            <w:pPr>
              <w:jc w:val="both"/>
              <w:rPr>
                <w:i/>
              </w:rPr>
            </w:pPr>
            <w:r w:rsidRPr="0040774B">
              <w:rPr>
                <w:i/>
              </w:rPr>
              <w:t>Zákon č. 89/2012 Sb., Ob</w:t>
            </w:r>
            <w:r w:rsidR="00811168">
              <w:rPr>
                <w:i/>
              </w:rPr>
              <w:t xml:space="preserve">čanský zákoník v platném znění. </w:t>
            </w:r>
            <w:r w:rsidRPr="0040774B">
              <w:rPr>
                <w:i/>
              </w:rPr>
              <w:t>Zákon č. 90/2012 Sb., Zákon o obchodních společnostech a družstvech (zákon o obchodních korporacích) v platném znění.</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D43D8">
        <w:trPr>
          <w:trHeight w:val="456"/>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Využití matematických her v MŠ</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del w:id="326" w:author="§.opiékoiíkkoíikoíi" w:date="2018-05-25T21:53:00Z">
              <w:r w:rsidRPr="0040774B" w:rsidDel="00384118">
                <w:rPr>
                  <w:color w:val="000000"/>
                  <w:shd w:val="clear" w:color="auto" w:fill="FFFFFF"/>
                </w:rPr>
                <w:delText xml:space="preserve">Splnění zadaných průběžných úkolů, </w:delText>
              </w:r>
            </w:del>
            <w:ins w:id="327" w:author="§.opiékoiíkkoíikoíi" w:date="2018-05-25T21:53:00Z">
              <w:r w:rsidR="00384118">
                <w:rPr>
                  <w:color w:val="000000"/>
                  <w:shd w:val="clear" w:color="auto" w:fill="FFFFFF"/>
                </w:rPr>
                <w:t>V</w:t>
              </w:r>
            </w:ins>
            <w:del w:id="328" w:author="§.opiékoiíkkoíikoíi" w:date="2018-05-25T21:53:00Z">
              <w:r w:rsidRPr="0040774B" w:rsidDel="00384118">
                <w:rPr>
                  <w:color w:val="000000"/>
                  <w:shd w:val="clear" w:color="auto" w:fill="FFFFFF"/>
                </w:rPr>
                <w:delText>v</w:delText>
              </w:r>
            </w:del>
            <w:r w:rsidRPr="0040774B">
              <w:rPr>
                <w:color w:val="000000"/>
                <w:shd w:val="clear" w:color="auto" w:fill="FFFFFF"/>
              </w:rPr>
              <w:t>ypracování portfolia matematických her v MŠ a jeho obhájení.</w:t>
            </w: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PaedDr. Lucia Ficová,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Mgr. Marie Pavelková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712"/>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pPr>
              <w:rPr>
                <w:color w:val="000000"/>
                <w:shd w:val="clear" w:color="auto" w:fill="FFFFFF"/>
              </w:rPr>
            </w:pPr>
            <w:r w:rsidRPr="0040774B">
              <w:rPr>
                <w:color w:val="000000"/>
                <w:shd w:val="clear" w:color="auto" w:fill="FFFFFF"/>
              </w:rPr>
              <w:t xml:space="preserve">Didaktická hra. </w:t>
            </w:r>
          </w:p>
          <w:p w:rsidR="00BD43D8" w:rsidRPr="0040774B" w:rsidRDefault="00BD43D8" w:rsidP="00BD43D8">
            <w:pPr>
              <w:rPr>
                <w:color w:val="000000"/>
                <w:shd w:val="clear" w:color="auto" w:fill="FFFFFF"/>
              </w:rPr>
            </w:pPr>
            <w:r w:rsidRPr="0040774B">
              <w:rPr>
                <w:color w:val="000000"/>
                <w:shd w:val="clear" w:color="auto" w:fill="FFFFFF"/>
              </w:rPr>
              <w:t xml:space="preserve">Hra a edukační hra. </w:t>
            </w:r>
          </w:p>
          <w:p w:rsidR="00BD43D8" w:rsidRPr="0040774B" w:rsidRDefault="00BD43D8" w:rsidP="00BD43D8">
            <w:pPr>
              <w:rPr>
                <w:color w:val="000000"/>
                <w:shd w:val="clear" w:color="auto" w:fill="FFFFFF"/>
              </w:rPr>
            </w:pPr>
            <w:r w:rsidRPr="0040774B">
              <w:rPr>
                <w:color w:val="000000"/>
                <w:shd w:val="clear" w:color="auto" w:fill="FFFFFF"/>
              </w:rPr>
              <w:t>Matematická hra. </w:t>
            </w:r>
            <w:r w:rsidRPr="0040774B">
              <w:rPr>
                <w:color w:val="000000"/>
              </w:rPr>
              <w:br/>
            </w:r>
            <w:r w:rsidR="00C1566D">
              <w:rPr>
                <w:color w:val="000000"/>
                <w:shd w:val="clear" w:color="auto" w:fill="FFFFFF"/>
              </w:rPr>
              <w:t>Základní</w:t>
            </w:r>
            <w:r w:rsidRPr="0040774B">
              <w:rPr>
                <w:color w:val="000000"/>
                <w:shd w:val="clear" w:color="auto" w:fill="FFFFFF"/>
              </w:rPr>
              <w:t xml:space="preserve"> atributy matematické hry. </w:t>
            </w:r>
            <w:r w:rsidRPr="0040774B">
              <w:rPr>
                <w:color w:val="000000"/>
              </w:rPr>
              <w:br/>
            </w:r>
            <w:r w:rsidRPr="0040774B">
              <w:rPr>
                <w:color w:val="000000"/>
                <w:shd w:val="clear" w:color="auto" w:fill="FFFFFF"/>
              </w:rPr>
              <w:t>Různé typologie matematických her. </w:t>
            </w:r>
            <w:r w:rsidRPr="0040774B">
              <w:rPr>
                <w:color w:val="000000"/>
              </w:rPr>
              <w:br/>
            </w:r>
            <w:r w:rsidRPr="0040774B">
              <w:rPr>
                <w:color w:val="000000"/>
                <w:shd w:val="clear" w:color="auto" w:fill="FFFFFF"/>
              </w:rPr>
              <w:t>Matematické pohádky. </w:t>
            </w:r>
            <w:r w:rsidRPr="0040774B">
              <w:rPr>
                <w:color w:val="000000"/>
              </w:rPr>
              <w:br/>
            </w:r>
            <w:r w:rsidRPr="0040774B">
              <w:rPr>
                <w:color w:val="000000"/>
                <w:shd w:val="clear" w:color="auto" w:fill="FFFFFF"/>
              </w:rPr>
              <w:t>Logické hry v matematice. </w:t>
            </w:r>
            <w:r w:rsidRPr="0040774B">
              <w:rPr>
                <w:color w:val="000000"/>
              </w:rPr>
              <w:br/>
            </w:r>
            <w:r w:rsidRPr="0040774B">
              <w:rPr>
                <w:color w:val="000000"/>
                <w:shd w:val="clear" w:color="auto" w:fill="FFFFFF"/>
              </w:rPr>
              <w:t>Strategické hry v matematice. </w:t>
            </w:r>
            <w:r w:rsidRPr="0040774B">
              <w:rPr>
                <w:color w:val="000000"/>
              </w:rPr>
              <w:br/>
            </w:r>
            <w:r w:rsidRPr="0040774B">
              <w:rPr>
                <w:color w:val="000000"/>
                <w:shd w:val="clear" w:color="auto" w:fill="FFFFFF"/>
              </w:rPr>
              <w:t>Hlavolamy v matematice. </w:t>
            </w:r>
            <w:r w:rsidRPr="0040774B">
              <w:rPr>
                <w:color w:val="000000"/>
              </w:rPr>
              <w:br/>
            </w:r>
            <w:r w:rsidRPr="0040774B">
              <w:rPr>
                <w:color w:val="000000"/>
                <w:shd w:val="clear" w:color="auto" w:fill="FFFFFF"/>
              </w:rPr>
              <w:t>Společenské hry a potenciál jejich využití v podmínkách mateřské školy. </w:t>
            </w:r>
          </w:p>
          <w:p w:rsidR="00BD43D8" w:rsidRPr="0040774B" w:rsidRDefault="00BD43D8" w:rsidP="00BD43D8">
            <w:pPr>
              <w:rPr>
                <w:color w:val="000000"/>
                <w:shd w:val="clear" w:color="auto" w:fill="FFFFFF"/>
              </w:rPr>
            </w:pPr>
          </w:p>
          <w:p w:rsidR="00BD43D8" w:rsidRPr="0040774B" w:rsidRDefault="00BD43D8" w:rsidP="00BD43D8">
            <w:r w:rsidRPr="0040774B">
              <w:tab/>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D9772B" w:rsidRPr="00D9772B" w:rsidRDefault="00662479" w:rsidP="00D9772B">
            <w:pPr>
              <w:rPr>
                <w:color w:val="000000"/>
              </w:rPr>
            </w:pPr>
            <w:r>
              <w:rPr>
                <w:color w:val="000000"/>
                <w:shd w:val="clear" w:color="auto" w:fill="FFFFFF"/>
              </w:rPr>
              <w:t>Ficová, L.</w:t>
            </w:r>
            <w:r w:rsidR="00D9772B">
              <w:rPr>
                <w:color w:val="000000"/>
                <w:shd w:val="clear" w:color="auto" w:fill="FFFFFF"/>
              </w:rPr>
              <w:t xml:space="preserve"> (2018). </w:t>
            </w:r>
            <w:r w:rsidR="00D9772B" w:rsidRPr="00D9772B">
              <w:rPr>
                <w:i/>
                <w:color w:val="000000"/>
                <w:shd w:val="clear" w:color="auto" w:fill="FFFFFF"/>
              </w:rPr>
              <w:t>Využití matematických her v MŠ.</w:t>
            </w:r>
            <w:r w:rsidR="00D9772B">
              <w:rPr>
                <w:color w:val="000000"/>
                <w:shd w:val="clear" w:color="auto" w:fill="FFFFFF"/>
              </w:rPr>
              <w:t xml:space="preserve"> </w:t>
            </w:r>
            <w:r w:rsidR="00D9772B" w:rsidRPr="00D9772B">
              <w:rPr>
                <w:i/>
              </w:rPr>
              <w:t>Distanční studijní opora.</w:t>
            </w:r>
            <w:r w:rsidR="00D9772B" w:rsidRPr="00831F23">
              <w:t xml:space="preserve"> Zlín: UTB ve Zlíně.</w:t>
            </w:r>
          </w:p>
          <w:p w:rsidR="00BD43D8" w:rsidRPr="0040774B" w:rsidRDefault="00BD43D8" w:rsidP="00BD43D8">
            <w:pPr>
              <w:jc w:val="both"/>
              <w:rPr>
                <w:color w:val="000000"/>
                <w:shd w:val="clear" w:color="auto" w:fill="FFFFFF"/>
              </w:rPr>
            </w:pPr>
            <w:r w:rsidRPr="0040774B">
              <w:rPr>
                <w:color w:val="000000"/>
                <w:shd w:val="clear" w:color="auto" w:fill="FFFFFF"/>
              </w:rPr>
              <w:t xml:space="preserve">Ficová, L., &amp; Žilková, K. (2011). </w:t>
            </w:r>
            <w:r w:rsidRPr="0040774B">
              <w:rPr>
                <w:i/>
                <w:color w:val="000000"/>
                <w:shd w:val="clear" w:color="auto" w:fill="FFFFFF"/>
              </w:rPr>
              <w:t>Charakteristika hry Quarto s akcentom na špecifiká matematiky v primárnom vzdelávaní.</w:t>
            </w:r>
            <w:r w:rsidRPr="0040774B">
              <w:rPr>
                <w:color w:val="000000"/>
                <w:shd w:val="clear" w:color="auto" w:fill="FFFFFF"/>
              </w:rPr>
              <w:t xml:space="preserve"> Plzeň: Západočeská univerzita.</w:t>
            </w:r>
          </w:p>
          <w:p w:rsidR="00BD43D8" w:rsidRPr="0040774B" w:rsidRDefault="00BD43D8" w:rsidP="00BD43D8">
            <w:pPr>
              <w:jc w:val="both"/>
              <w:rPr>
                <w:color w:val="000000"/>
                <w:shd w:val="clear" w:color="auto" w:fill="FFFFFF"/>
              </w:rPr>
            </w:pPr>
            <w:r w:rsidRPr="0040774B">
              <w:rPr>
                <w:color w:val="000000"/>
                <w:shd w:val="clear" w:color="auto" w:fill="FFFFFF"/>
              </w:rPr>
              <w:t xml:space="preserve">Jančařík, A. (2007). </w:t>
            </w:r>
            <w:r w:rsidRPr="0040774B">
              <w:rPr>
                <w:i/>
                <w:iCs/>
                <w:color w:val="000000"/>
                <w:shd w:val="clear" w:color="auto" w:fill="FFFFFF"/>
              </w:rPr>
              <w:t>Hry v matematice</w:t>
            </w:r>
            <w:r w:rsidRPr="0040774B">
              <w:rPr>
                <w:color w:val="000000"/>
                <w:shd w:val="clear" w:color="auto" w:fill="FFFFFF"/>
              </w:rPr>
              <w:t>. Praha: Univerzita Karlova v Praze.</w:t>
            </w:r>
          </w:p>
          <w:p w:rsidR="00BD43D8" w:rsidRPr="0040774B" w:rsidRDefault="00BD43D8" w:rsidP="00BD43D8">
            <w:pPr>
              <w:spacing w:after="200"/>
              <w:jc w:val="both"/>
            </w:pPr>
            <w:r w:rsidRPr="0040774B">
              <w:t xml:space="preserve">Opravilová, E. (2016). </w:t>
            </w:r>
            <w:r w:rsidRPr="0040774B">
              <w:rPr>
                <w:i/>
              </w:rPr>
              <w:t>Předškolní pedagogika.</w:t>
            </w:r>
            <w:r w:rsidRPr="0040774B">
              <w:t xml:space="preserve"> Praha: Grada. </w:t>
            </w:r>
          </w:p>
          <w:p w:rsidR="00BD43D8" w:rsidRPr="0040774B" w:rsidRDefault="00BD43D8" w:rsidP="00BD43D8">
            <w:pPr>
              <w:jc w:val="both"/>
              <w:rPr>
                <w:b/>
              </w:rPr>
            </w:pPr>
            <w:r w:rsidRPr="0040774B">
              <w:rPr>
                <w:b/>
              </w:rPr>
              <w:t>Doporučená literatura</w:t>
            </w:r>
          </w:p>
          <w:p w:rsidR="00BD43D8" w:rsidRPr="0040774B" w:rsidRDefault="00BD43D8" w:rsidP="00BD43D8">
            <w:pPr>
              <w:jc w:val="both"/>
            </w:pPr>
            <w:r w:rsidRPr="0040774B">
              <w:t xml:space="preserve">Koťátková, S. (2005). </w:t>
            </w:r>
            <w:r w:rsidRPr="0040774B">
              <w:rPr>
                <w:i/>
              </w:rPr>
              <w:t>Hry v mateřské škole v teorii a praxi</w:t>
            </w:r>
            <w:r w:rsidRPr="0040774B">
              <w:t>. Praha: Grada.</w:t>
            </w:r>
          </w:p>
          <w:p w:rsidR="00BD43D8" w:rsidRPr="00A83CE5" w:rsidRDefault="00BD43D8" w:rsidP="00BD43D8">
            <w:pPr>
              <w:jc w:val="both"/>
              <w:rPr>
                <w:shd w:val="clear" w:color="auto" w:fill="FFFFFF"/>
              </w:rPr>
            </w:pPr>
            <w:r w:rsidRPr="0040774B">
              <w:rPr>
                <w:shd w:val="clear" w:color="auto" w:fill="FFFFFF"/>
              </w:rPr>
              <w:t xml:space="preserve">Svobodová, E., Vachova, A., </w:t>
            </w:r>
            <w:r w:rsidRPr="0040774B">
              <w:t xml:space="preserve">&amp; </w:t>
            </w:r>
            <w:r w:rsidRPr="0040774B">
              <w:rPr>
                <w:shd w:val="clear" w:color="auto" w:fill="FFFFFF"/>
              </w:rPr>
              <w:t xml:space="preserve">Vitecková, M. (2012). </w:t>
            </w:r>
            <w:r w:rsidRPr="0040774B">
              <w:rPr>
                <w:i/>
                <w:iCs/>
                <w:shd w:val="clear" w:color="auto" w:fill="FFFFFF"/>
              </w:rPr>
              <w:t>Do školky za zvířátky: metodika práce s příběhy v MŠ</w:t>
            </w:r>
            <w:r w:rsidR="00A83CE5">
              <w:rPr>
                <w:shd w:val="clear" w:color="auto" w:fill="FFFFFF"/>
              </w:rPr>
              <w:t>. Praha: Portál.</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2034"/>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8664BA" w:rsidRPr="0040774B" w:rsidRDefault="008664B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Využití výtvarných technik v MŠ</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3/ZS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1067FB"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1067FB"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rPr>
                <w:color w:val="000000"/>
              </w:rPr>
            </w:pPr>
            <w:r w:rsidRPr="0040774B">
              <w:rPr>
                <w:color w:val="000000"/>
              </w:rPr>
              <w:t>Podmínkou pro udělení zápočtu je zpracování dílčích úkolů, které student při obhajobě zápočtu předkládá v podobě portfolia. </w:t>
            </w:r>
          </w:p>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C762A3" w:rsidP="00BD43D8">
            <w:pPr>
              <w:jc w:val="both"/>
            </w:pPr>
            <w:r>
              <w:t>Mgr. Jana Vašíková, Ph</w:t>
            </w:r>
            <w:r w:rsidR="00BD43D8" w:rsidRPr="0040774B">
              <w:t>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C762A3" w:rsidP="00BD43D8">
            <w:pPr>
              <w:jc w:val="both"/>
            </w:pPr>
            <w:r>
              <w:t>Mgr. Jana Vašíková, Ph</w:t>
            </w:r>
            <w:r w:rsidR="00BD43D8" w:rsidRPr="0040774B">
              <w:t>D.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964ADB">
        <w:trPr>
          <w:trHeight w:val="3235"/>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Výtvarné činnosti v mateřské škole. Námět ve výtvarných činnostech.</w:t>
            </w:r>
          </w:p>
          <w:p w:rsidR="00BD43D8" w:rsidRPr="0040774B" w:rsidRDefault="00BD43D8" w:rsidP="00BD43D8">
            <w:r w:rsidRPr="0040774B">
              <w:t>Učivo, cíle, prostředky realizace výtvarné výchovy v mateřské škole.</w:t>
            </w:r>
          </w:p>
          <w:p w:rsidR="00BD43D8" w:rsidRPr="0040774B" w:rsidRDefault="00BD43D8" w:rsidP="00BD43D8">
            <w:r w:rsidRPr="0040774B">
              <w:t>Kompetence učitelky MŠ ve výtvarné výchově.</w:t>
            </w:r>
          </w:p>
          <w:p w:rsidR="00BD43D8" w:rsidRPr="0040774B" w:rsidRDefault="00BD43D8" w:rsidP="00BD43D8">
            <w:r w:rsidRPr="0040774B">
              <w:t>Plánování činností ve výtvarné výchově v MŠ.</w:t>
            </w:r>
          </w:p>
          <w:p w:rsidR="00BD43D8" w:rsidRPr="0040774B" w:rsidRDefault="00BD43D8" w:rsidP="00BD43D8">
            <w:pPr>
              <w:rPr>
                <w:color w:val="000000"/>
                <w:shd w:val="clear" w:color="auto" w:fill="FFFFFF"/>
              </w:rPr>
            </w:pPr>
            <w:r w:rsidRPr="0040774B">
              <w:rPr>
                <w:color w:val="000000"/>
                <w:shd w:val="clear" w:color="auto" w:fill="FFFFFF"/>
              </w:rPr>
              <w:t>Výtvarné techniky: tradiční a netradiční.</w:t>
            </w:r>
            <w:r w:rsidRPr="0040774B">
              <w:rPr>
                <w:color w:val="000000"/>
              </w:rPr>
              <w:br/>
            </w:r>
            <w:r w:rsidRPr="0040774B">
              <w:rPr>
                <w:color w:val="000000"/>
                <w:shd w:val="clear" w:color="auto" w:fill="FFFFFF"/>
              </w:rPr>
              <w:t>Estetika ve výtvarné výchově.</w:t>
            </w:r>
            <w:r w:rsidRPr="0040774B">
              <w:rPr>
                <w:color w:val="000000"/>
              </w:rPr>
              <w:br/>
            </w:r>
            <w:r w:rsidRPr="0040774B">
              <w:rPr>
                <w:color w:val="000000"/>
                <w:shd w:val="clear" w:color="auto" w:fill="FFFFFF"/>
              </w:rPr>
              <w:t>Kresba (hodnota a význam kresby, druhy a typy kreseb, kresba jako komunikační prostředek). Práce s kresebním materiálem, nástroji i technikami.</w:t>
            </w:r>
            <w:r w:rsidRPr="0040774B">
              <w:rPr>
                <w:color w:val="000000"/>
              </w:rPr>
              <w:br/>
            </w:r>
            <w:r w:rsidRPr="0040774B">
              <w:rPr>
                <w:color w:val="000000"/>
                <w:shd w:val="clear" w:color="auto" w:fill="FFFFFF"/>
              </w:rPr>
              <w:t>Práce s barvou. Paleta barev - výrazové možnosti barvy, význam barvy.</w:t>
            </w:r>
            <w:r w:rsidRPr="0040774B">
              <w:rPr>
                <w:color w:val="000000"/>
              </w:rPr>
              <w:br/>
            </w:r>
            <w:r w:rsidRPr="0040774B">
              <w:rPr>
                <w:color w:val="000000"/>
                <w:shd w:val="clear" w:color="auto" w:fill="FFFFFF"/>
              </w:rPr>
              <w:t>Možnosti využití výtvarných technik v každodenních činnostech dětí předškolního věku.</w:t>
            </w:r>
            <w:r w:rsidRPr="0040774B">
              <w:rPr>
                <w:color w:val="000000"/>
              </w:rPr>
              <w:br/>
            </w:r>
            <w:r w:rsidRPr="0040774B">
              <w:rPr>
                <w:color w:val="000000"/>
                <w:shd w:val="clear" w:color="auto" w:fill="FFFFFF"/>
              </w:rPr>
              <w:t>Náměty a témata pro výtvarné zpracování vhodné pro děti předškolního věku.</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3D8">
            <w:pPr>
              <w:jc w:val="both"/>
            </w:pPr>
            <w:r w:rsidRPr="0040774B">
              <w:t xml:space="preserve">Hazuková, H. (2011). </w:t>
            </w:r>
            <w:r w:rsidRPr="0040774B">
              <w:rPr>
                <w:i/>
              </w:rPr>
              <w:t>Výtvarné činnosti v předškolním vzdělávání</w:t>
            </w:r>
            <w:r w:rsidRPr="0040774B">
              <w:t xml:space="preserve">. Praha: Raabe. </w:t>
            </w:r>
          </w:p>
          <w:p w:rsidR="00BD43D8" w:rsidRPr="0040774B" w:rsidRDefault="00BD43D8" w:rsidP="00BD43D8">
            <w:pPr>
              <w:jc w:val="both"/>
            </w:pPr>
            <w:r w:rsidRPr="0040774B">
              <w:rPr>
                <w:color w:val="000000"/>
              </w:rPr>
              <w:t xml:space="preserve">Königová, M. (2007). </w:t>
            </w:r>
            <w:r w:rsidRPr="0040774B">
              <w:rPr>
                <w:i/>
                <w:iCs/>
                <w:color w:val="000000"/>
              </w:rPr>
              <w:t>Tvořivost - techniky a cvičení</w:t>
            </w:r>
            <w:r w:rsidRPr="0040774B">
              <w:rPr>
                <w:color w:val="000000"/>
              </w:rPr>
              <w:t>. Praha: Grada. </w:t>
            </w:r>
          </w:p>
          <w:p w:rsidR="00BD43D8" w:rsidRDefault="00BD43D8" w:rsidP="00BD43D8">
            <w:r w:rsidRPr="0040774B">
              <w:t>Krajcarová, J. (2014). Kreativita jako jeden ze současných požadavků na vzdělávání. </w:t>
            </w:r>
            <w:r w:rsidRPr="0040774B">
              <w:rPr>
                <w:i/>
              </w:rPr>
              <w:t>Kreatívne vzdelávanie</w:t>
            </w:r>
            <w:r w:rsidRPr="0040774B">
              <w:t xml:space="preserve">. [online]1. vyd. Zohor: Virvar, 102 –103. Dostupné na: </w:t>
            </w:r>
            <w:hyperlink r:id="rId40" w:history="1">
              <w:r w:rsidR="00964ADB" w:rsidRPr="00564E26">
                <w:rPr>
                  <w:rStyle w:val="Hypertextovodkaz"/>
                </w:rPr>
                <w:t>www.kreativnevzdelavanie.sk</w:t>
              </w:r>
            </w:hyperlink>
            <w:r w:rsidRPr="0040774B">
              <w:t>.</w:t>
            </w:r>
          </w:p>
          <w:p w:rsidR="00BD43D8" w:rsidRPr="0040774B" w:rsidRDefault="00BD43D8" w:rsidP="00BD43D8">
            <w:pPr>
              <w:jc w:val="both"/>
            </w:pPr>
            <w:r w:rsidRPr="0040774B">
              <w:rPr>
                <w:color w:val="000000"/>
              </w:rPr>
              <w:t xml:space="preserve">Parramón, J. M. (1998). </w:t>
            </w:r>
            <w:r w:rsidRPr="0040774B">
              <w:rPr>
                <w:i/>
                <w:iCs/>
                <w:color w:val="000000"/>
              </w:rPr>
              <w:t>Teorie barev</w:t>
            </w:r>
            <w:r w:rsidRPr="0040774B">
              <w:rPr>
                <w:color w:val="000000"/>
              </w:rPr>
              <w:t>. Jan Vašut nakladatelství. </w:t>
            </w:r>
          </w:p>
          <w:p w:rsidR="00BD43D8" w:rsidRPr="0040774B" w:rsidRDefault="00BD43D8" w:rsidP="00BD43D8">
            <w:pPr>
              <w:jc w:val="both"/>
            </w:pPr>
            <w:r w:rsidRPr="0040774B">
              <w:rPr>
                <w:color w:val="000000"/>
              </w:rPr>
              <w:t xml:space="preserve">Roeselová, V. (2000). </w:t>
            </w:r>
            <w:r w:rsidRPr="0040774B">
              <w:rPr>
                <w:i/>
                <w:iCs/>
                <w:color w:val="000000"/>
              </w:rPr>
              <w:t>Námět ve výtvarné výchově</w:t>
            </w:r>
            <w:r w:rsidRPr="0040774B">
              <w:rPr>
                <w:color w:val="000000"/>
              </w:rPr>
              <w:t>. Praha: Sarah. </w:t>
            </w:r>
          </w:p>
          <w:p w:rsidR="00BD43D8" w:rsidRPr="0040774B" w:rsidRDefault="00BD43D8" w:rsidP="00BD43D8">
            <w:pPr>
              <w:jc w:val="both"/>
            </w:pPr>
            <w:r w:rsidRPr="0040774B">
              <w:rPr>
                <w:color w:val="000000"/>
              </w:rPr>
              <w:t xml:space="preserve">Roeselová, V. (1997). </w:t>
            </w:r>
            <w:r w:rsidRPr="0040774B">
              <w:rPr>
                <w:i/>
                <w:iCs/>
                <w:color w:val="000000"/>
              </w:rPr>
              <w:t>Řady a projekty ve výtvarné výchově</w:t>
            </w:r>
            <w:r w:rsidRPr="0040774B">
              <w:rPr>
                <w:color w:val="000000"/>
              </w:rPr>
              <w:t>. Praha: Sarah. </w:t>
            </w:r>
          </w:p>
          <w:p w:rsidR="00BD43D8" w:rsidRPr="0040774B" w:rsidRDefault="00BD43D8" w:rsidP="00BD43D8">
            <w:pPr>
              <w:jc w:val="both"/>
              <w:rPr>
                <w:color w:val="000000"/>
              </w:rPr>
            </w:pPr>
            <w:r w:rsidRPr="0040774B">
              <w:rPr>
                <w:color w:val="000000"/>
              </w:rPr>
              <w:t xml:space="preserve">Stadlerová, H. et al. (2011). </w:t>
            </w:r>
            <w:r w:rsidRPr="0040774B">
              <w:rPr>
                <w:i/>
                <w:iCs/>
                <w:color w:val="000000"/>
              </w:rPr>
              <w:t>Východiska a inspirace pro výtvarnou tvorbu dětí v předškolním vzdělávání</w:t>
            </w:r>
            <w:r w:rsidRPr="0040774B">
              <w:rPr>
                <w:color w:val="000000"/>
              </w:rPr>
              <w:t>. Brno: MUNI PRESS.</w:t>
            </w:r>
          </w:p>
          <w:p w:rsidR="00D9772B" w:rsidRDefault="00EF2022" w:rsidP="00D9772B">
            <w:pPr>
              <w:jc w:val="both"/>
            </w:pPr>
            <w:r>
              <w:t>Szimethová, M. (2014</w:t>
            </w:r>
            <w:r w:rsidR="00D9772B">
              <w:t xml:space="preserve">). </w:t>
            </w:r>
            <w:r w:rsidR="00D9772B" w:rsidRPr="00DA3D41">
              <w:rPr>
                <w:i/>
              </w:rPr>
              <w:t>Výtvarná výchova v předškolním vzdělávání</w:t>
            </w:r>
            <w:r w:rsidR="00D9772B">
              <w:t xml:space="preserve">. </w:t>
            </w:r>
            <w:r w:rsidR="00D9772B" w:rsidRPr="0007360D">
              <w:rPr>
                <w:i/>
              </w:rPr>
              <w:t>Distanční studijní opora</w:t>
            </w:r>
            <w:r w:rsidR="00D9772B" w:rsidRPr="00B63330">
              <w:t xml:space="preserve">. </w:t>
            </w:r>
            <w:r w:rsidR="00D9772B">
              <w:t>Zlín: UTB ve Zlíně.</w:t>
            </w:r>
          </w:p>
          <w:p w:rsidR="00BD43D8" w:rsidRPr="0040774B" w:rsidRDefault="00BD43D8" w:rsidP="00BD43D8">
            <w:pPr>
              <w:jc w:val="both"/>
            </w:pPr>
          </w:p>
          <w:p w:rsidR="00BD43D8" w:rsidRPr="0040774B" w:rsidRDefault="00BD43D8" w:rsidP="00BD43D8">
            <w:pPr>
              <w:jc w:val="both"/>
              <w:rPr>
                <w:b/>
              </w:rPr>
            </w:pPr>
            <w:r w:rsidRPr="0040774B">
              <w:rPr>
                <w:b/>
              </w:rPr>
              <w:t>Doporučená literatura</w:t>
            </w:r>
          </w:p>
          <w:p w:rsidR="00BD43D8" w:rsidRPr="0040774B" w:rsidRDefault="00BD43D8" w:rsidP="00BD43D8">
            <w:pPr>
              <w:jc w:val="both"/>
              <w:rPr>
                <w:b/>
              </w:rPr>
            </w:pPr>
            <w:r w:rsidRPr="0040774B">
              <w:rPr>
                <w:color w:val="000000"/>
              </w:rPr>
              <w:t xml:space="preserve">Polasková, M. (2008). </w:t>
            </w:r>
            <w:r w:rsidRPr="0040774B">
              <w:rPr>
                <w:i/>
                <w:iCs/>
                <w:color w:val="000000"/>
              </w:rPr>
              <w:t>200 výtvarných činností: náměty pro tvořivost dětí od 3 let</w:t>
            </w:r>
            <w:r w:rsidRPr="0040774B">
              <w:rPr>
                <w:color w:val="000000"/>
              </w:rPr>
              <w:t>. Praha: Portál. </w:t>
            </w:r>
          </w:p>
          <w:p w:rsidR="00BD43D8" w:rsidRPr="00964ADB" w:rsidRDefault="00BD43D8" w:rsidP="00964ADB">
            <w:pPr>
              <w:jc w:val="both"/>
              <w:rPr>
                <w:b/>
              </w:rPr>
            </w:pPr>
            <w:r w:rsidRPr="0040774B">
              <w:rPr>
                <w:color w:val="000000"/>
              </w:rPr>
              <w:t xml:space="preserve">Šupšáková, B. (1999). </w:t>
            </w:r>
            <w:r w:rsidRPr="0040774B">
              <w:rPr>
                <w:i/>
                <w:iCs/>
                <w:color w:val="000000"/>
              </w:rPr>
              <w:t>Projekty a alternativne formy vo výtvarnej výchove</w:t>
            </w:r>
            <w:r w:rsidRPr="0040774B">
              <w:rPr>
                <w:color w:val="000000"/>
              </w:rPr>
              <w:t>. Bratislava: Gradient. </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1067FB" w:rsidP="001067FB">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975"/>
        </w:trPr>
        <w:tc>
          <w:tcPr>
            <w:tcW w:w="9855" w:type="dxa"/>
            <w:gridSpan w:val="8"/>
          </w:tcPr>
          <w:p w:rsidR="005441F6" w:rsidRDefault="005441F6" w:rsidP="005441F6">
            <w:pPr>
              <w:jc w:val="both"/>
            </w:pPr>
            <w:r>
              <w:t>Individuální konzultace s vyučujícím.</w:t>
            </w:r>
          </w:p>
          <w:p w:rsidR="00BD43D8" w:rsidRDefault="005441F6" w:rsidP="005441F6">
            <w:pPr>
              <w:jc w:val="both"/>
            </w:pPr>
            <w:r>
              <w:t>Využití kurzu ve výukovém prostředí Moodle (http://vyuka.fhs.utb.cz/).</w:t>
            </w:r>
          </w:p>
          <w:p w:rsidR="00964ADB" w:rsidRDefault="00964ADB" w:rsidP="00BD43D8">
            <w:pPr>
              <w:jc w:val="both"/>
            </w:pPr>
          </w:p>
          <w:p w:rsidR="00964ADB" w:rsidRPr="0040774B" w:rsidRDefault="00964ADB" w:rsidP="00BD43D8">
            <w:pPr>
              <w:jc w:val="both"/>
            </w:pPr>
          </w:p>
        </w:tc>
      </w:tr>
    </w:tbl>
    <w:p w:rsidR="005441F6" w:rsidRDefault="005441F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8664BA">
        <w:trPr>
          <w:trHeight w:val="41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BD43D8" w:rsidRPr="0040774B" w:rsidRDefault="00BD43D8" w:rsidP="00BD43D8">
            <w:pPr>
              <w:jc w:val="both"/>
              <w:rPr>
                <w:b/>
                <w:sz w:val="28"/>
                <w:szCs w:val="28"/>
              </w:rPr>
            </w:pPr>
            <w:r w:rsidRPr="0040774B">
              <w:rPr>
                <w:b/>
                <w:sz w:val="28"/>
                <w:szCs w:val="28"/>
              </w:rPr>
              <w:br w:type="page"/>
            </w:r>
            <w:r w:rsidRPr="0040774B">
              <w:rPr>
                <w:b/>
                <w:sz w:val="28"/>
                <w:szCs w:val="28"/>
              </w:rPr>
              <w:br w:type="page"/>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Pedagogická evaluace v předškolním vzdělávání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 ZT</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6p+4</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10</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4</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 zkouška</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přednáška,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432CD9" w:rsidP="00BD43D8">
            <w:pPr>
              <w:jc w:val="both"/>
              <w:rPr>
                <w:color w:val="000000"/>
                <w:szCs w:val="27"/>
              </w:rPr>
            </w:pPr>
            <w:r w:rsidRPr="0040774B">
              <w:rPr>
                <w:color w:val="000000"/>
                <w:szCs w:val="27"/>
              </w:rPr>
              <w:t>S</w:t>
            </w:r>
            <w:r w:rsidR="00BD43D8" w:rsidRPr="0040774B">
              <w:rPr>
                <w:color w:val="000000"/>
                <w:szCs w:val="27"/>
              </w:rPr>
              <w:t>eminární práce spojená s prezentací, písemná zkouška.</w:t>
            </w:r>
          </w:p>
        </w:tc>
      </w:tr>
      <w:tr w:rsidR="00BD43D8" w:rsidRPr="0040774B" w:rsidTr="00964ADB">
        <w:trPr>
          <w:trHeight w:val="308"/>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Mgr. Ilona Kočvarová,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přednášející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CC644B">
            <w:pPr>
              <w:jc w:val="both"/>
            </w:pPr>
            <w:r w:rsidRPr="0040774B">
              <w:t>Mgr. Ilona Kočvarová, Ph.D. (75%),</w:t>
            </w:r>
            <w:r w:rsidR="00CC644B" w:rsidRPr="0040774B">
              <w:t xml:space="preserve"> PaedD</w:t>
            </w:r>
            <w:r w:rsidR="00964ADB">
              <w:t>r. Gabriela Česlo</w:t>
            </w:r>
            <w:r w:rsidR="00CC644B" w:rsidRPr="0040774B">
              <w:t>vá, PhD.</w:t>
            </w:r>
            <w:r w:rsidRPr="0040774B">
              <w:t xml:space="preserve"> (25%)</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964ADB">
        <w:trPr>
          <w:trHeight w:val="2620"/>
        </w:trPr>
        <w:tc>
          <w:tcPr>
            <w:tcW w:w="9855" w:type="dxa"/>
            <w:gridSpan w:val="8"/>
            <w:tcBorders>
              <w:top w:val="nil"/>
              <w:bottom w:val="single" w:sz="12" w:space="0" w:color="auto"/>
            </w:tcBorders>
          </w:tcPr>
          <w:p w:rsidR="00190D33" w:rsidRDefault="00190D33" w:rsidP="00BD43D8"/>
          <w:p w:rsidR="00BD43D8" w:rsidRPr="0040774B" w:rsidRDefault="00964ADB" w:rsidP="00BD43D8">
            <w:r>
              <w:t>Pedagogická evaluace – vymezení kl</w:t>
            </w:r>
            <w:r w:rsidR="004C69ED">
              <w:t>í</w:t>
            </w:r>
            <w:r>
              <w:t>čových pojmů.</w:t>
            </w:r>
          </w:p>
          <w:p w:rsidR="00BD43D8" w:rsidRPr="0040774B" w:rsidRDefault="00BD43D8" w:rsidP="00BD43D8">
            <w:pPr>
              <w:rPr>
                <w:color w:val="000000"/>
                <w:szCs w:val="17"/>
                <w:shd w:val="clear" w:color="auto" w:fill="FFFFFF"/>
              </w:rPr>
            </w:pPr>
            <w:r w:rsidRPr="0040774B">
              <w:rPr>
                <w:color w:val="000000"/>
                <w:szCs w:val="17"/>
                <w:shd w:val="clear" w:color="auto" w:fill="FFFFFF"/>
              </w:rPr>
              <w:t>Současné pojetí a trendy v pedagogické evaluaci.</w:t>
            </w:r>
          </w:p>
          <w:p w:rsidR="00BD43D8" w:rsidRPr="0040774B" w:rsidRDefault="00BD43D8" w:rsidP="00BD43D8">
            <w:pPr>
              <w:rPr>
                <w:color w:val="000000"/>
                <w:szCs w:val="17"/>
                <w:shd w:val="clear" w:color="auto" w:fill="FFFFFF"/>
              </w:rPr>
            </w:pPr>
            <w:r w:rsidRPr="0040774B">
              <w:rPr>
                <w:color w:val="000000"/>
                <w:szCs w:val="17"/>
                <w:shd w:val="clear" w:color="auto" w:fill="FFFFFF"/>
              </w:rPr>
              <w:t>Kvalita školy</w:t>
            </w:r>
            <w:r w:rsidR="00964ADB">
              <w:rPr>
                <w:color w:val="000000"/>
                <w:szCs w:val="17"/>
                <w:shd w:val="clear" w:color="auto" w:fill="FFFFFF"/>
              </w:rPr>
              <w:t xml:space="preserve"> s ohledem na předškolní vzdělávání</w:t>
            </w:r>
            <w:r w:rsidRPr="0040774B">
              <w:rPr>
                <w:color w:val="000000"/>
                <w:szCs w:val="17"/>
                <w:shd w:val="clear" w:color="auto" w:fill="FFFFFF"/>
              </w:rPr>
              <w:t>.</w:t>
            </w:r>
          </w:p>
          <w:p w:rsidR="00BD43D8" w:rsidRPr="0040774B" w:rsidRDefault="00BD43D8" w:rsidP="00BD43D8">
            <w:pPr>
              <w:rPr>
                <w:color w:val="000000"/>
                <w:szCs w:val="17"/>
                <w:shd w:val="clear" w:color="auto" w:fill="FFFFFF"/>
              </w:rPr>
            </w:pPr>
            <w:r w:rsidRPr="0040774B">
              <w:rPr>
                <w:color w:val="000000"/>
                <w:szCs w:val="17"/>
                <w:shd w:val="clear" w:color="auto" w:fill="FFFFFF"/>
              </w:rPr>
              <w:t>Pedagogická evaluace jako proces.</w:t>
            </w:r>
          </w:p>
          <w:p w:rsidR="00BD43D8" w:rsidRPr="0040774B" w:rsidRDefault="00BD43D8" w:rsidP="00BD43D8">
            <w:pPr>
              <w:rPr>
                <w:color w:val="000000"/>
                <w:szCs w:val="17"/>
                <w:shd w:val="clear" w:color="auto" w:fill="FFFFFF"/>
              </w:rPr>
            </w:pPr>
            <w:r w:rsidRPr="0040774B">
              <w:rPr>
                <w:color w:val="000000"/>
                <w:szCs w:val="17"/>
                <w:shd w:val="clear" w:color="auto" w:fill="FFFFFF"/>
              </w:rPr>
              <w:t>Úrovně pedagogické evaluace.</w:t>
            </w:r>
          </w:p>
          <w:p w:rsidR="00BD43D8" w:rsidRPr="0040774B" w:rsidRDefault="00BD43D8" w:rsidP="00BD43D8">
            <w:pPr>
              <w:rPr>
                <w:color w:val="000000"/>
                <w:szCs w:val="17"/>
                <w:shd w:val="clear" w:color="auto" w:fill="FFFFFF"/>
              </w:rPr>
            </w:pPr>
            <w:r w:rsidRPr="0040774B">
              <w:rPr>
                <w:color w:val="000000"/>
                <w:szCs w:val="17"/>
                <w:shd w:val="clear" w:color="auto" w:fill="FFFFFF"/>
              </w:rPr>
              <w:t>Metody pedagogické evaluace.</w:t>
            </w:r>
          </w:p>
          <w:p w:rsidR="00BD43D8" w:rsidRPr="0040774B" w:rsidRDefault="00BD43D8" w:rsidP="00BD43D8">
            <w:pPr>
              <w:rPr>
                <w:color w:val="000000"/>
                <w:szCs w:val="17"/>
                <w:shd w:val="clear" w:color="auto" w:fill="FFFFFF"/>
              </w:rPr>
            </w:pPr>
            <w:r w:rsidRPr="0040774B">
              <w:rPr>
                <w:color w:val="000000"/>
                <w:szCs w:val="17"/>
                <w:shd w:val="clear" w:color="auto" w:fill="FFFFFF"/>
              </w:rPr>
              <w:t>Evaluační nástroje vhodné pro aplikaci v preprimární edukaci.</w:t>
            </w:r>
          </w:p>
          <w:p w:rsidR="00BD43D8" w:rsidRPr="0040774B" w:rsidRDefault="00BD43D8" w:rsidP="00BD43D8">
            <w:pPr>
              <w:rPr>
                <w:color w:val="000000"/>
                <w:szCs w:val="17"/>
                <w:shd w:val="clear" w:color="auto" w:fill="FFFFFF"/>
              </w:rPr>
            </w:pPr>
            <w:r w:rsidRPr="0040774B">
              <w:rPr>
                <w:color w:val="000000"/>
                <w:szCs w:val="17"/>
                <w:shd w:val="clear" w:color="auto" w:fill="FFFFFF"/>
              </w:rPr>
              <w:t>Evaluace učitele, standardy kvality učitele.</w:t>
            </w:r>
          </w:p>
          <w:p w:rsidR="00BD43D8" w:rsidRPr="0040774B" w:rsidRDefault="00BD43D8" w:rsidP="00BD43D8">
            <w:pPr>
              <w:rPr>
                <w:color w:val="000000"/>
                <w:szCs w:val="17"/>
                <w:shd w:val="clear" w:color="auto" w:fill="FFFFFF"/>
              </w:rPr>
            </w:pPr>
            <w:r w:rsidRPr="0040774B">
              <w:rPr>
                <w:color w:val="000000"/>
                <w:szCs w:val="17"/>
                <w:shd w:val="clear" w:color="auto" w:fill="FFFFFF"/>
              </w:rPr>
              <w:t>Ukázky aplikace vybraných evaluačních metod v</w:t>
            </w:r>
            <w:r w:rsidR="00964ADB">
              <w:rPr>
                <w:color w:val="000000"/>
                <w:szCs w:val="17"/>
                <w:shd w:val="clear" w:color="auto" w:fill="FFFFFF"/>
              </w:rPr>
              <w:t> </w:t>
            </w:r>
            <w:r w:rsidRPr="0040774B">
              <w:rPr>
                <w:color w:val="000000"/>
                <w:szCs w:val="17"/>
                <w:shd w:val="clear" w:color="auto" w:fill="FFFFFF"/>
              </w:rPr>
              <w:t>praxi</w:t>
            </w:r>
            <w:r w:rsidR="00964ADB">
              <w:rPr>
                <w:color w:val="000000"/>
                <w:szCs w:val="17"/>
                <w:shd w:val="clear" w:color="auto" w:fill="FFFFFF"/>
              </w:rPr>
              <w:t xml:space="preserve"> mateřských škol</w:t>
            </w:r>
            <w:r w:rsidRPr="0040774B">
              <w:rPr>
                <w:color w:val="000000"/>
                <w:szCs w:val="17"/>
                <w:shd w:val="clear" w:color="auto" w:fill="FFFFFF"/>
              </w:rPr>
              <w:t>.</w:t>
            </w:r>
          </w:p>
          <w:p w:rsidR="00BD43D8" w:rsidRPr="0040774B" w:rsidRDefault="00BD43D8" w:rsidP="00BD43D8">
            <w:pPr>
              <w:rPr>
                <w:color w:val="000000"/>
                <w:szCs w:val="17"/>
                <w:shd w:val="clear" w:color="auto" w:fill="FFFFFF"/>
              </w:rPr>
            </w:pPr>
            <w:r w:rsidRPr="0040774B">
              <w:rPr>
                <w:color w:val="000000"/>
                <w:szCs w:val="17"/>
                <w:shd w:val="clear" w:color="auto" w:fill="FFFFFF"/>
              </w:rPr>
              <w:t>Evaluační zpráva</w:t>
            </w:r>
            <w:r w:rsidR="00E0522B">
              <w:rPr>
                <w:color w:val="000000"/>
                <w:szCs w:val="17"/>
                <w:shd w:val="clear" w:color="auto" w:fill="FFFFFF"/>
              </w:rPr>
              <w:t xml:space="preserve"> a její využití</w:t>
            </w:r>
            <w:r w:rsidRPr="0040774B">
              <w:rPr>
                <w:color w:val="000000"/>
                <w:szCs w:val="17"/>
                <w:shd w:val="clear" w:color="auto" w:fill="FFFFFF"/>
              </w:rPr>
              <w:t>.</w:t>
            </w:r>
          </w:p>
          <w:p w:rsidR="00BD43D8" w:rsidDel="00B101EE" w:rsidRDefault="005441F6" w:rsidP="00BD43D8">
            <w:pPr>
              <w:rPr>
                <w:del w:id="329" w:author="Hana Navrátilová" w:date="2018-05-31T11:37:00Z"/>
                <w:color w:val="000000"/>
                <w:szCs w:val="17"/>
                <w:shd w:val="clear" w:color="auto" w:fill="FFFFFF"/>
              </w:rPr>
            </w:pPr>
            <w:r>
              <w:rPr>
                <w:color w:val="000000"/>
                <w:szCs w:val="17"/>
                <w:shd w:val="clear" w:color="auto" w:fill="FFFFFF"/>
              </w:rPr>
              <w:t>Evaluační výzkum.</w:t>
            </w:r>
          </w:p>
          <w:p w:rsidR="00190D33" w:rsidRPr="005441F6" w:rsidRDefault="00190D33" w:rsidP="00BD43D8">
            <w:pPr>
              <w:rPr>
                <w:color w:val="000000"/>
                <w:szCs w:val="17"/>
                <w:shd w:val="clear" w:color="auto" w:fill="FFFFFF"/>
              </w:rPr>
            </w:pP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692E60" w:rsidRPr="00692E60" w:rsidRDefault="00BD43D8" w:rsidP="00692E60">
            <w:pPr>
              <w:pStyle w:val="Normlnweb"/>
              <w:shd w:val="clear" w:color="auto" w:fill="FFFFFF"/>
              <w:spacing w:before="0" w:beforeAutospacing="0" w:after="0" w:afterAutospacing="0"/>
              <w:jc w:val="both"/>
              <w:rPr>
                <w:b/>
                <w:sz w:val="20"/>
                <w:szCs w:val="20"/>
              </w:rPr>
            </w:pPr>
            <w:r w:rsidRPr="00692E60">
              <w:rPr>
                <w:b/>
                <w:sz w:val="20"/>
                <w:szCs w:val="20"/>
              </w:rPr>
              <w:t>Povinná literatura</w:t>
            </w:r>
          </w:p>
          <w:p w:rsidR="00692E60" w:rsidRDefault="00692E60" w:rsidP="00692E60">
            <w:pPr>
              <w:pStyle w:val="Normlnweb"/>
              <w:shd w:val="clear" w:color="auto" w:fill="FFFFFF"/>
              <w:spacing w:before="0" w:beforeAutospacing="0" w:after="0" w:afterAutospacing="0"/>
              <w:jc w:val="both"/>
              <w:rPr>
                <w:color w:val="000000"/>
                <w:sz w:val="20"/>
                <w:szCs w:val="20"/>
              </w:rPr>
            </w:pPr>
            <w:r w:rsidRPr="00881581">
              <w:rPr>
                <w:color w:val="000000"/>
                <w:sz w:val="20"/>
                <w:szCs w:val="20"/>
              </w:rPr>
              <w:t xml:space="preserve">Chrástka, M., </w:t>
            </w:r>
            <w:r w:rsidRPr="00881581">
              <w:rPr>
                <w:color w:val="000000"/>
                <w:sz w:val="20"/>
                <w:szCs w:val="20"/>
                <w:shd w:val="clear" w:color="auto" w:fill="FFFFFF"/>
              </w:rPr>
              <w:t>&amp;</w:t>
            </w:r>
            <w:r w:rsidR="00BA1A07">
              <w:rPr>
                <w:color w:val="000000"/>
                <w:sz w:val="20"/>
                <w:szCs w:val="20"/>
                <w:shd w:val="clear" w:color="auto" w:fill="FFFFFF"/>
              </w:rPr>
              <w:t xml:space="preserve"> </w:t>
            </w:r>
            <w:r w:rsidRPr="00881581">
              <w:rPr>
                <w:color w:val="000000"/>
                <w:sz w:val="20"/>
                <w:szCs w:val="20"/>
              </w:rPr>
              <w:t xml:space="preserve">Kočvarová, I. (2015). </w:t>
            </w:r>
            <w:r w:rsidRPr="00692E60">
              <w:rPr>
                <w:i/>
                <w:color w:val="000000"/>
                <w:sz w:val="20"/>
                <w:szCs w:val="20"/>
              </w:rPr>
              <w:t>Možnosti statistického zpracování evaluačních materiálů ve školách</w:t>
            </w:r>
            <w:r w:rsidRPr="00881581">
              <w:rPr>
                <w:color w:val="000000"/>
                <w:sz w:val="20"/>
                <w:szCs w:val="20"/>
              </w:rPr>
              <w:t xml:space="preserve">. </w:t>
            </w:r>
            <w:r w:rsidRPr="00A923B1">
              <w:rPr>
                <w:sz w:val="20"/>
                <w:szCs w:val="20"/>
              </w:rPr>
              <w:t>Distanční studijní opora.</w:t>
            </w:r>
            <w:r>
              <w:rPr>
                <w:color w:val="000000"/>
                <w:sz w:val="20"/>
                <w:szCs w:val="20"/>
              </w:rPr>
              <w:t xml:space="preserve"> Zlín: UTB ve Zlíně.</w:t>
            </w:r>
            <w:r w:rsidRPr="00A923B1">
              <w:rPr>
                <w:color w:val="000000"/>
                <w:sz w:val="20"/>
                <w:szCs w:val="20"/>
              </w:rPr>
              <w:t xml:space="preserve"> Dostupné z:</w:t>
            </w:r>
          </w:p>
          <w:p w:rsidR="00692E60" w:rsidRPr="00692E60" w:rsidDel="009E2F46" w:rsidRDefault="009E2F46" w:rsidP="00692E60">
            <w:pPr>
              <w:jc w:val="both"/>
              <w:rPr>
                <w:del w:id="330" w:author="Jana Majerčíková" w:date="2018-05-29T19:05:00Z"/>
                <w:b/>
              </w:rPr>
            </w:pPr>
            <w:ins w:id="331" w:author="Jana Majerčíková" w:date="2018-05-29T19:05:00Z">
              <w:r w:rsidRPr="009E2F46">
                <w:t>http://online.anyflip.com/wgrk/msny/mobile/index.html</w:t>
              </w:r>
            </w:ins>
            <w:del w:id="332" w:author="Jana Majerčíková" w:date="2018-05-29T19:05:00Z">
              <w:r w:rsidR="003A07AD" w:rsidDel="009E2F46">
                <w:fldChar w:fldCharType="begin"/>
              </w:r>
              <w:r w:rsidR="00FE6005" w:rsidDel="009E2F46">
                <w:delInstrText xml:space="preserve"> HYPERLINK "http://online.anyflip.com/wgrk/msny/mobile/index.html" </w:delInstrText>
              </w:r>
              <w:r w:rsidR="003A07AD" w:rsidDel="009E2F46">
                <w:fldChar w:fldCharType="separate"/>
              </w:r>
              <w:r w:rsidR="00692E60" w:rsidRPr="00881581" w:rsidDel="009E2F46">
                <w:rPr>
                  <w:rStyle w:val="Hypertextovodkaz"/>
                </w:rPr>
                <w:delText>http://online.anyflip.com/wgrk/msny/mobile/index.html</w:delText>
              </w:r>
              <w:r w:rsidR="003A07AD" w:rsidDel="009E2F46">
                <w:rPr>
                  <w:rStyle w:val="Hypertextovodkaz"/>
                </w:rPr>
                <w:fldChar w:fldCharType="end"/>
              </w:r>
            </w:del>
          </w:p>
          <w:p w:rsidR="00A77936" w:rsidRDefault="00A77936" w:rsidP="00A77936">
            <w:pPr>
              <w:pStyle w:val="Normlnweb"/>
              <w:shd w:val="clear" w:color="auto" w:fill="FFFFFF"/>
              <w:spacing w:before="0" w:beforeAutospacing="0" w:after="0" w:afterAutospacing="0"/>
              <w:jc w:val="both"/>
              <w:rPr>
                <w:color w:val="000000"/>
                <w:sz w:val="20"/>
                <w:szCs w:val="20"/>
              </w:rPr>
            </w:pPr>
            <w:r w:rsidRPr="00881581">
              <w:rPr>
                <w:color w:val="000000"/>
                <w:sz w:val="20"/>
                <w:szCs w:val="20"/>
              </w:rPr>
              <w:t xml:space="preserve">Kočvarová, I., (2015). </w:t>
            </w:r>
            <w:r w:rsidRPr="00692E60">
              <w:rPr>
                <w:i/>
                <w:color w:val="000000"/>
                <w:sz w:val="20"/>
                <w:szCs w:val="20"/>
              </w:rPr>
              <w:t>Evaluační a autoevaluační strategie práce učitele v mateřských, základních a středních školách Zlínského regionu</w:t>
            </w:r>
            <w:r w:rsidRPr="00881581">
              <w:rPr>
                <w:color w:val="000000"/>
                <w:sz w:val="20"/>
                <w:szCs w:val="20"/>
              </w:rPr>
              <w:t xml:space="preserve">. </w:t>
            </w:r>
            <w:r w:rsidRPr="00A923B1">
              <w:rPr>
                <w:sz w:val="20"/>
                <w:szCs w:val="20"/>
              </w:rPr>
              <w:t>Distanční studijní opora.</w:t>
            </w:r>
            <w:r>
              <w:rPr>
                <w:color w:val="000000"/>
                <w:sz w:val="20"/>
                <w:szCs w:val="20"/>
              </w:rPr>
              <w:t xml:space="preserve"> Zlín: UTB ve Zlíně.</w:t>
            </w:r>
            <w:r w:rsidRPr="00A923B1">
              <w:rPr>
                <w:color w:val="000000"/>
                <w:sz w:val="20"/>
                <w:szCs w:val="20"/>
              </w:rPr>
              <w:t xml:space="preserve"> Dostupné z:</w:t>
            </w:r>
          </w:p>
          <w:p w:rsidR="003671A0" w:rsidRDefault="009E2F46" w:rsidP="00A77936">
            <w:pPr>
              <w:rPr>
                <w:ins w:id="333" w:author="Uživatel" w:date="2018-06-14T19:02:00Z"/>
                <w:rStyle w:val="Hypertextovodkaz"/>
              </w:rPr>
            </w:pPr>
            <w:r>
              <w:t xml:space="preserve"> </w:t>
            </w:r>
            <w:ins w:id="334" w:author="Uživatel" w:date="2018-06-14T19:02:00Z">
              <w:r w:rsidR="003A07AD">
                <w:rPr>
                  <w:rStyle w:val="Hypertextovodkaz"/>
                </w:rPr>
                <w:fldChar w:fldCharType="begin"/>
              </w:r>
              <w:r w:rsidR="003671A0">
                <w:rPr>
                  <w:rStyle w:val="Hypertextovodkaz"/>
                </w:rPr>
                <w:instrText xml:space="preserve"> HYPERLINK "</w:instrText>
              </w:r>
            </w:ins>
            <w:r w:rsidR="003671A0" w:rsidRPr="009E2F46">
              <w:rPr>
                <w:rStyle w:val="Hypertextovodkaz"/>
              </w:rPr>
              <w:instrText>http://online.anyflip.com/wgrk/uenw/mobile/index.html</w:instrText>
            </w:r>
            <w:ins w:id="335" w:author="Uživatel" w:date="2018-06-14T19:02:00Z">
              <w:r w:rsidR="003671A0">
                <w:rPr>
                  <w:rStyle w:val="Hypertextovodkaz"/>
                </w:rPr>
                <w:instrText xml:space="preserve">" </w:instrText>
              </w:r>
              <w:r w:rsidR="003A07AD">
                <w:rPr>
                  <w:rStyle w:val="Hypertextovodkaz"/>
                </w:rPr>
                <w:fldChar w:fldCharType="separate"/>
              </w:r>
            </w:ins>
            <w:r w:rsidR="003671A0" w:rsidRPr="00DB3A82">
              <w:rPr>
                <w:rStyle w:val="Hypertextovodkaz"/>
              </w:rPr>
              <w:t>http://online.anyflip.com/wgrk/uenw/mobile/index.html</w:t>
            </w:r>
            <w:ins w:id="336" w:author="Uživatel" w:date="2018-06-14T19:02:00Z">
              <w:r w:rsidR="003A07AD">
                <w:rPr>
                  <w:rStyle w:val="Hypertextovodkaz"/>
                </w:rPr>
                <w:fldChar w:fldCharType="end"/>
              </w:r>
            </w:ins>
          </w:p>
          <w:p w:rsidR="00BD43D8" w:rsidRDefault="00BD43D8" w:rsidP="00A77936">
            <w:r w:rsidRPr="0040774B">
              <w:t>Majerčíková, J., Kasáčová, B., &amp; Kočvarová, I. (2015). </w:t>
            </w:r>
            <w:r w:rsidRPr="0040774B">
              <w:rPr>
                <w:i/>
              </w:rPr>
              <w:t>Předškolní edukace a dítě: výzvy pro pedagogickou teorii a výzkum</w:t>
            </w:r>
            <w:r w:rsidRPr="0040774B">
              <w:t>. Zlín: Univerzita Tomáše Bati ve Zlíně, Fakulta humanitních studií.</w:t>
            </w:r>
            <w:r w:rsidR="00A77936">
              <w:t xml:space="preserve"> Dostupné z: </w:t>
            </w:r>
            <w:hyperlink r:id="rId41" w:history="1">
              <w:r w:rsidR="00A77936" w:rsidRPr="00564E26">
                <w:rPr>
                  <w:rStyle w:val="Hypertextovodkaz"/>
                </w:rPr>
                <w:t>http://fhs-flipbooks.vs2.cz/?book=ZnVqbGJzYW0%3D&amp;next=http://www.utb.cz/fhs/predskolni-edukace-a-dite-vyzvy-pro-pedagogickou-teorii-a-1</w:t>
              </w:r>
            </w:hyperlink>
          </w:p>
          <w:p w:rsidR="00BD43D8" w:rsidRPr="0040774B" w:rsidRDefault="00BD43D8" w:rsidP="00A77936">
            <w:r w:rsidRPr="0040774B">
              <w:t>Sedláčková, H., Syslová, Z., &amp; Štěpánková, L. (2012). </w:t>
            </w:r>
            <w:r w:rsidRPr="0040774B">
              <w:rPr>
                <w:i/>
              </w:rPr>
              <w:t>Hodnocení výsledků předškolního vzdělávání</w:t>
            </w:r>
            <w:r w:rsidRPr="0040774B">
              <w:t>. Praha: Wolters Kluwer Česká republika.</w:t>
            </w:r>
          </w:p>
          <w:p w:rsidR="005441F6" w:rsidRPr="00BA1A07" w:rsidRDefault="005441F6" w:rsidP="00BA1A07"/>
          <w:p w:rsidR="00BD43D8" w:rsidRPr="0040774B" w:rsidRDefault="00BD43D8" w:rsidP="00BD43D8">
            <w:pPr>
              <w:jc w:val="both"/>
              <w:rPr>
                <w:b/>
              </w:rPr>
            </w:pPr>
            <w:r w:rsidRPr="0040774B">
              <w:rPr>
                <w:b/>
              </w:rPr>
              <w:t>Doporučená literatura</w:t>
            </w:r>
          </w:p>
          <w:p w:rsidR="00D25DB4" w:rsidRDefault="00D25DB4" w:rsidP="00D25DB4">
            <w:pPr>
              <w:jc w:val="both"/>
              <w:rPr>
                <w:ins w:id="337" w:author="§.opiékoiíkkoíikoíi" w:date="2018-05-25T22:11:00Z"/>
              </w:rPr>
            </w:pPr>
            <w:ins w:id="338" w:author="§.opiékoiíkkoíikoíi" w:date="2018-05-25T22:11:00Z">
              <w:r>
                <w:t xml:space="preserve">Chvál, M. (2018). </w:t>
              </w:r>
              <w:r w:rsidRPr="00AB7403">
                <w:rPr>
                  <w:i/>
                </w:rPr>
                <w:t>Na naší škole nám záleží. Jak sledovat a hodnotit kvalitu školy.</w:t>
              </w:r>
              <w:r>
                <w:t xml:space="preserve"> Praha: Portál.</w:t>
              </w:r>
            </w:ins>
          </w:p>
          <w:p w:rsidR="00BD43D8" w:rsidRPr="0040774B" w:rsidRDefault="00BD43D8" w:rsidP="00BD43D8">
            <w:pPr>
              <w:rPr>
                <w:shd w:val="clear" w:color="auto" w:fill="E3E7E9"/>
              </w:rPr>
            </w:pPr>
            <w:r w:rsidRPr="0040774B">
              <w:t>Majerčíková, J., &amp; I. Kočvarová. (2015). Postponement of school attendance as a specific of education in the Czech Republic. </w:t>
            </w:r>
            <w:r w:rsidRPr="0040774B">
              <w:rPr>
                <w:i/>
              </w:rPr>
              <w:t>ICERI2015 Proceedings</w:t>
            </w:r>
            <w:r w:rsidRPr="0040774B">
              <w:t>. pp. 6146-6154</w:t>
            </w:r>
            <w:r w:rsidRPr="0040774B">
              <w:rPr>
                <w:shd w:val="clear" w:color="auto" w:fill="E3E7E9"/>
              </w:rPr>
              <w:t>.</w:t>
            </w:r>
          </w:p>
          <w:p w:rsidR="00BD43D8" w:rsidRPr="0040774B" w:rsidRDefault="00BD43D8" w:rsidP="00BD43D8">
            <w:r w:rsidRPr="0040774B">
              <w:t>Syslová, Z. (2016). </w:t>
            </w:r>
            <w:r w:rsidRPr="0040774B">
              <w:rPr>
                <w:i/>
              </w:rPr>
              <w:t>Proměna mateřské školy v učící se organizaci</w:t>
            </w:r>
            <w:r w:rsidRPr="0040774B">
              <w:t>. Praha: Wolters Kluwer.</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20</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190D33">
        <w:trPr>
          <w:trHeight w:val="457"/>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Seminář k bakalářské práci</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10</w:t>
            </w:r>
            <w:r w:rsidR="00BD43D8" w:rsidRPr="0040774B">
              <w:t>s</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10</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3</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klasifikovaný 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Předpokladem ukončení předmětu je zpracování výzkumné nebo aplikační části bakalářské práce.</w:t>
            </w:r>
          </w:p>
          <w:p w:rsidR="00BD43D8" w:rsidRPr="0040774B" w:rsidRDefault="00BD43D8" w:rsidP="00BD43D8">
            <w:pPr>
              <w:ind w:left="360"/>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prof. PhDr. Peter Gavora, CSc.</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seminář</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prof. PhDr. Peter Gavora, CSc.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A1A07">
        <w:trPr>
          <w:trHeight w:val="3011"/>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Komunikace s vedoucím bakalářské práce. Časový plán. </w:t>
            </w:r>
            <w:r w:rsidRPr="0040774B">
              <w:br/>
              <w:t>Práce s literaturou: odkazování, citace, sekundární citace, parafrázování. </w:t>
            </w:r>
            <w:r w:rsidRPr="0040774B">
              <w:br/>
              <w:t>Plagiátorství. </w:t>
            </w:r>
            <w:r w:rsidRPr="0040774B">
              <w:br/>
              <w:t>Pravidla vyhotovování seznamu bibliografických odkazů. </w:t>
            </w:r>
            <w:r w:rsidRPr="0040774B">
              <w:br/>
              <w:t>Struktura bakalářské práce. </w:t>
            </w:r>
            <w:r w:rsidRPr="0040774B">
              <w:br/>
              <w:t>Komponování textu. Osnova kapitoly, složení kapitoly, návaznost vět. Cizelování textu. </w:t>
            </w:r>
            <w:r w:rsidRPr="0040774B">
              <w:br/>
              <w:t xml:space="preserve">Terminologické otázky: pojem, termín. </w:t>
            </w:r>
          </w:p>
          <w:p w:rsidR="00BD43D8" w:rsidRPr="0040774B" w:rsidRDefault="00BD43D8" w:rsidP="00BD43D8">
            <w:r w:rsidRPr="0040774B">
              <w:t>Definice, pojmová synonyma jako nežádoucí prvek. </w:t>
            </w:r>
            <w:r w:rsidRPr="0040774B">
              <w:br/>
              <w:t>Vědecký styl. Vědecký plurál, frekventované používání pasiva, nominalizace, zkratky. </w:t>
            </w:r>
            <w:r w:rsidRPr="0040774B">
              <w:br/>
              <w:t>Formální náležitosti práce. Grafická úprava: zdůrazňování, zarážky, tabulky, grafy, ilustrace, přílohy. </w:t>
            </w:r>
            <w:r w:rsidRPr="0040774B">
              <w:br/>
              <w:t>Strategie obhajoby bakalářské práce. </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A83CE5">
        <w:trPr>
          <w:trHeight w:val="2899"/>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3D8">
            <w:pPr>
              <w:jc w:val="both"/>
            </w:pPr>
            <w:r w:rsidRPr="0040774B">
              <w:t xml:space="preserve">Gavora, P. (2010). </w:t>
            </w:r>
            <w:r w:rsidRPr="0040774B">
              <w:rPr>
                <w:i/>
              </w:rPr>
              <w:t>Úvod do pedagogického výzkumu.</w:t>
            </w:r>
            <w:r w:rsidRPr="0040774B">
              <w:t xml:space="preserve"> (2. vyd.). Brno: Paido.</w:t>
            </w:r>
          </w:p>
          <w:p w:rsidR="00BD43D8" w:rsidRDefault="00BD43D8" w:rsidP="00BD43D8">
            <w:r w:rsidRPr="0040774B">
              <w:t>Majerčíková, J. et al. (201</w:t>
            </w:r>
            <w:r w:rsidR="00CB4EA4">
              <w:t>8</w:t>
            </w:r>
            <w:r w:rsidRPr="0040774B">
              <w:t xml:space="preserve">). </w:t>
            </w:r>
            <w:r w:rsidRPr="0040774B">
              <w:rPr>
                <w:i/>
              </w:rPr>
              <w:t>Metodická příručka pro zpracování závěrečných prací pro studijní obor Učitelství pro mateřské školy</w:t>
            </w:r>
            <w:r w:rsidRPr="0040774B">
              <w:t>. Zlín: FHS UTB.</w:t>
            </w:r>
            <w:r w:rsidR="00BA1A07">
              <w:t xml:space="preserve"> Dostupné z:</w:t>
            </w:r>
            <w:r w:rsidR="00882CD5">
              <w:t xml:space="preserve"> </w:t>
            </w:r>
            <w:hyperlink r:id="rId42" w:tgtFrame="_blank" w:history="1">
              <w:r w:rsidR="00882CD5">
                <w:rPr>
                  <w:rStyle w:val="Hypertextovodkaz"/>
                </w:rPr>
                <w:t>https://fhs.utb.cz/o-fakulte/zakladni-informace/ustavy/ustav-skolni-pedagogiky/studijni-opory/studijni-opory-pro-program-ucitelstvi-pro-materske-skoly/</w:t>
              </w:r>
            </w:hyperlink>
            <w:r w:rsidR="00882CD5">
              <w:t xml:space="preserve"> </w:t>
            </w:r>
            <w:r w:rsidR="00882CD5" w:rsidDel="00882CD5">
              <w:t xml:space="preserve"> </w:t>
            </w:r>
          </w:p>
          <w:p w:rsidR="00BD43D8" w:rsidRPr="0040774B" w:rsidRDefault="00BD43D8" w:rsidP="00BA1A07">
            <w:r w:rsidRPr="0040774B">
              <w:t xml:space="preserve">Spousta, V. (2009). </w:t>
            </w:r>
            <w:r w:rsidRPr="0040774B">
              <w:rPr>
                <w:i/>
                <w:iCs/>
              </w:rPr>
              <w:t xml:space="preserve">Vademékum autora odborné a vědecké práce humanitního a sociálního zaměření. </w:t>
            </w:r>
            <w:r w:rsidRPr="0040774B">
              <w:t xml:space="preserve">Brno: CERM. </w:t>
            </w:r>
          </w:p>
          <w:p w:rsidR="00BD43D8" w:rsidRPr="0040774B" w:rsidRDefault="00BD43D8" w:rsidP="00BD43D8">
            <w:r w:rsidRPr="0040774B">
              <w:t xml:space="preserve">Šanderová, J. (2005). </w:t>
            </w:r>
            <w:r w:rsidRPr="0040774B">
              <w:rPr>
                <w:i/>
              </w:rPr>
              <w:t>Jak číst a psát odborný text ve společenských vědách</w:t>
            </w:r>
            <w:r w:rsidRPr="0040774B">
              <w:t>. Praha: SLON.</w:t>
            </w:r>
          </w:p>
          <w:p w:rsidR="00BD43D8" w:rsidRPr="0040774B" w:rsidRDefault="00BD43D8" w:rsidP="00BD43D8">
            <w:pPr>
              <w:jc w:val="both"/>
            </w:pPr>
          </w:p>
          <w:p w:rsidR="00BD43D8" w:rsidRPr="0040774B" w:rsidRDefault="00BD43D8" w:rsidP="00BD43D8">
            <w:pPr>
              <w:jc w:val="both"/>
              <w:rPr>
                <w:b/>
              </w:rPr>
            </w:pPr>
            <w:r w:rsidRPr="0040774B">
              <w:rPr>
                <w:b/>
              </w:rPr>
              <w:t>Doporučená literatura</w:t>
            </w:r>
          </w:p>
          <w:p w:rsidR="00BD43D8" w:rsidRPr="0040774B" w:rsidRDefault="00BD43D8" w:rsidP="00BD43D8">
            <w:pPr>
              <w:keepNext/>
              <w:keepLines/>
              <w:shd w:val="clear" w:color="auto" w:fill="FFFFFF"/>
              <w:outlineLvl w:val="0"/>
              <w:rPr>
                <w:lang w:eastAsia="en-US"/>
              </w:rPr>
            </w:pPr>
            <w:r w:rsidRPr="0040774B">
              <w:rPr>
                <w:lang w:eastAsia="en-US"/>
              </w:rPr>
              <w:t xml:space="preserve">Helcl, Z. (2013). </w:t>
            </w:r>
            <w:r w:rsidRPr="0040774B">
              <w:rPr>
                <w:i/>
                <w:lang w:eastAsia="en-US"/>
              </w:rPr>
              <w:t>Jak zvládnout 77 obtížných situací při prezentacích a přednáškách: osvědčené rady a příklady z praxe.</w:t>
            </w:r>
            <w:r w:rsidRPr="0040774B">
              <w:rPr>
                <w:lang w:eastAsia="en-US"/>
              </w:rPr>
              <w:t xml:space="preserve"> Praha: Grada.</w:t>
            </w:r>
          </w:p>
          <w:p w:rsidR="00BD43D8" w:rsidRPr="0040774B" w:rsidRDefault="00BD43D8" w:rsidP="00BD43D8">
            <w:pPr>
              <w:keepNext/>
              <w:keepLines/>
              <w:shd w:val="clear" w:color="auto" w:fill="FFFFFF"/>
              <w:ind w:left="360" w:hanging="360"/>
              <w:outlineLvl w:val="0"/>
              <w:rPr>
                <w:lang w:eastAsia="en-US"/>
              </w:rPr>
            </w:pPr>
            <w:r w:rsidRPr="0040774B">
              <w:rPr>
                <w:lang w:eastAsia="en-US"/>
              </w:rPr>
              <w:t xml:space="preserve">Horyna, B., &amp; Krob, J. (2007). </w:t>
            </w:r>
            <w:r w:rsidRPr="0040774B">
              <w:rPr>
                <w:i/>
                <w:lang w:eastAsia="en-US"/>
              </w:rPr>
              <w:t>Cesty k vědě. Jak správně myslet a psát</w:t>
            </w:r>
            <w:r w:rsidRPr="0040774B">
              <w:rPr>
                <w:lang w:eastAsia="en-US"/>
              </w:rPr>
              <w:t>. Olomouc: Nakladatelství Olomouc.</w:t>
            </w:r>
          </w:p>
          <w:p w:rsidR="00BD43D8" w:rsidRPr="0040774B" w:rsidRDefault="00BD43D8" w:rsidP="00A83CE5">
            <w:pPr>
              <w:keepNext/>
              <w:keepLines/>
              <w:shd w:val="clear" w:color="auto" w:fill="FFFFFF"/>
              <w:ind w:left="360" w:hanging="360"/>
              <w:outlineLvl w:val="0"/>
              <w:rPr>
                <w:lang w:eastAsia="en-US"/>
              </w:rPr>
            </w:pPr>
            <w:r w:rsidRPr="0040774B">
              <w:rPr>
                <w:lang w:eastAsia="en-US"/>
              </w:rPr>
              <w:t xml:space="preserve">Meško, D., Katuščák, D., &amp; J. Findra (2006). </w:t>
            </w:r>
            <w:r w:rsidRPr="0040774B">
              <w:rPr>
                <w:i/>
                <w:iCs/>
                <w:lang w:eastAsia="en-US"/>
              </w:rPr>
              <w:t>Akademická příručka</w:t>
            </w:r>
            <w:r w:rsidRPr="0040774B">
              <w:rPr>
                <w:lang w:eastAsia="en-US"/>
              </w:rPr>
              <w:t>. Č</w:t>
            </w:r>
            <w:r w:rsidR="00A83CE5">
              <w:rPr>
                <w:lang w:eastAsia="en-US"/>
              </w:rPr>
              <w:t>eské, upr. vyd. Martin: Osveta.</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15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D43D8">
        <w:trPr>
          <w:trHeight w:val="787"/>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Default="00BD43D8"/>
    <w:p w:rsidR="00550096" w:rsidRDefault="00550096"/>
    <w:p w:rsidR="005441F6" w:rsidRDefault="005441F6"/>
    <w:p w:rsidR="005441F6" w:rsidRPr="0040774B" w:rsidRDefault="005441F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4C69ED" w:rsidP="00BD43D8">
            <w:pPr>
              <w:jc w:val="both"/>
            </w:pPr>
            <w:r>
              <w:t>Anglický jazyk VI</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povinný</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15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15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3</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 zkouška</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del w:id="339" w:author="§.opiékoiíkkoíikoíi" w:date="2018-05-25T21:53:00Z">
              <w:r w:rsidRPr="0040774B" w:rsidDel="00384118">
                <w:delText xml:space="preserve">Plnění zadaných domácích úkolů, </w:delText>
              </w:r>
            </w:del>
            <w:ins w:id="340" w:author="§.opiékoiíkkoíikoíi" w:date="2018-05-25T21:53:00Z">
              <w:r w:rsidR="00384118">
                <w:t>P</w:t>
              </w:r>
            </w:ins>
            <w:del w:id="341" w:author="§.opiékoiíkkoíikoíi" w:date="2018-05-25T21:53:00Z">
              <w:r w:rsidRPr="0040774B" w:rsidDel="00384118">
                <w:delText>p</w:delText>
              </w:r>
            </w:del>
            <w:r w:rsidRPr="0040774B">
              <w:t>ráce v Moodle, průběžné testy, závěrečný test, ústní zkouška.</w:t>
            </w:r>
          </w:p>
        </w:tc>
      </w:tr>
      <w:tr w:rsidR="00BD43D8" w:rsidRPr="0040774B" w:rsidTr="00BD43D8">
        <w:trPr>
          <w:trHeight w:val="3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404"/>
        </w:trPr>
        <w:tc>
          <w:tcPr>
            <w:tcW w:w="9855" w:type="dxa"/>
            <w:gridSpan w:val="8"/>
            <w:tcBorders>
              <w:top w:val="nil"/>
            </w:tcBorders>
          </w:tcPr>
          <w:p w:rsidR="00BD43D8" w:rsidRPr="0040774B" w:rsidRDefault="00BD43D8" w:rsidP="00BD43D8">
            <w:pPr>
              <w:jc w:val="both"/>
            </w:pPr>
            <w:r w:rsidRPr="0040774B">
              <w:t>Mgr. Veronika Pečivová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995"/>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Přídavná jména a příslovce.</w:t>
            </w:r>
          </w:p>
          <w:p w:rsidR="00BD43D8" w:rsidRPr="0040774B" w:rsidRDefault="00BD43D8" w:rsidP="00BD43D8">
            <w:r w:rsidRPr="0040774B">
              <w:t>Minulé a současné zvyky.</w:t>
            </w:r>
          </w:p>
          <w:p w:rsidR="00BD43D8" w:rsidRPr="0040774B" w:rsidRDefault="00BD43D8" w:rsidP="00BD43D8">
            <w:r w:rsidRPr="0040774B">
              <w:t>Synonyma a antonyma.</w:t>
            </w:r>
          </w:p>
          <w:p w:rsidR="00BD43D8" w:rsidRPr="0040774B" w:rsidRDefault="00BD43D8" w:rsidP="00BD43D8">
            <w:r w:rsidRPr="0040774B">
              <w:t>Slovosled přídavných jmen.</w:t>
            </w:r>
          </w:p>
          <w:p w:rsidR="00BD43D8" w:rsidRPr="0040774B" w:rsidRDefault="00BD43D8" w:rsidP="00BD43D8">
            <w:r w:rsidRPr="0040774B">
              <w:t>Podmínková souvětí.</w:t>
            </w:r>
          </w:p>
          <w:p w:rsidR="00BD43D8" w:rsidRPr="0040774B" w:rsidRDefault="00BD43D8" w:rsidP="00BD43D8">
            <w:r w:rsidRPr="0040774B">
              <w:t>Psaní eseje s vyjádřením názoru.</w:t>
            </w:r>
          </w:p>
          <w:p w:rsidR="00BD43D8" w:rsidRPr="0040774B" w:rsidRDefault="00BD43D8" w:rsidP="00BD43D8">
            <w:r w:rsidRPr="0040774B">
              <w:t>Rodina a vztahy.</w:t>
            </w:r>
          </w:p>
          <w:p w:rsidR="00BD43D8" w:rsidRPr="0040774B" w:rsidRDefault="00BD43D8" w:rsidP="00BD43D8">
            <w:pPr>
              <w:rPr>
                <w:i/>
              </w:rPr>
            </w:pPr>
            <w:r w:rsidRPr="0040774B">
              <w:t xml:space="preserve">Nereálné situace, použití </w:t>
            </w:r>
            <w:r w:rsidRPr="0040774B">
              <w:rPr>
                <w:i/>
              </w:rPr>
              <w:t xml:space="preserve">wish </w:t>
            </w:r>
            <w:r w:rsidRPr="0040774B">
              <w:t xml:space="preserve">a </w:t>
            </w:r>
            <w:r w:rsidRPr="0040774B">
              <w:rPr>
                <w:i/>
              </w:rPr>
              <w:t>if only</w:t>
            </w:r>
          </w:p>
          <w:p w:rsidR="00BD43D8" w:rsidRPr="0040774B" w:rsidRDefault="00BD43D8" w:rsidP="00BD43D8">
            <w:r w:rsidRPr="0040774B">
              <w:t>Životní události a rozhodnutí.</w:t>
            </w:r>
          </w:p>
          <w:p w:rsidR="00BD43D8" w:rsidRPr="0040774B" w:rsidRDefault="00BD43D8" w:rsidP="00BD43D8">
            <w:r w:rsidRPr="0040774B">
              <w:t xml:space="preserve">Psaní životopisu. </w:t>
            </w:r>
          </w:p>
          <w:p w:rsidR="00BD43D8" w:rsidRPr="0040774B" w:rsidRDefault="00BD43D8" w:rsidP="00BD43D8"/>
          <w:p w:rsidR="00BD43D8" w:rsidRPr="0040774B" w:rsidRDefault="00BD43D8" w:rsidP="00BD43D8">
            <w:r w:rsidRPr="0040774B">
              <w:t xml:space="preserve"> </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3D8">
            <w:pPr>
              <w:jc w:val="both"/>
            </w:pPr>
            <w:r w:rsidRPr="0040774B">
              <w:t xml:space="preserve">Roberts, R., &amp; Krantz, C. (2016). </w:t>
            </w:r>
            <w:r w:rsidRPr="0040774B">
              <w:rPr>
                <w:i/>
              </w:rPr>
              <w:t>Navigate B2 Upper- Intermediate Coursebook with video</w:t>
            </w:r>
            <w:r w:rsidRPr="0040774B">
              <w:t>. Oxford: Oxford University press.</w:t>
            </w:r>
          </w:p>
          <w:p w:rsidR="00BD43D8" w:rsidRPr="0040774B" w:rsidRDefault="00BD43D8" w:rsidP="00BD43D8">
            <w:pPr>
              <w:jc w:val="both"/>
            </w:pPr>
            <w:r w:rsidRPr="0040774B">
              <w:t xml:space="preserve">Roberts, R., &amp;  Krantz, C. (2016). </w:t>
            </w:r>
            <w:r w:rsidRPr="0040774B">
              <w:rPr>
                <w:i/>
              </w:rPr>
              <w:t>Navigate</w:t>
            </w:r>
            <w:r w:rsidRPr="0040774B">
              <w:t xml:space="preserve"> </w:t>
            </w:r>
            <w:r w:rsidRPr="0040774B">
              <w:rPr>
                <w:i/>
              </w:rPr>
              <w:t>B2 Upper- Intermediate Workbook with Key.</w:t>
            </w:r>
            <w:r w:rsidRPr="0040774B">
              <w:t xml:space="preserve"> Oxford: Oxford University press.</w:t>
            </w:r>
          </w:p>
          <w:p w:rsidR="00D9772B" w:rsidRPr="0040774B" w:rsidRDefault="00D9772B" w:rsidP="00D9772B">
            <w:pPr>
              <w:jc w:val="both"/>
            </w:pPr>
            <w:r>
              <w:t xml:space="preserve">Pečivová, V. (2018). </w:t>
            </w:r>
            <w:r>
              <w:rPr>
                <w:i/>
              </w:rPr>
              <w:t>Englih language VI</w:t>
            </w:r>
            <w:r>
              <w:t xml:space="preserve">. </w:t>
            </w:r>
            <w:r w:rsidRPr="0007360D">
              <w:rPr>
                <w:i/>
              </w:rPr>
              <w:t>Distanční studijní opora</w:t>
            </w:r>
            <w:r w:rsidRPr="00B63330">
              <w:t xml:space="preserve">. </w:t>
            </w:r>
            <w:r>
              <w:t>Zlín: UTB ve Zlíně.</w:t>
            </w:r>
          </w:p>
          <w:p w:rsidR="00BD43D8" w:rsidRPr="0040774B" w:rsidRDefault="00BD43D8" w:rsidP="00BD43D8">
            <w:pPr>
              <w:jc w:val="both"/>
              <w:rPr>
                <w:b/>
              </w:rPr>
            </w:pPr>
          </w:p>
          <w:p w:rsidR="00BD43D8" w:rsidRPr="0040774B" w:rsidRDefault="00BD43D8" w:rsidP="00BD43D8">
            <w:pPr>
              <w:jc w:val="both"/>
              <w:rPr>
                <w:b/>
              </w:rPr>
            </w:pPr>
            <w:r w:rsidRPr="0040774B">
              <w:rPr>
                <w:b/>
              </w:rPr>
              <w:t>Doporučená literatura</w:t>
            </w:r>
          </w:p>
          <w:p w:rsidR="00BD43D8" w:rsidRPr="0040774B" w:rsidRDefault="00BD43D8" w:rsidP="00BD43D8">
            <w:pPr>
              <w:jc w:val="both"/>
            </w:pPr>
            <w:r w:rsidRPr="0040774B">
              <w:t xml:space="preserve">Flower, J. (1998). </w:t>
            </w:r>
            <w:r w:rsidRPr="0040774B">
              <w:rPr>
                <w:i/>
              </w:rPr>
              <w:t>Phrasal Verb Organizer with Mini-Dictionary</w:t>
            </w:r>
            <w:r w:rsidRPr="0040774B">
              <w:t>. Hove: Language Teaching Publications.</w:t>
            </w:r>
          </w:p>
          <w:p w:rsidR="00BD43D8" w:rsidRPr="0040774B" w:rsidRDefault="00BD43D8" w:rsidP="00BD43D8">
            <w:pPr>
              <w:jc w:val="both"/>
            </w:pPr>
            <w:r w:rsidRPr="0040774B">
              <w:t xml:space="preserve">Mann, M. (2007). </w:t>
            </w:r>
            <w:r w:rsidRPr="0040774B">
              <w:rPr>
                <w:i/>
              </w:rPr>
              <w:t>Destination B1 Grammar &amp; Vocabulary with Answer Key</w:t>
            </w:r>
            <w:r w:rsidRPr="0040774B">
              <w:t>. MacMillan.</w:t>
            </w:r>
          </w:p>
          <w:p w:rsidR="00BD43D8" w:rsidRPr="0040774B" w:rsidRDefault="00BD43D8" w:rsidP="00BD43D8">
            <w:pPr>
              <w:jc w:val="both"/>
            </w:pPr>
            <w:r w:rsidRPr="0040774B">
              <w:t xml:space="preserve">Murphy, R. (2012). </w:t>
            </w:r>
            <w:r w:rsidRPr="0040774B">
              <w:rPr>
                <w:i/>
              </w:rPr>
              <w:t>English Grammar in Use 4th Edition</w:t>
            </w:r>
            <w:r w:rsidRPr="0040774B">
              <w:t>. Cambridge: Cambridge university press.</w:t>
            </w:r>
          </w:p>
          <w:p w:rsidR="00BD43D8" w:rsidRPr="0040774B" w:rsidRDefault="00BD43D8" w:rsidP="00BD43D8">
            <w:pPr>
              <w:jc w:val="both"/>
            </w:pPr>
            <w:r w:rsidRPr="0040774B">
              <w:t xml:space="preserve">Sparling, D. (1990). </w:t>
            </w:r>
            <w:r w:rsidRPr="0040774B">
              <w:rPr>
                <w:i/>
              </w:rPr>
              <w:t>English or Czenglish</w:t>
            </w:r>
            <w:r w:rsidRPr="0040774B">
              <w:t>. Praha: Státní pedagogické nakladatelství.</w:t>
            </w:r>
          </w:p>
          <w:p w:rsidR="00BD43D8" w:rsidRPr="0040774B" w:rsidRDefault="00BD43D8" w:rsidP="00BD43D8">
            <w:r w:rsidRPr="0040774B">
              <w:t xml:space="preserve">Wyatt, R. (2004). </w:t>
            </w:r>
            <w:r w:rsidRPr="0040774B">
              <w:rPr>
                <w:i/>
              </w:rPr>
              <w:t>Check Your English Vocabulary For FCE+.</w:t>
            </w:r>
            <w:r w:rsidR="00A83CE5">
              <w:t xml:space="preserve"> London: Bloomsbury.</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20</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1173"/>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Default="00BD43D8"/>
    <w:p w:rsidR="00550096" w:rsidRDefault="00550096"/>
    <w:p w:rsidR="005441F6" w:rsidRDefault="005441F6"/>
    <w:p w:rsidR="00550096" w:rsidRPr="0040774B" w:rsidRDefault="0055009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Metod</w:t>
            </w:r>
            <w:r w:rsidR="004C69ED">
              <w:t>ika anglického jazyka pro MŠ II</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del w:id="342" w:author="§.opiékoiíkkoíikoíi" w:date="2018-05-25T21:54:00Z">
              <w:r w:rsidRPr="0040774B" w:rsidDel="00384118">
                <w:delText xml:space="preserve">Seminární práce s prezentací, </w:delText>
              </w:r>
            </w:del>
            <w:ins w:id="343" w:author="§.opiékoiíkkoíikoíi" w:date="2018-05-25T21:54:00Z">
              <w:r w:rsidR="00384118">
                <w:t>V</w:t>
              </w:r>
            </w:ins>
            <w:del w:id="344" w:author="§.opiékoiíkkoíikoíi" w:date="2018-05-25T21:54:00Z">
              <w:r w:rsidRPr="0040774B" w:rsidDel="00384118">
                <w:delText>v</w:delText>
              </w:r>
            </w:del>
            <w:r w:rsidRPr="0040774B">
              <w:t>ypracování portfolia</w:t>
            </w:r>
            <w:ins w:id="345" w:author="§.opiékoiíkkoíikoíi" w:date="2018-05-25T21:54:00Z">
              <w:r w:rsidR="00384118">
                <w:t xml:space="preserve"> </w:t>
              </w:r>
            </w:ins>
            <w:ins w:id="346" w:author="Jana_PC" w:date="2018-05-28T22:13:00Z">
              <w:r w:rsidR="00CB4EA4">
                <w:t xml:space="preserve">aktivit </w:t>
              </w:r>
            </w:ins>
            <w:ins w:id="347" w:author="§.opiékoiíkkoíikoíi" w:date="2018-05-25T21:54:00Z">
              <w:r w:rsidR="00384118">
                <w:t>podle zadání</w:t>
              </w:r>
            </w:ins>
            <w:r w:rsidRPr="0040774B">
              <w:t>.</w:t>
            </w: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prof. PaedDr. Silvia Pokrivčáková,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prof. PaedDr. Silvia Pokrivčáková, PhD.</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2055"/>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Integrované vyučování angličtiny jako cizího jazyka.</w:t>
            </w:r>
          </w:p>
          <w:p w:rsidR="00BD43D8" w:rsidRPr="0040774B" w:rsidRDefault="00BD43D8" w:rsidP="00BD43D8">
            <w:r w:rsidRPr="0040774B">
              <w:t>Integrace 4 jazykových dovedností.</w:t>
            </w:r>
          </w:p>
          <w:p w:rsidR="00BD43D8" w:rsidRPr="0040774B" w:rsidRDefault="00BD43D8" w:rsidP="00BD43D8">
            <w:r w:rsidRPr="0040774B">
              <w:t>Literární texty v počátečním vyučování angličtiny: příběhy.</w:t>
            </w:r>
          </w:p>
          <w:p w:rsidR="00BD43D8" w:rsidRPr="0040774B" w:rsidRDefault="00BD43D8" w:rsidP="00BD43D8">
            <w:r w:rsidRPr="0040774B">
              <w:t>Literární texty v počátečním vyučování angličtiny: pohádky</w:t>
            </w:r>
          </w:p>
          <w:p w:rsidR="00BD43D8" w:rsidRPr="0040774B" w:rsidRDefault="00BD43D8" w:rsidP="00BD43D8">
            <w:r w:rsidRPr="0040774B">
              <w:t>Literární texty v počátečním vyučování angličtiny: obrázkové knihy.</w:t>
            </w:r>
          </w:p>
          <w:p w:rsidR="00BD43D8" w:rsidRPr="0040774B" w:rsidRDefault="00BD43D8" w:rsidP="00BD43D8">
            <w:r w:rsidRPr="0040774B">
              <w:t>Dramatické techniky.</w:t>
            </w:r>
          </w:p>
          <w:p w:rsidR="00BD43D8" w:rsidRPr="0040774B" w:rsidRDefault="00BD43D8" w:rsidP="00BD43D8">
            <w:r w:rsidRPr="0040774B">
              <w:t>Tvořivé aktivity pro děti – výroba vlastních produktů (řemesla): jednoduchá dekorace, pohled.</w:t>
            </w:r>
          </w:p>
          <w:p w:rsidR="00BD43D8" w:rsidRPr="0040774B" w:rsidRDefault="00BD43D8" w:rsidP="00BD43D8">
            <w:r w:rsidRPr="0040774B">
              <w:t xml:space="preserve">Tvořivé aktivity pro děti – výroba vlastních produktů (řemesla): obrázková kniha. </w:t>
            </w:r>
          </w:p>
          <w:p w:rsidR="00BD43D8" w:rsidRPr="0040774B" w:rsidRDefault="00BD43D8" w:rsidP="00BD43D8">
            <w:r w:rsidRPr="0040774B">
              <w:t xml:space="preserve">Jednoduché projekty v angličtině. </w:t>
            </w:r>
          </w:p>
          <w:p w:rsidR="00BD43D8" w:rsidRPr="0040774B" w:rsidRDefault="00BD43D8" w:rsidP="00BD43D8">
            <w:r w:rsidRPr="0040774B">
              <w:t>CLIL v mateřské škole.</w:t>
            </w:r>
          </w:p>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D9772B" w:rsidRDefault="00D9772B" w:rsidP="00BD43D8">
            <w:pPr>
              <w:jc w:val="both"/>
            </w:pPr>
            <w:r>
              <w:t xml:space="preserve">Pokrivčáková, S. (2018). </w:t>
            </w:r>
            <w:r w:rsidRPr="00DE334C">
              <w:rPr>
                <w:i/>
              </w:rPr>
              <w:t>Teaching Foreign Languages to Learners with Dyslexia and Dysgraphia.</w:t>
            </w:r>
            <w:r>
              <w:t xml:space="preserve"> Zlín: UTB ve Zlíně.</w:t>
            </w:r>
          </w:p>
          <w:p w:rsidR="00BD43D8" w:rsidRPr="0040774B" w:rsidRDefault="00BD43D8" w:rsidP="00BD43D8">
            <w:pPr>
              <w:jc w:val="both"/>
            </w:pPr>
            <w:r w:rsidRPr="0040774B">
              <w:t xml:space="preserve">Pokrivčáková, S. (2013). </w:t>
            </w:r>
            <w:r w:rsidRPr="0040774B">
              <w:rPr>
                <w:i/>
                <w:iCs/>
              </w:rPr>
              <w:t>Teaching Techniques for Modern Teachers of English</w:t>
            </w:r>
            <w:r w:rsidRPr="0040774B">
              <w:t>. Nitra: ASPA.</w:t>
            </w:r>
          </w:p>
          <w:p w:rsidR="00BD43D8" w:rsidRPr="0040774B" w:rsidRDefault="00BD43D8" w:rsidP="00BD43D8">
            <w:pPr>
              <w:jc w:val="both"/>
            </w:pPr>
            <w:r w:rsidRPr="0040774B">
              <w:t xml:space="preserve">Scott, W. A., &amp; Ytenberg, L H. (1994). </w:t>
            </w:r>
            <w:r w:rsidRPr="0040774B">
              <w:rPr>
                <w:i/>
                <w:iCs/>
              </w:rPr>
              <w:t>Teaching English to Children</w:t>
            </w:r>
            <w:r w:rsidRPr="0040774B">
              <w:t>. Longman.</w:t>
            </w:r>
          </w:p>
          <w:p w:rsidR="00BD43D8" w:rsidRPr="0040774B" w:rsidRDefault="00BD43D8" w:rsidP="00BD43D8">
            <w:pPr>
              <w:jc w:val="both"/>
            </w:pPr>
            <w:r w:rsidRPr="0040774B">
              <w:t xml:space="preserve">Slattery, M., &amp; Willis, J. (2010). </w:t>
            </w:r>
            <w:r w:rsidRPr="0040774B">
              <w:rPr>
                <w:i/>
                <w:iCs/>
              </w:rPr>
              <w:t>English Primary Teachers</w:t>
            </w:r>
            <w:r w:rsidRPr="0040774B">
              <w:t>. OUP.</w:t>
            </w:r>
          </w:p>
          <w:p w:rsidR="00BD43D8" w:rsidRPr="0040774B" w:rsidRDefault="00BD43D8" w:rsidP="00BD43D8">
            <w:pPr>
              <w:jc w:val="both"/>
              <w:rPr>
                <w:b/>
              </w:rPr>
            </w:pPr>
          </w:p>
          <w:p w:rsidR="00BD43D8" w:rsidRPr="0040774B" w:rsidRDefault="00BD43D8" w:rsidP="00BD43D8">
            <w:pPr>
              <w:jc w:val="both"/>
              <w:rPr>
                <w:b/>
              </w:rPr>
            </w:pPr>
            <w:r w:rsidRPr="0040774B">
              <w:rPr>
                <w:b/>
              </w:rPr>
              <w:t>Doporučená literatura</w:t>
            </w:r>
          </w:p>
          <w:p w:rsidR="00BD43D8" w:rsidRPr="0040774B" w:rsidRDefault="00BD43D8" w:rsidP="00BD43D8">
            <w:pPr>
              <w:keepNext/>
              <w:keepLines/>
              <w:outlineLvl w:val="2"/>
              <w:rPr>
                <w:rFonts w:eastAsiaTheme="majorEastAsia"/>
              </w:rPr>
            </w:pPr>
            <w:r w:rsidRPr="0040774B">
              <w:rPr>
                <w:rFonts w:eastAsiaTheme="majorEastAsia"/>
              </w:rPr>
              <w:t xml:space="preserve">Claire, E. (2016). </w:t>
            </w:r>
            <w:r w:rsidRPr="0040774B">
              <w:rPr>
                <w:rFonts w:eastAsiaTheme="majorEastAsia"/>
                <w:i/>
              </w:rPr>
              <w:t>ESL Teacher’s Activities Kit</w:t>
            </w:r>
            <w:r w:rsidRPr="0040774B">
              <w:rPr>
                <w:rFonts w:eastAsiaTheme="majorEastAsia"/>
              </w:rPr>
              <w:t>. OUP.</w:t>
            </w:r>
          </w:p>
          <w:p w:rsidR="00BD43D8" w:rsidRPr="0040774B" w:rsidRDefault="00BD43D8" w:rsidP="00BD43D8">
            <w:pPr>
              <w:rPr>
                <w:lang w:eastAsia="sk-SK"/>
              </w:rPr>
            </w:pPr>
            <w:r w:rsidRPr="0040774B">
              <w:rPr>
                <w:lang w:eastAsia="sk-SK"/>
              </w:rPr>
              <w:t xml:space="preserve">Ferlazzo, L., &amp; </w:t>
            </w:r>
            <w:r w:rsidRPr="0040774B">
              <w:rPr>
                <w:rFonts w:eastAsiaTheme="majorEastAsia"/>
              </w:rPr>
              <w:t>Sypnieski, K. H. (2012).</w:t>
            </w:r>
            <w:r w:rsidRPr="0040774B">
              <w:rPr>
                <w:lang w:eastAsia="sk-SK"/>
              </w:rPr>
              <w:t xml:space="preserve"> </w:t>
            </w:r>
            <w:r w:rsidRPr="0040774B">
              <w:rPr>
                <w:i/>
                <w:lang w:eastAsia="sk-SK"/>
              </w:rPr>
              <w:t>The ESL / ELL Teacher's Survival Guide: Ready-to-Use Strategies, Tools, and Activities for Teaching English Language</w:t>
            </w:r>
            <w:r w:rsidRPr="0040774B">
              <w:rPr>
                <w:lang w:eastAsia="sk-SK"/>
              </w:rPr>
              <w:t>. OUP.</w:t>
            </w:r>
          </w:p>
          <w:p w:rsidR="00BD43D8" w:rsidRPr="0040774B" w:rsidRDefault="00BD43D8" w:rsidP="00BD43D8">
            <w:pPr>
              <w:rPr>
                <w:lang w:eastAsia="sk-SK"/>
              </w:rPr>
            </w:pPr>
            <w:r w:rsidRPr="0040774B">
              <w:rPr>
                <w:lang w:eastAsia="sk-SK"/>
              </w:rPr>
              <w:t xml:space="preserve">Stocker, D. A., &amp; Stocker, G. A. (2012). </w:t>
            </w:r>
            <w:r w:rsidRPr="0040774B">
              <w:rPr>
                <w:i/>
                <w:lang w:eastAsia="sk-SK"/>
              </w:rPr>
              <w:t>Children’s ESL Curriculum: Learning English with Laughter</w:t>
            </w:r>
            <w:r w:rsidR="00A83CE5">
              <w:rPr>
                <w:lang w:eastAsia="sk-SK"/>
              </w:rPr>
              <w:t>. OUP.</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5441F6">
        <w:trPr>
          <w:trHeight w:val="941"/>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p w:rsidR="00BD43D8" w:rsidRPr="0040774B" w:rsidRDefault="00BD43D8"/>
    <w:p w:rsidR="00BD43D8" w:rsidRPr="0040774B" w:rsidRDefault="00BD43D8"/>
    <w:p w:rsidR="00BD43D8" w:rsidRDefault="00BD43D8"/>
    <w:p w:rsidR="005441F6" w:rsidRPr="0040774B" w:rsidRDefault="005441F6"/>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Hra na hudební nástroj II</w:t>
            </w:r>
            <w:r w:rsidR="004C69ED">
              <w:t xml:space="preserve"> (housle/ kytara)</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Přednes deseti skladeb s elementárním doprovodem a zpěvem.</w:t>
            </w:r>
          </w:p>
          <w:p w:rsidR="00BD43D8" w:rsidRPr="0040774B" w:rsidRDefault="00BD43D8" w:rsidP="00BD43D8">
            <w:pPr>
              <w:jc w:val="both"/>
            </w:pPr>
            <w:r w:rsidRPr="0040774B">
              <w:t>Vytvoření tematického protokolu s využitím hudebního nástroje v MŠ.</w:t>
            </w:r>
          </w:p>
        </w:tc>
      </w:tr>
      <w:tr w:rsidR="00BD43D8" w:rsidRPr="0040774B" w:rsidTr="00BD43D8">
        <w:trPr>
          <w:trHeight w:val="291"/>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4C69ED" w:rsidP="00BD43D8">
            <w:pPr>
              <w:jc w:val="both"/>
            </w:pPr>
            <w:r>
              <w:t>Mgr. Libuše Černá</w:t>
            </w:r>
            <w:r w:rsidR="00BD43D8" w:rsidRPr="0040774B">
              <w:t>,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09"/>
        </w:trPr>
        <w:tc>
          <w:tcPr>
            <w:tcW w:w="9855" w:type="dxa"/>
            <w:gridSpan w:val="8"/>
            <w:tcBorders>
              <w:top w:val="nil"/>
            </w:tcBorders>
          </w:tcPr>
          <w:p w:rsidR="00BD43D8" w:rsidRPr="0040774B" w:rsidRDefault="004C69ED" w:rsidP="00BD43D8">
            <w:pPr>
              <w:jc w:val="both"/>
            </w:pPr>
            <w:r>
              <w:t>Mgr. Libuše Černá, Ph.D.</w:t>
            </w:r>
            <w:r w:rsidR="00BD43D8" w:rsidRPr="0040774B">
              <w:t xml:space="preserve">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010"/>
        </w:trPr>
        <w:tc>
          <w:tcPr>
            <w:tcW w:w="9855" w:type="dxa"/>
            <w:gridSpan w:val="8"/>
            <w:tcBorders>
              <w:top w:val="nil"/>
              <w:bottom w:val="single" w:sz="12" w:space="0" w:color="auto"/>
            </w:tcBorders>
          </w:tcPr>
          <w:p w:rsidR="00BD43D8" w:rsidRPr="0040774B" w:rsidRDefault="00BD43D8" w:rsidP="00BD43D8"/>
          <w:p w:rsidR="004C69ED" w:rsidRPr="00487289" w:rsidRDefault="004C69ED" w:rsidP="004C69ED">
            <w:r>
              <w:t>Seznámení s nástrojem</w:t>
            </w:r>
            <w:r w:rsidRPr="00487289">
              <w:t xml:space="preserve"> (části, manipulace).</w:t>
            </w:r>
          </w:p>
          <w:p w:rsidR="004C69ED" w:rsidRPr="00487289" w:rsidRDefault="004C69ED" w:rsidP="004C69ED">
            <w:r w:rsidRPr="00487289">
              <w:t>Hra bez no</w:t>
            </w:r>
            <w:r>
              <w:t>t</w:t>
            </w:r>
            <w:r w:rsidRPr="00487289">
              <w:t>.</w:t>
            </w:r>
          </w:p>
          <w:p w:rsidR="004C69ED" w:rsidRPr="00487289" w:rsidRDefault="004C69ED" w:rsidP="004C69ED">
            <w:r w:rsidRPr="00487289">
              <w:t xml:space="preserve">Hudební improvizace na elementární melodie. </w:t>
            </w:r>
          </w:p>
          <w:p w:rsidR="004C69ED" w:rsidRPr="00487289" w:rsidRDefault="004C69ED" w:rsidP="004C69ED">
            <w:r w:rsidRPr="00487289">
              <w:t>Hra z not (orientace v notové osnově, poznávání not a rytmu).</w:t>
            </w:r>
          </w:p>
          <w:p w:rsidR="004C69ED" w:rsidRPr="00487289" w:rsidRDefault="004C69ED" w:rsidP="004C69ED">
            <w:r w:rsidRPr="00487289">
              <w:t>Aplikace základních technických a rytmických dovednos</w:t>
            </w:r>
            <w:r>
              <w:t>tí pro bezchybnou hru na nástroj.</w:t>
            </w:r>
          </w:p>
          <w:p w:rsidR="004C69ED" w:rsidRPr="00487289" w:rsidRDefault="004C69ED" w:rsidP="004C69ED">
            <w:r w:rsidRPr="00487289">
              <w:t>Zdokonalování technických dovedností pomocí etud a stupnic (C dur, F dur, G dur).</w:t>
            </w:r>
          </w:p>
          <w:p w:rsidR="004C69ED" w:rsidRPr="00487289" w:rsidRDefault="004C69ED" w:rsidP="004C69ED">
            <w:r w:rsidRPr="00487289">
              <w:t>Základy stylizace doprovodu</w:t>
            </w:r>
            <w:r>
              <w:t xml:space="preserve"> hry na nástroj</w:t>
            </w:r>
            <w:r w:rsidRPr="00487289">
              <w:t>.</w:t>
            </w:r>
          </w:p>
          <w:p w:rsidR="004C69ED" w:rsidRPr="00487289" w:rsidRDefault="004C69ED" w:rsidP="004C69ED">
            <w:r w:rsidRPr="00487289">
              <w:t>Základy přednesu a interpretace skladeb různých žánrů.</w:t>
            </w:r>
          </w:p>
          <w:p w:rsidR="004C69ED" w:rsidRPr="00487289" w:rsidRDefault="004C69ED" w:rsidP="004C69ED">
            <w:r w:rsidRPr="00487289">
              <w:t>Formování návyků souhry v instrumentálním kolektivu.</w:t>
            </w:r>
          </w:p>
          <w:p w:rsidR="004C69ED" w:rsidRPr="00487289" w:rsidRDefault="004C69ED" w:rsidP="004C69ED">
            <w:pPr>
              <w:tabs>
                <w:tab w:val="left" w:pos="5094"/>
              </w:tabs>
            </w:pPr>
            <w:r w:rsidRPr="00487289">
              <w:t xml:space="preserve">Využití nástroje v konkrétních situacích v mateřské škole. </w:t>
            </w:r>
            <w:r w:rsidRPr="00487289">
              <w:tab/>
            </w:r>
          </w:p>
          <w:p w:rsidR="00BD43D8" w:rsidRPr="0040774B" w:rsidRDefault="004C69ED" w:rsidP="004C69ED">
            <w:r w:rsidRPr="00487289">
              <w:t>Pokročilí studenti postupují podle individuálního učebního plánu vypracovaného vyučujícím. </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D9772B" w:rsidRPr="00D9772B" w:rsidRDefault="00D9772B" w:rsidP="004C69ED">
            <w:pPr>
              <w:rPr>
                <w:color w:val="000000"/>
              </w:rPr>
            </w:pPr>
            <w:r>
              <w:rPr>
                <w:color w:val="000000"/>
              </w:rPr>
              <w:t xml:space="preserve">Černá. L. (2018). </w:t>
            </w:r>
            <w:r w:rsidRPr="00D9772B">
              <w:rPr>
                <w:i/>
                <w:color w:val="000000"/>
              </w:rPr>
              <w:t>Hra na hudební nástroj (</w:t>
            </w:r>
            <w:r>
              <w:rPr>
                <w:i/>
                <w:color w:val="000000"/>
              </w:rPr>
              <w:t>housle, kytara</w:t>
            </w:r>
            <w:r w:rsidRPr="00D9772B">
              <w:rPr>
                <w:i/>
                <w:color w:val="000000"/>
              </w:rPr>
              <w:t xml:space="preserve">). </w:t>
            </w:r>
            <w:r w:rsidRPr="00D9772B">
              <w:rPr>
                <w:i/>
              </w:rPr>
              <w:t>Distanční studijní opora.</w:t>
            </w:r>
            <w:r w:rsidRPr="00831F23">
              <w:t xml:space="preserve"> Zlín: UTB ve Zlíně.</w:t>
            </w:r>
          </w:p>
          <w:p w:rsidR="004C69ED" w:rsidRPr="00487289" w:rsidRDefault="004C69ED" w:rsidP="004C69ED">
            <w:r w:rsidRPr="00487289">
              <w:t>Daniel, L. (2010). </w:t>
            </w:r>
            <w:r w:rsidRPr="00487289">
              <w:rPr>
                <w:i/>
                <w:iCs/>
              </w:rPr>
              <w:t>Metodika hudební výchovy</w:t>
            </w:r>
            <w:r w:rsidRPr="00487289">
              <w:t xml:space="preserve"> (Vyd. 3., dopl.). Ostrava: Montanex. </w:t>
            </w:r>
          </w:p>
          <w:p w:rsidR="004C69ED" w:rsidRDefault="004C69ED" w:rsidP="004C69ED">
            <w:r>
              <w:t xml:space="preserve">Pazdera, J. (2015). </w:t>
            </w:r>
            <w:r w:rsidRPr="00EE1A14">
              <w:rPr>
                <w:i/>
              </w:rPr>
              <w:t>Vybrané kapitoly z metodiky houslové hry</w:t>
            </w:r>
            <w:r w:rsidRPr="00EE1A14">
              <w:t>. Praha: Akademie múzických umění v Praze (Nakladatelství AMU).</w:t>
            </w:r>
          </w:p>
          <w:p w:rsidR="004C69ED" w:rsidRPr="00EE1A14" w:rsidRDefault="004C69ED" w:rsidP="004C69ED">
            <w:r w:rsidRPr="00E112C1">
              <w:t>Stachak</w:t>
            </w:r>
            <w:r>
              <w:t>, T</w:t>
            </w:r>
            <w:r w:rsidRPr="00E112C1">
              <w:t xml:space="preserve">. </w:t>
            </w:r>
            <w:r>
              <w:t xml:space="preserve">(2013). </w:t>
            </w:r>
            <w:r w:rsidRPr="00E112C1">
              <w:rPr>
                <w:i/>
              </w:rPr>
              <w:t>Kytarová první třída</w:t>
            </w:r>
            <w:r w:rsidRPr="00E112C1">
              <w:t xml:space="preserve">. </w:t>
            </w:r>
            <w:r>
              <w:t>Praha: Editio Bärenreiter.</w:t>
            </w:r>
          </w:p>
          <w:p w:rsidR="00BD43D8" w:rsidRPr="0040774B" w:rsidRDefault="00BD43D8" w:rsidP="00BD43D8">
            <w:pPr>
              <w:rPr>
                <w:b/>
              </w:rPr>
            </w:pPr>
          </w:p>
          <w:p w:rsidR="00BD43D8" w:rsidRPr="0040774B" w:rsidRDefault="00BD43D8" w:rsidP="00BD43D8">
            <w:pPr>
              <w:rPr>
                <w:color w:val="000000"/>
              </w:rPr>
            </w:pPr>
            <w:r w:rsidRPr="0040774B">
              <w:rPr>
                <w:b/>
              </w:rPr>
              <w:t>Doporučená literatura</w:t>
            </w:r>
            <w:r w:rsidRPr="0040774B">
              <w:rPr>
                <w:color w:val="000000"/>
              </w:rPr>
              <w:t xml:space="preserve"> </w:t>
            </w:r>
          </w:p>
          <w:p w:rsidR="004C69ED" w:rsidRPr="00A04AC2" w:rsidRDefault="004C69ED" w:rsidP="004C69ED">
            <w:pPr>
              <w:pStyle w:val="Default"/>
              <w:jc w:val="both"/>
              <w:rPr>
                <w:sz w:val="20"/>
                <w:szCs w:val="20"/>
              </w:rPr>
            </w:pPr>
            <w:r w:rsidRPr="0071241E">
              <w:rPr>
                <w:sz w:val="20"/>
                <w:szCs w:val="20"/>
              </w:rPr>
              <w:t xml:space="preserve">Černá, L. </w:t>
            </w:r>
            <w:r>
              <w:rPr>
                <w:sz w:val="20"/>
                <w:szCs w:val="20"/>
              </w:rPr>
              <w:t xml:space="preserve">(2012). </w:t>
            </w:r>
            <w:r w:rsidRPr="0071241E">
              <w:rPr>
                <w:sz w:val="20"/>
                <w:szCs w:val="20"/>
              </w:rPr>
              <w:t xml:space="preserve">Problematika nedostatků v Rámcovém vzdělávacím programu se zaměřením na hudební výchovu. In: </w:t>
            </w:r>
            <w:r>
              <w:rPr>
                <w:i/>
                <w:sz w:val="20"/>
                <w:szCs w:val="20"/>
              </w:rPr>
              <w:t>Musica et Educatio IV</w:t>
            </w:r>
            <w:r w:rsidRPr="0071241E">
              <w:rPr>
                <w:sz w:val="20"/>
                <w:szCs w:val="20"/>
              </w:rPr>
              <w:t>. Ru</w:t>
            </w:r>
            <w:r>
              <w:rPr>
                <w:sz w:val="20"/>
                <w:szCs w:val="20"/>
              </w:rPr>
              <w:t xml:space="preserve">žomberok: KU, PdF, </w:t>
            </w:r>
            <w:r w:rsidRPr="0071241E">
              <w:rPr>
                <w:sz w:val="20"/>
                <w:szCs w:val="20"/>
              </w:rPr>
              <w:t>36–40.</w:t>
            </w:r>
          </w:p>
          <w:p w:rsidR="004C69ED" w:rsidRPr="00487289" w:rsidRDefault="004C69ED" w:rsidP="004C69ED">
            <w:r w:rsidRPr="00487289">
              <w:t>Daniel, L. (2010). </w:t>
            </w:r>
            <w:r w:rsidRPr="00487289">
              <w:rPr>
                <w:i/>
                <w:iCs/>
              </w:rPr>
              <w:t>Metodika hudební výchovy</w:t>
            </w:r>
            <w:r w:rsidRPr="00487289">
              <w:t xml:space="preserve"> (Vyd. 3., dopl.). Ostrava: Montanex. </w:t>
            </w:r>
          </w:p>
          <w:p w:rsidR="004C69ED" w:rsidRPr="00487289" w:rsidRDefault="004C69ED" w:rsidP="004C69ED">
            <w:r w:rsidRPr="00487289">
              <w:rPr>
                <w:color w:val="000000"/>
              </w:rPr>
              <w:t>Tichý, V</w:t>
            </w:r>
            <w:r w:rsidRPr="00487289">
              <w:t>. (2011). </w:t>
            </w:r>
            <w:r w:rsidRPr="00487289">
              <w:rPr>
                <w:i/>
                <w:iCs/>
              </w:rPr>
              <w:t>Harmonicky myslet a slyšet</w:t>
            </w:r>
            <w:r w:rsidRPr="00487289">
              <w:t> (2., opr. a rozš. vyd.). Praha: Nakladatelství Akademie múzických umění.</w:t>
            </w:r>
          </w:p>
          <w:p w:rsidR="004C69ED" w:rsidRPr="004C69ED" w:rsidRDefault="004C69ED" w:rsidP="004C69ED">
            <w:pPr>
              <w:rPr>
                <w:rFonts w:ascii="Verdana" w:hAnsi="Verdana"/>
                <w:color w:val="000000"/>
                <w:sz w:val="19"/>
                <w:szCs w:val="19"/>
              </w:rPr>
            </w:pPr>
            <w:r w:rsidRPr="00487289">
              <w:t>Zenkl, L. (2003). </w:t>
            </w:r>
            <w:r w:rsidRPr="00487289">
              <w:rPr>
                <w:i/>
                <w:iCs/>
              </w:rPr>
              <w:t>ABC hudební nauky</w:t>
            </w:r>
            <w:r w:rsidRPr="00487289">
              <w:t> (8. vyd., V Editio Bärenreiter Praha vyd. 2.). Praha: Editio Bärenreiter Praha.</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D43D8">
        <w:trPr>
          <w:trHeight w:val="567"/>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p w:rsidR="00BD43D8" w:rsidRPr="0040774B" w:rsidRDefault="00BD43D8"/>
    <w:p w:rsidR="00BD43D8" w:rsidRPr="0040774B" w:rsidRDefault="00BD43D8"/>
    <w:p w:rsidR="00BD43D8" w:rsidRPr="0040774B" w:rsidRDefault="00BD43D8"/>
    <w:p w:rsidR="00BD43D8" w:rsidRPr="0040774B" w:rsidRDefault="00BD43D8"/>
    <w:p w:rsidR="00BD43D8" w:rsidRPr="0040774B" w:rsidRDefault="00BD43D8"/>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Praktikum k podpoře sociálních kompetencí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 xml:space="preserve">povinně volitelný, PZ </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Tvorba a obhajoba projektu pro rozvoj sociálních kompetencí u dětí předškolního věku.</w:t>
            </w:r>
          </w:p>
        </w:tc>
      </w:tr>
      <w:tr w:rsidR="00BD43D8" w:rsidRPr="0040774B" w:rsidTr="00BD43D8">
        <w:trPr>
          <w:trHeight w:val="250"/>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2A4A66" w:rsidP="00BD43D8">
            <w:pPr>
              <w:jc w:val="both"/>
            </w:pPr>
            <w:r>
              <w:t>doc. PaedDr. Jana Majerčíková,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24"/>
        </w:trPr>
        <w:tc>
          <w:tcPr>
            <w:tcW w:w="9855" w:type="dxa"/>
            <w:gridSpan w:val="8"/>
            <w:tcBorders>
              <w:top w:val="nil"/>
            </w:tcBorders>
          </w:tcPr>
          <w:p w:rsidR="00BD43D8" w:rsidRPr="0040774B" w:rsidRDefault="00BD43D8" w:rsidP="00BD43D8">
            <w:pPr>
              <w:jc w:val="both"/>
            </w:pPr>
            <w:r w:rsidRPr="0040774B">
              <w:t>Pae</w:t>
            </w:r>
            <w:r w:rsidR="002A4A66">
              <w:t>dDr. Gabriela Česlová, PhD. (50</w:t>
            </w:r>
            <w:r w:rsidRPr="0040774B">
              <w:t>%)</w:t>
            </w:r>
            <w:r w:rsidR="002A4A66">
              <w:t>, Mgr. Hana Navrátilová (50</w:t>
            </w:r>
            <w:r w:rsidR="004C69ED">
              <w:t>%)</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437"/>
        </w:trPr>
        <w:tc>
          <w:tcPr>
            <w:tcW w:w="9855" w:type="dxa"/>
            <w:gridSpan w:val="8"/>
            <w:tcBorders>
              <w:top w:val="nil"/>
              <w:bottom w:val="single" w:sz="12" w:space="0" w:color="auto"/>
            </w:tcBorders>
          </w:tcPr>
          <w:p w:rsidR="00BD43D8" w:rsidRPr="0040774B" w:rsidRDefault="00BD43D8" w:rsidP="00BD43D8">
            <w:pPr>
              <w:autoSpaceDE w:val="0"/>
              <w:autoSpaceDN w:val="0"/>
              <w:adjustRightInd w:val="0"/>
              <w:rPr>
                <w:rFonts w:eastAsia="TimesNewRoman"/>
                <w:lang w:eastAsia="en-US"/>
              </w:rPr>
            </w:pP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 xml:space="preserve">Kompetence a klíčové kompetence ve vzdělávání a jejich pojetí. </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 xml:space="preserve">Pozice sociálních kompetencí v systému klíčových kompetencí. </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Mateřská škola jako sociální svět pro rozvoj sociálních kompetencí.</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Učitel jako vzor pro rozvoj sociálních kompetencí dětí.</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Předpoklady pro rozvoj sociálních kompetencí u dětí předškolního věku.</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Projevy sociálních kompetencí, možnosti jejich rozvoje.</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Sociální kompetence, druhy sociálních kompetencí a jejich kurikulární ukotvení.</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 xml:space="preserve">Analýza možných metodických přístupů k podpoře sociálních kompetenci. </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Didaktické strategie pro rozvoj sociálních kompetenci u dětí předškolního věku.</w:t>
            </w:r>
          </w:p>
          <w:p w:rsidR="00BD43D8" w:rsidRPr="0040774B" w:rsidRDefault="00BD43D8" w:rsidP="00BD43D8">
            <w:r w:rsidRPr="0040774B">
              <w:rPr>
                <w:rFonts w:eastAsia="TimesNewRoman"/>
                <w:lang w:eastAsia="en-US"/>
              </w:rPr>
              <w:t>Praktické návrhy na podporu a rozvoj sociálních kompetenci u dětí předškolního věku.</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 xml:space="preserve">Beltz, H., </w:t>
            </w:r>
            <w:r w:rsidRPr="0040774B">
              <w:rPr>
                <w:noProof/>
                <w:shd w:val="clear" w:color="auto" w:fill="FFFFFF"/>
              </w:rPr>
              <w:t xml:space="preserve">&amp; </w:t>
            </w:r>
            <w:r w:rsidRPr="0040774B">
              <w:rPr>
                <w:rFonts w:eastAsia="TimesNewRoman"/>
                <w:lang w:eastAsia="en-US"/>
              </w:rPr>
              <w:t xml:space="preserve">Siegrist, M. (2001). </w:t>
            </w:r>
            <w:r w:rsidRPr="0040774B">
              <w:rPr>
                <w:rFonts w:eastAsia="TimesNewRoman"/>
                <w:i/>
                <w:iCs/>
                <w:lang w:eastAsia="en-US"/>
              </w:rPr>
              <w:t>Klíčové kompetence a jejich rozvíjení</w:t>
            </w:r>
            <w:r w:rsidRPr="0040774B">
              <w:rPr>
                <w:rFonts w:eastAsia="TimesNewRoman"/>
                <w:lang w:eastAsia="en-US"/>
              </w:rPr>
              <w:t>. Praha: Portál.</w:t>
            </w:r>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 xml:space="preserve">Čechová, B. (2009). </w:t>
            </w:r>
            <w:r w:rsidRPr="0040774B">
              <w:rPr>
                <w:rFonts w:eastAsia="TimesNewRoman"/>
                <w:i/>
                <w:iCs/>
                <w:lang w:eastAsia="en-US"/>
              </w:rPr>
              <w:t>Nápady pro rozvoj a hodnocení klíčových kompetencí žáků</w:t>
            </w:r>
            <w:r w:rsidRPr="0040774B">
              <w:rPr>
                <w:rFonts w:eastAsia="TimesNewRoman"/>
                <w:lang w:eastAsia="en-US"/>
              </w:rPr>
              <w:t>. Praha: Portál.</w:t>
            </w:r>
          </w:p>
          <w:p w:rsidR="00BD43D8" w:rsidRPr="0040774B" w:rsidRDefault="00BD43D8" w:rsidP="00BD43D8">
            <w:pPr>
              <w:jc w:val="both"/>
            </w:pPr>
            <w:r w:rsidRPr="0040774B">
              <w:t xml:space="preserve">Gillernová, I., </w:t>
            </w:r>
            <w:r w:rsidRPr="0040774B">
              <w:rPr>
                <w:noProof/>
                <w:shd w:val="clear" w:color="auto" w:fill="FFFFFF"/>
              </w:rPr>
              <w:t xml:space="preserve">&amp; </w:t>
            </w:r>
            <w:r w:rsidRPr="0040774B">
              <w:t xml:space="preserve">Krejčová, L. et al. (2012). </w:t>
            </w:r>
            <w:r w:rsidRPr="0040774B">
              <w:rPr>
                <w:i/>
              </w:rPr>
              <w:t>Sociální dovednosti ve škole</w:t>
            </w:r>
            <w:r w:rsidRPr="0040774B">
              <w:t>. Praha: Grada.</w:t>
            </w:r>
          </w:p>
          <w:p w:rsidR="00BD43D8" w:rsidRPr="0040774B" w:rsidRDefault="00BD43D8" w:rsidP="00BD43D8">
            <w:pPr>
              <w:autoSpaceDE w:val="0"/>
              <w:autoSpaceDN w:val="0"/>
              <w:adjustRightInd w:val="0"/>
            </w:pPr>
            <w:r w:rsidRPr="0040774B">
              <w:t xml:space="preserve">Michnová, K., </w:t>
            </w:r>
            <w:r w:rsidRPr="0040774B">
              <w:rPr>
                <w:noProof/>
                <w:shd w:val="clear" w:color="auto" w:fill="FFFFFF"/>
              </w:rPr>
              <w:t xml:space="preserve">&amp; </w:t>
            </w:r>
            <w:r w:rsidRPr="0040774B">
              <w:t xml:space="preserve">Szobiová, E. (2007). Rozvoj </w:t>
            </w:r>
            <w:r w:rsidRPr="0040774B">
              <w:rPr>
                <w:i/>
              </w:rPr>
              <w:t>tvořivosti a klíčových kompetencí dětí</w:t>
            </w:r>
            <w:r w:rsidRPr="0040774B">
              <w:t>. Praha: Portál.</w:t>
            </w:r>
          </w:p>
          <w:p w:rsidR="00BD43D8" w:rsidRDefault="00BD43D8" w:rsidP="00BD43D8">
            <w:pPr>
              <w:autoSpaceDE w:val="0"/>
              <w:autoSpaceDN w:val="0"/>
              <w:adjustRightInd w:val="0"/>
              <w:rPr>
                <w:rFonts w:eastAsia="TimesNewRoman"/>
                <w:bCs/>
                <w:lang w:eastAsia="en-US"/>
              </w:rPr>
            </w:pPr>
            <w:r w:rsidRPr="0040774B">
              <w:rPr>
                <w:rFonts w:eastAsia="TimesNewRoman"/>
                <w:bCs/>
                <w:lang w:eastAsia="en-US"/>
              </w:rPr>
              <w:t xml:space="preserve">Pacholík, V., Nedělová, M., &amp; Šmatelková, N. (2016). </w:t>
            </w:r>
            <w:r w:rsidRPr="0040774B">
              <w:rPr>
                <w:rFonts w:eastAsia="TimesNewRoman"/>
                <w:bCs/>
                <w:i/>
                <w:lang w:eastAsia="en-US"/>
              </w:rPr>
              <w:t>Rozvíjení sociálních dovedností dětí prostřednictvím pohybových her</w:t>
            </w:r>
            <w:r w:rsidRPr="0040774B">
              <w:rPr>
                <w:rFonts w:eastAsia="TimesNewRoman"/>
                <w:bCs/>
                <w:lang w:eastAsia="en-US"/>
              </w:rPr>
              <w:t>. Zlín: Univerzita Tomáše Bati ve Zlíně.</w:t>
            </w:r>
          </w:p>
          <w:p w:rsidR="00D9772B" w:rsidRPr="00487289" w:rsidRDefault="00D9772B" w:rsidP="00D9772B">
            <w:pPr>
              <w:rPr>
                <w:color w:val="000000"/>
              </w:rPr>
            </w:pPr>
            <w:r>
              <w:rPr>
                <w:rFonts w:eastAsia="TimesNewRoman"/>
                <w:bCs/>
                <w:lang w:eastAsia="en-US"/>
              </w:rPr>
              <w:t xml:space="preserve">Trávníčková, P. (2018). </w:t>
            </w:r>
            <w:r>
              <w:rPr>
                <w:color w:val="000000"/>
              </w:rPr>
              <w:t xml:space="preserve">Praktikum k rozvoji sociálních kompetencí. </w:t>
            </w:r>
            <w:r w:rsidRPr="00D9772B">
              <w:rPr>
                <w:i/>
              </w:rPr>
              <w:t>Distanční studijní opora.</w:t>
            </w:r>
            <w:r w:rsidRPr="00831F23">
              <w:t xml:space="preserve"> Zlín: UTB ve Zlíně.</w:t>
            </w:r>
          </w:p>
          <w:p w:rsidR="00D9772B" w:rsidRPr="0040774B" w:rsidRDefault="00D9772B" w:rsidP="00BD43D8">
            <w:pPr>
              <w:autoSpaceDE w:val="0"/>
              <w:autoSpaceDN w:val="0"/>
              <w:adjustRightInd w:val="0"/>
              <w:rPr>
                <w:rFonts w:eastAsia="TimesNewRoman"/>
                <w:bCs/>
                <w:lang w:eastAsia="en-US"/>
              </w:rPr>
            </w:pPr>
          </w:p>
          <w:p w:rsidR="00BD43D8" w:rsidRPr="0040774B" w:rsidRDefault="00BD43D8" w:rsidP="00BD43D8">
            <w:pPr>
              <w:autoSpaceDE w:val="0"/>
              <w:autoSpaceDN w:val="0"/>
              <w:adjustRightInd w:val="0"/>
              <w:rPr>
                <w:rFonts w:eastAsia="TimesNewRoman"/>
                <w:b/>
                <w:bCs/>
                <w:lang w:eastAsia="en-US"/>
              </w:rPr>
            </w:pPr>
          </w:p>
          <w:p w:rsidR="00BD43D8" w:rsidRPr="0040774B" w:rsidRDefault="00BD43D8" w:rsidP="00BD43D8">
            <w:pPr>
              <w:autoSpaceDE w:val="0"/>
              <w:autoSpaceDN w:val="0"/>
              <w:adjustRightInd w:val="0"/>
              <w:rPr>
                <w:rFonts w:eastAsia="TimesNewRoman"/>
                <w:b/>
                <w:bCs/>
                <w:lang w:eastAsia="en-US"/>
              </w:rPr>
            </w:pPr>
            <w:r w:rsidRPr="0040774B">
              <w:rPr>
                <w:rFonts w:eastAsia="TimesNewRoman"/>
                <w:b/>
                <w:bCs/>
                <w:lang w:eastAsia="en-US"/>
              </w:rPr>
              <w:t>Doporučená literatura</w:t>
            </w:r>
          </w:p>
          <w:p w:rsidR="00BD43D8" w:rsidRDefault="00BD43D8" w:rsidP="00BD43D8">
            <w:pPr>
              <w:autoSpaceDE w:val="0"/>
              <w:autoSpaceDN w:val="0"/>
              <w:adjustRightInd w:val="0"/>
              <w:rPr>
                <w:rFonts w:eastAsia="TimesNewRoman"/>
                <w:lang w:eastAsia="en-US"/>
              </w:rPr>
            </w:pPr>
            <w:r w:rsidRPr="0040774B">
              <w:rPr>
                <w:rFonts w:eastAsia="TimesNewRoman"/>
                <w:i/>
                <w:iCs/>
                <w:lang w:eastAsia="en-US"/>
              </w:rPr>
              <w:t xml:space="preserve">Akí sme? Program na rozvoj sociálnych kompetencií žiakov. </w:t>
            </w:r>
            <w:r w:rsidRPr="0040774B">
              <w:rPr>
                <w:rFonts w:eastAsia="TimesNewRoman"/>
                <w:lang w:eastAsia="en-US"/>
              </w:rPr>
              <w:t xml:space="preserve">Dostupné z: </w:t>
            </w:r>
            <w:hyperlink r:id="rId43" w:history="1">
              <w:r w:rsidR="00550096" w:rsidRPr="00564E26">
                <w:rPr>
                  <w:rStyle w:val="Hypertextovodkaz"/>
                  <w:rFonts w:eastAsia="TimesNewRoman"/>
                  <w:lang w:eastAsia="en-US"/>
                </w:rPr>
                <w:t>http://www.saske.sk/stredisko/program.pdf</w:t>
              </w:r>
            </w:hyperlink>
          </w:p>
          <w:p w:rsidR="00BD43D8" w:rsidRPr="0040774B" w:rsidRDefault="00BD43D8" w:rsidP="00BD43D8">
            <w:pPr>
              <w:autoSpaceDE w:val="0"/>
              <w:autoSpaceDN w:val="0"/>
              <w:adjustRightInd w:val="0"/>
              <w:rPr>
                <w:rFonts w:eastAsia="TimesNewRoman"/>
                <w:lang w:eastAsia="en-US"/>
              </w:rPr>
            </w:pPr>
            <w:r w:rsidRPr="0040774B">
              <w:rPr>
                <w:rFonts w:eastAsia="TimesNewRoman"/>
                <w:lang w:eastAsia="en-US"/>
              </w:rPr>
              <w:t xml:space="preserve">Bělecký, Z. et al. (2007). </w:t>
            </w:r>
            <w:r w:rsidRPr="0040774B">
              <w:rPr>
                <w:rFonts w:eastAsia="TimesNewRoman"/>
                <w:i/>
                <w:iCs/>
                <w:lang w:eastAsia="en-US"/>
              </w:rPr>
              <w:t>Klíčové kompetence v základním vzdělávání</w:t>
            </w:r>
            <w:r w:rsidRPr="0040774B">
              <w:rPr>
                <w:rFonts w:eastAsia="TimesNewRoman"/>
                <w:lang w:eastAsia="en-US"/>
              </w:rPr>
              <w:t>. Praha: VUP.</w:t>
            </w:r>
          </w:p>
          <w:p w:rsidR="00BD43D8" w:rsidRPr="0040774B" w:rsidRDefault="00BD43D8" w:rsidP="00BD43D8">
            <w:pPr>
              <w:pStyle w:val="Nadpis1"/>
              <w:numPr>
                <w:ilvl w:val="0"/>
                <w:numId w:val="0"/>
              </w:numPr>
              <w:shd w:val="clear" w:color="auto" w:fill="FFFFFF"/>
              <w:spacing w:before="0" w:line="240" w:lineRule="auto"/>
              <w:rPr>
                <w:rFonts w:ascii="Times New Roman" w:hAnsi="Times New Roman"/>
                <w:color w:val="auto"/>
                <w:sz w:val="20"/>
              </w:rPr>
            </w:pPr>
            <w:r w:rsidRPr="0040774B">
              <w:rPr>
                <w:rFonts w:ascii="Times New Roman" w:hAnsi="Times New Roman"/>
                <w:color w:val="auto"/>
                <w:sz w:val="20"/>
              </w:rPr>
              <w:t xml:space="preserve">Kasíková, H. (2005). </w:t>
            </w:r>
            <w:r w:rsidRPr="0040774B">
              <w:rPr>
                <w:rFonts w:ascii="Times New Roman" w:hAnsi="Times New Roman"/>
                <w:i/>
                <w:color w:val="auto"/>
                <w:sz w:val="20"/>
              </w:rPr>
              <w:t>Učíme (se) spolupráci spoluprací.</w:t>
            </w:r>
            <w:r w:rsidRPr="0040774B">
              <w:rPr>
                <w:rFonts w:ascii="Times New Roman" w:hAnsi="Times New Roman"/>
                <w:color w:val="auto"/>
                <w:sz w:val="20"/>
              </w:rPr>
              <w:t xml:space="preserve"> Kladno: Aisis.</w:t>
            </w:r>
          </w:p>
          <w:p w:rsidR="00BD43D8" w:rsidRDefault="00BD43D8" w:rsidP="00BD43D8">
            <w:r w:rsidRPr="0040774B">
              <w:t xml:space="preserve">Mertin, V. </w:t>
            </w:r>
            <w:r w:rsidRPr="0040774B">
              <w:rPr>
                <w:noProof/>
                <w:shd w:val="clear" w:color="auto" w:fill="FFFFFF"/>
              </w:rPr>
              <w:t xml:space="preserve">&amp; </w:t>
            </w:r>
            <w:r w:rsidRPr="0040774B">
              <w:t xml:space="preserve">Gillernová, I. (eds.) (2010). </w:t>
            </w:r>
            <w:r w:rsidRPr="0040774B">
              <w:rPr>
                <w:i/>
              </w:rPr>
              <w:t>Psychologie pro učitelky mateřské školy</w:t>
            </w:r>
            <w:r w:rsidRPr="0040774B">
              <w:t xml:space="preserve">. Praha: Portál. </w:t>
            </w:r>
          </w:p>
          <w:p w:rsidR="00BD43D8" w:rsidRPr="0040774B" w:rsidRDefault="004C69ED" w:rsidP="00BD43D8">
            <w:r w:rsidRPr="00487289">
              <w:t xml:space="preserve">Navrátilová, H. (2017). Children´s Initiations in Communication with Preschool Teachers. </w:t>
            </w:r>
            <w:r w:rsidRPr="00487289">
              <w:rPr>
                <w:i/>
              </w:rPr>
              <w:t>Acta Educationis Generalis</w:t>
            </w:r>
            <w:r>
              <w:t xml:space="preserve">, </w:t>
            </w:r>
            <w:r>
              <w:rPr>
                <w:i/>
              </w:rPr>
              <w:t>7</w:t>
            </w:r>
            <w:r>
              <w:t>(</w:t>
            </w:r>
            <w:r w:rsidRPr="00487289">
              <w:t>2</w:t>
            </w:r>
            <w:r>
              <w:t xml:space="preserve">), </w:t>
            </w:r>
            <w:r w:rsidRPr="00487289">
              <w:t>42 – 55.</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5441F6">
        <w:trPr>
          <w:trHeight w:val="839"/>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Literatura pro děti</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4C69ED" w:rsidP="00BD43D8">
            <w:pPr>
              <w:jc w:val="both"/>
            </w:pPr>
            <w:r>
              <w:t>p</w:t>
            </w:r>
            <w:r w:rsidR="00BD43D8" w:rsidRPr="0040774B">
              <w:t>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432CD9" w:rsidP="00BD43D8">
            <w:pPr>
              <w:jc w:val="both"/>
            </w:pPr>
            <w:r w:rsidRPr="0040774B">
              <w:t>V</w:t>
            </w:r>
            <w:r w:rsidR="00BD43D8" w:rsidRPr="0040774B">
              <w:t xml:space="preserve">ypracování a prezentace seminární práce na zadané téma. </w:t>
            </w: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PhDr. Jana Doležalová,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Mgr. Hana Navrátilová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317"/>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Žánrové struktury dětské literatury a možnosti jejich poznávání dětmi předškolního věku.</w:t>
            </w:r>
          </w:p>
          <w:p w:rsidR="00BD43D8" w:rsidRPr="0040774B" w:rsidRDefault="00BD43D8" w:rsidP="00BD43D8">
            <w:r w:rsidRPr="0040774B">
              <w:t>Žánrové struktury dětské literatury: pohádka a autorská pohádka.</w:t>
            </w:r>
          </w:p>
          <w:p w:rsidR="00BD43D8" w:rsidRPr="0040774B" w:rsidRDefault="00BD43D8" w:rsidP="00BD43D8">
            <w:r w:rsidRPr="0040774B">
              <w:t>Žánrové struktury dětské literatury: bajky a pověsti a možnosti jejich adaptace pro dítě předškolního věku.</w:t>
            </w:r>
          </w:p>
          <w:p w:rsidR="00BD43D8" w:rsidRPr="0040774B" w:rsidRDefault="00BD43D8" w:rsidP="00BD43D8">
            <w:r w:rsidRPr="0040774B">
              <w:t>Žánrové struktury dětské literatury: poezie pro děti.</w:t>
            </w:r>
          </w:p>
          <w:p w:rsidR="00BD43D8" w:rsidRPr="0040774B" w:rsidRDefault="00BD43D8" w:rsidP="00BD43D8">
            <w:r w:rsidRPr="0040774B">
              <w:t>Žánrové struktury dětské literatury: komiks.</w:t>
            </w:r>
          </w:p>
          <w:p w:rsidR="00BD43D8" w:rsidRPr="0040774B" w:rsidRDefault="00BD43D8" w:rsidP="00BD43D8">
            <w:r w:rsidRPr="0040774B">
              <w:t>Význam ilustrace v dětské literatuře.</w:t>
            </w:r>
          </w:p>
          <w:p w:rsidR="00BD43D8" w:rsidRPr="0040774B" w:rsidRDefault="00BD43D8" w:rsidP="00BD43D8">
            <w:r w:rsidRPr="0040774B">
              <w:t>Trivialita a kýč v dětské literatuře.</w:t>
            </w:r>
          </w:p>
          <w:p w:rsidR="00BD43D8" w:rsidRPr="0040774B" w:rsidRDefault="00BD43D8" w:rsidP="00BD43D8">
            <w:r w:rsidRPr="0040774B">
              <w:t>Nonsens a jeho význam v dětské literatuře.</w:t>
            </w:r>
          </w:p>
          <w:p w:rsidR="00BD43D8" w:rsidRPr="0040774B" w:rsidRDefault="00BD43D8" w:rsidP="00BD43D8">
            <w:r w:rsidRPr="0040774B">
              <w:t>Humor a slovní hříčky v dětské literatuře.</w:t>
            </w:r>
          </w:p>
          <w:p w:rsidR="00BD43D8" w:rsidRPr="0040774B" w:rsidRDefault="00BD43D8" w:rsidP="00BD43D8">
            <w:r w:rsidRPr="0040774B">
              <w:t>Podnětné prostředí v mateřské škole pro rozvoj čtenářské pregramotnosti.</w:t>
            </w:r>
          </w:p>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550096" w:rsidRDefault="00BD43D8" w:rsidP="00BD43D8">
            <w:pPr>
              <w:jc w:val="both"/>
              <w:rPr>
                <w:b/>
              </w:rPr>
            </w:pPr>
            <w:r w:rsidRPr="0040774B">
              <w:rPr>
                <w:b/>
              </w:rPr>
              <w:t>Povinná literatura</w:t>
            </w:r>
          </w:p>
          <w:p w:rsidR="00BD43D8" w:rsidRPr="0040774B" w:rsidRDefault="00BD43D8" w:rsidP="00BD43D8">
            <w:pPr>
              <w:jc w:val="both"/>
            </w:pPr>
            <w:r w:rsidRPr="0040774B">
              <w:t xml:space="preserve">Čeňková, J. (2006). </w:t>
            </w:r>
            <w:r w:rsidRPr="0040774B">
              <w:rPr>
                <w:i/>
              </w:rPr>
              <w:t>Vývoj literatury pro děti a mládež a její žánrové struktury: adaptace mýtů, pohádek a pověstí, autorská pohádka, poezie, próza a komiks pro děti a mládež.</w:t>
            </w:r>
            <w:r w:rsidRPr="0040774B">
              <w:t xml:space="preserve"> Praha: Portál.</w:t>
            </w:r>
          </w:p>
          <w:p w:rsidR="00BD43D8" w:rsidRPr="0040774B" w:rsidRDefault="00BD43D8" w:rsidP="00BD43D8">
            <w:pPr>
              <w:jc w:val="both"/>
            </w:pPr>
            <w:r w:rsidRPr="0040774B">
              <w:t xml:space="preserve">Doláková, S. (2015). </w:t>
            </w:r>
            <w:r w:rsidRPr="0040774B">
              <w:rPr>
                <w:i/>
              </w:rPr>
              <w:t>Umíte to s pohádkou?: práce s příběhy v MŠ a ZŠ</w:t>
            </w:r>
            <w:r w:rsidRPr="0040774B">
              <w:t>. Praha: Portál.</w:t>
            </w:r>
          </w:p>
          <w:p w:rsidR="00BD43D8" w:rsidRPr="0040774B" w:rsidRDefault="00BD43D8" w:rsidP="00BD43D8">
            <w:r w:rsidRPr="0040774B">
              <w:t xml:space="preserve">Gebhartová, V. (2011). </w:t>
            </w:r>
            <w:r w:rsidRPr="0040774B">
              <w:rPr>
                <w:i/>
              </w:rPr>
              <w:t>Jak a co číst dětem v MŠ: komentovaný výběr literárních textů na základě RVP PV.</w:t>
            </w:r>
            <w:r w:rsidRPr="0040774B">
              <w:t xml:space="preserve"> Praha: Portál.</w:t>
            </w:r>
          </w:p>
          <w:p w:rsidR="00BD43D8" w:rsidRDefault="00BD43D8" w:rsidP="00BD43D8">
            <w:pPr>
              <w:jc w:val="both"/>
            </w:pPr>
            <w:r w:rsidRPr="0040774B">
              <w:t xml:space="preserve">Hutařová, I., &amp; Hanzová, M. (2003). </w:t>
            </w:r>
            <w:r w:rsidRPr="0040774B">
              <w:rPr>
                <w:i/>
              </w:rPr>
              <w:t>Současní čeští spisovatelé knih pro děti a mládež.</w:t>
            </w:r>
            <w:r w:rsidRPr="0040774B">
              <w:t xml:space="preserve"> Praha: Ústav pro informace ve vzdělávání - Divize nakladatelství Tauris.</w:t>
            </w:r>
          </w:p>
          <w:p w:rsidR="00A81064" w:rsidRPr="00487289" w:rsidRDefault="00A81064" w:rsidP="00A81064">
            <w:pPr>
              <w:rPr>
                <w:color w:val="000000"/>
              </w:rPr>
            </w:pPr>
            <w:r>
              <w:t xml:space="preserve">Navrátilová, H. (2018). Literatura pro děti. </w:t>
            </w:r>
            <w:r w:rsidRPr="00D9772B">
              <w:rPr>
                <w:i/>
              </w:rPr>
              <w:t>Distanční studijní opora.</w:t>
            </w:r>
            <w:r w:rsidRPr="00831F23">
              <w:t xml:space="preserve"> Zlín: UTB ve Zlíně.</w:t>
            </w:r>
          </w:p>
          <w:p w:rsidR="00BD43D8" w:rsidRPr="0040774B" w:rsidRDefault="00BD43D8" w:rsidP="00BD43D8">
            <w:pPr>
              <w:jc w:val="both"/>
              <w:rPr>
                <w:b/>
              </w:rPr>
            </w:pPr>
          </w:p>
          <w:p w:rsidR="00BD43D8" w:rsidRPr="0040774B" w:rsidRDefault="00BD43D8" w:rsidP="00BD43D8">
            <w:pPr>
              <w:jc w:val="both"/>
              <w:rPr>
                <w:b/>
              </w:rPr>
            </w:pPr>
            <w:r w:rsidRPr="0040774B">
              <w:rPr>
                <w:b/>
              </w:rPr>
              <w:t>Doporučená literatura</w:t>
            </w:r>
          </w:p>
          <w:p w:rsidR="00BD43D8" w:rsidRPr="0040774B" w:rsidRDefault="00BD43D8" w:rsidP="00BD43D8">
            <w:pPr>
              <w:jc w:val="both"/>
            </w:pPr>
            <w:r w:rsidRPr="0040774B">
              <w:t xml:space="preserve">Alchazidu, A. (2007). </w:t>
            </w:r>
            <w:r w:rsidRPr="0040774B">
              <w:rPr>
                <w:i/>
              </w:rPr>
              <w:t>Slovník autorů literatury pro děti a mládež</w:t>
            </w:r>
            <w:r w:rsidRPr="0040774B">
              <w:t>. Praha: Libri.</w:t>
            </w:r>
          </w:p>
          <w:p w:rsidR="00BD43D8" w:rsidRPr="0040774B" w:rsidRDefault="00BD43D8" w:rsidP="00BD43D8">
            <w:pPr>
              <w:jc w:val="both"/>
            </w:pPr>
            <w:r w:rsidRPr="0040774B">
              <w:t xml:space="preserve">Bubeníčková, P. (2016). </w:t>
            </w:r>
            <w:r w:rsidRPr="0040774B">
              <w:rPr>
                <w:i/>
              </w:rPr>
              <w:t>O smyslu nesmyslu: nonsens a česká pohádka</w:t>
            </w:r>
            <w:r w:rsidRPr="0040774B">
              <w:t>. Liberec: Bor.</w:t>
            </w:r>
          </w:p>
          <w:p w:rsidR="00BD43D8" w:rsidRPr="0040774B" w:rsidRDefault="00BD43D8" w:rsidP="00BD43D8">
            <w:pPr>
              <w:jc w:val="both"/>
            </w:pP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1210"/>
        </w:trPr>
        <w:tc>
          <w:tcPr>
            <w:tcW w:w="9855" w:type="dxa"/>
            <w:gridSpan w:val="8"/>
          </w:tcPr>
          <w:p w:rsidR="005441F6" w:rsidRDefault="005441F6" w:rsidP="005441F6">
            <w:pPr>
              <w:jc w:val="both"/>
            </w:pPr>
            <w:r>
              <w:t>Individuální konzultace s vyučujícím.</w:t>
            </w:r>
          </w:p>
          <w:p w:rsidR="00BD43D8" w:rsidRDefault="005441F6" w:rsidP="005441F6">
            <w:pPr>
              <w:jc w:val="both"/>
            </w:pPr>
            <w:r>
              <w:t>Využití kurzu ve výukovém prostřed</w:t>
            </w:r>
            <w:r w:rsidRPr="00A81064">
              <w:t>í Moodle (</w:t>
            </w:r>
            <w:hyperlink r:id="rId44" w:history="1">
              <w:r w:rsidR="00A81064" w:rsidRPr="00A81064">
                <w:rPr>
                  <w:rStyle w:val="Hypertextovodkaz"/>
                  <w:color w:val="auto"/>
                  <w:u w:val="none"/>
                </w:rPr>
                <w:t>http://vyuka.fhs.utb.cz/</w:t>
              </w:r>
            </w:hyperlink>
            <w:r w:rsidRPr="00A81064">
              <w:t>).</w:t>
            </w:r>
          </w:p>
          <w:p w:rsidR="00A81064" w:rsidRDefault="00A81064" w:rsidP="005441F6">
            <w:pPr>
              <w:jc w:val="both"/>
            </w:pPr>
          </w:p>
          <w:p w:rsidR="00A81064" w:rsidRPr="0040774B" w:rsidRDefault="00A81064" w:rsidP="005441F6">
            <w:pPr>
              <w:jc w:val="both"/>
            </w:pPr>
          </w:p>
        </w:tc>
      </w:tr>
    </w:tbl>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Podpora využití ICT v práci učitele</w:t>
            </w:r>
            <w:r w:rsidR="004C69ED">
              <w:t xml:space="preserve"> MŠ</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BD43D8">
            <w:pPr>
              <w:jc w:val="both"/>
            </w:pPr>
            <w:r w:rsidRPr="0040774B">
              <w:t xml:space="preserve">Aktivní práce ve cvičeních, vytvoření </w:t>
            </w:r>
            <w:r w:rsidR="00384118">
              <w:t xml:space="preserve">a </w:t>
            </w:r>
            <w:r w:rsidRPr="0040774B">
              <w:t>odevzdání dílčích úkolů na požadované úrovni.</w:t>
            </w:r>
          </w:p>
        </w:tc>
      </w:tr>
      <w:tr w:rsidR="00BD43D8" w:rsidRPr="0040774B" w:rsidTr="00BD43D8">
        <w:trPr>
          <w:trHeight w:val="122"/>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PhDr. Roman Božik,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554"/>
        </w:trPr>
        <w:tc>
          <w:tcPr>
            <w:tcW w:w="9855" w:type="dxa"/>
            <w:gridSpan w:val="8"/>
            <w:tcBorders>
              <w:top w:val="nil"/>
            </w:tcBorders>
          </w:tcPr>
          <w:p w:rsidR="00BD43D8" w:rsidRPr="0040774B" w:rsidRDefault="00BD43D8" w:rsidP="00BD43D8">
            <w:pPr>
              <w:jc w:val="both"/>
            </w:pPr>
            <w:r w:rsidRPr="0040774B">
              <w:t>Mgr. Barbora Petrů Puhrová (100%)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BD43D8">
        <w:trPr>
          <w:trHeight w:val="3093"/>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 xml:space="preserve">Základní pojmy informačních a komunikačních technologií (ICT) využitelných v praxi mateřských škol. </w:t>
            </w:r>
            <w:r w:rsidRPr="0040774B">
              <w:br/>
              <w:t>Využití ICT v MŠ v rámci výchovně-vzdělávacího procesu, vazba na RVP PV.</w:t>
            </w:r>
          </w:p>
          <w:p w:rsidR="00BD43D8" w:rsidRPr="0040774B" w:rsidRDefault="00BD43D8" w:rsidP="00BD43D8">
            <w:r w:rsidRPr="0040774B">
              <w:t>Využití textového, tabulkového procesoru a podpůrného software při tvorbě pedagogických dokumentů.</w:t>
            </w:r>
            <w:r w:rsidRPr="0040774B">
              <w:br/>
              <w:t xml:space="preserve">Organizace práce s dětmi s ICT, návrhy řešení, realizace. </w:t>
            </w:r>
          </w:p>
          <w:p w:rsidR="00BD43D8" w:rsidRPr="0040774B" w:rsidRDefault="00BD43D8" w:rsidP="00BD43D8">
            <w:r w:rsidRPr="0040774B">
              <w:t xml:space="preserve">Praktická cvičení s využitím tabletů, interaktivních tabulí a elektronických materiálů pro praxi v mateřské škole.  </w:t>
            </w:r>
          </w:p>
          <w:p w:rsidR="00BD43D8" w:rsidRPr="0040774B" w:rsidRDefault="00BD43D8" w:rsidP="00BD43D8">
            <w:r w:rsidRPr="0040774B">
              <w:t>Další vzdělávání pedagogických pracovníků v oblasti ICT.</w:t>
            </w:r>
          </w:p>
          <w:p w:rsidR="00BD43D8" w:rsidRPr="0040774B" w:rsidRDefault="00BD43D8" w:rsidP="00BD43D8">
            <w:r w:rsidRPr="0040774B">
              <w:t xml:space="preserve">Využití webinářů, e-learningu a podpůrného software v práci učitele mateřské školy. </w:t>
            </w:r>
          </w:p>
          <w:p w:rsidR="00BD43D8" w:rsidRPr="0040774B" w:rsidRDefault="00BD43D8" w:rsidP="00BD43D8">
            <w:r w:rsidRPr="0040774B">
              <w:t xml:space="preserve">Zapojení mateřské školy do virtuálních projektů (mezinárodní projekt eTwinning). </w:t>
            </w:r>
          </w:p>
          <w:p w:rsidR="00BD43D8" w:rsidRPr="0040774B" w:rsidRDefault="00BD43D8" w:rsidP="00BD43D8">
            <w:r w:rsidRPr="0040774B">
              <w:t xml:space="preserve">Elektronické portfolio učitele a dítěte v praxi mateřských škol. </w:t>
            </w:r>
          </w:p>
          <w:p w:rsidR="00BD43D8" w:rsidRPr="0040774B" w:rsidRDefault="00BD43D8" w:rsidP="00BD43D8">
            <w:r w:rsidRPr="0040774B">
              <w:t xml:space="preserve">Ochrana dat, údajů a elektronického zpracování informací. </w:t>
            </w:r>
          </w:p>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A83CE5">
        <w:trPr>
          <w:trHeight w:val="2807"/>
        </w:trPr>
        <w:tc>
          <w:tcPr>
            <w:tcW w:w="9855" w:type="dxa"/>
            <w:gridSpan w:val="8"/>
            <w:tcBorders>
              <w:top w:val="nil"/>
            </w:tcBorders>
          </w:tcPr>
          <w:p w:rsidR="00BD43D8" w:rsidRPr="0040774B" w:rsidRDefault="00BD43D8" w:rsidP="00BD43D8">
            <w:pPr>
              <w:jc w:val="both"/>
              <w:rPr>
                <w:b/>
              </w:rPr>
            </w:pPr>
            <w:r w:rsidRPr="0040774B">
              <w:rPr>
                <w:b/>
              </w:rPr>
              <w:t>Povinná literatura</w:t>
            </w:r>
          </w:p>
          <w:p w:rsidR="00CA35B2" w:rsidRDefault="00CA35B2" w:rsidP="00BD43D8">
            <w:pPr>
              <w:jc w:val="both"/>
            </w:pPr>
            <w:r>
              <w:t xml:space="preserve">Božik, R. (2018). </w:t>
            </w:r>
            <w:r w:rsidRPr="00CA35B2">
              <w:rPr>
                <w:i/>
              </w:rPr>
              <w:t>Podpora využití ICT v práci učitele MŠ. Distanční studijní opora.</w:t>
            </w:r>
            <w:r>
              <w:t xml:space="preserve"> Zlín: UTB ve Zlíně.</w:t>
            </w:r>
          </w:p>
          <w:p w:rsidR="00BD43D8" w:rsidRPr="0040774B" w:rsidRDefault="00BD43D8" w:rsidP="00BD43D8">
            <w:pPr>
              <w:jc w:val="both"/>
            </w:pPr>
            <w:r w:rsidRPr="0040774B">
              <w:t xml:space="preserve">Sak, P., Mareš, J., Nová, H., Richter, V., &amp; Saková, K. (2007). </w:t>
            </w:r>
            <w:r w:rsidRPr="0040774B">
              <w:rPr>
                <w:i/>
              </w:rPr>
              <w:t>Člověk a vzdělání v informační společnosti</w:t>
            </w:r>
            <w:r w:rsidRPr="0040774B">
              <w:t xml:space="preserve">. Praha: Portál. </w:t>
            </w:r>
          </w:p>
          <w:p w:rsidR="00BD43D8" w:rsidRPr="0040774B" w:rsidRDefault="00BD43D8" w:rsidP="00BD43D8">
            <w:pPr>
              <w:jc w:val="both"/>
            </w:pPr>
            <w:r w:rsidRPr="0040774B">
              <w:t xml:space="preserve">Zelenka, J., Čech, P., &amp; Naiman, K. (2002). </w:t>
            </w:r>
            <w:r w:rsidRPr="0040774B">
              <w:rPr>
                <w:i/>
              </w:rPr>
              <w:t xml:space="preserve">Ochrana dat: Informační bezpečnost - výkladový slovník. </w:t>
            </w:r>
            <w:r w:rsidRPr="0040774B">
              <w:t xml:space="preserve">Hradec Králové: Gaudeamus. </w:t>
            </w:r>
          </w:p>
          <w:p w:rsidR="00BD43D8" w:rsidRPr="0040774B" w:rsidRDefault="00BD43D8" w:rsidP="00BD43D8">
            <w:pPr>
              <w:jc w:val="both"/>
            </w:pPr>
          </w:p>
          <w:p w:rsidR="00BD43D8" w:rsidRPr="0040774B" w:rsidRDefault="00BD43D8" w:rsidP="00BD43D8">
            <w:pPr>
              <w:jc w:val="both"/>
              <w:rPr>
                <w:b/>
              </w:rPr>
            </w:pPr>
            <w:r w:rsidRPr="0040774B">
              <w:rPr>
                <w:b/>
              </w:rPr>
              <w:t>Doporučená literatura</w:t>
            </w:r>
          </w:p>
          <w:p w:rsidR="00BD43D8" w:rsidRPr="0040774B" w:rsidRDefault="00BD43D8" w:rsidP="00BD43D8">
            <w:pPr>
              <w:jc w:val="both"/>
              <w:rPr>
                <w:rFonts w:eastAsiaTheme="minorHAnsi"/>
                <w:i/>
                <w:color w:val="000000"/>
                <w:lang w:eastAsia="en-US"/>
              </w:rPr>
            </w:pPr>
            <w:r w:rsidRPr="0040774B">
              <w:rPr>
                <w:rFonts w:eastAsiaTheme="minorHAnsi"/>
                <w:color w:val="000000"/>
                <w:lang w:eastAsia="en-US"/>
              </w:rPr>
              <w:t xml:space="preserve">Dostál, J. (2011). </w:t>
            </w:r>
            <w:r w:rsidRPr="0040774B">
              <w:rPr>
                <w:rFonts w:eastAsiaTheme="minorHAnsi"/>
                <w:i/>
                <w:color w:val="000000"/>
                <w:lang w:eastAsia="en-US"/>
              </w:rPr>
              <w:t xml:space="preserve">Nové technologie ve vzdělávání. </w:t>
            </w:r>
            <w:r w:rsidRPr="0040774B">
              <w:rPr>
                <w:rFonts w:eastAsiaTheme="minorHAnsi"/>
                <w:color w:val="000000"/>
                <w:lang w:eastAsia="en-US"/>
              </w:rPr>
              <w:t>Olomouc: Univerzita Palackého v Olomouci.</w:t>
            </w:r>
            <w:r w:rsidRPr="0040774B">
              <w:rPr>
                <w:rFonts w:eastAsiaTheme="minorHAnsi"/>
                <w:i/>
                <w:color w:val="000000"/>
                <w:lang w:eastAsia="en-US"/>
              </w:rPr>
              <w:t xml:space="preserve"> </w:t>
            </w:r>
          </w:p>
          <w:p w:rsidR="00BD43D8" w:rsidRPr="0040774B" w:rsidRDefault="00BD43D8" w:rsidP="00BD43D8">
            <w:pPr>
              <w:jc w:val="both"/>
              <w:rPr>
                <w:rFonts w:eastAsiaTheme="minorHAnsi"/>
                <w:color w:val="000000"/>
                <w:lang w:eastAsia="en-US"/>
              </w:rPr>
            </w:pPr>
            <w:r w:rsidRPr="0040774B">
              <w:rPr>
                <w:rFonts w:eastAsiaTheme="minorHAnsi"/>
                <w:color w:val="000000"/>
                <w:lang w:eastAsia="en-US"/>
              </w:rPr>
              <w:t xml:space="preserve">Goldin, C., Katz, L. F. (2008). </w:t>
            </w:r>
            <w:r w:rsidRPr="0040774B">
              <w:rPr>
                <w:rFonts w:eastAsiaTheme="minorHAnsi"/>
                <w:i/>
                <w:color w:val="000000"/>
                <w:lang w:eastAsia="en-US"/>
              </w:rPr>
              <w:t>The race between education and technology</w:t>
            </w:r>
            <w:r w:rsidRPr="0040774B">
              <w:rPr>
                <w:rFonts w:eastAsiaTheme="minorHAnsi"/>
                <w:color w:val="000000"/>
                <w:lang w:eastAsia="en-US"/>
              </w:rPr>
              <w:t xml:space="preserve">. Harvard University Press. </w:t>
            </w:r>
          </w:p>
          <w:p w:rsidR="00BD43D8" w:rsidRDefault="00BD43D8" w:rsidP="00BD43D8">
            <w:pPr>
              <w:jc w:val="both"/>
              <w:rPr>
                <w:rFonts w:eastAsiaTheme="minorHAnsi"/>
                <w:color w:val="000000"/>
                <w:lang w:eastAsia="en-US"/>
              </w:rPr>
            </w:pPr>
            <w:r w:rsidRPr="0040774B">
              <w:rPr>
                <w:rFonts w:eastAsiaTheme="minorHAnsi"/>
                <w:color w:val="000000"/>
                <w:lang w:eastAsia="en-US"/>
              </w:rPr>
              <w:t xml:space="preserve">Machýčková, I. (2010). </w:t>
            </w:r>
            <w:r w:rsidRPr="0040774B">
              <w:rPr>
                <w:rFonts w:eastAsiaTheme="minorHAnsi"/>
                <w:i/>
                <w:iCs/>
                <w:color w:val="000000"/>
                <w:lang w:eastAsia="en-US"/>
              </w:rPr>
              <w:t xml:space="preserve">ICT v mateřské škole a v prvních ročnících základní školy. </w:t>
            </w:r>
            <w:r w:rsidRPr="0040774B">
              <w:rPr>
                <w:rFonts w:eastAsiaTheme="minorHAnsi"/>
                <w:color w:val="000000"/>
                <w:lang w:eastAsia="en-US"/>
              </w:rPr>
              <w:t>Výukový materiál pro projekt Elektronická školička reg. č. CZ.1.07/1.3.05/02.0041.</w:t>
            </w:r>
          </w:p>
          <w:p w:rsidR="00A83CE5" w:rsidRPr="0040774B" w:rsidRDefault="00BD43D8" w:rsidP="00BD43D8">
            <w:pPr>
              <w:jc w:val="both"/>
              <w:rPr>
                <w:rFonts w:eastAsiaTheme="minorHAnsi"/>
                <w:color w:val="000000"/>
                <w:lang w:eastAsia="en-US"/>
              </w:rPr>
            </w:pPr>
            <w:r w:rsidRPr="0040774B">
              <w:rPr>
                <w:rFonts w:eastAsiaTheme="minorHAnsi"/>
                <w:color w:val="000000"/>
                <w:lang w:eastAsia="en-US"/>
              </w:rPr>
              <w:t xml:space="preserve">Zikl, P., Maněnová, M., Bendová, P., &amp; Maněna, V. (2011). </w:t>
            </w:r>
            <w:r w:rsidRPr="0040774B">
              <w:rPr>
                <w:rFonts w:eastAsiaTheme="minorHAnsi"/>
                <w:i/>
                <w:color w:val="000000"/>
                <w:lang w:eastAsia="en-US"/>
              </w:rPr>
              <w:t xml:space="preserve">Využití ICT u dětí se speciálními potřebami. </w:t>
            </w:r>
            <w:r w:rsidRPr="0040774B">
              <w:rPr>
                <w:rFonts w:eastAsiaTheme="minorHAnsi"/>
                <w:color w:val="000000"/>
                <w:lang w:eastAsia="en-US"/>
              </w:rPr>
              <w:t>Praha: Grada.</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A83CE5">
        <w:trPr>
          <w:trHeight w:val="1654"/>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p w:rsidR="00BD43D8" w:rsidRPr="0040774B" w:rsidRDefault="00BD43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3D8" w:rsidRPr="0040774B" w:rsidTr="00BD43D8">
        <w:tc>
          <w:tcPr>
            <w:tcW w:w="9855" w:type="dxa"/>
            <w:gridSpan w:val="8"/>
            <w:tcBorders>
              <w:bottom w:val="double" w:sz="4" w:space="0" w:color="auto"/>
            </w:tcBorders>
            <w:shd w:val="clear" w:color="auto" w:fill="BDD6EE"/>
          </w:tcPr>
          <w:p w:rsidR="00BD43D8" w:rsidRPr="0040774B" w:rsidRDefault="00BD43D8" w:rsidP="00BD43D8">
            <w:pPr>
              <w:jc w:val="both"/>
              <w:rPr>
                <w:b/>
                <w:sz w:val="28"/>
              </w:rPr>
            </w:pPr>
            <w:r w:rsidRPr="0040774B">
              <w:br w:type="page"/>
            </w:r>
            <w:r w:rsidRPr="0040774B">
              <w:br w:type="page"/>
            </w:r>
            <w:r w:rsidRPr="0040774B">
              <w:rPr>
                <w:b/>
                <w:sz w:val="28"/>
              </w:rPr>
              <w:t>B-III – Charakteristika studijního předmětu</w:t>
            </w:r>
          </w:p>
        </w:tc>
      </w:tr>
      <w:tr w:rsidR="00BD43D8" w:rsidRPr="0040774B" w:rsidTr="00BD43D8">
        <w:tc>
          <w:tcPr>
            <w:tcW w:w="3086" w:type="dxa"/>
            <w:tcBorders>
              <w:top w:val="double" w:sz="4" w:space="0" w:color="auto"/>
            </w:tcBorders>
            <w:shd w:val="clear" w:color="auto" w:fill="F7CAAC"/>
          </w:tcPr>
          <w:p w:rsidR="00BD43D8" w:rsidRPr="0040774B" w:rsidRDefault="00BD43D8" w:rsidP="00BD43D8">
            <w:pPr>
              <w:jc w:val="both"/>
              <w:rPr>
                <w:b/>
              </w:rPr>
            </w:pPr>
            <w:r w:rsidRPr="0040774B">
              <w:rPr>
                <w:b/>
              </w:rPr>
              <w:t>Název studijního předmětu</w:t>
            </w:r>
          </w:p>
        </w:tc>
        <w:tc>
          <w:tcPr>
            <w:tcW w:w="6769" w:type="dxa"/>
            <w:gridSpan w:val="7"/>
            <w:tcBorders>
              <w:top w:val="double" w:sz="4" w:space="0" w:color="auto"/>
            </w:tcBorders>
          </w:tcPr>
          <w:p w:rsidR="00BD43D8" w:rsidRPr="0040774B" w:rsidRDefault="00BD43D8" w:rsidP="00BD43D8">
            <w:pPr>
              <w:jc w:val="both"/>
            </w:pPr>
            <w:r w:rsidRPr="0040774B">
              <w:t>Výchova ke zdraví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Typ předmětu</w:t>
            </w:r>
          </w:p>
        </w:tc>
        <w:tc>
          <w:tcPr>
            <w:tcW w:w="3406" w:type="dxa"/>
            <w:gridSpan w:val="4"/>
          </w:tcPr>
          <w:p w:rsidR="00BD43D8" w:rsidRPr="0040774B" w:rsidRDefault="00BD43D8" w:rsidP="00BD43D8">
            <w:pPr>
              <w:jc w:val="both"/>
            </w:pPr>
            <w:r w:rsidRPr="0040774B">
              <w:t>povinně volitelný, PZ</w:t>
            </w:r>
          </w:p>
        </w:tc>
        <w:tc>
          <w:tcPr>
            <w:tcW w:w="2695" w:type="dxa"/>
            <w:gridSpan w:val="2"/>
            <w:shd w:val="clear" w:color="auto" w:fill="F7CAAC"/>
          </w:tcPr>
          <w:p w:rsidR="00BD43D8" w:rsidRPr="0040774B" w:rsidRDefault="00BD43D8" w:rsidP="00BD43D8">
            <w:pPr>
              <w:jc w:val="both"/>
            </w:pPr>
            <w:r w:rsidRPr="0040774B">
              <w:rPr>
                <w:b/>
              </w:rPr>
              <w:t>doporučený ročník / semestr</w:t>
            </w:r>
          </w:p>
        </w:tc>
        <w:tc>
          <w:tcPr>
            <w:tcW w:w="668" w:type="dxa"/>
          </w:tcPr>
          <w:p w:rsidR="00BD43D8" w:rsidRPr="0040774B" w:rsidRDefault="00BD43D8" w:rsidP="00BD43D8">
            <w:pPr>
              <w:jc w:val="both"/>
            </w:pPr>
            <w:r w:rsidRPr="0040774B">
              <w:t>3/LS</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Rozsah studijního předmětu</w:t>
            </w:r>
          </w:p>
        </w:tc>
        <w:tc>
          <w:tcPr>
            <w:tcW w:w="1701" w:type="dxa"/>
            <w:gridSpan w:val="2"/>
          </w:tcPr>
          <w:p w:rsidR="00BD43D8" w:rsidRPr="0040774B" w:rsidRDefault="00432CD9" w:rsidP="00BD43D8">
            <w:pPr>
              <w:jc w:val="both"/>
            </w:pPr>
            <w:r w:rsidRPr="0040774B">
              <w:t>5</w:t>
            </w:r>
            <w:r w:rsidR="00BD43D8" w:rsidRPr="0040774B">
              <w:t>c</w:t>
            </w:r>
          </w:p>
        </w:tc>
        <w:tc>
          <w:tcPr>
            <w:tcW w:w="889" w:type="dxa"/>
            <w:shd w:val="clear" w:color="auto" w:fill="F7CAAC"/>
          </w:tcPr>
          <w:p w:rsidR="00BD43D8" w:rsidRPr="0040774B" w:rsidRDefault="00BD43D8" w:rsidP="00BD43D8">
            <w:pPr>
              <w:jc w:val="both"/>
              <w:rPr>
                <w:b/>
              </w:rPr>
            </w:pPr>
            <w:r w:rsidRPr="0040774B">
              <w:rPr>
                <w:b/>
              </w:rPr>
              <w:t xml:space="preserve">hod. </w:t>
            </w:r>
          </w:p>
        </w:tc>
        <w:tc>
          <w:tcPr>
            <w:tcW w:w="816" w:type="dxa"/>
          </w:tcPr>
          <w:p w:rsidR="00BD43D8" w:rsidRPr="0040774B" w:rsidRDefault="00432CD9" w:rsidP="00BD43D8">
            <w:pPr>
              <w:jc w:val="both"/>
            </w:pPr>
            <w:r w:rsidRPr="0040774B">
              <w:t>5</w:t>
            </w:r>
          </w:p>
        </w:tc>
        <w:tc>
          <w:tcPr>
            <w:tcW w:w="2156" w:type="dxa"/>
            <w:shd w:val="clear" w:color="auto" w:fill="F7CAAC"/>
          </w:tcPr>
          <w:p w:rsidR="00BD43D8" w:rsidRPr="0040774B" w:rsidRDefault="00BD43D8" w:rsidP="00BD43D8">
            <w:pPr>
              <w:jc w:val="both"/>
              <w:rPr>
                <w:b/>
              </w:rPr>
            </w:pPr>
            <w:r w:rsidRPr="0040774B">
              <w:rPr>
                <w:b/>
              </w:rPr>
              <w:t>kreditů</w:t>
            </w:r>
          </w:p>
        </w:tc>
        <w:tc>
          <w:tcPr>
            <w:tcW w:w="1207" w:type="dxa"/>
            <w:gridSpan w:val="2"/>
          </w:tcPr>
          <w:p w:rsidR="00BD43D8" w:rsidRPr="0040774B" w:rsidRDefault="00BD43D8" w:rsidP="00BD43D8">
            <w:pPr>
              <w:jc w:val="both"/>
            </w:pPr>
            <w:r w:rsidRPr="0040774B">
              <w:t>2</w:t>
            </w:r>
          </w:p>
        </w:tc>
      </w:tr>
      <w:tr w:rsidR="00BD43D8" w:rsidRPr="0040774B" w:rsidTr="00BD43D8">
        <w:tc>
          <w:tcPr>
            <w:tcW w:w="3086" w:type="dxa"/>
            <w:shd w:val="clear" w:color="auto" w:fill="F7CAAC"/>
          </w:tcPr>
          <w:p w:rsidR="00BD43D8" w:rsidRPr="0040774B" w:rsidRDefault="00BD43D8" w:rsidP="00BD43D8">
            <w:pPr>
              <w:jc w:val="both"/>
              <w:rPr>
                <w:b/>
                <w:sz w:val="22"/>
              </w:rPr>
            </w:pPr>
            <w:r w:rsidRPr="0040774B">
              <w:rPr>
                <w:b/>
              </w:rPr>
              <w:t>Prerekvizity, korekvizity, ekvivalence</w:t>
            </w:r>
          </w:p>
        </w:tc>
        <w:tc>
          <w:tcPr>
            <w:tcW w:w="6769" w:type="dxa"/>
            <w:gridSpan w:val="7"/>
          </w:tcPr>
          <w:p w:rsidR="00BD43D8" w:rsidRPr="0040774B" w:rsidRDefault="00BD43D8" w:rsidP="00BD43D8">
            <w:pPr>
              <w:jc w:val="both"/>
            </w:pP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Způsob ověření studijních výsledků</w:t>
            </w:r>
          </w:p>
        </w:tc>
        <w:tc>
          <w:tcPr>
            <w:tcW w:w="3406" w:type="dxa"/>
            <w:gridSpan w:val="4"/>
          </w:tcPr>
          <w:p w:rsidR="00BD43D8" w:rsidRPr="0040774B" w:rsidRDefault="00BD43D8" w:rsidP="00BD43D8">
            <w:pPr>
              <w:jc w:val="both"/>
            </w:pPr>
            <w:r w:rsidRPr="0040774B">
              <w:t>zápočet</w:t>
            </w:r>
          </w:p>
        </w:tc>
        <w:tc>
          <w:tcPr>
            <w:tcW w:w="2156" w:type="dxa"/>
            <w:shd w:val="clear" w:color="auto" w:fill="F7CAAC"/>
          </w:tcPr>
          <w:p w:rsidR="00BD43D8" w:rsidRPr="0040774B" w:rsidRDefault="00BD43D8" w:rsidP="00BD43D8">
            <w:pPr>
              <w:jc w:val="both"/>
              <w:rPr>
                <w:b/>
              </w:rPr>
            </w:pPr>
            <w:r w:rsidRPr="0040774B">
              <w:rPr>
                <w:b/>
              </w:rPr>
              <w:t>Forma výuky</w:t>
            </w:r>
          </w:p>
        </w:tc>
        <w:tc>
          <w:tcPr>
            <w:tcW w:w="1207" w:type="dxa"/>
            <w:gridSpan w:val="2"/>
          </w:tcPr>
          <w:p w:rsidR="00BD43D8" w:rsidRPr="0040774B" w:rsidRDefault="00BD43D8" w:rsidP="00BD43D8">
            <w:pPr>
              <w:jc w:val="both"/>
            </w:pPr>
            <w:r w:rsidRPr="0040774B">
              <w:t>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Forma způsobu ověření studijních výsledků a další požadavky na studenta</w:t>
            </w:r>
          </w:p>
        </w:tc>
        <w:tc>
          <w:tcPr>
            <w:tcW w:w="6769" w:type="dxa"/>
            <w:gridSpan w:val="7"/>
            <w:tcBorders>
              <w:bottom w:val="nil"/>
            </w:tcBorders>
          </w:tcPr>
          <w:p w:rsidR="00BD43D8" w:rsidRPr="0040774B" w:rsidRDefault="00BD43D8" w:rsidP="00432CD9">
            <w:pPr>
              <w:spacing w:line="276" w:lineRule="auto"/>
              <w:jc w:val="both"/>
            </w:pPr>
            <w:r w:rsidRPr="0040774B">
              <w:t>Seminární práce spojená s prezentací.</w:t>
            </w:r>
          </w:p>
        </w:tc>
      </w:tr>
      <w:tr w:rsidR="00BD43D8" w:rsidRPr="0040774B" w:rsidTr="00BD43D8">
        <w:trPr>
          <w:trHeight w:val="554"/>
        </w:trPr>
        <w:tc>
          <w:tcPr>
            <w:tcW w:w="9855" w:type="dxa"/>
            <w:gridSpan w:val="8"/>
            <w:tcBorders>
              <w:top w:val="nil"/>
            </w:tcBorders>
          </w:tcPr>
          <w:p w:rsidR="00BD43D8" w:rsidRPr="0040774B" w:rsidRDefault="00BD43D8" w:rsidP="00BD43D8">
            <w:pPr>
              <w:jc w:val="both"/>
            </w:pPr>
          </w:p>
        </w:tc>
      </w:tr>
      <w:tr w:rsidR="00BD43D8" w:rsidRPr="0040774B" w:rsidTr="00BD43D8">
        <w:trPr>
          <w:trHeight w:val="197"/>
        </w:trPr>
        <w:tc>
          <w:tcPr>
            <w:tcW w:w="3086" w:type="dxa"/>
            <w:tcBorders>
              <w:top w:val="nil"/>
            </w:tcBorders>
            <w:shd w:val="clear" w:color="auto" w:fill="F7CAAC"/>
          </w:tcPr>
          <w:p w:rsidR="00BD43D8" w:rsidRPr="0040774B" w:rsidRDefault="00BD43D8" w:rsidP="00BD43D8">
            <w:pPr>
              <w:jc w:val="both"/>
              <w:rPr>
                <w:b/>
              </w:rPr>
            </w:pPr>
            <w:r w:rsidRPr="0040774B">
              <w:rPr>
                <w:b/>
              </w:rPr>
              <w:t>Garant předmětu</w:t>
            </w:r>
          </w:p>
        </w:tc>
        <w:tc>
          <w:tcPr>
            <w:tcW w:w="6769" w:type="dxa"/>
            <w:gridSpan w:val="7"/>
            <w:tcBorders>
              <w:top w:val="nil"/>
            </w:tcBorders>
          </w:tcPr>
          <w:p w:rsidR="00BD43D8" w:rsidRPr="0040774B" w:rsidRDefault="00BD43D8" w:rsidP="00BD43D8">
            <w:pPr>
              <w:jc w:val="both"/>
            </w:pPr>
            <w:r w:rsidRPr="0040774B">
              <w:t>PhDr. Roman Božik, Ph.D.</w:t>
            </w:r>
          </w:p>
        </w:tc>
      </w:tr>
      <w:tr w:rsidR="00BD43D8" w:rsidRPr="0040774B" w:rsidTr="00BD43D8">
        <w:trPr>
          <w:trHeight w:val="243"/>
        </w:trPr>
        <w:tc>
          <w:tcPr>
            <w:tcW w:w="3086" w:type="dxa"/>
            <w:tcBorders>
              <w:top w:val="nil"/>
            </w:tcBorders>
            <w:shd w:val="clear" w:color="auto" w:fill="F7CAAC"/>
          </w:tcPr>
          <w:p w:rsidR="00BD43D8" w:rsidRPr="0040774B" w:rsidRDefault="00BD43D8" w:rsidP="00BD43D8">
            <w:pPr>
              <w:jc w:val="both"/>
              <w:rPr>
                <w:b/>
              </w:rPr>
            </w:pPr>
            <w:r w:rsidRPr="0040774B">
              <w:rPr>
                <w:b/>
              </w:rPr>
              <w:t>Zapojení garanta do výuky předmětu</w:t>
            </w:r>
          </w:p>
        </w:tc>
        <w:tc>
          <w:tcPr>
            <w:tcW w:w="6769" w:type="dxa"/>
            <w:gridSpan w:val="7"/>
            <w:tcBorders>
              <w:top w:val="nil"/>
            </w:tcBorders>
          </w:tcPr>
          <w:p w:rsidR="00BD43D8" w:rsidRPr="0040774B" w:rsidRDefault="00BD43D8" w:rsidP="00BD43D8">
            <w:pPr>
              <w:jc w:val="both"/>
            </w:pPr>
            <w:r w:rsidRPr="0040774B">
              <w:t>vede cvičení</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Vyučující</w:t>
            </w:r>
          </w:p>
        </w:tc>
        <w:tc>
          <w:tcPr>
            <w:tcW w:w="6769" w:type="dxa"/>
            <w:gridSpan w:val="7"/>
            <w:tcBorders>
              <w:bottom w:val="nil"/>
            </w:tcBorders>
          </w:tcPr>
          <w:p w:rsidR="00BD43D8" w:rsidRPr="0040774B" w:rsidRDefault="00BD43D8" w:rsidP="00BD43D8">
            <w:pPr>
              <w:jc w:val="both"/>
            </w:pPr>
          </w:p>
        </w:tc>
      </w:tr>
      <w:tr w:rsidR="00BD43D8" w:rsidRPr="0040774B" w:rsidTr="00174A06">
        <w:trPr>
          <w:trHeight w:val="299"/>
        </w:trPr>
        <w:tc>
          <w:tcPr>
            <w:tcW w:w="9855" w:type="dxa"/>
            <w:gridSpan w:val="8"/>
            <w:tcBorders>
              <w:top w:val="nil"/>
            </w:tcBorders>
          </w:tcPr>
          <w:p w:rsidR="00BD43D8" w:rsidRPr="0040774B" w:rsidRDefault="008E2D5D" w:rsidP="00BD43D8">
            <w:pPr>
              <w:jc w:val="both"/>
            </w:pPr>
            <w:r>
              <w:t>PhDr. Roman Božik, Ph.D. (50</w:t>
            </w:r>
            <w:r w:rsidR="00BD43D8" w:rsidRPr="0040774B">
              <w:t>%)</w:t>
            </w:r>
            <w:r>
              <w:t>, PaedDr. Gabriela Česlová, PhD. (50%)</w:t>
            </w:r>
          </w:p>
        </w:tc>
      </w:tr>
      <w:tr w:rsidR="00BD43D8" w:rsidRPr="0040774B" w:rsidTr="00BD43D8">
        <w:tc>
          <w:tcPr>
            <w:tcW w:w="3086" w:type="dxa"/>
            <w:shd w:val="clear" w:color="auto" w:fill="F7CAAC"/>
          </w:tcPr>
          <w:p w:rsidR="00BD43D8" w:rsidRPr="0040774B" w:rsidRDefault="00BD43D8" w:rsidP="00BD43D8">
            <w:pPr>
              <w:jc w:val="both"/>
              <w:rPr>
                <w:b/>
              </w:rPr>
            </w:pPr>
            <w:r w:rsidRPr="0040774B">
              <w:rPr>
                <w:b/>
              </w:rPr>
              <w:t>Stručná anotace předmětu</w:t>
            </w:r>
          </w:p>
        </w:tc>
        <w:tc>
          <w:tcPr>
            <w:tcW w:w="6769" w:type="dxa"/>
            <w:gridSpan w:val="7"/>
            <w:tcBorders>
              <w:bottom w:val="nil"/>
            </w:tcBorders>
          </w:tcPr>
          <w:p w:rsidR="00BD43D8" w:rsidRPr="0040774B" w:rsidRDefault="00BD43D8" w:rsidP="00BD43D8">
            <w:pPr>
              <w:jc w:val="both"/>
            </w:pPr>
          </w:p>
        </w:tc>
      </w:tr>
      <w:tr w:rsidR="00BD43D8" w:rsidRPr="0040774B" w:rsidTr="00174A06">
        <w:trPr>
          <w:trHeight w:val="2750"/>
        </w:trPr>
        <w:tc>
          <w:tcPr>
            <w:tcW w:w="9855" w:type="dxa"/>
            <w:gridSpan w:val="8"/>
            <w:tcBorders>
              <w:top w:val="nil"/>
              <w:bottom w:val="single" w:sz="12" w:space="0" w:color="auto"/>
            </w:tcBorders>
          </w:tcPr>
          <w:p w:rsidR="00BD43D8" w:rsidRPr="0040774B" w:rsidRDefault="00BD43D8" w:rsidP="00BD43D8"/>
          <w:p w:rsidR="00BD43D8" w:rsidRPr="0040774B" w:rsidRDefault="00BD43D8" w:rsidP="00BD43D8">
            <w:r w:rsidRPr="0040774B">
              <w:t>Definování základních pojmů: zdraví, podpora zdraví</w:t>
            </w:r>
            <w:r w:rsidR="00013BD6">
              <w:t>,</w:t>
            </w:r>
            <w:r w:rsidR="00BC07FB">
              <w:t xml:space="preserve"> </w:t>
            </w:r>
            <w:r w:rsidR="00013BD6">
              <w:t>z</w:t>
            </w:r>
            <w:r w:rsidRPr="0040774B">
              <w:t>dravotní výchova.</w:t>
            </w:r>
          </w:p>
          <w:p w:rsidR="00BD43D8" w:rsidRPr="0040774B" w:rsidRDefault="00BD43D8" w:rsidP="00BD43D8">
            <w:r w:rsidRPr="0040774B">
              <w:t>Primární, sekundární, terciární prevence.</w:t>
            </w:r>
          </w:p>
          <w:p w:rsidR="00BD43D8" w:rsidRPr="0040774B" w:rsidRDefault="00BD43D8" w:rsidP="00BD43D8">
            <w:r w:rsidRPr="0040774B">
              <w:t>Zdravotně výchovné aktivity.</w:t>
            </w:r>
          </w:p>
          <w:p w:rsidR="00BD43D8" w:rsidRPr="0040774B" w:rsidRDefault="00BD43D8" w:rsidP="00BD43D8">
            <w:r w:rsidRPr="0040774B">
              <w:t>Životní styl. Bio-psycho-socio-kulturní determinace zdraví.</w:t>
            </w:r>
          </w:p>
          <w:p w:rsidR="00BD43D8" w:rsidRPr="0040774B" w:rsidRDefault="00BD43D8" w:rsidP="00BD43D8">
            <w:r w:rsidRPr="0040774B">
              <w:t>Zdraví jako nejvyšší hodnotu lidského bytí. Prozdravotní  postoje, hodnoty a způsobilosti.</w:t>
            </w:r>
          </w:p>
          <w:p w:rsidR="00BD43D8" w:rsidRPr="0040774B" w:rsidRDefault="00BD43D8" w:rsidP="00BD43D8">
            <w:r w:rsidRPr="0040774B">
              <w:t>Osobnostní a sociální rozvoj dětí.</w:t>
            </w:r>
          </w:p>
          <w:p w:rsidR="00BD43D8" w:rsidRPr="0040774B" w:rsidRDefault="00BD43D8" w:rsidP="00BD43D8">
            <w:r w:rsidRPr="0040774B">
              <w:t>Význam pohybu pro zdraví.</w:t>
            </w:r>
          </w:p>
          <w:p w:rsidR="00BD43D8" w:rsidRPr="0040774B" w:rsidRDefault="00BD43D8" w:rsidP="00BD43D8">
            <w:r w:rsidRPr="0040774B">
              <w:t>Lidské tělo a jeho funkce. Rizika ohrožující zdraví a jejich prevence.</w:t>
            </w:r>
          </w:p>
          <w:p w:rsidR="00BD43D8" w:rsidRPr="0040774B" w:rsidRDefault="00BD43D8" w:rsidP="00BD43D8">
            <w:r w:rsidRPr="0040774B">
              <w:t>Význam rodiny a prosociálních vztahů pro zdraví.</w:t>
            </w:r>
          </w:p>
          <w:p w:rsidR="00BD43D8" w:rsidRPr="0040774B" w:rsidRDefault="00BD43D8" w:rsidP="00BD43D8">
            <w:r w:rsidRPr="0040774B">
              <w:t xml:space="preserve">Zásady zdravého života a </w:t>
            </w:r>
            <w:del w:id="348" w:author="§.opiékoiíkkoíikoíi" w:date="2018-05-27T09:57:00Z">
              <w:r w:rsidRPr="0040774B" w:rsidDel="00BC07FB">
                <w:delText xml:space="preserve">starostlivost </w:delText>
              </w:r>
            </w:del>
            <w:ins w:id="349" w:author="§.opiékoiíkkoíikoíi" w:date="2018-05-27T09:57:00Z">
              <w:r w:rsidR="00BC07FB">
                <w:t>péče</w:t>
              </w:r>
              <w:r w:rsidR="00BC07FB" w:rsidRPr="0040774B">
                <w:t xml:space="preserve"> </w:t>
              </w:r>
            </w:ins>
            <w:r w:rsidRPr="0040774B">
              <w:t>o zdraví.</w:t>
            </w:r>
          </w:p>
          <w:p w:rsidR="00BD43D8" w:rsidRPr="0040774B" w:rsidRDefault="00BD43D8" w:rsidP="00BD43D8"/>
          <w:p w:rsidR="00BD43D8" w:rsidRPr="0040774B" w:rsidRDefault="00BD43D8" w:rsidP="00BD43D8"/>
        </w:tc>
      </w:tr>
      <w:tr w:rsidR="00BD43D8" w:rsidRPr="0040774B" w:rsidTr="00BD43D8">
        <w:trPr>
          <w:trHeight w:val="265"/>
        </w:trPr>
        <w:tc>
          <w:tcPr>
            <w:tcW w:w="3653" w:type="dxa"/>
            <w:gridSpan w:val="2"/>
            <w:tcBorders>
              <w:top w:val="nil"/>
            </w:tcBorders>
            <w:shd w:val="clear" w:color="auto" w:fill="F7CAAC"/>
          </w:tcPr>
          <w:p w:rsidR="00BD43D8" w:rsidRPr="0040774B" w:rsidRDefault="00BD43D8" w:rsidP="00BD43D8">
            <w:pPr>
              <w:jc w:val="both"/>
            </w:pPr>
            <w:r w:rsidRPr="0040774B">
              <w:rPr>
                <w:b/>
              </w:rPr>
              <w:t>Studijní literatura a studijní pomůcky</w:t>
            </w:r>
          </w:p>
        </w:tc>
        <w:tc>
          <w:tcPr>
            <w:tcW w:w="6202" w:type="dxa"/>
            <w:gridSpan w:val="6"/>
            <w:tcBorders>
              <w:top w:val="nil"/>
              <w:bottom w:val="nil"/>
            </w:tcBorders>
          </w:tcPr>
          <w:p w:rsidR="00BD43D8" w:rsidRPr="0040774B" w:rsidRDefault="00BD43D8" w:rsidP="00BD43D8">
            <w:pPr>
              <w:jc w:val="both"/>
            </w:pPr>
          </w:p>
        </w:tc>
      </w:tr>
      <w:tr w:rsidR="00BD43D8" w:rsidRPr="0040774B" w:rsidTr="00BD43D8">
        <w:trPr>
          <w:trHeight w:val="1497"/>
        </w:trPr>
        <w:tc>
          <w:tcPr>
            <w:tcW w:w="9855" w:type="dxa"/>
            <w:gridSpan w:val="8"/>
            <w:tcBorders>
              <w:top w:val="nil"/>
            </w:tcBorders>
          </w:tcPr>
          <w:p w:rsidR="00BD43D8" w:rsidRPr="0040774B" w:rsidRDefault="00BD43D8" w:rsidP="00BD43D8">
            <w:pPr>
              <w:jc w:val="both"/>
              <w:rPr>
                <w:b/>
              </w:rPr>
            </w:pPr>
            <w:r w:rsidRPr="0040774B">
              <w:rPr>
                <w:b/>
              </w:rPr>
              <w:t>Povinná literatura</w:t>
            </w:r>
          </w:p>
          <w:p w:rsidR="00BD43D8" w:rsidRPr="0040774B" w:rsidRDefault="00BD43D8" w:rsidP="00BD43D8">
            <w:pPr>
              <w:jc w:val="both"/>
            </w:pPr>
            <w:r w:rsidRPr="0040774B">
              <w:t xml:space="preserve">Havlínová, M. (2006). </w:t>
            </w:r>
            <w:r w:rsidRPr="0040774B">
              <w:rPr>
                <w:i/>
              </w:rPr>
              <w:t>Program podpory zdraví ve škole: rukověť projektu Zdravá škola</w:t>
            </w:r>
            <w:r w:rsidRPr="0040774B">
              <w:t xml:space="preserve"> (2., rozš. vyd.). Praha: Portál.</w:t>
            </w:r>
          </w:p>
          <w:p w:rsidR="00BD43D8" w:rsidRPr="0040774B" w:rsidRDefault="00BD43D8" w:rsidP="00BD43D8">
            <w:pPr>
              <w:jc w:val="both"/>
            </w:pPr>
            <w:r w:rsidRPr="0040774B">
              <w:t xml:space="preserve">Liba, J. (2010). </w:t>
            </w:r>
            <w:r w:rsidRPr="0040774B">
              <w:rPr>
                <w:i/>
              </w:rPr>
              <w:t>Výchova k zdraviu</w:t>
            </w:r>
            <w:r w:rsidRPr="0040774B">
              <w:t>. Prešov: PU.</w:t>
            </w:r>
          </w:p>
          <w:p w:rsidR="00BD43D8" w:rsidRPr="0040774B" w:rsidRDefault="00BD43D8" w:rsidP="00BD43D8">
            <w:pPr>
              <w:jc w:val="both"/>
            </w:pPr>
            <w:r w:rsidRPr="0040774B">
              <w:t xml:space="preserve">Mužíková, L., Mužík, V., &amp; Kachlík, P. (2006). Výchova ke zdraví v záměru škola a zdraví 21. In Řehulka, E. (Ed.) </w:t>
            </w:r>
            <w:r w:rsidRPr="0040774B">
              <w:rPr>
                <w:i/>
              </w:rPr>
              <w:t>Škola a zdraví 21</w:t>
            </w:r>
            <w:r w:rsidRPr="0040774B">
              <w:t xml:space="preserve"> (School and Health 21). Brno: MU.</w:t>
            </w:r>
          </w:p>
          <w:p w:rsidR="008E2D5D" w:rsidRPr="008E2D5D" w:rsidRDefault="008E2D5D" w:rsidP="008E2D5D">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eastAsia="Helvetica" w:hAnsi="Times New Roman" w:cs="Times New Roman"/>
                <w:sz w:val="20"/>
                <w:szCs w:val="20"/>
              </w:rPr>
            </w:pPr>
            <w:r w:rsidRPr="00E824B7">
              <w:rPr>
                <w:rFonts w:ascii="Times New Roman" w:hAnsi="Times New Roman" w:cs="Times New Roman"/>
                <w:spacing w:val="-1"/>
                <w:sz w:val="20"/>
                <w:szCs w:val="20"/>
              </w:rPr>
              <w:t>W</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ro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noProof/>
                <w:sz w:val="20"/>
                <w:szCs w:val="20"/>
                <w:shd w:val="clear" w:color="auto" w:fill="FFFFFF"/>
              </w:rPr>
              <w:t>&amp;</w:t>
            </w:r>
            <w:r>
              <w:rPr>
                <w:rFonts w:ascii="Times New Roman" w:hAnsi="Times New Roman" w:cs="Times New Roman"/>
                <w:noProof/>
                <w:sz w:val="20"/>
                <w:szCs w:val="20"/>
                <w:shd w:val="clear" w:color="auto" w:fill="FFFFFF"/>
              </w:rPr>
              <w:t xml:space="preserve"> </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k</w:t>
            </w:r>
            <w:r w:rsidRPr="00E824B7">
              <w:rPr>
                <w:rFonts w:ascii="Times New Roman" w:hAnsi="Times New Roman" w:cs="Times New Roman"/>
                <w:sz w:val="20"/>
                <w:szCs w:val="20"/>
              </w:rPr>
              <w:t>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pacing w:val="2"/>
                <w:sz w:val="20"/>
                <w:szCs w:val="20"/>
              </w:rPr>
              <w:t xml:space="preserve"> </w:t>
            </w:r>
            <w:r w:rsidRPr="009F7454">
              <w:rPr>
                <w:rFonts w:ascii="Times New Roman" w:hAnsi="Times New Roman" w:cs="Times New Roman"/>
                <w:i/>
                <w:spacing w:val="-2"/>
                <w:sz w:val="20"/>
                <w:szCs w:val="20"/>
              </w:rPr>
              <w:t>N</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po</w:t>
            </w:r>
            <w:r w:rsidRPr="009F7454">
              <w:rPr>
                <w:rFonts w:ascii="Times New Roman" w:hAnsi="Times New Roman" w:cs="Times New Roman"/>
                <w:i/>
                <w:spacing w:val="-3"/>
                <w:sz w:val="20"/>
                <w:szCs w:val="20"/>
              </w:rPr>
              <w:t>m</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 xml:space="preserve">c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kt</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Š</w:t>
            </w:r>
            <w:r w:rsidRPr="009F7454">
              <w:rPr>
                <w:rFonts w:ascii="Times New Roman" w:hAnsi="Times New Roman" w:cs="Times New Roman"/>
                <w:i/>
                <w:sz w:val="20"/>
                <w:szCs w:val="20"/>
              </w:rPr>
              <w:t>k</w:t>
            </w:r>
            <w:r w:rsidRPr="009F7454">
              <w:rPr>
                <w:rFonts w:ascii="Times New Roman" w:hAnsi="Times New Roman" w:cs="Times New Roman"/>
                <w:i/>
                <w:spacing w:val="1"/>
                <w:sz w:val="20"/>
                <w:szCs w:val="20"/>
              </w:rPr>
              <w:t>o</w:t>
            </w:r>
            <w:r w:rsidRPr="007E0652">
              <w:rPr>
                <w:rFonts w:ascii="Times New Roman" w:hAnsi="Times New Roman" w:cs="Times New Roman"/>
                <w:i/>
                <w:sz w:val="20"/>
                <w:szCs w:val="20"/>
              </w:rPr>
              <w:t xml:space="preserve">ly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o</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po</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u</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ú</w:t>
            </w:r>
            <w:r w:rsidRPr="009F7454">
              <w:rPr>
                <w:rFonts w:ascii="Times New Roman" w:hAnsi="Times New Roman" w:cs="Times New Roman"/>
                <w:i/>
                <w:sz w:val="20"/>
                <w:szCs w:val="20"/>
              </w:rPr>
              <w:t>ce</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2"/>
                <w:sz w:val="20"/>
                <w:szCs w:val="20"/>
              </w:rPr>
              <w:t>z</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vi</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 xml:space="preserve">: OZ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4</w:t>
            </w:r>
            <w:r w:rsidRPr="00E824B7">
              <w:rPr>
                <w:rFonts w:ascii="Times New Roman" w:hAnsi="Times New Roman" w:cs="Times New Roman"/>
                <w:spacing w:val="1"/>
                <w:sz w:val="20"/>
                <w:szCs w:val="20"/>
              </w:rPr>
              <w:t xml:space="preserve"> p</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 xml:space="preserve">i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g</w:t>
            </w:r>
            <w:r w:rsidRPr="00E824B7">
              <w:rPr>
                <w:rFonts w:ascii="Times New Roman" w:hAnsi="Times New Roman" w:cs="Times New Roman"/>
                <w:spacing w:val="1"/>
                <w:sz w:val="20"/>
                <w:szCs w:val="20"/>
              </w:rPr>
              <w:t>og</w:t>
            </w:r>
            <w:r w:rsidRPr="00E824B7">
              <w:rPr>
                <w:rFonts w:ascii="Times New Roman" w:hAnsi="Times New Roman" w:cs="Times New Roman"/>
                <w:sz w:val="20"/>
                <w:szCs w:val="20"/>
              </w:rPr>
              <w:t>ick</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 xml:space="preserve">j </w:t>
            </w:r>
            <w:r w:rsidRPr="00E824B7">
              <w:rPr>
                <w:rFonts w:ascii="Times New Roman" w:hAnsi="Times New Roman" w:cs="Times New Roman"/>
                <w:spacing w:val="-2"/>
                <w:sz w:val="20"/>
                <w:szCs w:val="20"/>
              </w:rPr>
              <w:t>f</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l</w:t>
            </w:r>
            <w:r w:rsidRPr="00E824B7">
              <w:rPr>
                <w:rFonts w:ascii="Times New Roman" w:hAnsi="Times New Roman" w:cs="Times New Roman"/>
                <w:spacing w:val="-2"/>
                <w:sz w:val="20"/>
                <w:szCs w:val="20"/>
              </w:rPr>
              <w:t>t</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UK</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w:t>
            </w:r>
            <w:r>
              <w:rPr>
                <w:rFonts w:ascii="Times New Roman" w:hAnsi="Times New Roman" w:cs="Times New Roman"/>
                <w:sz w:val="20"/>
                <w:szCs w:val="20"/>
              </w:rPr>
              <w:t> </w:t>
            </w:r>
            <w:r w:rsidRPr="00E824B7">
              <w:rPr>
                <w:rFonts w:ascii="Times New Roman" w:hAnsi="Times New Roman" w:cs="Times New Roman"/>
                <w:spacing w:val="1"/>
                <w:sz w:val="20"/>
                <w:szCs w:val="20"/>
              </w:rPr>
              <w:t>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ve</w:t>
            </w:r>
            <w:r>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p>
          <w:p w:rsidR="00BD43D8" w:rsidRPr="0040774B" w:rsidRDefault="00BD43D8" w:rsidP="00BD43D8">
            <w:pPr>
              <w:jc w:val="both"/>
            </w:pPr>
            <w:r w:rsidRPr="0040774B">
              <w:t xml:space="preserve">Wiegerová, A., Kršjaková, S., &amp; Božik, R. (2008). Realizacjia praktyki pedagogicznej w kursie pedagogika zdrowia na pdf uk (uniwersytet komenskiego) w Bratysławie. In Klimaszewska, A. </w:t>
            </w:r>
            <w:r w:rsidRPr="0040774B">
              <w:rPr>
                <w:i/>
              </w:rPr>
              <w:t>Jezyk współczesnej pedagogiki 2</w:t>
            </w:r>
            <w:r w:rsidRPr="0040774B">
              <w:t>, Siedlce.</w:t>
            </w:r>
          </w:p>
          <w:p w:rsidR="00F92368" w:rsidRPr="00881581" w:rsidRDefault="00F92368" w:rsidP="00F92368">
            <w:pPr>
              <w:pStyle w:val="Default"/>
              <w:jc w:val="both"/>
              <w:rPr>
                <w:sz w:val="20"/>
                <w:szCs w:val="20"/>
              </w:rPr>
            </w:pPr>
            <w:r w:rsidRPr="00881581">
              <w:rPr>
                <w:sz w:val="20"/>
                <w:szCs w:val="20"/>
              </w:rPr>
              <w:t xml:space="preserve">Wiegerová, A. (2013). </w:t>
            </w:r>
            <w:r w:rsidRPr="00881581">
              <w:rPr>
                <w:i/>
                <w:iCs/>
                <w:sz w:val="20"/>
                <w:szCs w:val="20"/>
              </w:rPr>
              <w:t xml:space="preserve">Výchova ke zdraví v podmínkách MŠ. </w:t>
            </w:r>
            <w:r w:rsidRPr="00B87AF7">
              <w:rPr>
                <w:sz w:val="20"/>
                <w:szCs w:val="20"/>
              </w:rPr>
              <w:t>Distanční studijní opora</w:t>
            </w:r>
            <w:r w:rsidRPr="00B63330">
              <w:rPr>
                <w:sz w:val="20"/>
                <w:szCs w:val="20"/>
              </w:rPr>
              <w:t xml:space="preserve">. </w:t>
            </w:r>
            <w:r>
              <w:rPr>
                <w:sz w:val="20"/>
                <w:szCs w:val="20"/>
              </w:rPr>
              <w:t xml:space="preserve">Zlín: UTB ve Zlíně. </w:t>
            </w:r>
          </w:p>
          <w:p w:rsidR="00BD43D8" w:rsidRPr="0040774B" w:rsidRDefault="00BD43D8" w:rsidP="00BD43D8">
            <w:pPr>
              <w:jc w:val="both"/>
            </w:pPr>
            <w:r w:rsidRPr="0040774B">
              <w:t xml:space="preserve">Zelina, M. (2004). </w:t>
            </w:r>
            <w:r w:rsidRPr="0040774B">
              <w:rPr>
                <w:i/>
              </w:rPr>
              <w:t>Teórie výchovy alebo hľadanie dobra</w:t>
            </w:r>
            <w:r w:rsidRPr="0040774B">
              <w:t>. Bratislava: SPN.</w:t>
            </w:r>
          </w:p>
          <w:p w:rsidR="00BD43D8" w:rsidRPr="0040774B" w:rsidRDefault="00BD43D8" w:rsidP="00BD43D8">
            <w:pPr>
              <w:jc w:val="both"/>
              <w:rPr>
                <w:b/>
              </w:rPr>
            </w:pPr>
          </w:p>
          <w:p w:rsidR="00BD43D8" w:rsidRPr="0040774B" w:rsidRDefault="00BD43D8" w:rsidP="00BD43D8">
            <w:pPr>
              <w:jc w:val="both"/>
              <w:rPr>
                <w:b/>
              </w:rPr>
            </w:pPr>
            <w:r w:rsidRPr="0040774B">
              <w:rPr>
                <w:b/>
              </w:rPr>
              <w:t>Doporučená literatura</w:t>
            </w:r>
          </w:p>
          <w:p w:rsidR="00BD43D8" w:rsidRPr="0040774B" w:rsidRDefault="00BD43D8" w:rsidP="00BD43D8">
            <w:pPr>
              <w:jc w:val="both"/>
            </w:pPr>
            <w:r w:rsidRPr="0040774B">
              <w:t xml:space="preserve">Bašková, M. (2009). </w:t>
            </w:r>
            <w:r w:rsidRPr="0040774B">
              <w:rPr>
                <w:i/>
              </w:rPr>
              <w:t>Výchova k zdraviu</w:t>
            </w:r>
            <w:r w:rsidRPr="0040774B">
              <w:t>, Bratislava: Osveta.</w:t>
            </w:r>
          </w:p>
          <w:p w:rsidR="00BD43D8" w:rsidRPr="0040774B" w:rsidRDefault="00BD43D8" w:rsidP="00174A06">
            <w:pPr>
              <w:jc w:val="both"/>
            </w:pPr>
            <w:r w:rsidRPr="0040774B">
              <w:t xml:space="preserve">Wiegerová, A., Kršjaková, S., &amp; Balogh, R. (2000). </w:t>
            </w:r>
            <w:r w:rsidRPr="0040774B">
              <w:rPr>
                <w:i/>
              </w:rPr>
              <w:t xml:space="preserve">Na ceste za zdravím: (niekoľko námetov na prácu so zdravotno-výchovnými témami). </w:t>
            </w:r>
            <w:r w:rsidRPr="0040774B">
              <w:t>Bratislava: Iuventa.</w:t>
            </w:r>
          </w:p>
        </w:tc>
      </w:tr>
      <w:tr w:rsidR="00BD43D8" w:rsidRPr="0040774B" w:rsidTr="00BD43D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3D8" w:rsidRPr="0040774B" w:rsidRDefault="00BD43D8" w:rsidP="00BD43D8">
            <w:pPr>
              <w:jc w:val="center"/>
              <w:rPr>
                <w:b/>
              </w:rPr>
            </w:pPr>
            <w:r w:rsidRPr="0040774B">
              <w:rPr>
                <w:b/>
              </w:rPr>
              <w:t>Informace ke kombinované nebo distanční formě</w:t>
            </w:r>
          </w:p>
        </w:tc>
      </w:tr>
      <w:tr w:rsidR="00BD43D8" w:rsidRPr="0040774B" w:rsidTr="00BD43D8">
        <w:tc>
          <w:tcPr>
            <w:tcW w:w="4787" w:type="dxa"/>
            <w:gridSpan w:val="3"/>
            <w:tcBorders>
              <w:top w:val="single" w:sz="2" w:space="0" w:color="auto"/>
            </w:tcBorders>
            <w:shd w:val="clear" w:color="auto" w:fill="F7CAAC"/>
          </w:tcPr>
          <w:p w:rsidR="00BD43D8" w:rsidRPr="0040774B" w:rsidRDefault="00BD43D8" w:rsidP="00BD43D8">
            <w:pPr>
              <w:jc w:val="both"/>
            </w:pPr>
            <w:r w:rsidRPr="0040774B">
              <w:rPr>
                <w:b/>
              </w:rPr>
              <w:t>Rozsah konzultací (soustředění)</w:t>
            </w:r>
          </w:p>
        </w:tc>
        <w:tc>
          <w:tcPr>
            <w:tcW w:w="889" w:type="dxa"/>
            <w:tcBorders>
              <w:top w:val="single" w:sz="2" w:space="0" w:color="auto"/>
            </w:tcBorders>
          </w:tcPr>
          <w:p w:rsidR="00BD43D8" w:rsidRPr="0040774B" w:rsidRDefault="00432CD9" w:rsidP="00432CD9">
            <w:pPr>
              <w:jc w:val="center"/>
            </w:pPr>
            <w:r w:rsidRPr="0040774B">
              <w:t>5</w:t>
            </w:r>
          </w:p>
        </w:tc>
        <w:tc>
          <w:tcPr>
            <w:tcW w:w="4179" w:type="dxa"/>
            <w:gridSpan w:val="4"/>
            <w:tcBorders>
              <w:top w:val="single" w:sz="2" w:space="0" w:color="auto"/>
            </w:tcBorders>
            <w:shd w:val="clear" w:color="auto" w:fill="F7CAAC"/>
          </w:tcPr>
          <w:p w:rsidR="00BD43D8" w:rsidRPr="0040774B" w:rsidRDefault="00BD43D8" w:rsidP="00BD43D8">
            <w:pPr>
              <w:jc w:val="both"/>
              <w:rPr>
                <w:b/>
              </w:rPr>
            </w:pPr>
            <w:r w:rsidRPr="0040774B">
              <w:rPr>
                <w:b/>
              </w:rPr>
              <w:t xml:space="preserve">hodin </w:t>
            </w:r>
          </w:p>
        </w:tc>
      </w:tr>
      <w:tr w:rsidR="00BD43D8" w:rsidRPr="0040774B" w:rsidTr="00BD43D8">
        <w:tc>
          <w:tcPr>
            <w:tcW w:w="9855" w:type="dxa"/>
            <w:gridSpan w:val="8"/>
            <w:shd w:val="clear" w:color="auto" w:fill="F7CAAC"/>
          </w:tcPr>
          <w:p w:rsidR="00BD43D8" w:rsidRPr="0040774B" w:rsidRDefault="00BD43D8" w:rsidP="00BD43D8">
            <w:pPr>
              <w:jc w:val="both"/>
              <w:rPr>
                <w:b/>
              </w:rPr>
            </w:pPr>
            <w:r w:rsidRPr="0040774B">
              <w:rPr>
                <w:b/>
              </w:rPr>
              <w:t>Informace o způsobu kontaktu s vyučujícím</w:t>
            </w:r>
          </w:p>
        </w:tc>
      </w:tr>
      <w:tr w:rsidR="00BD43D8" w:rsidRPr="0040774B" w:rsidTr="00BD43D8">
        <w:trPr>
          <w:trHeight w:val="524"/>
        </w:trPr>
        <w:tc>
          <w:tcPr>
            <w:tcW w:w="9855" w:type="dxa"/>
            <w:gridSpan w:val="8"/>
          </w:tcPr>
          <w:p w:rsidR="005441F6" w:rsidRDefault="005441F6" w:rsidP="005441F6">
            <w:pPr>
              <w:jc w:val="both"/>
            </w:pPr>
            <w:r>
              <w:t>Individuální konzultace s vyučujícím.</w:t>
            </w:r>
          </w:p>
          <w:p w:rsidR="00BD43D8" w:rsidRPr="0040774B" w:rsidRDefault="005441F6" w:rsidP="005441F6">
            <w:pPr>
              <w:jc w:val="both"/>
            </w:pPr>
            <w:r>
              <w:t>Využití kurzu ve výukovém prostředí Moodle (http://vyuka.fhs.utb.cz/).</w:t>
            </w:r>
          </w:p>
        </w:tc>
      </w:tr>
    </w:tbl>
    <w:p w:rsidR="00BD43D8" w:rsidRPr="0040774B" w:rsidRDefault="00BD43D8"/>
    <w:p w:rsidR="00385FD1" w:rsidRDefault="00385FD1"/>
    <w:p w:rsidR="00CA35B2" w:rsidRPr="0040774B" w:rsidRDefault="00CA35B2"/>
    <w:tbl>
      <w:tblPr>
        <w:tblW w:w="1017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2323"/>
      </w:tblGrid>
      <w:tr w:rsidR="00B32C84" w:rsidRPr="0040774B" w:rsidTr="00A83CE5">
        <w:tc>
          <w:tcPr>
            <w:tcW w:w="10173" w:type="dxa"/>
            <w:gridSpan w:val="6"/>
            <w:tcBorders>
              <w:bottom w:val="double" w:sz="4" w:space="0" w:color="auto"/>
            </w:tcBorders>
            <w:shd w:val="clear" w:color="auto" w:fill="BDD6EE"/>
          </w:tcPr>
          <w:p w:rsidR="00B32C84" w:rsidRPr="0040774B" w:rsidRDefault="00B32C84" w:rsidP="00F37C01">
            <w:pPr>
              <w:jc w:val="both"/>
              <w:rPr>
                <w:b/>
                <w:sz w:val="28"/>
              </w:rPr>
            </w:pPr>
            <w:r w:rsidRPr="0040774B">
              <w:rPr>
                <w:b/>
                <w:sz w:val="28"/>
              </w:rPr>
              <w:t>B-IV – Údaje o odborné praxi</w:t>
            </w:r>
          </w:p>
        </w:tc>
      </w:tr>
      <w:tr w:rsidR="00B32C84" w:rsidRPr="0040774B" w:rsidTr="00A83CE5">
        <w:tc>
          <w:tcPr>
            <w:tcW w:w="10173" w:type="dxa"/>
            <w:gridSpan w:val="6"/>
            <w:tcBorders>
              <w:top w:val="single" w:sz="12" w:space="0" w:color="auto"/>
            </w:tcBorders>
            <w:shd w:val="clear" w:color="auto" w:fill="F7CAAC"/>
          </w:tcPr>
          <w:p w:rsidR="00B32C84" w:rsidRPr="0040774B" w:rsidRDefault="00B32C84" w:rsidP="00F37C01">
            <w:pPr>
              <w:jc w:val="both"/>
              <w:rPr>
                <w:b/>
              </w:rPr>
            </w:pPr>
            <w:r w:rsidRPr="0040774B">
              <w:rPr>
                <w:b/>
              </w:rPr>
              <w:t>Charakteristika povinné odborné praxe</w:t>
            </w:r>
          </w:p>
        </w:tc>
      </w:tr>
      <w:tr w:rsidR="00B32C84" w:rsidRPr="0040774B" w:rsidTr="00A83CE5">
        <w:trPr>
          <w:trHeight w:val="2830"/>
        </w:trPr>
        <w:tc>
          <w:tcPr>
            <w:tcW w:w="10173" w:type="dxa"/>
            <w:gridSpan w:val="6"/>
          </w:tcPr>
          <w:p w:rsidR="00B32C84" w:rsidRPr="0040774B" w:rsidRDefault="00B32C84" w:rsidP="00EE4D39">
            <w:pPr>
              <w:jc w:val="both"/>
            </w:pPr>
          </w:p>
          <w:p w:rsidR="005449F9" w:rsidRPr="00FE5CF6" w:rsidRDefault="005449F9" w:rsidP="005449F9">
            <w:pPr>
              <w:autoSpaceDE w:val="0"/>
              <w:autoSpaceDN w:val="0"/>
              <w:adjustRightInd w:val="0"/>
              <w:jc w:val="both"/>
              <w:rPr>
                <w:rFonts w:eastAsia="Calibri"/>
              </w:rPr>
            </w:pPr>
            <w:r w:rsidRPr="00FE5CF6">
              <w:rPr>
                <w:rFonts w:eastAsia="Calibri"/>
                <w:b/>
                <w:bCs/>
              </w:rPr>
              <w:t xml:space="preserve">Povinné odborné praxe </w:t>
            </w:r>
            <w:r w:rsidRPr="00FE5CF6">
              <w:rPr>
                <w:rFonts w:eastAsia="Calibri"/>
              </w:rPr>
              <w:t>mají v rámci studijního programu gradující charakter. Znamená to, že student postupně proniká do prostředí mateřské školy, nejdříve jako pozorovatel, později se stává na kratší, potom delší dobu jejím aktérem. Zapojuje se i do jiných aktivit v regionu a na univerzitě, kde se předpokládá přím</w:t>
            </w:r>
            <w:r>
              <w:rPr>
                <w:rFonts w:eastAsia="Calibri"/>
              </w:rPr>
              <w:t>á i nepřímá činnost s dětmi předškolního a mladšího školního</w:t>
            </w:r>
            <w:r w:rsidRPr="00FE5CF6">
              <w:rPr>
                <w:rFonts w:eastAsia="Calibri"/>
              </w:rPr>
              <w:t xml:space="preserve"> věku.</w:t>
            </w:r>
          </w:p>
          <w:p w:rsidR="005449F9" w:rsidRPr="00FE5CF6" w:rsidRDefault="005449F9" w:rsidP="005449F9">
            <w:pPr>
              <w:autoSpaceDE w:val="0"/>
              <w:autoSpaceDN w:val="0"/>
              <w:adjustRightInd w:val="0"/>
              <w:jc w:val="both"/>
              <w:rPr>
                <w:rFonts w:eastAsia="Calibri"/>
              </w:rPr>
            </w:pPr>
            <w:r w:rsidRPr="00FE5CF6">
              <w:rPr>
                <w:rFonts w:eastAsia="Calibri"/>
              </w:rPr>
              <w:t>Ve studijním programu se rozlišují tyto druhy pedagogických odborných praxí:</w:t>
            </w:r>
          </w:p>
          <w:p w:rsidR="005449F9" w:rsidRPr="00FE5CF6" w:rsidRDefault="005449F9" w:rsidP="005449F9">
            <w:pPr>
              <w:numPr>
                <w:ilvl w:val="0"/>
                <w:numId w:val="5"/>
              </w:numPr>
              <w:tabs>
                <w:tab w:val="num" w:pos="720"/>
              </w:tabs>
              <w:autoSpaceDE w:val="0"/>
              <w:autoSpaceDN w:val="0"/>
              <w:adjustRightInd w:val="0"/>
              <w:jc w:val="both"/>
              <w:rPr>
                <w:rFonts w:eastAsia="Calibri"/>
              </w:rPr>
            </w:pPr>
            <w:r w:rsidRPr="00FE5CF6">
              <w:rPr>
                <w:rFonts w:eastAsia="Calibri"/>
                <w:bCs/>
              </w:rPr>
              <w:t>dílčí praxe - praktické pedagogické projekty</w:t>
            </w:r>
          </w:p>
          <w:p w:rsidR="005449F9" w:rsidRPr="00FE5CF6" w:rsidRDefault="005449F9" w:rsidP="005449F9">
            <w:pPr>
              <w:numPr>
                <w:ilvl w:val="0"/>
                <w:numId w:val="5"/>
              </w:numPr>
              <w:tabs>
                <w:tab w:val="num" w:pos="720"/>
              </w:tabs>
              <w:autoSpaceDE w:val="0"/>
              <w:autoSpaceDN w:val="0"/>
              <w:adjustRightInd w:val="0"/>
              <w:jc w:val="both"/>
              <w:rPr>
                <w:rFonts w:eastAsia="Calibri"/>
              </w:rPr>
            </w:pPr>
            <w:r w:rsidRPr="00FE5CF6">
              <w:rPr>
                <w:rFonts w:eastAsia="Calibri"/>
                <w:bCs/>
              </w:rPr>
              <w:t>průběžná praxe</w:t>
            </w:r>
          </w:p>
          <w:p w:rsidR="005449F9" w:rsidRPr="00FE5CF6" w:rsidRDefault="005449F9" w:rsidP="005449F9">
            <w:pPr>
              <w:numPr>
                <w:ilvl w:val="0"/>
                <w:numId w:val="5"/>
              </w:numPr>
              <w:tabs>
                <w:tab w:val="num" w:pos="720"/>
              </w:tabs>
              <w:autoSpaceDE w:val="0"/>
              <w:autoSpaceDN w:val="0"/>
              <w:adjustRightInd w:val="0"/>
              <w:jc w:val="both"/>
              <w:rPr>
                <w:rFonts w:eastAsia="Calibri"/>
              </w:rPr>
            </w:pPr>
            <w:r w:rsidRPr="00FE5CF6">
              <w:rPr>
                <w:rFonts w:eastAsia="Calibri"/>
                <w:bCs/>
              </w:rPr>
              <w:t>výcviková praxe</w:t>
            </w:r>
          </w:p>
          <w:p w:rsidR="005449F9" w:rsidRPr="00FE5CF6" w:rsidRDefault="005449F9" w:rsidP="005449F9">
            <w:pPr>
              <w:numPr>
                <w:ilvl w:val="0"/>
                <w:numId w:val="5"/>
              </w:numPr>
              <w:tabs>
                <w:tab w:val="num" w:pos="720"/>
              </w:tabs>
              <w:autoSpaceDE w:val="0"/>
              <w:autoSpaceDN w:val="0"/>
              <w:adjustRightInd w:val="0"/>
              <w:jc w:val="both"/>
              <w:rPr>
                <w:rFonts w:eastAsia="Calibri"/>
              </w:rPr>
            </w:pPr>
            <w:r w:rsidRPr="00FE5CF6">
              <w:rPr>
                <w:rFonts w:eastAsia="Calibri"/>
                <w:bCs/>
              </w:rPr>
              <w:t>souvislá praxe</w:t>
            </w:r>
          </w:p>
          <w:p w:rsidR="005449F9" w:rsidRPr="00FE5CF6" w:rsidRDefault="005449F9" w:rsidP="005449F9">
            <w:pPr>
              <w:numPr>
                <w:ilvl w:val="0"/>
                <w:numId w:val="5"/>
              </w:numPr>
              <w:tabs>
                <w:tab w:val="num" w:pos="720"/>
              </w:tabs>
              <w:autoSpaceDE w:val="0"/>
              <w:autoSpaceDN w:val="0"/>
              <w:adjustRightInd w:val="0"/>
              <w:jc w:val="both"/>
              <w:rPr>
                <w:rFonts w:eastAsia="Calibri"/>
              </w:rPr>
            </w:pPr>
            <w:r w:rsidRPr="00FE5CF6">
              <w:rPr>
                <w:rFonts w:eastAsia="Calibri"/>
                <w:bCs/>
              </w:rPr>
              <w:t>tvorba portfolia a zpracování deníku učitele</w:t>
            </w:r>
          </w:p>
          <w:p w:rsidR="005449F9" w:rsidRPr="00FE5CF6" w:rsidRDefault="005449F9" w:rsidP="005449F9">
            <w:pPr>
              <w:autoSpaceDE w:val="0"/>
              <w:autoSpaceDN w:val="0"/>
              <w:adjustRightInd w:val="0"/>
              <w:jc w:val="both"/>
              <w:rPr>
                <w:rFonts w:eastAsia="Calibri"/>
              </w:rPr>
            </w:pPr>
          </w:p>
          <w:p w:rsidR="005449F9" w:rsidRPr="00FE5CF6" w:rsidRDefault="005449F9" w:rsidP="005449F9">
            <w:pPr>
              <w:pStyle w:val="Odstavecseseznamem"/>
              <w:spacing w:after="0" w:line="240" w:lineRule="auto"/>
              <w:ind w:left="0"/>
              <w:contextualSpacing/>
              <w:jc w:val="both"/>
              <w:rPr>
                <w:rFonts w:ascii="Times New Roman" w:hAnsi="Times New Roman"/>
                <w:b/>
                <w:bCs/>
                <w:color w:val="000000"/>
                <w:sz w:val="20"/>
                <w:szCs w:val="20"/>
              </w:rPr>
            </w:pPr>
            <w:r w:rsidRPr="00FE5CF6">
              <w:rPr>
                <w:rFonts w:ascii="Times New Roman" w:hAnsi="Times New Roman"/>
                <w:b/>
                <w:bCs/>
                <w:color w:val="000000"/>
                <w:sz w:val="20"/>
                <w:szCs w:val="20"/>
              </w:rPr>
              <w:t xml:space="preserve">Dílčí praxe - praktické pedagogické projekty </w:t>
            </w:r>
          </w:p>
          <w:p w:rsidR="005449F9" w:rsidRPr="00FE5CF6" w:rsidRDefault="005449F9" w:rsidP="005449F9">
            <w:pPr>
              <w:jc w:val="both"/>
              <w:rPr>
                <w:color w:val="000000"/>
              </w:rPr>
            </w:pPr>
            <w:r w:rsidRPr="00FE5CF6">
              <w:rPr>
                <w:color w:val="000000"/>
              </w:rPr>
              <w:t>Jde o nespecifickou praxi, která zahrnuje rozličné typy úloh orientovaných na praktickou pedagogickou činnost v rámci teoretických kurzů. Vyučující si například v rámci těchto projektů může zvolit jednorázovou formu exkurze, během které může dokumentovat teoretické postuláty prezentované na svém povinném kurzu. K této formě praxe řadíme předměty Pedagogická propedeutika, Psychologická propedeutika a Didaktika mateřské školy. Jsou zařazeny v prvním ročníku studia.</w:t>
            </w:r>
          </w:p>
          <w:p w:rsidR="005449F9" w:rsidRPr="00FE5CF6" w:rsidRDefault="005449F9" w:rsidP="005449F9">
            <w:pPr>
              <w:pStyle w:val="Odstavecseseznamem"/>
              <w:spacing w:after="0" w:line="240" w:lineRule="auto"/>
              <w:jc w:val="both"/>
              <w:rPr>
                <w:rFonts w:ascii="Times New Roman" w:hAnsi="Times New Roman"/>
                <w:color w:val="000000"/>
                <w:sz w:val="20"/>
                <w:szCs w:val="20"/>
              </w:rPr>
            </w:pPr>
          </w:p>
          <w:p w:rsidR="005449F9" w:rsidRPr="00FE5CF6" w:rsidRDefault="005449F9" w:rsidP="005449F9">
            <w:pPr>
              <w:pStyle w:val="Odstavecseseznamem"/>
              <w:spacing w:after="0" w:line="240" w:lineRule="auto"/>
              <w:ind w:left="0"/>
              <w:contextualSpacing/>
              <w:jc w:val="both"/>
              <w:rPr>
                <w:rFonts w:ascii="Times New Roman" w:hAnsi="Times New Roman"/>
                <w:b/>
                <w:bCs/>
                <w:color w:val="000000"/>
                <w:sz w:val="20"/>
                <w:szCs w:val="20"/>
              </w:rPr>
            </w:pPr>
            <w:r w:rsidRPr="00FE5CF6">
              <w:rPr>
                <w:rFonts w:ascii="Times New Roman" w:hAnsi="Times New Roman"/>
                <w:b/>
                <w:bCs/>
                <w:color w:val="000000"/>
                <w:sz w:val="20"/>
                <w:szCs w:val="20"/>
              </w:rPr>
              <w:t>Průběžná praxe</w:t>
            </w:r>
          </w:p>
          <w:p w:rsidR="005449F9" w:rsidRPr="00FE5CF6" w:rsidRDefault="005449F9" w:rsidP="005449F9">
            <w:pPr>
              <w:jc w:val="both"/>
              <w:rPr>
                <w:bCs/>
                <w:color w:val="000000"/>
              </w:rPr>
            </w:pPr>
            <w:r w:rsidRPr="00FE5CF6">
              <w:rPr>
                <w:bCs/>
                <w:color w:val="000000"/>
              </w:rPr>
              <w:t xml:space="preserve">Jde o specifickou praxi, kde si studenti zkoušejí výuku v rámci obsahového zaměření předškolního vzdělávání na základě jednotlivě didakticky vedených předmětů. Mají možnost úzce spolupracovat a konzultovat s jednotlivými metodiky (vyučujícími), rovněž si vyzkoušet integraci jednotlivých oblastí a jejich témat do jednoho celku. K této formě je možné přiřadit předměty Výtvarný projev dítěte předškolního věku, Hudební tvorba dítěte předškolního věku, Rozvoj základných lokomocí dítěte předškolního věku, Jazyková a literární gramotnost, Rozvoj počátečních matematických představ, Rozvoj přírodovědné gramotnosti v předškolním vzdělávání. Tyto předměty studenti absolvují v druhém ročníku svého studia. </w:t>
            </w:r>
          </w:p>
          <w:p w:rsidR="005449F9" w:rsidRPr="00FE5CF6" w:rsidRDefault="005449F9" w:rsidP="005449F9">
            <w:pPr>
              <w:jc w:val="both"/>
              <w:rPr>
                <w:bCs/>
                <w:color w:val="000000"/>
              </w:rPr>
            </w:pPr>
          </w:p>
          <w:p w:rsidR="005449F9" w:rsidRPr="00FE5CF6" w:rsidRDefault="005449F9" w:rsidP="005449F9">
            <w:pPr>
              <w:pStyle w:val="Odstavecseseznamem"/>
              <w:spacing w:after="0" w:line="240" w:lineRule="auto"/>
              <w:ind w:left="0"/>
              <w:contextualSpacing/>
              <w:jc w:val="both"/>
              <w:rPr>
                <w:rFonts w:ascii="Times New Roman" w:hAnsi="Times New Roman"/>
                <w:b/>
                <w:bCs/>
                <w:color w:val="000000"/>
                <w:sz w:val="20"/>
                <w:szCs w:val="20"/>
              </w:rPr>
            </w:pPr>
            <w:r w:rsidRPr="00FE5CF6">
              <w:rPr>
                <w:rFonts w:ascii="Times New Roman" w:hAnsi="Times New Roman"/>
                <w:b/>
                <w:bCs/>
                <w:color w:val="000000"/>
                <w:sz w:val="20"/>
                <w:szCs w:val="20"/>
              </w:rPr>
              <w:t>Výcviková praxe</w:t>
            </w:r>
          </w:p>
          <w:p w:rsidR="005449F9" w:rsidRPr="00FE5CF6" w:rsidRDefault="005449F9" w:rsidP="005449F9">
            <w:pPr>
              <w:jc w:val="both"/>
              <w:rPr>
                <w:bCs/>
                <w:color w:val="000000"/>
              </w:rPr>
            </w:pPr>
            <w:r w:rsidRPr="00FE5CF6">
              <w:rPr>
                <w:bCs/>
                <w:color w:val="000000"/>
              </w:rPr>
              <w:t>Praxe nabízí možnost ověřit si pedagogické strategie v oblasti zájmových činností dětí předškolního věku. Ve studijním oboru je zastoupená povinně volitelným předměte</w:t>
            </w:r>
            <w:r w:rsidR="00EF4C0A">
              <w:rPr>
                <w:bCs/>
                <w:color w:val="000000"/>
              </w:rPr>
              <w:t>m</w:t>
            </w:r>
            <w:r w:rsidRPr="00FE5CF6">
              <w:rPr>
                <w:bCs/>
                <w:color w:val="000000"/>
              </w:rPr>
              <w:t xml:space="preserve"> Letní škola v přírodě. </w:t>
            </w:r>
          </w:p>
          <w:p w:rsidR="005449F9" w:rsidRPr="00FE5CF6" w:rsidRDefault="005449F9" w:rsidP="005449F9">
            <w:pPr>
              <w:pStyle w:val="Textkomente"/>
              <w:jc w:val="both"/>
            </w:pPr>
            <w:r w:rsidRPr="00FE5CF6">
              <w:rPr>
                <w:bCs/>
                <w:color w:val="000000"/>
              </w:rPr>
              <w:t xml:space="preserve">V rámci této praxe je možnost zapojení se do přípravy a vedení zájmových kroužků pro fakultní mateřské školy, které zabezpečují studenti na základě svých zájmových aktivit a preferencí. Doposud takto vznikly zájmové kroužky se zaměřením na keramiku, lidové tance, anglický jazyk a podobně. Jsou dobrovolnou aktivitou studentů, která je však příznivě hodnocena při státní závěrečné zkoušce, protože studenti i </w:t>
            </w:r>
            <w:r w:rsidRPr="00FE5CF6">
              <w:rPr>
                <w:bCs/>
              </w:rPr>
              <w:t xml:space="preserve">během tohoto typu praxe zpracovávají své portfolio s přípravami. Prostřednictvím výcvikové praxe studenti můžou přijít do kontaktu </w:t>
            </w:r>
            <w:r w:rsidRPr="00FE5CF6">
              <w:t>s jinými školami než fakultními a mají možnos</w:t>
            </w:r>
            <w:r w:rsidR="00EF4C0A">
              <w:t>t oslovit svého potenciálního zaměstnavatele</w:t>
            </w:r>
            <w:r w:rsidRPr="00FE5CF6">
              <w:t xml:space="preserve"> v regionu.</w:t>
            </w:r>
            <w:r w:rsidRPr="00FE5CF6">
              <w:rPr>
                <w:bCs/>
                <w:color w:val="000000"/>
              </w:rPr>
              <w:t xml:space="preserve"> Při této praxi dochází k spolupráci s různými institucemi v</w:t>
            </w:r>
            <w:r>
              <w:rPr>
                <w:bCs/>
                <w:color w:val="000000"/>
              </w:rPr>
              <w:t>e</w:t>
            </w:r>
            <w:r w:rsidRPr="00FE5CF6">
              <w:rPr>
                <w:bCs/>
                <w:color w:val="000000"/>
              </w:rPr>
              <w:t> zlínském regionu, které síťují terén předškolních zařízení.</w:t>
            </w:r>
          </w:p>
          <w:p w:rsidR="005449F9" w:rsidRPr="00FE5CF6" w:rsidRDefault="005449F9" w:rsidP="005449F9">
            <w:pPr>
              <w:jc w:val="both"/>
              <w:rPr>
                <w:bCs/>
              </w:rPr>
            </w:pPr>
          </w:p>
          <w:p w:rsidR="005449F9" w:rsidRPr="00FE5CF6" w:rsidRDefault="005449F9" w:rsidP="005449F9">
            <w:pPr>
              <w:jc w:val="both"/>
              <w:rPr>
                <w:bCs/>
                <w:color w:val="000000"/>
              </w:rPr>
            </w:pPr>
            <w:r w:rsidRPr="00FE5CF6">
              <w:rPr>
                <w:bCs/>
              </w:rPr>
              <w:t>K tomuto typu praxí však patří také projekt fakulty pod názvem Junior univerzita</w:t>
            </w:r>
            <w:r w:rsidR="00CD280C">
              <w:rPr>
                <w:bCs/>
              </w:rPr>
              <w:t>®</w:t>
            </w:r>
            <w:r w:rsidRPr="00FE5CF6">
              <w:rPr>
                <w:bCs/>
              </w:rPr>
              <w:t>. Autory vzdělávacích projektů pro děti v rámci Junior univerzity</w:t>
            </w:r>
            <w:r w:rsidR="00CD280C" w:rsidRPr="00A83CE5">
              <w:rPr>
                <w:bCs/>
                <w:vertAlign w:val="superscript"/>
              </w:rPr>
              <w:t>®</w:t>
            </w:r>
            <w:r w:rsidRPr="00FE5CF6">
              <w:rPr>
                <w:bCs/>
              </w:rPr>
              <w:t>, které realizují v měsíci červenec, jsou právě studenti programu. V rámci výcvikové práce se uskutečňuje rovněž projekt přípravy divadélek pro mateřské školy, projekt výchovných koncertů a přírodovědné projekty pro mateřské školy. Cílovou skupinou jsou především mateřské školy ve Zlínském regionu.</w:t>
            </w:r>
          </w:p>
          <w:p w:rsidR="005449F9" w:rsidRPr="00FE5CF6" w:rsidRDefault="005449F9" w:rsidP="005449F9">
            <w:pPr>
              <w:pStyle w:val="Odstavecseseznamem"/>
              <w:spacing w:after="0" w:line="240" w:lineRule="auto"/>
              <w:ind w:left="0"/>
              <w:contextualSpacing/>
              <w:jc w:val="both"/>
              <w:rPr>
                <w:rFonts w:ascii="Times New Roman" w:hAnsi="Times New Roman"/>
                <w:b/>
                <w:bCs/>
                <w:color w:val="000000"/>
                <w:sz w:val="20"/>
                <w:szCs w:val="20"/>
              </w:rPr>
            </w:pPr>
          </w:p>
          <w:p w:rsidR="005449F9" w:rsidRPr="00FE5CF6" w:rsidRDefault="005449F9" w:rsidP="005449F9">
            <w:pPr>
              <w:pStyle w:val="Odstavecseseznamem"/>
              <w:spacing w:after="0" w:line="240" w:lineRule="auto"/>
              <w:ind w:left="0"/>
              <w:contextualSpacing/>
              <w:jc w:val="both"/>
              <w:rPr>
                <w:rFonts w:ascii="Times New Roman" w:hAnsi="Times New Roman"/>
                <w:b/>
                <w:bCs/>
                <w:color w:val="000000"/>
                <w:sz w:val="20"/>
                <w:szCs w:val="20"/>
              </w:rPr>
            </w:pPr>
            <w:r w:rsidRPr="00FE5CF6">
              <w:rPr>
                <w:rFonts w:ascii="Times New Roman" w:hAnsi="Times New Roman"/>
                <w:b/>
                <w:bCs/>
                <w:color w:val="000000"/>
                <w:sz w:val="20"/>
                <w:szCs w:val="20"/>
              </w:rPr>
              <w:t>Souvislá praxe</w:t>
            </w:r>
          </w:p>
          <w:p w:rsidR="005449F9" w:rsidRPr="00FE5CF6" w:rsidRDefault="005449F9" w:rsidP="005449F9">
            <w:pPr>
              <w:jc w:val="both"/>
              <w:rPr>
                <w:bCs/>
                <w:color w:val="000000"/>
              </w:rPr>
            </w:pPr>
            <w:r w:rsidRPr="00FE5CF6">
              <w:rPr>
                <w:bCs/>
                <w:color w:val="000000"/>
              </w:rPr>
              <w:t>Jedná se o praxi, která tvoří souvislý přechod ke státní závěrečné zkoušce, je přemostěním mezi pozicí a statusem studenta a začínajícím učitelem mateřské školy. Praxe tohoto typu trvá čtyři týdny a probíhá ve fakultních mateřských školách. Student vystupuje v pozici učitele se všemi povinnostmi, které se k ní vztahují. Součástí praxe je příprava portfolia, které student předkládá a obhajuje během státní zkoušky. Náplní portfolia však nejsou jen výstupy, které vznikly při souvislé praxi. Portfolio praxe má tedy širší uplatnění.</w:t>
            </w:r>
          </w:p>
          <w:p w:rsidR="005449F9" w:rsidRPr="00FE5CF6" w:rsidRDefault="005449F9" w:rsidP="005449F9">
            <w:pPr>
              <w:pStyle w:val="Odstavecseseznamem"/>
              <w:spacing w:after="0" w:line="240" w:lineRule="auto"/>
              <w:ind w:left="0"/>
              <w:jc w:val="both"/>
              <w:rPr>
                <w:rFonts w:ascii="Times New Roman" w:hAnsi="Times New Roman"/>
                <w:bCs/>
                <w:color w:val="000000"/>
                <w:sz w:val="20"/>
                <w:szCs w:val="20"/>
              </w:rPr>
            </w:pPr>
          </w:p>
          <w:p w:rsidR="005449F9" w:rsidRPr="00FE5CF6" w:rsidRDefault="005449F9" w:rsidP="005449F9">
            <w:pPr>
              <w:pStyle w:val="Odstavecseseznamem"/>
              <w:spacing w:after="0" w:line="240" w:lineRule="auto"/>
              <w:ind w:left="0"/>
              <w:contextualSpacing/>
              <w:jc w:val="both"/>
              <w:rPr>
                <w:rFonts w:ascii="Times New Roman" w:hAnsi="Times New Roman"/>
                <w:b/>
                <w:bCs/>
                <w:color w:val="000000"/>
                <w:sz w:val="20"/>
                <w:szCs w:val="20"/>
              </w:rPr>
            </w:pPr>
            <w:r w:rsidRPr="00FE5CF6">
              <w:rPr>
                <w:rFonts w:ascii="Times New Roman" w:hAnsi="Times New Roman"/>
                <w:b/>
                <w:bCs/>
                <w:sz w:val="20"/>
                <w:szCs w:val="20"/>
              </w:rPr>
              <w:t>Tvorba portfolia praxe a zpracování deníku učitele</w:t>
            </w:r>
          </w:p>
          <w:p w:rsidR="005449F9" w:rsidRPr="00FE5CF6" w:rsidRDefault="005449F9" w:rsidP="005449F9">
            <w:pPr>
              <w:jc w:val="both"/>
              <w:rPr>
                <w:b/>
                <w:bCs/>
                <w:color w:val="000000"/>
              </w:rPr>
            </w:pPr>
            <w:r w:rsidRPr="00FE5CF6">
              <w:rPr>
                <w:bCs/>
                <w:color w:val="000000"/>
              </w:rPr>
              <w:t xml:space="preserve">Tento typ praxe je zařazený samostatně i proto, že do přípravy těchto materiálů vstupují všechny předcházející praxe, které student během svého studia absolvoval. To znamená, že student začíná pracovat na přípravě svého portfolia praxe už v prvním ročníku po absolvování předmětu Pedagogická propedeutika. Tam dostává možnost zpracovat například charakteristiku fakultních mateřských škol, </w:t>
            </w:r>
            <w:r>
              <w:rPr>
                <w:bCs/>
                <w:color w:val="000000"/>
              </w:rPr>
              <w:t>ale i jiných aktivit, s nimiž</w:t>
            </w:r>
            <w:r w:rsidRPr="00FE5CF6">
              <w:rPr>
                <w:bCs/>
                <w:color w:val="000000"/>
              </w:rPr>
              <w:t xml:space="preserve"> se setkává. Důležitou součástí celé koncepce praxí v oboru je zpracování deníku učitele mateřské školy, který se rovněž začíná tvořit už od prvního ročníku.</w:t>
            </w:r>
          </w:p>
          <w:p w:rsidR="00E90991" w:rsidRPr="0040774B" w:rsidRDefault="00E90991" w:rsidP="00E90991">
            <w:pPr>
              <w:autoSpaceDE w:val="0"/>
              <w:autoSpaceDN w:val="0"/>
              <w:adjustRightInd w:val="0"/>
              <w:jc w:val="both"/>
              <w:rPr>
                <w:rFonts w:eastAsia="Calibri"/>
                <w:highlight w:val="yellow"/>
              </w:rPr>
            </w:pPr>
          </w:p>
          <w:p w:rsidR="005449F9" w:rsidRPr="00FE5CF6" w:rsidRDefault="005449F9" w:rsidP="005449F9">
            <w:pPr>
              <w:autoSpaceDE w:val="0"/>
              <w:autoSpaceDN w:val="0"/>
              <w:adjustRightInd w:val="0"/>
              <w:jc w:val="both"/>
              <w:rPr>
                <w:rFonts w:eastAsia="Calibri"/>
              </w:rPr>
            </w:pPr>
            <w:r w:rsidRPr="00FE5CF6">
              <w:rPr>
                <w:rFonts w:eastAsia="Calibri"/>
              </w:rPr>
              <w:t xml:space="preserve">Povinné odborné praxe jsou v rámci programu realizovány ve veřejných, ale i soukromých mateřských školách (ve Zlínském regionu), jedna z nich je na Slovensku. Studenti mají možnost pozorovat dění i působit v různých typech škol podle zřizovatele, mají příležitost srovnání z hlediska využívaných pedagogických přístupů, ale i věkové a sociální struktury dětí. Školy pracují i s dětmi mladšími než tři roky, specificky se věnují i dětem při nástupu do základní školy. </w:t>
            </w:r>
          </w:p>
          <w:p w:rsidR="005449F9" w:rsidRPr="00FE5CF6" w:rsidRDefault="005449F9" w:rsidP="005449F9">
            <w:pPr>
              <w:autoSpaceDE w:val="0"/>
              <w:autoSpaceDN w:val="0"/>
              <w:adjustRightInd w:val="0"/>
              <w:jc w:val="both"/>
            </w:pPr>
            <w:r w:rsidRPr="00FE5CF6">
              <w:rPr>
                <w:rFonts w:eastAsia="Calibri"/>
              </w:rPr>
              <w:t xml:space="preserve">Zcela specifické prostředí se nabízí v univerzitní mateřské škole, kterou UTB ve Zlíně zřídila v roce 2011. Jde o ojedinělý model předškolního zařízení, který funguje na principu firemní školy, ve které jsou při přijímání upřednostňovány především děti pracovníků (akademiků) a studentů UTB. Zároveň je však fakultní školou pro studenty programu, využívá se tak synergický efekt mezi školou, akademiky i studenty a jejich přípravou. V roce 2017 má tři třídy a stabilní pozici v regionu, je jednou z devíti univerzitních mateřských škol v ČR. </w:t>
            </w:r>
            <w:r w:rsidRPr="00FE5CF6">
              <w:t xml:space="preserve">Status fakultní mateřské školy má dále Mateřská škola Otrokovice. </w:t>
            </w:r>
            <w:r w:rsidR="004E3E2A">
              <w:t>Je to sdružená MŠ sestávající</w:t>
            </w:r>
            <w:r w:rsidR="00EF4C0A">
              <w:t xml:space="preserve"> ze 7 mateřských škol, jedno zař</w:t>
            </w:r>
            <w:r w:rsidR="004E3E2A">
              <w:t>ízení tvoří jesle.</w:t>
            </w:r>
          </w:p>
          <w:p w:rsidR="00EE4D39" w:rsidRPr="0040774B" w:rsidRDefault="00EE4D39" w:rsidP="00DF5BF3">
            <w:pPr>
              <w:autoSpaceDE w:val="0"/>
              <w:autoSpaceDN w:val="0"/>
              <w:adjustRightInd w:val="0"/>
              <w:jc w:val="both"/>
            </w:pPr>
          </w:p>
        </w:tc>
      </w:tr>
      <w:tr w:rsidR="00B32C84" w:rsidRPr="0040774B" w:rsidTr="00A83CE5">
        <w:tc>
          <w:tcPr>
            <w:tcW w:w="1087" w:type="dxa"/>
            <w:shd w:val="clear" w:color="auto" w:fill="F7CAAC"/>
          </w:tcPr>
          <w:p w:rsidR="00B32C84" w:rsidRPr="0040774B" w:rsidRDefault="00B32C84" w:rsidP="00F37C01">
            <w:pPr>
              <w:jc w:val="both"/>
              <w:rPr>
                <w:b/>
              </w:rPr>
            </w:pPr>
            <w:r w:rsidRPr="0040774B">
              <w:rPr>
                <w:b/>
              </w:rPr>
              <w:t>Rozsah</w:t>
            </w:r>
          </w:p>
        </w:tc>
        <w:tc>
          <w:tcPr>
            <w:tcW w:w="3259" w:type="dxa"/>
          </w:tcPr>
          <w:p w:rsidR="00B32C84" w:rsidRPr="0040774B" w:rsidRDefault="00B32C84" w:rsidP="00EE4D39">
            <w:pPr>
              <w:jc w:val="both"/>
            </w:pPr>
          </w:p>
        </w:tc>
        <w:tc>
          <w:tcPr>
            <w:tcW w:w="804" w:type="dxa"/>
            <w:shd w:val="clear" w:color="auto" w:fill="F7CAAC"/>
          </w:tcPr>
          <w:p w:rsidR="00B32C84" w:rsidRPr="0040774B" w:rsidRDefault="00B32C84" w:rsidP="00F37C01">
            <w:pPr>
              <w:jc w:val="both"/>
              <w:rPr>
                <w:b/>
              </w:rPr>
            </w:pPr>
            <w:r w:rsidRPr="0040774B">
              <w:rPr>
                <w:b/>
              </w:rPr>
              <w:t>týdnů</w:t>
            </w:r>
          </w:p>
        </w:tc>
        <w:tc>
          <w:tcPr>
            <w:tcW w:w="1800" w:type="dxa"/>
          </w:tcPr>
          <w:p w:rsidR="00B32C84" w:rsidRPr="0040774B" w:rsidRDefault="00DF5BF3" w:rsidP="00F37C01">
            <w:pPr>
              <w:jc w:val="both"/>
            </w:pPr>
            <w:r w:rsidRPr="0040774B">
              <w:t>12</w:t>
            </w:r>
          </w:p>
        </w:tc>
        <w:tc>
          <w:tcPr>
            <w:tcW w:w="900" w:type="dxa"/>
            <w:shd w:val="clear" w:color="auto" w:fill="F7CAAC"/>
          </w:tcPr>
          <w:p w:rsidR="00B32C84" w:rsidRPr="0040774B" w:rsidRDefault="00B32C84" w:rsidP="00F37C01">
            <w:pPr>
              <w:jc w:val="both"/>
              <w:rPr>
                <w:b/>
              </w:rPr>
            </w:pPr>
            <w:r w:rsidRPr="0040774B">
              <w:rPr>
                <w:b/>
              </w:rPr>
              <w:t>hodin</w:t>
            </w:r>
          </w:p>
        </w:tc>
        <w:tc>
          <w:tcPr>
            <w:tcW w:w="2323" w:type="dxa"/>
          </w:tcPr>
          <w:p w:rsidR="00B32C84" w:rsidRPr="0040774B" w:rsidRDefault="00597895" w:rsidP="00F37C01">
            <w:pPr>
              <w:jc w:val="both"/>
            </w:pPr>
            <w:r w:rsidRPr="0040774B">
              <w:t>300</w:t>
            </w:r>
          </w:p>
        </w:tc>
      </w:tr>
      <w:tr w:rsidR="00B32C84" w:rsidRPr="0040774B" w:rsidTr="00A83CE5">
        <w:tc>
          <w:tcPr>
            <w:tcW w:w="7850" w:type="dxa"/>
            <w:gridSpan w:val="5"/>
            <w:shd w:val="clear" w:color="auto" w:fill="F7CAAC"/>
          </w:tcPr>
          <w:p w:rsidR="00B32C84" w:rsidRPr="0040774B" w:rsidRDefault="00B32C84" w:rsidP="00F37C01">
            <w:pPr>
              <w:jc w:val="both"/>
              <w:rPr>
                <w:b/>
              </w:rPr>
            </w:pPr>
            <w:r w:rsidRPr="0040774B">
              <w:rPr>
                <w:b/>
              </w:rPr>
              <w:t>Přehled pracovišť, na kterých má být praxe uskutečňována</w:t>
            </w:r>
          </w:p>
        </w:tc>
        <w:tc>
          <w:tcPr>
            <w:tcW w:w="2323" w:type="dxa"/>
            <w:shd w:val="clear" w:color="auto" w:fill="F7CAAC"/>
          </w:tcPr>
          <w:p w:rsidR="00B32C84" w:rsidRPr="0040774B" w:rsidRDefault="00B32C84" w:rsidP="00F37C01">
            <w:pPr>
              <w:jc w:val="both"/>
              <w:rPr>
                <w:b/>
              </w:rPr>
            </w:pPr>
            <w:r w:rsidRPr="0040774B">
              <w:rPr>
                <w:b/>
              </w:rPr>
              <w:t>Smluvně zajištěno</w:t>
            </w:r>
          </w:p>
        </w:tc>
      </w:tr>
      <w:tr w:rsidR="00B32C84" w:rsidRPr="0040774B" w:rsidTr="00A83CE5">
        <w:tc>
          <w:tcPr>
            <w:tcW w:w="7850" w:type="dxa"/>
            <w:gridSpan w:val="5"/>
          </w:tcPr>
          <w:p w:rsidR="00B32C84" w:rsidRPr="0040774B" w:rsidRDefault="00D53912" w:rsidP="00F37C01">
            <w:pPr>
              <w:jc w:val="both"/>
            </w:pPr>
            <w:r w:rsidRPr="0040774B">
              <w:t xml:space="preserve">Univerzitní mateřská škola </w:t>
            </w:r>
            <w:r w:rsidR="00EE4D39" w:rsidRPr="0040774B">
              <w:t>Qočna</w:t>
            </w:r>
            <w:r w:rsidRPr="0040774B">
              <w:t>, Zlín</w:t>
            </w:r>
          </w:p>
        </w:tc>
        <w:tc>
          <w:tcPr>
            <w:tcW w:w="2323" w:type="dxa"/>
          </w:tcPr>
          <w:p w:rsidR="00B32C84" w:rsidRPr="0040774B" w:rsidRDefault="00D53912" w:rsidP="00F37C01">
            <w:pPr>
              <w:jc w:val="both"/>
            </w:pPr>
            <w:r w:rsidRPr="0040774B">
              <w:t>ano</w:t>
            </w:r>
          </w:p>
        </w:tc>
      </w:tr>
      <w:tr w:rsidR="00B32C84" w:rsidRPr="0040774B" w:rsidTr="00A83CE5">
        <w:tc>
          <w:tcPr>
            <w:tcW w:w="7850" w:type="dxa"/>
            <w:gridSpan w:val="5"/>
          </w:tcPr>
          <w:p w:rsidR="00B32C84" w:rsidRPr="0040774B" w:rsidRDefault="00376461" w:rsidP="00F37C01">
            <w:pPr>
              <w:jc w:val="both"/>
            </w:pPr>
            <w:r w:rsidRPr="0040774B">
              <w:t>M</w:t>
            </w:r>
            <w:r w:rsidR="000F02D1" w:rsidRPr="0040774B">
              <w:t>ateřská škola</w:t>
            </w:r>
            <w:r w:rsidR="00D53912" w:rsidRPr="0040774B">
              <w:t xml:space="preserve"> </w:t>
            </w:r>
            <w:r w:rsidR="00EE4D39" w:rsidRPr="0040774B">
              <w:t>Otrokovice</w:t>
            </w:r>
          </w:p>
        </w:tc>
        <w:tc>
          <w:tcPr>
            <w:tcW w:w="2323" w:type="dxa"/>
          </w:tcPr>
          <w:p w:rsidR="00B32C84" w:rsidRPr="0040774B" w:rsidRDefault="00D53912" w:rsidP="00F37C01">
            <w:pPr>
              <w:jc w:val="both"/>
            </w:pPr>
            <w:r w:rsidRPr="0040774B">
              <w:t>ano</w:t>
            </w:r>
          </w:p>
        </w:tc>
      </w:tr>
      <w:tr w:rsidR="00B32C84" w:rsidRPr="0040774B" w:rsidTr="00A83CE5">
        <w:tc>
          <w:tcPr>
            <w:tcW w:w="7850" w:type="dxa"/>
            <w:gridSpan w:val="5"/>
          </w:tcPr>
          <w:p w:rsidR="00B32C84" w:rsidRPr="0040774B" w:rsidRDefault="000F02D1" w:rsidP="00F37C01">
            <w:pPr>
              <w:jc w:val="both"/>
            </w:pPr>
            <w:r w:rsidRPr="0040774B">
              <w:t xml:space="preserve">Mateřská škola Zlín </w:t>
            </w:r>
            <w:r w:rsidR="004E3E2A">
              <w:t>–</w:t>
            </w:r>
            <w:r w:rsidRPr="0040774B">
              <w:t xml:space="preserve"> </w:t>
            </w:r>
            <w:r w:rsidR="00D53912" w:rsidRPr="0040774B">
              <w:t>Kudlov</w:t>
            </w:r>
          </w:p>
        </w:tc>
        <w:tc>
          <w:tcPr>
            <w:tcW w:w="2323" w:type="dxa"/>
          </w:tcPr>
          <w:p w:rsidR="00B32C84" w:rsidRPr="0040774B" w:rsidRDefault="00A36AFB" w:rsidP="00F37C01">
            <w:pPr>
              <w:jc w:val="both"/>
            </w:pPr>
            <w:r w:rsidRPr="0040774B">
              <w:t>ano</w:t>
            </w:r>
          </w:p>
        </w:tc>
      </w:tr>
      <w:tr w:rsidR="00B32C84" w:rsidRPr="0040774B" w:rsidTr="00A83CE5">
        <w:tc>
          <w:tcPr>
            <w:tcW w:w="7850" w:type="dxa"/>
            <w:gridSpan w:val="5"/>
          </w:tcPr>
          <w:p w:rsidR="00B32C84" w:rsidRPr="0040774B" w:rsidRDefault="00A36AFB" w:rsidP="00F37C01">
            <w:pPr>
              <w:jc w:val="both"/>
            </w:pPr>
            <w:r w:rsidRPr="0040774B">
              <w:t xml:space="preserve">Súkromná materská škola Life Academy, s. r. </w:t>
            </w:r>
            <w:r w:rsidR="00570D8E" w:rsidRPr="0040774B">
              <w:t>o., Poprad</w:t>
            </w:r>
            <w:r w:rsidRPr="0040774B">
              <w:t xml:space="preserve"> (SR)</w:t>
            </w:r>
          </w:p>
        </w:tc>
        <w:tc>
          <w:tcPr>
            <w:tcW w:w="2323" w:type="dxa"/>
          </w:tcPr>
          <w:p w:rsidR="00B32C84" w:rsidRPr="0040774B" w:rsidRDefault="00A36AFB" w:rsidP="00F37C01">
            <w:pPr>
              <w:jc w:val="both"/>
            </w:pPr>
            <w:r w:rsidRPr="0040774B">
              <w:t>ano</w:t>
            </w:r>
          </w:p>
        </w:tc>
      </w:tr>
      <w:tr w:rsidR="00B32C84" w:rsidRPr="0040774B" w:rsidTr="00A83CE5">
        <w:tc>
          <w:tcPr>
            <w:tcW w:w="10173" w:type="dxa"/>
            <w:gridSpan w:val="6"/>
            <w:shd w:val="clear" w:color="auto" w:fill="F7CAAC"/>
          </w:tcPr>
          <w:p w:rsidR="00B32C84" w:rsidRPr="0040774B" w:rsidRDefault="00B32C84" w:rsidP="00F37C01">
            <w:pPr>
              <w:jc w:val="both"/>
            </w:pPr>
            <w:r w:rsidRPr="0040774B">
              <w:rPr>
                <w:b/>
              </w:rPr>
              <w:t>Zajištění odborné praxe v cizím jazyce (u studijních programů uskutečňovaných v cizím jazyce)</w:t>
            </w:r>
          </w:p>
        </w:tc>
      </w:tr>
      <w:tr w:rsidR="00B32C84" w:rsidRPr="0040774B" w:rsidTr="00A83CE5">
        <w:trPr>
          <w:trHeight w:val="310"/>
        </w:trPr>
        <w:tc>
          <w:tcPr>
            <w:tcW w:w="10173" w:type="dxa"/>
            <w:gridSpan w:val="6"/>
          </w:tcPr>
          <w:p w:rsidR="00B32C84" w:rsidRPr="0040774B" w:rsidRDefault="00E90991" w:rsidP="00E90991">
            <w:pPr>
              <w:jc w:val="both"/>
            </w:pPr>
            <w:r w:rsidRPr="0040774B">
              <w:t>-</w:t>
            </w:r>
          </w:p>
        </w:tc>
      </w:tr>
    </w:tbl>
    <w:p w:rsidR="008568E6" w:rsidRPr="0040774B" w:rsidRDefault="008568E6" w:rsidP="00B8153E">
      <w:pPr>
        <w:spacing w:after="160" w:line="259" w:lineRule="auto"/>
      </w:pPr>
    </w:p>
    <w:p w:rsidR="009F15FF" w:rsidRDefault="009F15FF"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Default="002C4C17" w:rsidP="00B8153E">
      <w:pPr>
        <w:spacing w:after="160" w:line="259" w:lineRule="auto"/>
        <w:rPr>
          <w:b/>
        </w:rPr>
      </w:pPr>
    </w:p>
    <w:p w:rsidR="002C4C17" w:rsidRPr="0040774B" w:rsidRDefault="002C4C17" w:rsidP="00B8153E">
      <w:pPr>
        <w:spacing w:after="160" w:line="259" w:lineRule="auto"/>
        <w:rPr>
          <w:b/>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09"/>
        <w:gridCol w:w="77"/>
        <w:gridCol w:w="632"/>
        <w:gridCol w:w="693"/>
        <w:gridCol w:w="694"/>
      </w:tblGrid>
      <w:tr w:rsidR="009F15FF" w:rsidRPr="0040774B" w:rsidTr="009F15FF">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Univerzita Tomáše Bati ve Zlíně</w:t>
            </w:r>
          </w:p>
        </w:tc>
      </w:tr>
      <w:tr w:rsidR="009F15FF" w:rsidRPr="0040774B" w:rsidTr="009F15FF">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Fakulta humanitních studií</w:t>
            </w:r>
          </w:p>
        </w:tc>
      </w:tr>
      <w:tr w:rsidR="009F15FF" w:rsidRPr="0040774B" w:rsidTr="009F15FF">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Učitelství pro mateřské školy</w:t>
            </w:r>
          </w:p>
        </w:tc>
      </w:tr>
      <w:tr w:rsidR="009F15FF" w:rsidRPr="0040774B" w:rsidTr="009F15FF">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Peter Gavora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prof. PhDr., CSc.</w:t>
            </w:r>
          </w:p>
        </w:tc>
      </w:tr>
      <w:tr w:rsidR="009F15FF" w:rsidRPr="0040774B" w:rsidTr="009F15FF">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Rok narození</w:t>
            </w:r>
          </w:p>
        </w:tc>
        <w:tc>
          <w:tcPr>
            <w:tcW w:w="829" w:type="dxa"/>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1942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pp</w:t>
            </w:r>
            <w:r w:rsidR="00EF4C0A">
              <w: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rozsah</w:t>
            </w:r>
          </w:p>
        </w:tc>
        <w:tc>
          <w:tcPr>
            <w:tcW w:w="709" w:type="dxa"/>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40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N</w:t>
            </w:r>
          </w:p>
        </w:tc>
      </w:tr>
      <w:tr w:rsidR="009F15FF" w:rsidRPr="0040774B" w:rsidTr="009F15FF">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pp</w:t>
            </w:r>
            <w:r w:rsidR="00EF4C0A">
              <w: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rozsah</w:t>
            </w:r>
          </w:p>
        </w:tc>
        <w:tc>
          <w:tcPr>
            <w:tcW w:w="709" w:type="dxa"/>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40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N</w:t>
            </w:r>
          </w:p>
        </w:tc>
      </w:tr>
      <w:tr w:rsidR="009F15FF" w:rsidRPr="0040774B" w:rsidTr="009F15FF">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rozsah</w:t>
            </w:r>
          </w:p>
        </w:tc>
      </w:tr>
      <w:tr w:rsidR="009F15FF" w:rsidRPr="0040774B" w:rsidTr="009F15FF">
        <w:tc>
          <w:tcPr>
            <w:tcW w:w="6345" w:type="dxa"/>
            <w:gridSpan w:val="5"/>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nejsou</w:t>
            </w:r>
          </w:p>
        </w:tc>
        <w:tc>
          <w:tcPr>
            <w:tcW w:w="1418"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p>
        </w:tc>
        <w:tc>
          <w:tcPr>
            <w:tcW w:w="2096" w:type="dxa"/>
            <w:gridSpan w:val="4"/>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p>
        </w:tc>
      </w:tr>
      <w:tr w:rsidR="009F15FF" w:rsidRPr="0040774B" w:rsidTr="009F15FF">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777"/>
        </w:trPr>
        <w:tc>
          <w:tcPr>
            <w:tcW w:w="9859" w:type="dxa"/>
            <w:gridSpan w:val="11"/>
            <w:tcBorders>
              <w:top w:val="nil"/>
              <w:left w:val="single" w:sz="4" w:space="0" w:color="auto"/>
              <w:bottom w:val="single" w:sz="4" w:space="0" w:color="auto"/>
              <w:right w:val="single" w:sz="4" w:space="0" w:color="auto"/>
            </w:tcBorders>
          </w:tcPr>
          <w:p w:rsidR="009F15FF" w:rsidRPr="0040774B" w:rsidRDefault="009F15FF" w:rsidP="009F15FF">
            <w:r w:rsidRPr="0040774B">
              <w:t>Metodologie pedagogického výzkumu, Seminář k bakalářské práci (dále viz BIIa).</w:t>
            </w:r>
          </w:p>
        </w:tc>
      </w:tr>
      <w:tr w:rsidR="009F15FF" w:rsidRPr="0040774B" w:rsidTr="009F15FF">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 xml:space="preserve">Údaje o vzdělání na VŠ </w:t>
            </w:r>
          </w:p>
        </w:tc>
      </w:tr>
      <w:tr w:rsidR="009F15FF" w:rsidRPr="0040774B" w:rsidTr="009F15FF">
        <w:tc>
          <w:tcPr>
            <w:tcW w:w="9859" w:type="dxa"/>
            <w:gridSpan w:val="11"/>
            <w:tcBorders>
              <w:top w:val="single" w:sz="4" w:space="0" w:color="auto"/>
              <w:left w:val="single" w:sz="4" w:space="0" w:color="auto"/>
              <w:bottom w:val="single" w:sz="4" w:space="0" w:color="auto"/>
              <w:right w:val="single" w:sz="4" w:space="0" w:color="auto"/>
            </w:tcBorders>
            <w:shd w:val="clear" w:color="auto" w:fill="auto"/>
          </w:tcPr>
          <w:p w:rsidR="009F15FF" w:rsidRPr="0040774B" w:rsidRDefault="009F15FF" w:rsidP="009F15FF">
            <w:pPr>
              <w:jc w:val="both"/>
            </w:pPr>
            <w:r w:rsidRPr="0040774B">
              <w:t>1965 FF UK Bratislava, ukončené magisterské studium, obor anglistika a slovakistika - Mgr.</w:t>
            </w:r>
          </w:p>
          <w:p w:rsidR="009F15FF" w:rsidRPr="0040774B" w:rsidRDefault="009F15FF" w:rsidP="009F15FF">
            <w:pPr>
              <w:jc w:val="both"/>
            </w:pPr>
            <w:r w:rsidRPr="0040774B">
              <w:t xml:space="preserve">1974 FF UK Bratislava, </w:t>
            </w:r>
            <w:r w:rsidRPr="0040774B">
              <w:rPr>
                <w:bCs/>
                <w:iCs/>
              </w:rPr>
              <w:t xml:space="preserve">vědecká aspirantura - </w:t>
            </w:r>
            <w:r w:rsidRPr="0040774B">
              <w:t xml:space="preserve"> CSc.</w:t>
            </w:r>
          </w:p>
          <w:p w:rsidR="009F15FF" w:rsidRPr="0040774B" w:rsidRDefault="009F15FF" w:rsidP="009F15FF">
            <w:pPr>
              <w:jc w:val="both"/>
            </w:pPr>
            <w:r w:rsidRPr="0040774B">
              <w:t>1997 PdF UK Bratislava, ukončené habilitační řízení v oboru Pedagogika – doc.</w:t>
            </w:r>
          </w:p>
          <w:p w:rsidR="009F15FF" w:rsidRPr="0040774B" w:rsidRDefault="009F15FF" w:rsidP="009F15FF">
            <w:pPr>
              <w:jc w:val="both"/>
            </w:pPr>
            <w:r w:rsidRPr="0040774B">
              <w:t>2004 FF UK Bratislava,</w:t>
            </w:r>
            <w:r w:rsidRPr="0040774B">
              <w:rPr>
                <w:bCs/>
              </w:rPr>
              <w:t xml:space="preserve"> ukončené jmenovací řízení v oboru P</w:t>
            </w:r>
            <w:r w:rsidRPr="0040774B">
              <w:t xml:space="preserve">edagogika – prof. </w:t>
            </w:r>
          </w:p>
          <w:p w:rsidR="009F15FF" w:rsidRPr="0040774B" w:rsidRDefault="009F15FF" w:rsidP="009F15FF">
            <w:pPr>
              <w:jc w:val="both"/>
            </w:pPr>
          </w:p>
        </w:tc>
      </w:tr>
      <w:tr w:rsidR="009F15FF" w:rsidRPr="0040774B" w:rsidTr="009F15FF">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Údaje o odborném působení od absolvování VŠ</w:t>
            </w:r>
          </w:p>
        </w:tc>
      </w:tr>
      <w:tr w:rsidR="009F15FF" w:rsidRPr="0040774B" w:rsidTr="009F15FF">
        <w:tc>
          <w:tcPr>
            <w:tcW w:w="9859" w:type="dxa"/>
            <w:gridSpan w:val="11"/>
            <w:tcBorders>
              <w:top w:val="single" w:sz="4" w:space="0" w:color="auto"/>
              <w:left w:val="single" w:sz="4" w:space="0" w:color="auto"/>
              <w:bottom w:val="single" w:sz="4" w:space="0" w:color="auto"/>
              <w:right w:val="single" w:sz="4" w:space="0" w:color="auto"/>
            </w:tcBorders>
            <w:shd w:val="clear" w:color="auto" w:fill="auto"/>
          </w:tcPr>
          <w:p w:rsidR="009F15FF" w:rsidRPr="0040774B" w:rsidRDefault="00EF4C0A" w:rsidP="009F15FF">
            <w:pPr>
              <w:jc w:val="both"/>
            </w:pPr>
            <w:r>
              <w:t>1965 – 1967 Střední ekonomická škola</w:t>
            </w:r>
            <w:r w:rsidR="009F15FF" w:rsidRPr="0040774B">
              <w:t xml:space="preserve"> v Nitře, učitel</w:t>
            </w:r>
          </w:p>
          <w:p w:rsidR="009F15FF" w:rsidRPr="0040774B" w:rsidRDefault="00EF4C0A" w:rsidP="009F15FF">
            <w:pPr>
              <w:jc w:val="both"/>
            </w:pPr>
            <w:r>
              <w:t>1967 – 1988 Pedagogická fakulta</w:t>
            </w:r>
            <w:r w:rsidR="009F15FF" w:rsidRPr="0040774B">
              <w:t xml:space="preserve"> v Nitře, učitel</w:t>
            </w:r>
          </w:p>
          <w:p w:rsidR="009F15FF" w:rsidRPr="0040774B" w:rsidRDefault="009F15FF" w:rsidP="009F15FF">
            <w:pPr>
              <w:jc w:val="both"/>
            </w:pPr>
            <w:r w:rsidRPr="0040774B">
              <w:t>1988 – 1991 Ústav experimentální pedagogiky SAV v Bratislavě, výzkumný pracovník</w:t>
            </w:r>
          </w:p>
          <w:p w:rsidR="009F15FF" w:rsidRPr="0040774B" w:rsidRDefault="009F15FF" w:rsidP="009F15FF">
            <w:pPr>
              <w:jc w:val="both"/>
            </w:pPr>
            <w:r w:rsidRPr="0040774B">
              <w:t xml:space="preserve">1992 – 2012 Pedagogická fakultě UK v Bratislavě, akademický pracovník </w:t>
            </w:r>
          </w:p>
          <w:p w:rsidR="009F15FF" w:rsidRPr="0040774B" w:rsidRDefault="009F15FF" w:rsidP="009F15FF">
            <w:pPr>
              <w:jc w:val="both"/>
              <w:rPr>
                <w:b/>
              </w:rPr>
            </w:pPr>
            <w:r w:rsidRPr="0040774B">
              <w:t>2012 – dosud FHS UTB Zlín, profesor</w:t>
            </w:r>
          </w:p>
        </w:tc>
      </w:tr>
      <w:tr w:rsidR="009F15FF" w:rsidRPr="0040774B" w:rsidTr="009F15FF">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Zkušenosti s vedením rigorózních a dizertačních prací</w:t>
            </w:r>
          </w:p>
        </w:tc>
      </w:tr>
      <w:tr w:rsidR="009F15FF" w:rsidRPr="0040774B" w:rsidTr="009F15FF">
        <w:trPr>
          <w:trHeight w:val="424"/>
        </w:trPr>
        <w:tc>
          <w:tcPr>
            <w:tcW w:w="9859" w:type="dxa"/>
            <w:gridSpan w:val="11"/>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Obhájených přibližně 40 diplomových a 15 dizertačních prací.</w:t>
            </w:r>
          </w:p>
        </w:tc>
      </w:tr>
      <w:tr w:rsidR="009F15FF" w:rsidRPr="0040774B" w:rsidTr="009F15FF">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Ohlasy publikací</w:t>
            </w:r>
          </w:p>
        </w:tc>
      </w:tr>
      <w:tr w:rsidR="009F15FF" w:rsidRPr="0040774B" w:rsidTr="009F15FF">
        <w:trPr>
          <w:cantSplit/>
        </w:trPr>
        <w:tc>
          <w:tcPr>
            <w:tcW w:w="334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Pedagogika</w:t>
            </w:r>
          </w:p>
        </w:tc>
        <w:tc>
          <w:tcPr>
            <w:tcW w:w="2245"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1997</w:t>
            </w:r>
          </w:p>
        </w:tc>
        <w:tc>
          <w:tcPr>
            <w:tcW w:w="2248" w:type="dxa"/>
            <w:gridSpan w:val="4"/>
            <w:tcBorders>
              <w:top w:val="single" w:sz="4" w:space="0" w:color="auto"/>
              <w:left w:val="single" w:sz="4" w:space="0" w:color="auto"/>
              <w:bottom w:val="single" w:sz="4" w:space="0" w:color="auto"/>
              <w:right w:val="single" w:sz="12" w:space="0" w:color="auto"/>
            </w:tcBorders>
          </w:tcPr>
          <w:p w:rsidR="009F15FF" w:rsidRPr="0040774B" w:rsidRDefault="009F15FF" w:rsidP="009F15FF">
            <w:pPr>
              <w:jc w:val="both"/>
            </w:pPr>
            <w:r w:rsidRPr="0040774B">
              <w:t>PdF UK Bratislava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sz w:val="18"/>
              </w:rPr>
            </w:pPr>
            <w:r w:rsidRPr="0040774B">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9F15FF" w:rsidRPr="0040774B" w:rsidRDefault="009F15FF" w:rsidP="009F15FF">
            <w:pPr>
              <w:jc w:val="both"/>
            </w:pPr>
            <w:r w:rsidRPr="0040774B">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rsidR="009F15FF" w:rsidRPr="0040774B" w:rsidRDefault="009F15FF" w:rsidP="009F15FF">
            <w:pPr>
              <w:jc w:val="both"/>
              <w:rPr>
                <w:b/>
              </w:rPr>
            </w:pPr>
            <w:r w:rsidRPr="0040774B">
              <w:rPr>
                <w:b/>
              </w:rPr>
              <w:t>9</w:t>
            </w:r>
          </w:p>
        </w:tc>
        <w:tc>
          <w:tcPr>
            <w:tcW w:w="693" w:type="dxa"/>
            <w:vMerge w:val="restart"/>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rPr>
                <w:b/>
              </w:rPr>
            </w:pPr>
            <w:r w:rsidRPr="0040774B">
              <w:rPr>
                <w:b/>
              </w:rPr>
              <w:t>10</w:t>
            </w:r>
          </w:p>
        </w:tc>
        <w:tc>
          <w:tcPr>
            <w:tcW w:w="694" w:type="dxa"/>
            <w:vMerge w:val="restart"/>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rPr>
                <w:b/>
              </w:rPr>
            </w:pPr>
            <w:r w:rsidRPr="0040774B">
              <w:rPr>
                <w:b/>
              </w:rPr>
              <w:t>400</w:t>
            </w:r>
          </w:p>
        </w:tc>
      </w:tr>
      <w:tr w:rsidR="009F15FF" w:rsidRPr="0040774B" w:rsidTr="009F15FF">
        <w:trPr>
          <w:trHeight w:val="205"/>
        </w:trPr>
        <w:tc>
          <w:tcPr>
            <w:tcW w:w="334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Pedagogika</w:t>
            </w:r>
          </w:p>
        </w:tc>
        <w:tc>
          <w:tcPr>
            <w:tcW w:w="2245"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2004</w:t>
            </w:r>
          </w:p>
        </w:tc>
        <w:tc>
          <w:tcPr>
            <w:tcW w:w="2248" w:type="dxa"/>
            <w:gridSpan w:val="4"/>
            <w:tcBorders>
              <w:top w:val="single" w:sz="4" w:space="0" w:color="auto"/>
              <w:left w:val="single" w:sz="4" w:space="0" w:color="auto"/>
              <w:bottom w:val="single" w:sz="4" w:space="0" w:color="auto"/>
              <w:right w:val="single" w:sz="12" w:space="0" w:color="auto"/>
            </w:tcBorders>
          </w:tcPr>
          <w:p w:rsidR="009F15FF" w:rsidRPr="0040774B" w:rsidRDefault="009F15FF" w:rsidP="009F15FF">
            <w:pPr>
              <w:jc w:val="both"/>
              <w:rPr>
                <w:highlight w:val="yellow"/>
              </w:rPr>
            </w:pPr>
            <w:r w:rsidRPr="0040774B">
              <w:t>UK Bratislava</w:t>
            </w: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9F15FF" w:rsidRPr="0040774B" w:rsidRDefault="009F15FF" w:rsidP="009F15FF">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9F15FF" w:rsidRPr="0040774B" w:rsidRDefault="009F15FF" w:rsidP="009F15FF">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9F15FF" w:rsidRPr="0040774B" w:rsidRDefault="009F15FF" w:rsidP="009F15FF">
            <w:pPr>
              <w:rPr>
                <w:b/>
              </w:rPr>
            </w:pPr>
          </w:p>
        </w:tc>
      </w:tr>
      <w:tr w:rsidR="009F15FF" w:rsidRPr="0040774B" w:rsidTr="009F15FF">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2347"/>
        </w:trPr>
        <w:tc>
          <w:tcPr>
            <w:tcW w:w="9859" w:type="dxa"/>
            <w:gridSpan w:val="11"/>
            <w:tcBorders>
              <w:top w:val="single" w:sz="4" w:space="0" w:color="auto"/>
              <w:left w:val="single" w:sz="4" w:space="0" w:color="auto"/>
              <w:bottom w:val="single" w:sz="4" w:space="0" w:color="auto"/>
              <w:right w:val="single" w:sz="4" w:space="0" w:color="auto"/>
            </w:tcBorders>
          </w:tcPr>
          <w:p w:rsidR="009F15FF" w:rsidRPr="0040774B" w:rsidRDefault="009F15FF" w:rsidP="009F15FF">
            <w:pPr>
              <w:rPr>
                <w:color w:val="222222"/>
                <w:shd w:val="clear" w:color="auto" w:fill="FFFFFF"/>
              </w:rPr>
            </w:pPr>
            <w:r w:rsidRPr="0040774B">
              <w:rPr>
                <w:color w:val="222222"/>
                <w:shd w:val="clear" w:color="auto" w:fill="FFFFFF"/>
              </w:rPr>
              <w:t xml:space="preserve">Gavora, P. (2015). Metodologický profil kvantitatívnych výskumných štúdií publikovaných v časopise Pedagogika. Porovnanie období 1995-2000 a 2010-2014. </w:t>
            </w:r>
            <w:r w:rsidRPr="0040774B">
              <w:rPr>
                <w:i/>
                <w:color w:val="222222"/>
                <w:shd w:val="clear" w:color="auto" w:fill="FFFFFF"/>
              </w:rPr>
              <w:t>Pedagogika, 65</w:t>
            </w:r>
            <w:r w:rsidRPr="0040774B">
              <w:rPr>
                <w:color w:val="222222"/>
                <w:shd w:val="clear" w:color="auto" w:fill="FFFFFF"/>
              </w:rPr>
              <w:t>(4)</w:t>
            </w:r>
            <w:r w:rsidRPr="0040774B">
              <w:rPr>
                <w:i/>
                <w:color w:val="222222"/>
                <w:shd w:val="clear" w:color="auto" w:fill="FFFFFF"/>
              </w:rPr>
              <w:t xml:space="preserve">, </w:t>
            </w:r>
            <w:r w:rsidRPr="0040774B">
              <w:rPr>
                <w:color w:val="222222"/>
                <w:shd w:val="clear" w:color="auto" w:fill="FFFFFF"/>
              </w:rPr>
              <w:t>372-391.</w:t>
            </w:r>
          </w:p>
          <w:p w:rsidR="009F15FF" w:rsidRPr="0040774B" w:rsidRDefault="009F15FF" w:rsidP="009F15FF">
            <w:pPr>
              <w:rPr>
                <w:i/>
              </w:rPr>
            </w:pPr>
            <w:r w:rsidRPr="0040774B">
              <w:t xml:space="preserve">Gavora, P. (2015). Obsahová analýza v pedagogickom výskume: Pohľad na jej súčasné podoby. </w:t>
            </w:r>
            <w:r w:rsidRPr="0040774B">
              <w:rPr>
                <w:i/>
              </w:rPr>
              <w:t>Pedagogická orientace, 25</w:t>
            </w:r>
            <w:r w:rsidRPr="0040774B">
              <w:t xml:space="preserve">(3), 345-371. </w:t>
            </w:r>
          </w:p>
          <w:p w:rsidR="009F15FF" w:rsidRPr="0040774B" w:rsidRDefault="009F15FF" w:rsidP="009F15FF">
            <w:pPr>
              <w:jc w:val="both"/>
            </w:pPr>
            <w:r w:rsidRPr="0040774B">
              <w:t xml:space="preserve">Gavora, P., Wiegerová, A., &amp; Navrátilová, H. Předškolní vzdělávání od dvou let: hlediska rodičů a učitelů. </w:t>
            </w:r>
            <w:r w:rsidRPr="0040774B">
              <w:rPr>
                <w:i/>
              </w:rPr>
              <w:t>Orbis Scholae</w:t>
            </w:r>
            <w:r w:rsidRPr="0040774B">
              <w:t>, 2018, v recenzním řízení.</w:t>
            </w:r>
          </w:p>
          <w:p w:rsidR="009F15FF" w:rsidRPr="0040774B" w:rsidRDefault="009F15FF" w:rsidP="009F15FF">
            <w:r w:rsidRPr="0040774B">
              <w:t xml:space="preserve">Wiegerová, A. </w:t>
            </w:r>
            <w:r w:rsidRPr="0040774B">
              <w:rPr>
                <w:shd w:val="clear" w:color="auto" w:fill="FFFFFF"/>
              </w:rPr>
              <w:t>&amp; Gavora, P. (2014). Proč chci být učitelkou v mateřské škole.</w:t>
            </w:r>
            <w:r w:rsidRPr="0040774B">
              <w:rPr>
                <w:i/>
                <w:shd w:val="clear" w:color="auto" w:fill="FFFFFF"/>
              </w:rPr>
              <w:t xml:space="preserve"> </w:t>
            </w:r>
            <w:r w:rsidRPr="0040774B">
              <w:rPr>
                <w:shd w:val="clear" w:color="auto" w:fill="FFFFFF"/>
              </w:rPr>
              <w:t>Pohled kvalitativního výzkumu.</w:t>
            </w:r>
            <w:r w:rsidRPr="0040774B">
              <w:t xml:space="preserve"> </w:t>
            </w:r>
            <w:r w:rsidRPr="0040774B">
              <w:rPr>
                <w:i/>
              </w:rPr>
              <w:t>Pedagogická orientace</w:t>
            </w:r>
            <w:r w:rsidR="005449F9">
              <w:rPr>
                <w:i/>
              </w:rPr>
              <w:t>,</w:t>
            </w:r>
            <w:r w:rsidR="005449F9">
              <w:t xml:space="preserve"> </w:t>
            </w:r>
            <w:r w:rsidRPr="0040774B">
              <w:rPr>
                <w:i/>
              </w:rPr>
              <w:t>24</w:t>
            </w:r>
            <w:r w:rsidRPr="0040774B">
              <w:t>(4), 510-534.</w:t>
            </w:r>
          </w:p>
          <w:p w:rsidR="009F15FF" w:rsidRPr="0040774B" w:rsidRDefault="009F15FF" w:rsidP="009F15FF">
            <w:pPr>
              <w:pStyle w:val="Bezmezer"/>
              <w:rPr>
                <w:rFonts w:ascii="Times New Roman" w:hAnsi="Times New Roman"/>
                <w:sz w:val="20"/>
                <w:szCs w:val="20"/>
                <w:lang w:val="cs-CZ"/>
              </w:rPr>
            </w:pPr>
            <w:r w:rsidRPr="0040774B">
              <w:rPr>
                <w:rFonts w:ascii="Times New Roman" w:hAnsi="Times New Roman"/>
                <w:sz w:val="20"/>
                <w:szCs w:val="20"/>
                <w:lang w:val="cs-CZ"/>
              </w:rPr>
              <w:t xml:space="preserve">Wiegerová, A., &amp; Gavora, P. (2015). Conceptualisation of the child and childhood by future pre-school teachers. </w:t>
            </w:r>
            <w:r w:rsidR="00B46621">
              <w:rPr>
                <w:rFonts w:ascii="Times New Roman" w:hAnsi="Times New Roman"/>
                <w:i/>
                <w:sz w:val="20"/>
                <w:szCs w:val="20"/>
                <w:lang w:val="cs-CZ"/>
              </w:rPr>
              <w:t>Pedagogika</w:t>
            </w:r>
            <w:r w:rsidRPr="0040774B">
              <w:rPr>
                <w:rFonts w:ascii="Times New Roman" w:hAnsi="Times New Roman"/>
                <w:i/>
                <w:sz w:val="20"/>
                <w:szCs w:val="20"/>
                <w:lang w:val="cs-CZ"/>
              </w:rPr>
              <w:t>, 65</w:t>
            </w:r>
            <w:r w:rsidRPr="0040774B">
              <w:rPr>
                <w:rFonts w:ascii="Times New Roman" w:hAnsi="Times New Roman"/>
                <w:sz w:val="20"/>
                <w:szCs w:val="20"/>
                <w:lang w:val="cs-CZ"/>
              </w:rPr>
              <w:t>(5), 502-515.</w:t>
            </w:r>
            <w:r w:rsidRPr="0040774B">
              <w:rPr>
                <w:rFonts w:ascii="Times New Roman" w:hAnsi="Times New Roman"/>
                <w:i/>
                <w:sz w:val="20"/>
                <w:szCs w:val="20"/>
                <w:lang w:val="cs-CZ"/>
              </w:rPr>
              <w:t xml:space="preserve"> </w:t>
            </w:r>
            <w:r w:rsidRPr="0040774B">
              <w:rPr>
                <w:rFonts w:ascii="Times New Roman" w:hAnsi="Times New Roman"/>
                <w:sz w:val="20"/>
                <w:szCs w:val="20"/>
                <w:lang w:val="cs-CZ"/>
              </w:rPr>
              <w:t xml:space="preserve"> </w:t>
            </w:r>
          </w:p>
          <w:p w:rsidR="009F15FF" w:rsidRPr="0040774B" w:rsidRDefault="009F15FF" w:rsidP="009F15FF"/>
        </w:tc>
      </w:tr>
      <w:tr w:rsidR="009F15FF" w:rsidRPr="0040774B" w:rsidTr="009F15FF">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E5B8B7" w:themeFill="accent2" w:themeFillTint="66"/>
          </w:tcPr>
          <w:p w:rsidR="009F15FF" w:rsidRPr="0040774B" w:rsidRDefault="009F15FF" w:rsidP="009F15FF">
            <w:pPr>
              <w:rPr>
                <w:b/>
              </w:rPr>
            </w:pPr>
            <w:r w:rsidRPr="0040774B">
              <w:rPr>
                <w:b/>
              </w:rPr>
              <w:t>Působení v zahraničí</w:t>
            </w:r>
          </w:p>
        </w:tc>
      </w:tr>
      <w:tr w:rsidR="009F15FF" w:rsidRPr="0040774B" w:rsidTr="003423DE">
        <w:trPr>
          <w:trHeight w:val="949"/>
        </w:trPr>
        <w:tc>
          <w:tcPr>
            <w:tcW w:w="9859" w:type="dxa"/>
            <w:gridSpan w:val="11"/>
            <w:tcBorders>
              <w:top w:val="single" w:sz="4" w:space="0" w:color="auto"/>
              <w:left w:val="single" w:sz="4" w:space="0" w:color="auto"/>
              <w:bottom w:val="single" w:sz="4" w:space="0" w:color="auto"/>
              <w:right w:val="single" w:sz="4" w:space="0" w:color="auto"/>
            </w:tcBorders>
          </w:tcPr>
          <w:p w:rsidR="009F15FF" w:rsidRPr="0040774B" w:rsidRDefault="009F15FF" w:rsidP="009F15FF">
            <w:r w:rsidRPr="0040774B">
              <w:t>Žádné nad 1 měsíc</w:t>
            </w:r>
          </w:p>
        </w:tc>
      </w:tr>
      <w:tr w:rsidR="009F15FF" w:rsidRPr="0040774B" w:rsidTr="009F15FF">
        <w:trPr>
          <w:cantSplit/>
          <w:trHeight w:val="470"/>
        </w:trPr>
        <w:tc>
          <w:tcPr>
            <w:tcW w:w="2518"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Peter Gavora, v.r.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2701F8" w:rsidRPr="0040774B" w:rsidRDefault="002701F8" w:rsidP="00B8153E">
      <w:pPr>
        <w:spacing w:after="160" w:line="259" w:lineRule="auto"/>
        <w:rPr>
          <w:b/>
        </w:rPr>
      </w:pPr>
    </w:p>
    <w:tbl>
      <w:tblPr>
        <w:tblW w:w="98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0"/>
        <w:gridCol w:w="829"/>
        <w:gridCol w:w="1721"/>
        <w:gridCol w:w="524"/>
        <w:gridCol w:w="468"/>
        <w:gridCol w:w="994"/>
        <w:gridCol w:w="709"/>
        <w:gridCol w:w="77"/>
        <w:gridCol w:w="632"/>
        <w:gridCol w:w="693"/>
        <w:gridCol w:w="694"/>
      </w:tblGrid>
      <w:tr w:rsidR="009F15FF" w:rsidRPr="0040774B" w:rsidTr="003671A0">
        <w:tc>
          <w:tcPr>
            <w:tcW w:w="9891"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3671A0">
        <w:tc>
          <w:tcPr>
            <w:tcW w:w="2550"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3671A0">
        <w:tc>
          <w:tcPr>
            <w:tcW w:w="2550"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3671A0">
        <w:tc>
          <w:tcPr>
            <w:tcW w:w="2550"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3671A0">
        <w:tc>
          <w:tcPr>
            <w:tcW w:w="2550"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Silvia Pokrivčáková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prof.</w:t>
            </w:r>
            <w:r w:rsidR="000262F1">
              <w:t xml:space="preserve"> </w:t>
            </w:r>
            <w:r w:rsidRPr="0040774B">
              <w:t>PaedDr., Ph.D.</w:t>
            </w:r>
          </w:p>
        </w:tc>
      </w:tr>
      <w:tr w:rsidR="009F15FF" w:rsidRPr="0040774B" w:rsidTr="003671A0">
        <w:tc>
          <w:tcPr>
            <w:tcW w:w="2550"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1971</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DC1D8B" w:rsidP="009F15FF">
            <w:pPr>
              <w:jc w:val="both"/>
            </w:pPr>
            <w:r>
              <w:t>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DC1D8B" w:rsidP="009F15FF">
            <w:pPr>
              <w:jc w:val="both"/>
            </w:pPr>
            <w:r>
              <w:t>20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8F6D43" w:rsidP="009F15FF">
            <w:pPr>
              <w:jc w:val="both"/>
            </w:pPr>
            <w:r>
              <w:t>082020</w:t>
            </w:r>
          </w:p>
        </w:tc>
      </w:tr>
      <w:tr w:rsidR="009F15FF" w:rsidRPr="0040774B" w:rsidTr="003671A0">
        <w:tc>
          <w:tcPr>
            <w:tcW w:w="5100"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DC1D8B" w:rsidP="009F15FF">
            <w:pPr>
              <w:jc w:val="both"/>
            </w:pPr>
            <w:r>
              <w:t>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DC1D8B" w:rsidP="009F15FF">
            <w:pPr>
              <w:jc w:val="both"/>
            </w:pPr>
            <w:r>
              <w:t>20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8F6D43" w:rsidP="009F15FF">
            <w:pPr>
              <w:jc w:val="both"/>
            </w:pPr>
            <w:r>
              <w:t>082020</w:t>
            </w:r>
          </w:p>
        </w:tc>
      </w:tr>
      <w:tr w:rsidR="009F15FF" w:rsidRPr="0040774B" w:rsidTr="003671A0">
        <w:tc>
          <w:tcPr>
            <w:tcW w:w="6092"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3671A0">
        <w:tc>
          <w:tcPr>
            <w:tcW w:w="6092" w:type="dxa"/>
            <w:gridSpan w:val="5"/>
          </w:tcPr>
          <w:p w:rsidR="009F15FF" w:rsidRPr="0040774B" w:rsidRDefault="009F15FF" w:rsidP="009F15FF">
            <w:pPr>
              <w:jc w:val="both"/>
            </w:pPr>
            <w:r w:rsidRPr="0040774B">
              <w:t>Trnavská univerzita v Trnave, SR</w:t>
            </w:r>
          </w:p>
        </w:tc>
        <w:tc>
          <w:tcPr>
            <w:tcW w:w="1703" w:type="dxa"/>
            <w:gridSpan w:val="2"/>
          </w:tcPr>
          <w:p w:rsidR="009F15FF" w:rsidRPr="0040774B" w:rsidRDefault="009F15FF" w:rsidP="009F15FF">
            <w:pPr>
              <w:jc w:val="both"/>
            </w:pPr>
            <w:r w:rsidRPr="0040774B">
              <w:t>DPP</w:t>
            </w:r>
          </w:p>
        </w:tc>
        <w:tc>
          <w:tcPr>
            <w:tcW w:w="2096" w:type="dxa"/>
            <w:gridSpan w:val="4"/>
          </w:tcPr>
          <w:p w:rsidR="009F15FF" w:rsidRPr="0040774B" w:rsidRDefault="009F15FF" w:rsidP="009F15FF">
            <w:pPr>
              <w:jc w:val="both"/>
            </w:pPr>
            <w:r w:rsidRPr="0040774B">
              <w:t>1,0 úvazek</w:t>
            </w:r>
          </w:p>
        </w:tc>
      </w:tr>
      <w:tr w:rsidR="009F15FF" w:rsidRPr="0040774B" w:rsidTr="003671A0">
        <w:tc>
          <w:tcPr>
            <w:tcW w:w="9891"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3671A0">
        <w:trPr>
          <w:trHeight w:val="470"/>
        </w:trPr>
        <w:tc>
          <w:tcPr>
            <w:tcW w:w="9891" w:type="dxa"/>
            <w:gridSpan w:val="11"/>
            <w:tcBorders>
              <w:top w:val="nil"/>
            </w:tcBorders>
          </w:tcPr>
          <w:p w:rsidR="009F15FF" w:rsidRPr="0040774B" w:rsidRDefault="002A4A66" w:rsidP="009F15FF">
            <w:pPr>
              <w:jc w:val="both"/>
            </w:pPr>
            <w:r>
              <w:t xml:space="preserve">Anglický jazyk I, Anglický jazyk II, </w:t>
            </w:r>
            <w:r w:rsidR="009F15FF" w:rsidRPr="0040774B">
              <w:t>Metodika anglického jazyka pro MŠ I, Metodika anglického jazyka pro MŠ II (dále viz BIIa)</w:t>
            </w:r>
          </w:p>
        </w:tc>
      </w:tr>
      <w:tr w:rsidR="009F15FF" w:rsidRPr="0040774B" w:rsidTr="003671A0">
        <w:tc>
          <w:tcPr>
            <w:tcW w:w="9891"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3671A0">
        <w:trPr>
          <w:trHeight w:val="1055"/>
        </w:trPr>
        <w:tc>
          <w:tcPr>
            <w:tcW w:w="9891" w:type="dxa"/>
            <w:gridSpan w:val="11"/>
          </w:tcPr>
          <w:p w:rsidR="009F15FF" w:rsidRPr="0040774B" w:rsidRDefault="009F15FF" w:rsidP="009F15FF">
            <w:pPr>
              <w:ind w:left="781" w:hanging="781"/>
              <w:rPr>
                <w:bCs/>
              </w:rPr>
            </w:pPr>
            <w:r w:rsidRPr="0040774B">
              <w:rPr>
                <w:bCs/>
              </w:rPr>
              <w:t>1995 – VŠPg Nitra, ukončené magisterské studium, aprobace: slovenský jazyk a lit. – anglický jazyk a lit. - Mgr.</w:t>
            </w:r>
          </w:p>
          <w:p w:rsidR="009F15FF" w:rsidRPr="0040774B" w:rsidRDefault="009F15FF" w:rsidP="009F15FF">
            <w:pPr>
              <w:ind w:left="781" w:hanging="781"/>
              <w:rPr>
                <w:bCs/>
              </w:rPr>
            </w:pPr>
            <w:r w:rsidRPr="0040774B">
              <w:rPr>
                <w:bCs/>
              </w:rPr>
              <w:t>2001 – PdF UKF Nitra, ukončené magisterské studium, aprobace: pedagogika – Mgr.</w:t>
            </w:r>
          </w:p>
          <w:p w:rsidR="009F15FF" w:rsidRPr="0040774B" w:rsidRDefault="009F15FF" w:rsidP="009F15FF">
            <w:pPr>
              <w:ind w:left="781" w:hanging="781"/>
              <w:rPr>
                <w:bCs/>
              </w:rPr>
            </w:pPr>
            <w:r w:rsidRPr="0040774B">
              <w:rPr>
                <w:bCs/>
              </w:rPr>
              <w:t>2001 – FF UKF Nitra, ukončené doktorandské studium v oboru Teória a dějiny slovenskej literatúry – PhD.</w:t>
            </w:r>
          </w:p>
          <w:p w:rsidR="009F15FF" w:rsidRPr="0040774B" w:rsidRDefault="009F15FF" w:rsidP="009F15FF">
            <w:pPr>
              <w:ind w:left="781" w:hanging="781"/>
              <w:rPr>
                <w:bCs/>
              </w:rPr>
            </w:pPr>
            <w:r w:rsidRPr="0040774B">
              <w:rPr>
                <w:bCs/>
              </w:rPr>
              <w:t>2002 – PdF UKF Nitra, ukončené rigorózní řízení v oboru Pedagogika – PaedDr.</w:t>
            </w:r>
          </w:p>
          <w:p w:rsidR="009F15FF" w:rsidRPr="0040774B" w:rsidRDefault="009F15FF" w:rsidP="009F15FF">
            <w:pPr>
              <w:ind w:left="781" w:hanging="781"/>
              <w:rPr>
                <w:bCs/>
              </w:rPr>
            </w:pPr>
            <w:r w:rsidRPr="0040774B">
              <w:rPr>
                <w:bCs/>
              </w:rPr>
              <w:t>2005</w:t>
            </w:r>
            <w:r w:rsidRPr="0040774B">
              <w:rPr>
                <w:b/>
                <w:bCs/>
              </w:rPr>
              <w:t xml:space="preserve"> – </w:t>
            </w:r>
            <w:r w:rsidRPr="0040774B">
              <w:rPr>
                <w:bCs/>
              </w:rPr>
              <w:t>PdF UKF Nitra, ukončené habilitační řízení v oboru Pedagogika – doc.</w:t>
            </w:r>
          </w:p>
          <w:p w:rsidR="009F15FF" w:rsidRPr="0040774B" w:rsidRDefault="009F15FF" w:rsidP="009F15FF">
            <w:pPr>
              <w:ind w:left="781" w:hanging="781"/>
            </w:pPr>
            <w:r w:rsidRPr="0040774B">
              <w:rPr>
                <w:bCs/>
              </w:rPr>
              <w:t xml:space="preserve">2014 – ukončené jmenovací řízení v oboru Odborová didaktika – prof. </w:t>
            </w:r>
          </w:p>
        </w:tc>
      </w:tr>
      <w:tr w:rsidR="009F15FF" w:rsidRPr="0040774B" w:rsidTr="003671A0">
        <w:tc>
          <w:tcPr>
            <w:tcW w:w="9891"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3671A0">
        <w:trPr>
          <w:trHeight w:val="1090"/>
        </w:trPr>
        <w:tc>
          <w:tcPr>
            <w:tcW w:w="9891" w:type="dxa"/>
            <w:gridSpan w:val="11"/>
          </w:tcPr>
          <w:p w:rsidR="009F15FF" w:rsidRPr="0040774B" w:rsidRDefault="009F15FF" w:rsidP="009F15FF">
            <w:pPr>
              <w:pStyle w:val="Normlnweb"/>
              <w:spacing w:before="0" w:beforeAutospacing="0" w:after="0" w:afterAutospacing="0"/>
              <w:ind w:left="1348" w:hanging="1348"/>
              <w:jc w:val="both"/>
              <w:rPr>
                <w:sz w:val="20"/>
                <w:szCs w:val="20"/>
              </w:rPr>
            </w:pPr>
            <w:r w:rsidRPr="0040774B">
              <w:rPr>
                <w:sz w:val="20"/>
                <w:szCs w:val="20"/>
              </w:rPr>
              <w:t>1995 Univerzita Konštantína Filozofa v Nitre, Katedra anglistiky a amerikanistiky FF, asistent</w:t>
            </w:r>
          </w:p>
          <w:p w:rsidR="009F15FF" w:rsidRPr="0040774B" w:rsidRDefault="009F15FF" w:rsidP="009F15FF">
            <w:pPr>
              <w:pStyle w:val="Normlnweb"/>
              <w:spacing w:before="0" w:beforeAutospacing="0" w:after="0" w:afterAutospacing="0"/>
              <w:ind w:left="1348" w:hanging="1348"/>
              <w:jc w:val="both"/>
              <w:rPr>
                <w:sz w:val="20"/>
                <w:szCs w:val="20"/>
              </w:rPr>
            </w:pPr>
            <w:r w:rsidRPr="0040774B">
              <w:rPr>
                <w:sz w:val="20"/>
                <w:szCs w:val="20"/>
              </w:rPr>
              <w:t>1998 – 2002 Slovenská poľnohospodárska univerzita v Nitre; Katedra pedagogiky a psychológie FEM, odborný asistent</w:t>
            </w:r>
          </w:p>
          <w:p w:rsidR="009F15FF" w:rsidRPr="0040774B" w:rsidRDefault="009F15FF" w:rsidP="009F15FF">
            <w:pPr>
              <w:pStyle w:val="Normlnweb"/>
              <w:spacing w:before="0" w:beforeAutospacing="0" w:after="0" w:afterAutospacing="0"/>
              <w:ind w:left="498" w:hanging="498"/>
              <w:jc w:val="both"/>
              <w:rPr>
                <w:sz w:val="20"/>
                <w:szCs w:val="20"/>
              </w:rPr>
            </w:pPr>
            <w:r w:rsidRPr="0040774B">
              <w:rPr>
                <w:sz w:val="20"/>
                <w:szCs w:val="20"/>
              </w:rPr>
              <w:t xml:space="preserve">2002 – 2016 Univerzita Konštantína Filozofa v Nitre, Katedra lingvodidaktiky, PdF, odborný asistent, od 2005 docent,  </w:t>
            </w:r>
          </w:p>
          <w:p w:rsidR="009F15FF" w:rsidRPr="0040774B" w:rsidRDefault="009F15FF" w:rsidP="009F15FF">
            <w:pPr>
              <w:pStyle w:val="Normlnweb"/>
              <w:spacing w:before="0" w:beforeAutospacing="0" w:after="0" w:afterAutospacing="0"/>
              <w:ind w:left="498" w:hanging="498"/>
              <w:jc w:val="both"/>
              <w:rPr>
                <w:sz w:val="20"/>
                <w:szCs w:val="20"/>
              </w:rPr>
            </w:pPr>
            <w:r w:rsidRPr="0040774B">
              <w:rPr>
                <w:sz w:val="20"/>
                <w:szCs w:val="20"/>
              </w:rPr>
              <w:t>od 2014 profesor</w:t>
            </w:r>
          </w:p>
          <w:p w:rsidR="009F15FF" w:rsidRPr="0040774B" w:rsidRDefault="009F15FF" w:rsidP="009F15FF">
            <w:pPr>
              <w:pStyle w:val="Normlnweb"/>
              <w:spacing w:before="0" w:beforeAutospacing="0" w:after="0" w:afterAutospacing="0"/>
              <w:jc w:val="both"/>
              <w:rPr>
                <w:sz w:val="20"/>
                <w:szCs w:val="20"/>
              </w:rPr>
            </w:pPr>
            <w:r w:rsidRPr="0040774B">
              <w:rPr>
                <w:sz w:val="20"/>
                <w:szCs w:val="20"/>
              </w:rPr>
              <w:t>2013 – dosud Univerzita Tomáše Bati ve Zlíně, Ústav moderních jazyků a litera</w:t>
            </w:r>
            <w:r w:rsidR="00EF4C0A">
              <w:rPr>
                <w:sz w:val="20"/>
                <w:szCs w:val="20"/>
              </w:rPr>
              <w:t>tur FHS, od 2013 docent, od 2014</w:t>
            </w:r>
            <w:r w:rsidRPr="0040774B">
              <w:rPr>
                <w:sz w:val="20"/>
                <w:szCs w:val="20"/>
              </w:rPr>
              <w:t xml:space="preserve"> profesor</w:t>
            </w:r>
          </w:p>
          <w:p w:rsidR="009F15FF" w:rsidRPr="0040774B" w:rsidRDefault="009F15FF" w:rsidP="009F15FF">
            <w:pPr>
              <w:pStyle w:val="Normlnweb"/>
              <w:spacing w:before="0" w:beforeAutospacing="0" w:after="0" w:afterAutospacing="0"/>
              <w:ind w:left="1348" w:hanging="1348"/>
              <w:jc w:val="both"/>
              <w:rPr>
                <w:sz w:val="20"/>
                <w:szCs w:val="20"/>
              </w:rPr>
            </w:pPr>
            <w:r w:rsidRPr="0040774B">
              <w:rPr>
                <w:sz w:val="20"/>
                <w:szCs w:val="20"/>
              </w:rPr>
              <w:t>2016 – dosud Trnavská univerzita v Trnave, Katedra anglického jazyka a literatúry PdF, profesor</w:t>
            </w:r>
          </w:p>
        </w:tc>
      </w:tr>
      <w:tr w:rsidR="009F15FF" w:rsidRPr="0040774B" w:rsidTr="003671A0">
        <w:trPr>
          <w:trHeight w:val="250"/>
        </w:trPr>
        <w:tc>
          <w:tcPr>
            <w:tcW w:w="9891"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3671A0">
        <w:trPr>
          <w:trHeight w:val="277"/>
        </w:trPr>
        <w:tc>
          <w:tcPr>
            <w:tcW w:w="9891" w:type="dxa"/>
            <w:gridSpan w:val="11"/>
          </w:tcPr>
          <w:p w:rsidR="009F15FF" w:rsidRPr="0040774B" w:rsidRDefault="009F15FF" w:rsidP="009F15FF">
            <w:pPr>
              <w:jc w:val="both"/>
            </w:pPr>
            <w:r w:rsidRPr="0040774B">
              <w:t>Obhájených několik desítek bakalářských a diplomových prací, dále vedení 12 rigorózních a 5 dizertačních prací.</w:t>
            </w:r>
          </w:p>
        </w:tc>
      </w:tr>
      <w:tr w:rsidR="009F15FF" w:rsidRPr="0040774B" w:rsidTr="003671A0">
        <w:trPr>
          <w:cantSplit/>
        </w:trPr>
        <w:tc>
          <w:tcPr>
            <w:tcW w:w="3379"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3671A0">
        <w:trPr>
          <w:cantSplit/>
        </w:trPr>
        <w:tc>
          <w:tcPr>
            <w:tcW w:w="3379" w:type="dxa"/>
            <w:gridSpan w:val="2"/>
          </w:tcPr>
          <w:p w:rsidR="009F15FF" w:rsidRPr="0040774B" w:rsidRDefault="009F15FF" w:rsidP="009F15FF">
            <w:pPr>
              <w:jc w:val="both"/>
            </w:pPr>
            <w:r w:rsidRPr="0040774B">
              <w:t>Pedagogika</w:t>
            </w:r>
          </w:p>
        </w:tc>
        <w:tc>
          <w:tcPr>
            <w:tcW w:w="2245" w:type="dxa"/>
            <w:gridSpan w:val="2"/>
          </w:tcPr>
          <w:p w:rsidR="009F15FF" w:rsidRPr="0040774B" w:rsidRDefault="009F15FF" w:rsidP="009F15FF">
            <w:pPr>
              <w:jc w:val="both"/>
            </w:pPr>
            <w:r w:rsidRPr="0040774B">
              <w:t>2005</w:t>
            </w:r>
          </w:p>
        </w:tc>
        <w:tc>
          <w:tcPr>
            <w:tcW w:w="2248" w:type="dxa"/>
            <w:gridSpan w:val="4"/>
            <w:tcBorders>
              <w:right w:val="single" w:sz="12" w:space="0" w:color="auto"/>
            </w:tcBorders>
          </w:tcPr>
          <w:p w:rsidR="009F15FF" w:rsidRPr="0040774B" w:rsidRDefault="009F15FF" w:rsidP="009F15FF">
            <w:pPr>
              <w:jc w:val="both"/>
            </w:pPr>
            <w:r w:rsidRPr="0040774B">
              <w:t>UKF v Nitre</w:t>
            </w: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3671A0">
        <w:trPr>
          <w:cantSplit/>
          <w:trHeight w:val="70"/>
        </w:trPr>
        <w:tc>
          <w:tcPr>
            <w:tcW w:w="3379"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r w:rsidRPr="0040774B">
              <w:t>7</w:t>
            </w:r>
          </w:p>
        </w:tc>
        <w:tc>
          <w:tcPr>
            <w:tcW w:w="693" w:type="dxa"/>
            <w:vMerge w:val="restart"/>
          </w:tcPr>
          <w:p w:rsidR="009F15FF" w:rsidRPr="0040774B" w:rsidRDefault="009F15FF" w:rsidP="009F15FF">
            <w:pPr>
              <w:jc w:val="both"/>
            </w:pPr>
            <w:r w:rsidRPr="0040774B">
              <w:t>4</w:t>
            </w:r>
          </w:p>
        </w:tc>
        <w:tc>
          <w:tcPr>
            <w:tcW w:w="694" w:type="dxa"/>
            <w:vMerge w:val="restart"/>
          </w:tcPr>
          <w:p w:rsidR="009F15FF" w:rsidRPr="0040774B" w:rsidRDefault="009F15FF" w:rsidP="009F15FF">
            <w:pPr>
              <w:jc w:val="both"/>
            </w:pPr>
            <w:r w:rsidRPr="0040774B">
              <w:t>266</w:t>
            </w:r>
          </w:p>
        </w:tc>
      </w:tr>
      <w:tr w:rsidR="009F15FF" w:rsidRPr="0040774B" w:rsidTr="003671A0">
        <w:trPr>
          <w:trHeight w:val="205"/>
        </w:trPr>
        <w:tc>
          <w:tcPr>
            <w:tcW w:w="3379" w:type="dxa"/>
            <w:gridSpan w:val="2"/>
          </w:tcPr>
          <w:p w:rsidR="009F15FF" w:rsidRPr="0040774B" w:rsidRDefault="009F15FF" w:rsidP="009F15FF">
            <w:pPr>
              <w:jc w:val="both"/>
            </w:pPr>
            <w:r w:rsidRPr="0040774B">
              <w:t>Odborová didaktika</w:t>
            </w:r>
          </w:p>
        </w:tc>
        <w:tc>
          <w:tcPr>
            <w:tcW w:w="2245" w:type="dxa"/>
            <w:gridSpan w:val="2"/>
          </w:tcPr>
          <w:p w:rsidR="009F15FF" w:rsidRPr="0040774B" w:rsidRDefault="009F15FF" w:rsidP="009F15FF">
            <w:pPr>
              <w:jc w:val="both"/>
            </w:pPr>
            <w:r w:rsidRPr="0040774B">
              <w:t>2014</w:t>
            </w:r>
          </w:p>
        </w:tc>
        <w:tc>
          <w:tcPr>
            <w:tcW w:w="2248" w:type="dxa"/>
            <w:gridSpan w:val="4"/>
            <w:tcBorders>
              <w:right w:val="single" w:sz="12" w:space="0" w:color="auto"/>
            </w:tcBorders>
          </w:tcPr>
          <w:p w:rsidR="009F15FF" w:rsidRPr="0040774B" w:rsidRDefault="009F15FF" w:rsidP="009F15FF">
            <w:pPr>
              <w:jc w:val="both"/>
            </w:pPr>
            <w:r w:rsidRPr="0040774B">
              <w:t>UKF v Nitre</w:t>
            </w: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3671A0">
        <w:tc>
          <w:tcPr>
            <w:tcW w:w="9891"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3671A0">
        <w:trPr>
          <w:trHeight w:val="70"/>
        </w:trPr>
        <w:tc>
          <w:tcPr>
            <w:tcW w:w="9891" w:type="dxa"/>
            <w:gridSpan w:val="11"/>
          </w:tcPr>
          <w:p w:rsidR="009F15FF" w:rsidRPr="00EF4C0A" w:rsidRDefault="009F15FF" w:rsidP="009F15FF">
            <w:r w:rsidRPr="00EF4C0A">
              <w:t xml:space="preserve">Pokrivčáková, S. (2013). </w:t>
            </w:r>
            <w:r w:rsidRPr="00EF4C0A">
              <w:rPr>
                <w:i/>
              </w:rPr>
              <w:t>CLIL Research in Slovakia</w:t>
            </w:r>
            <w:r w:rsidRPr="00EF4C0A">
              <w:t xml:space="preserve">. Hradec Králové: Gaudeamus. </w:t>
            </w:r>
          </w:p>
          <w:p w:rsidR="009F15FF" w:rsidRPr="00EF4C0A" w:rsidRDefault="009F15FF" w:rsidP="009F15FF">
            <w:r w:rsidRPr="00EF4C0A">
              <w:t xml:space="preserve">Pokrivčáková, S. et al. (2008). </w:t>
            </w:r>
            <w:r w:rsidRPr="00EF4C0A">
              <w:rPr>
                <w:i/>
              </w:rPr>
              <w:t>CLIL, plurilingvizmus a bilingválne vzdelávanie</w:t>
            </w:r>
            <w:r w:rsidRPr="00EF4C0A">
              <w:t>. (2. dopl. a preprac.). Nitra: ASPA. Pokrivčáková, S. (2006). Štruktúra vnútornej motivácie mladších žiakov k učeniu</w:t>
            </w:r>
            <w:r w:rsidR="00EF4C0A" w:rsidRPr="00EF4C0A">
              <w:t xml:space="preserve"> sa cudzích jazykov. In Petlák, E.</w:t>
            </w:r>
            <w:r w:rsidRPr="00EF4C0A">
              <w:t xml:space="preserve"> </w:t>
            </w:r>
            <w:r w:rsidR="00EF4C0A" w:rsidRPr="00EF4C0A">
              <w:t>et al</w:t>
            </w:r>
            <w:r w:rsidRPr="00EF4C0A">
              <w:t xml:space="preserve">. </w:t>
            </w:r>
            <w:r w:rsidRPr="00EF4C0A">
              <w:rPr>
                <w:i/>
                <w:iCs/>
              </w:rPr>
              <w:t>Pedagogicko</w:t>
            </w:r>
            <w:r w:rsidRPr="00EF4C0A">
              <w:rPr>
                <w:i/>
                <w:iCs/>
              </w:rPr>
              <w:softHyphen/>
            </w:r>
            <w:r w:rsidRPr="00EF4C0A">
              <w:rPr>
                <w:i/>
                <w:iCs/>
              </w:rPr>
              <w:noBreakHyphen/>
              <w:t>didaktické požiadavky motivácie žiakov do učebnej činnosti.</w:t>
            </w:r>
            <w:r w:rsidRPr="00EF4C0A">
              <w:t xml:space="preserve"> Nitra: PF UKF, 2006.</w:t>
            </w:r>
          </w:p>
          <w:p w:rsidR="009F15FF" w:rsidRPr="00EF4C0A" w:rsidRDefault="009F15FF" w:rsidP="009F15FF">
            <w:r w:rsidRPr="00EF4C0A">
              <w:t xml:space="preserve">Pokrivčáková, S. (2010). </w:t>
            </w:r>
            <w:r w:rsidRPr="00EF4C0A">
              <w:rPr>
                <w:i/>
              </w:rPr>
              <w:t>Modern Teacher of English</w:t>
            </w:r>
            <w:r w:rsidRPr="00EF4C0A">
              <w:t>. Nitra: ASPA.</w:t>
            </w:r>
          </w:p>
          <w:p w:rsidR="009F15FF" w:rsidRPr="00EF4C0A" w:rsidRDefault="00BD46C6" w:rsidP="009F15FF">
            <w:r>
              <w:t>Pokrivčáková, S. et al</w:t>
            </w:r>
            <w:r w:rsidR="009F15FF" w:rsidRPr="00EF4C0A">
              <w:t xml:space="preserve">. (2008). </w:t>
            </w:r>
            <w:r w:rsidR="009F15FF" w:rsidRPr="00EF4C0A">
              <w:rPr>
                <w:i/>
              </w:rPr>
              <w:t>Inovácie a trendy vo vyučovaní cudzích jazykov u žiakov mladšieho školského veku</w:t>
            </w:r>
            <w:r w:rsidR="009F15FF" w:rsidRPr="00EF4C0A">
              <w:t>. Nitra: UKF.</w:t>
            </w:r>
          </w:p>
          <w:p w:rsidR="009F15FF" w:rsidRPr="00EF4C0A" w:rsidRDefault="009F15FF" w:rsidP="009F15FF">
            <w:r w:rsidRPr="00EF4C0A">
              <w:t xml:space="preserve">Petlák, E., &amp; Pokrivčáková, S. (2005). On the need of innovation in teacher training, 2005. In </w:t>
            </w:r>
            <w:r w:rsidRPr="00EF4C0A">
              <w:rPr>
                <w:i/>
                <w:iCs/>
              </w:rPr>
              <w:t>The New Educational Review.</w:t>
            </w:r>
            <w:r w:rsidRPr="00EF4C0A">
              <w:t xml:space="preserve"> </w:t>
            </w:r>
            <w:r w:rsidRPr="00EF4C0A">
              <w:rPr>
                <w:i/>
              </w:rPr>
              <w:t>5</w:t>
            </w:r>
            <w:r w:rsidRPr="00EF4C0A">
              <w:t xml:space="preserve">(1), 107–116. </w:t>
            </w:r>
          </w:p>
          <w:p w:rsidR="009F15FF" w:rsidRPr="00EF4C0A" w:rsidRDefault="009F15FF" w:rsidP="009F15FF"/>
          <w:p w:rsidR="009F15FF" w:rsidRPr="00EF4C0A" w:rsidRDefault="009F15FF" w:rsidP="009F15FF">
            <w:r w:rsidRPr="00EF4C0A">
              <w:t>Členství v oborových a vědeckých radách univerzit (UTB Zlín, UK Bratislava, UKF Nitra, MU Brno, PU Prešov aj.)</w:t>
            </w:r>
          </w:p>
          <w:p w:rsidR="009F15FF" w:rsidRPr="00EF4C0A" w:rsidRDefault="009F15FF" w:rsidP="009F15FF">
            <w:pPr>
              <w:pStyle w:val="Nadpis4"/>
              <w:spacing w:before="0"/>
              <w:rPr>
                <w:rFonts w:ascii="Times New Roman" w:hAnsi="Times New Roman" w:cs="Times New Roman"/>
                <w:b w:val="0"/>
                <w:i w:val="0"/>
                <w:color w:val="auto"/>
              </w:rPr>
            </w:pPr>
            <w:r w:rsidRPr="00EF4C0A">
              <w:rPr>
                <w:rFonts w:ascii="Times New Roman" w:hAnsi="Times New Roman" w:cs="Times New Roman"/>
                <w:b w:val="0"/>
                <w:i w:val="0"/>
                <w:color w:val="auto"/>
              </w:rPr>
              <w:t>Členka redakční rady časopisu Journal of Language and Cultural Education a International Journal on Language, Literature and Culture in Education.Členka ústřední předmětové komise Štátneho pedagogického ústavu Bratislava.</w:t>
            </w:r>
          </w:p>
        </w:tc>
      </w:tr>
      <w:tr w:rsidR="009F15FF" w:rsidRPr="0040774B" w:rsidTr="003671A0">
        <w:trPr>
          <w:trHeight w:val="218"/>
        </w:trPr>
        <w:tc>
          <w:tcPr>
            <w:tcW w:w="9891"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3671A0">
        <w:trPr>
          <w:trHeight w:val="328"/>
        </w:trPr>
        <w:tc>
          <w:tcPr>
            <w:tcW w:w="9891" w:type="dxa"/>
            <w:gridSpan w:val="11"/>
          </w:tcPr>
          <w:p w:rsidR="009F15FF" w:rsidRPr="0040774B" w:rsidRDefault="009F15FF" w:rsidP="009F15FF">
            <w:pPr>
              <w:pStyle w:val="Zkladntextodsazen"/>
              <w:spacing w:after="0"/>
              <w:ind w:left="284" w:hanging="284"/>
            </w:pPr>
            <w:r w:rsidRPr="0040774B">
              <w:t>květen 2013 - studijní a přednáškový pobyt, Pädago</w:t>
            </w:r>
            <w:r w:rsidR="005449F9">
              <w:t>gische Hochschule OO, Linz, Rakou</w:t>
            </w:r>
            <w:r w:rsidRPr="0040774B">
              <w:t>sko</w:t>
            </w:r>
          </w:p>
          <w:p w:rsidR="009F15FF" w:rsidRPr="0040774B" w:rsidRDefault="009F15FF" w:rsidP="009F15FF">
            <w:pPr>
              <w:pStyle w:val="Zkladntextodsazen"/>
              <w:spacing w:after="0"/>
              <w:ind w:left="284" w:hanging="284"/>
            </w:pPr>
            <w:r w:rsidRPr="0040774B">
              <w:t>únor 2016 – přednáškový pobyt, Daugaupils, Lotyšsko</w:t>
            </w:r>
          </w:p>
          <w:p w:rsidR="009F15FF" w:rsidRPr="0040774B" w:rsidRDefault="009F15FF" w:rsidP="009F15FF">
            <w:pPr>
              <w:pStyle w:val="Zkladntextodsazen"/>
              <w:spacing w:after="0"/>
              <w:ind w:left="284" w:hanging="284"/>
            </w:pPr>
            <w:r w:rsidRPr="0040774B">
              <w:t>květen 2016 - přednáškový pobyt, Neapol, Taliansko</w:t>
            </w:r>
          </w:p>
          <w:p w:rsidR="009F15FF" w:rsidRPr="0040774B" w:rsidRDefault="009F15FF" w:rsidP="009F15FF">
            <w:r w:rsidRPr="0040774B">
              <w:t xml:space="preserve">září 2017 - studijní a přednáškový pobyt, SAAU Lapperanta, Fínsko </w:t>
            </w:r>
          </w:p>
        </w:tc>
      </w:tr>
      <w:tr w:rsidR="009F15FF" w:rsidRPr="0040774B" w:rsidTr="003671A0">
        <w:trPr>
          <w:cantSplit/>
          <w:trHeight w:val="470"/>
        </w:trPr>
        <w:tc>
          <w:tcPr>
            <w:tcW w:w="2550"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Silvia Pokrivčáková, v.r.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5B0326" w:rsidDel="00284A72" w:rsidRDefault="005B0326">
      <w:pPr>
        <w:rPr>
          <w:ins w:id="350" w:author="§.opiékoiíkkoíikoíi" w:date="2018-05-27T13:40:00Z"/>
          <w:del w:id="351" w:author="Hana Navrátilová" w:date="2018-05-31T14:02:00Z"/>
        </w:rPr>
      </w:pPr>
    </w:p>
    <w:p w:rsidR="005B0326" w:rsidRDefault="005B0326">
      <w:pPr>
        <w:rPr>
          <w:ins w:id="352" w:author="§.opiékoiíkkoíikoíi" w:date="2018-05-27T13:40:00Z"/>
        </w:rPr>
      </w:pPr>
    </w:p>
    <w:tbl>
      <w:tblPr>
        <w:tblW w:w="989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0"/>
        <w:gridCol w:w="829"/>
        <w:gridCol w:w="1721"/>
        <w:gridCol w:w="524"/>
        <w:gridCol w:w="468"/>
        <w:gridCol w:w="994"/>
        <w:gridCol w:w="713"/>
        <w:gridCol w:w="73"/>
        <w:gridCol w:w="636"/>
        <w:gridCol w:w="693"/>
        <w:gridCol w:w="694"/>
      </w:tblGrid>
      <w:tr w:rsidR="00EF4C0A" w:rsidRPr="00833531" w:rsidTr="003671A0">
        <w:tc>
          <w:tcPr>
            <w:tcW w:w="9895" w:type="dxa"/>
            <w:gridSpan w:val="11"/>
            <w:tcBorders>
              <w:bottom w:val="double" w:sz="4" w:space="0" w:color="auto"/>
            </w:tcBorders>
            <w:shd w:val="clear" w:color="auto" w:fill="BDD6EE"/>
          </w:tcPr>
          <w:p w:rsidR="00EF4C0A" w:rsidRPr="00833531" w:rsidRDefault="00EF4C0A" w:rsidP="00E374B8">
            <w:pPr>
              <w:jc w:val="both"/>
              <w:rPr>
                <w:b/>
                <w:sz w:val="28"/>
              </w:rPr>
            </w:pPr>
            <w:r w:rsidRPr="00833531">
              <w:rPr>
                <w:b/>
                <w:sz w:val="28"/>
              </w:rPr>
              <w:t>C-I – Personální zabezpečení</w:t>
            </w:r>
          </w:p>
        </w:tc>
      </w:tr>
      <w:tr w:rsidR="00EF4C0A" w:rsidRPr="00833531" w:rsidTr="003671A0">
        <w:tc>
          <w:tcPr>
            <w:tcW w:w="2550" w:type="dxa"/>
            <w:tcBorders>
              <w:top w:val="double" w:sz="4" w:space="0" w:color="auto"/>
            </w:tcBorders>
            <w:shd w:val="clear" w:color="auto" w:fill="F7CAAC"/>
          </w:tcPr>
          <w:p w:rsidR="00EF4C0A" w:rsidRPr="00833531" w:rsidRDefault="00EF4C0A" w:rsidP="00E374B8">
            <w:pPr>
              <w:jc w:val="both"/>
              <w:rPr>
                <w:b/>
              </w:rPr>
            </w:pPr>
            <w:r w:rsidRPr="00833531">
              <w:rPr>
                <w:b/>
              </w:rPr>
              <w:t>Vysoká škola</w:t>
            </w:r>
          </w:p>
        </w:tc>
        <w:tc>
          <w:tcPr>
            <w:tcW w:w="7345" w:type="dxa"/>
            <w:gridSpan w:val="10"/>
          </w:tcPr>
          <w:p w:rsidR="00EF4C0A" w:rsidRPr="00833531" w:rsidRDefault="00EF4C0A" w:rsidP="00E374B8">
            <w:pPr>
              <w:jc w:val="both"/>
            </w:pPr>
            <w:r>
              <w:t>UTB ve Zlíně</w:t>
            </w:r>
          </w:p>
        </w:tc>
      </w:tr>
      <w:tr w:rsidR="00EF4C0A" w:rsidRPr="00833531" w:rsidTr="003671A0">
        <w:tc>
          <w:tcPr>
            <w:tcW w:w="2550" w:type="dxa"/>
            <w:shd w:val="clear" w:color="auto" w:fill="F7CAAC"/>
          </w:tcPr>
          <w:p w:rsidR="00EF4C0A" w:rsidRPr="00833531" w:rsidRDefault="00EF4C0A" w:rsidP="00E374B8">
            <w:pPr>
              <w:jc w:val="both"/>
              <w:rPr>
                <w:b/>
              </w:rPr>
            </w:pPr>
            <w:r w:rsidRPr="00833531">
              <w:rPr>
                <w:b/>
              </w:rPr>
              <w:t>Součást vysoké školy</w:t>
            </w:r>
          </w:p>
        </w:tc>
        <w:tc>
          <w:tcPr>
            <w:tcW w:w="7345" w:type="dxa"/>
            <w:gridSpan w:val="10"/>
          </w:tcPr>
          <w:p w:rsidR="00EF4C0A" w:rsidRPr="00833531" w:rsidRDefault="00EF4C0A" w:rsidP="00E374B8">
            <w:pPr>
              <w:jc w:val="both"/>
            </w:pPr>
            <w:r>
              <w:t>FHS UTB ve Zlíně</w:t>
            </w:r>
          </w:p>
        </w:tc>
      </w:tr>
      <w:tr w:rsidR="00EF4C0A" w:rsidRPr="00833531" w:rsidTr="003671A0">
        <w:tc>
          <w:tcPr>
            <w:tcW w:w="2550" w:type="dxa"/>
            <w:shd w:val="clear" w:color="auto" w:fill="F7CAAC"/>
          </w:tcPr>
          <w:p w:rsidR="00EF4C0A" w:rsidRPr="00833531" w:rsidRDefault="00EF4C0A" w:rsidP="00E374B8">
            <w:pPr>
              <w:jc w:val="both"/>
              <w:rPr>
                <w:b/>
              </w:rPr>
            </w:pPr>
            <w:r w:rsidRPr="00833531">
              <w:rPr>
                <w:b/>
              </w:rPr>
              <w:t>Název studijního programu</w:t>
            </w:r>
          </w:p>
        </w:tc>
        <w:tc>
          <w:tcPr>
            <w:tcW w:w="7345" w:type="dxa"/>
            <w:gridSpan w:val="10"/>
          </w:tcPr>
          <w:p w:rsidR="00EF4C0A" w:rsidRPr="00833531" w:rsidRDefault="00EF4C0A" w:rsidP="00E374B8">
            <w:pPr>
              <w:jc w:val="both"/>
            </w:pPr>
            <w:r>
              <w:t>Učitelství pro mateřské školy</w:t>
            </w:r>
          </w:p>
        </w:tc>
      </w:tr>
      <w:tr w:rsidR="00EF4C0A" w:rsidRPr="00833531" w:rsidTr="003671A0">
        <w:tc>
          <w:tcPr>
            <w:tcW w:w="2550" w:type="dxa"/>
            <w:shd w:val="clear" w:color="auto" w:fill="F7CAAC"/>
          </w:tcPr>
          <w:p w:rsidR="00EF4C0A" w:rsidRPr="00833531" w:rsidRDefault="00EF4C0A" w:rsidP="00E374B8">
            <w:pPr>
              <w:jc w:val="both"/>
              <w:rPr>
                <w:b/>
              </w:rPr>
            </w:pPr>
            <w:r w:rsidRPr="00833531">
              <w:rPr>
                <w:b/>
              </w:rPr>
              <w:t>Jméno a příjmení</w:t>
            </w:r>
          </w:p>
        </w:tc>
        <w:tc>
          <w:tcPr>
            <w:tcW w:w="4536" w:type="dxa"/>
            <w:gridSpan w:val="5"/>
          </w:tcPr>
          <w:p w:rsidR="00EF4C0A" w:rsidRPr="00833531" w:rsidRDefault="00EF4C0A" w:rsidP="00E374B8">
            <w:pPr>
              <w:jc w:val="both"/>
            </w:pPr>
            <w:r>
              <w:t>Jana Kutnohorská</w:t>
            </w:r>
          </w:p>
        </w:tc>
        <w:tc>
          <w:tcPr>
            <w:tcW w:w="713" w:type="dxa"/>
            <w:shd w:val="clear" w:color="auto" w:fill="F7CAAC"/>
          </w:tcPr>
          <w:p w:rsidR="00EF4C0A" w:rsidRPr="00833531" w:rsidRDefault="00EF4C0A" w:rsidP="00E374B8">
            <w:pPr>
              <w:jc w:val="both"/>
              <w:rPr>
                <w:b/>
              </w:rPr>
            </w:pPr>
            <w:r w:rsidRPr="00833531">
              <w:rPr>
                <w:b/>
              </w:rPr>
              <w:t>Tituly</w:t>
            </w:r>
          </w:p>
        </w:tc>
        <w:tc>
          <w:tcPr>
            <w:tcW w:w="2096" w:type="dxa"/>
            <w:gridSpan w:val="4"/>
          </w:tcPr>
          <w:p w:rsidR="00EF4C0A" w:rsidRPr="00833531" w:rsidRDefault="00EF4C0A" w:rsidP="00E374B8">
            <w:pPr>
              <w:jc w:val="both"/>
            </w:pPr>
            <w:r>
              <w:t>doc.</w:t>
            </w:r>
            <w:r w:rsidR="000262F1">
              <w:t xml:space="preserve"> </w:t>
            </w:r>
            <w:r>
              <w:t>PhDr., CSc.</w:t>
            </w:r>
          </w:p>
        </w:tc>
      </w:tr>
      <w:tr w:rsidR="00EF4C0A" w:rsidRPr="00833531" w:rsidTr="003671A0">
        <w:tc>
          <w:tcPr>
            <w:tcW w:w="2550" w:type="dxa"/>
            <w:shd w:val="clear" w:color="auto" w:fill="F7CAAC"/>
          </w:tcPr>
          <w:p w:rsidR="00EF4C0A" w:rsidRPr="00833531" w:rsidRDefault="00EF4C0A" w:rsidP="00E374B8">
            <w:pPr>
              <w:jc w:val="both"/>
              <w:rPr>
                <w:b/>
              </w:rPr>
            </w:pPr>
            <w:r w:rsidRPr="00833531">
              <w:rPr>
                <w:b/>
              </w:rPr>
              <w:t>Rok narození</w:t>
            </w:r>
          </w:p>
        </w:tc>
        <w:tc>
          <w:tcPr>
            <w:tcW w:w="829" w:type="dxa"/>
          </w:tcPr>
          <w:p w:rsidR="00EF4C0A" w:rsidRPr="00833531" w:rsidRDefault="00EF4C0A" w:rsidP="00E374B8">
            <w:pPr>
              <w:jc w:val="both"/>
            </w:pPr>
            <w:r>
              <w:t>1949</w:t>
            </w:r>
          </w:p>
        </w:tc>
        <w:tc>
          <w:tcPr>
            <w:tcW w:w="1721" w:type="dxa"/>
            <w:shd w:val="clear" w:color="auto" w:fill="F7CAAC"/>
          </w:tcPr>
          <w:p w:rsidR="00EF4C0A" w:rsidRPr="00833531" w:rsidRDefault="00EF4C0A" w:rsidP="00E374B8">
            <w:pPr>
              <w:jc w:val="both"/>
              <w:rPr>
                <w:b/>
              </w:rPr>
            </w:pPr>
            <w:r w:rsidRPr="00833531">
              <w:rPr>
                <w:b/>
              </w:rPr>
              <w:t>typ vztahu k VŠ</w:t>
            </w:r>
          </w:p>
        </w:tc>
        <w:tc>
          <w:tcPr>
            <w:tcW w:w="992" w:type="dxa"/>
            <w:gridSpan w:val="2"/>
          </w:tcPr>
          <w:p w:rsidR="00EF4C0A" w:rsidRPr="007616E8" w:rsidRDefault="00EF4C0A" w:rsidP="00E374B8">
            <w:pPr>
              <w:jc w:val="both"/>
            </w:pPr>
            <w:r>
              <w:t>pp.</w:t>
            </w:r>
          </w:p>
        </w:tc>
        <w:tc>
          <w:tcPr>
            <w:tcW w:w="994" w:type="dxa"/>
            <w:shd w:val="clear" w:color="auto" w:fill="F7CAAC"/>
          </w:tcPr>
          <w:p w:rsidR="00EF4C0A" w:rsidRPr="007616E8" w:rsidRDefault="00EF4C0A" w:rsidP="00E374B8">
            <w:pPr>
              <w:jc w:val="both"/>
              <w:rPr>
                <w:b/>
              </w:rPr>
            </w:pPr>
            <w:r w:rsidRPr="007616E8">
              <w:rPr>
                <w:b/>
              </w:rPr>
              <w:t>Rozsah</w:t>
            </w:r>
          </w:p>
        </w:tc>
        <w:tc>
          <w:tcPr>
            <w:tcW w:w="713" w:type="dxa"/>
          </w:tcPr>
          <w:p w:rsidR="00EF4C0A" w:rsidRPr="007616E8" w:rsidRDefault="00EF4C0A" w:rsidP="00E374B8">
            <w:pPr>
              <w:jc w:val="both"/>
            </w:pPr>
            <w:r>
              <w:t>40 h.</w:t>
            </w:r>
          </w:p>
        </w:tc>
        <w:tc>
          <w:tcPr>
            <w:tcW w:w="709" w:type="dxa"/>
            <w:gridSpan w:val="2"/>
            <w:shd w:val="clear" w:color="auto" w:fill="F7CAAC"/>
          </w:tcPr>
          <w:p w:rsidR="00EF4C0A" w:rsidRPr="007616E8" w:rsidRDefault="00EF4C0A" w:rsidP="00E374B8">
            <w:pPr>
              <w:jc w:val="both"/>
              <w:rPr>
                <w:b/>
              </w:rPr>
            </w:pPr>
            <w:r w:rsidRPr="007616E8">
              <w:rPr>
                <w:b/>
              </w:rPr>
              <w:t>do kdy</w:t>
            </w:r>
          </w:p>
        </w:tc>
        <w:tc>
          <w:tcPr>
            <w:tcW w:w="1387" w:type="dxa"/>
            <w:gridSpan w:val="2"/>
          </w:tcPr>
          <w:p w:rsidR="00EF4C0A" w:rsidRPr="007616E8" w:rsidRDefault="00EF4C0A" w:rsidP="00E374B8">
            <w:pPr>
              <w:jc w:val="both"/>
            </w:pPr>
            <w:r>
              <w:t>N</w:t>
            </w:r>
          </w:p>
        </w:tc>
      </w:tr>
      <w:tr w:rsidR="00EF4C0A" w:rsidRPr="00833531" w:rsidTr="003671A0">
        <w:tc>
          <w:tcPr>
            <w:tcW w:w="5100" w:type="dxa"/>
            <w:gridSpan w:val="3"/>
            <w:shd w:val="clear" w:color="auto" w:fill="F7CAAC"/>
          </w:tcPr>
          <w:p w:rsidR="00EF4C0A" w:rsidRPr="00833531" w:rsidRDefault="00EF4C0A" w:rsidP="00E374B8">
            <w:pPr>
              <w:jc w:val="both"/>
              <w:rPr>
                <w:b/>
              </w:rPr>
            </w:pPr>
            <w:r w:rsidRPr="00833531">
              <w:rPr>
                <w:b/>
              </w:rPr>
              <w:t>Typ vztahu na součásti VŠ, která uskutečňuje st. program</w:t>
            </w:r>
          </w:p>
        </w:tc>
        <w:tc>
          <w:tcPr>
            <w:tcW w:w="992" w:type="dxa"/>
            <w:gridSpan w:val="2"/>
          </w:tcPr>
          <w:p w:rsidR="00EF4C0A" w:rsidRPr="00833531" w:rsidRDefault="00EF4C0A" w:rsidP="00E374B8">
            <w:pPr>
              <w:jc w:val="both"/>
            </w:pPr>
            <w:r>
              <w:t>pp.</w:t>
            </w:r>
          </w:p>
        </w:tc>
        <w:tc>
          <w:tcPr>
            <w:tcW w:w="994" w:type="dxa"/>
            <w:shd w:val="clear" w:color="auto" w:fill="F7CAAC"/>
          </w:tcPr>
          <w:p w:rsidR="00EF4C0A" w:rsidRPr="00833531" w:rsidRDefault="00EF4C0A" w:rsidP="00E374B8">
            <w:pPr>
              <w:jc w:val="both"/>
              <w:rPr>
                <w:b/>
              </w:rPr>
            </w:pPr>
            <w:r w:rsidRPr="00833531">
              <w:rPr>
                <w:b/>
              </w:rPr>
              <w:t>rozsah</w:t>
            </w:r>
          </w:p>
        </w:tc>
        <w:tc>
          <w:tcPr>
            <w:tcW w:w="713" w:type="dxa"/>
          </w:tcPr>
          <w:p w:rsidR="00EF4C0A" w:rsidRPr="00D6100D" w:rsidRDefault="00EF4C0A" w:rsidP="00E374B8">
            <w:pPr>
              <w:jc w:val="both"/>
              <w:rPr>
                <w:lang w:val="sk-SK"/>
              </w:rPr>
            </w:pPr>
            <w:r>
              <w:rPr>
                <w:lang w:val="sk-SK"/>
              </w:rPr>
              <w:t>40 h.</w:t>
            </w:r>
          </w:p>
        </w:tc>
        <w:tc>
          <w:tcPr>
            <w:tcW w:w="709" w:type="dxa"/>
            <w:gridSpan w:val="2"/>
            <w:shd w:val="clear" w:color="auto" w:fill="F7CAAC"/>
          </w:tcPr>
          <w:p w:rsidR="00EF4C0A" w:rsidRPr="00833531" w:rsidRDefault="00EF4C0A" w:rsidP="00E374B8">
            <w:pPr>
              <w:jc w:val="both"/>
              <w:rPr>
                <w:b/>
              </w:rPr>
            </w:pPr>
            <w:r w:rsidRPr="00833531">
              <w:rPr>
                <w:b/>
              </w:rPr>
              <w:t>do kdy</w:t>
            </w:r>
          </w:p>
        </w:tc>
        <w:tc>
          <w:tcPr>
            <w:tcW w:w="1387" w:type="dxa"/>
            <w:gridSpan w:val="2"/>
          </w:tcPr>
          <w:p w:rsidR="00EF4C0A" w:rsidRPr="00833531" w:rsidRDefault="00EF4C0A" w:rsidP="00E374B8">
            <w:pPr>
              <w:jc w:val="both"/>
            </w:pPr>
            <w:r>
              <w:t>N</w:t>
            </w:r>
          </w:p>
        </w:tc>
      </w:tr>
      <w:tr w:rsidR="00EF4C0A" w:rsidRPr="00833531" w:rsidTr="003671A0">
        <w:tc>
          <w:tcPr>
            <w:tcW w:w="6092" w:type="dxa"/>
            <w:gridSpan w:val="5"/>
            <w:shd w:val="clear" w:color="auto" w:fill="F7CAAC"/>
          </w:tcPr>
          <w:p w:rsidR="00EF4C0A" w:rsidRPr="00833531" w:rsidRDefault="00EF4C0A" w:rsidP="00E374B8">
            <w:pPr>
              <w:jc w:val="both"/>
            </w:pPr>
            <w:r w:rsidRPr="00833531">
              <w:rPr>
                <w:b/>
              </w:rPr>
              <w:t>Další současná působení jako akademický pracovník na jiných VŠ</w:t>
            </w:r>
          </w:p>
        </w:tc>
        <w:tc>
          <w:tcPr>
            <w:tcW w:w="1707" w:type="dxa"/>
            <w:gridSpan w:val="2"/>
            <w:shd w:val="clear" w:color="auto" w:fill="F7CAAC"/>
          </w:tcPr>
          <w:p w:rsidR="00EF4C0A" w:rsidRPr="00833531" w:rsidRDefault="00EF4C0A" w:rsidP="00E374B8">
            <w:pPr>
              <w:jc w:val="both"/>
              <w:rPr>
                <w:b/>
              </w:rPr>
            </w:pPr>
            <w:r w:rsidRPr="00833531">
              <w:rPr>
                <w:b/>
              </w:rPr>
              <w:t>typ prac. vztahu</w:t>
            </w:r>
          </w:p>
        </w:tc>
        <w:tc>
          <w:tcPr>
            <w:tcW w:w="2096" w:type="dxa"/>
            <w:gridSpan w:val="4"/>
            <w:shd w:val="clear" w:color="auto" w:fill="F7CAAC"/>
          </w:tcPr>
          <w:p w:rsidR="00EF4C0A" w:rsidRPr="00833531" w:rsidRDefault="00EF4C0A" w:rsidP="00E374B8">
            <w:pPr>
              <w:jc w:val="both"/>
              <w:rPr>
                <w:b/>
              </w:rPr>
            </w:pPr>
            <w:r w:rsidRPr="00833531">
              <w:rPr>
                <w:b/>
              </w:rPr>
              <w:t>rozsah</w:t>
            </w:r>
          </w:p>
        </w:tc>
      </w:tr>
      <w:tr w:rsidR="00EF4C0A" w:rsidRPr="00833531" w:rsidTr="003671A0">
        <w:tc>
          <w:tcPr>
            <w:tcW w:w="6092" w:type="dxa"/>
            <w:gridSpan w:val="5"/>
          </w:tcPr>
          <w:p w:rsidR="00EF4C0A" w:rsidRPr="00AA1D73" w:rsidRDefault="00EF4C0A" w:rsidP="00E374B8">
            <w:pPr>
              <w:jc w:val="both"/>
              <w:rPr>
                <w:highlight w:val="yellow"/>
              </w:rPr>
            </w:pPr>
            <w:r>
              <w:t>Univerzita Karlova, Lékařská fakulta v Hradci Králové</w:t>
            </w:r>
          </w:p>
        </w:tc>
        <w:tc>
          <w:tcPr>
            <w:tcW w:w="1707" w:type="dxa"/>
            <w:gridSpan w:val="2"/>
          </w:tcPr>
          <w:p w:rsidR="00EF4C0A" w:rsidRDefault="00EF4C0A" w:rsidP="00E374B8">
            <w:pPr>
              <w:jc w:val="both"/>
            </w:pPr>
            <w:r>
              <w:rPr>
                <w:bCs/>
                <w:sz w:val="19"/>
                <w:szCs w:val="19"/>
              </w:rPr>
              <w:t>pp.</w:t>
            </w:r>
          </w:p>
        </w:tc>
        <w:tc>
          <w:tcPr>
            <w:tcW w:w="2096" w:type="dxa"/>
            <w:gridSpan w:val="4"/>
          </w:tcPr>
          <w:p w:rsidR="00EF4C0A" w:rsidRDefault="00EF4C0A" w:rsidP="00E374B8">
            <w:pPr>
              <w:jc w:val="both"/>
            </w:pPr>
            <w:r>
              <w:t>8 h/týden</w:t>
            </w:r>
          </w:p>
        </w:tc>
      </w:tr>
      <w:tr w:rsidR="00EF4C0A" w:rsidRPr="00833531" w:rsidTr="003671A0">
        <w:tc>
          <w:tcPr>
            <w:tcW w:w="9895" w:type="dxa"/>
            <w:gridSpan w:val="11"/>
            <w:shd w:val="clear" w:color="auto" w:fill="F7CAAC"/>
          </w:tcPr>
          <w:p w:rsidR="00EF4C0A" w:rsidRPr="00833531" w:rsidRDefault="00EF4C0A" w:rsidP="00E374B8">
            <w:pPr>
              <w:jc w:val="both"/>
            </w:pPr>
            <w:r w:rsidRPr="00833531">
              <w:rPr>
                <w:b/>
              </w:rPr>
              <w:t>Předměty příslušného studijního programu a způsob zapojení do jejich výuky, příp. další zapojení do uskutečňování studijního programu</w:t>
            </w:r>
          </w:p>
        </w:tc>
      </w:tr>
      <w:tr w:rsidR="00EF4C0A" w:rsidRPr="00833531" w:rsidTr="003671A0">
        <w:trPr>
          <w:trHeight w:val="470"/>
        </w:trPr>
        <w:tc>
          <w:tcPr>
            <w:tcW w:w="9895" w:type="dxa"/>
            <w:gridSpan w:val="11"/>
            <w:tcBorders>
              <w:top w:val="nil"/>
            </w:tcBorders>
          </w:tcPr>
          <w:p w:rsidR="00EF4C0A" w:rsidRPr="00833531" w:rsidRDefault="00EF4C0A" w:rsidP="00E374B8">
            <w:pPr>
              <w:jc w:val="both"/>
            </w:pPr>
            <w:r>
              <w:t>Teorie výchovy a vzdělávání, Medicínská propedeutika, Metodologie pedagogického výzkumu (dále viz BIIa)</w:t>
            </w:r>
          </w:p>
        </w:tc>
      </w:tr>
      <w:tr w:rsidR="00EF4C0A" w:rsidRPr="00833531" w:rsidTr="003671A0">
        <w:tc>
          <w:tcPr>
            <w:tcW w:w="9895" w:type="dxa"/>
            <w:gridSpan w:val="11"/>
            <w:shd w:val="clear" w:color="auto" w:fill="F7CAAC"/>
          </w:tcPr>
          <w:p w:rsidR="00EF4C0A" w:rsidRPr="00833531" w:rsidRDefault="00EF4C0A" w:rsidP="00E374B8">
            <w:pPr>
              <w:jc w:val="both"/>
            </w:pPr>
            <w:r w:rsidRPr="00833531">
              <w:rPr>
                <w:b/>
              </w:rPr>
              <w:t xml:space="preserve">Údaje o vzdělání na VŠ </w:t>
            </w:r>
          </w:p>
        </w:tc>
      </w:tr>
      <w:tr w:rsidR="00EF4C0A" w:rsidRPr="00833531" w:rsidTr="003671A0">
        <w:trPr>
          <w:trHeight w:val="1055"/>
        </w:trPr>
        <w:tc>
          <w:tcPr>
            <w:tcW w:w="9895" w:type="dxa"/>
            <w:gridSpan w:val="11"/>
          </w:tcPr>
          <w:p w:rsidR="00EF4C0A" w:rsidRDefault="00EF4C0A" w:rsidP="00E374B8">
            <w:pPr>
              <w:jc w:val="both"/>
            </w:pPr>
            <w:r w:rsidRPr="00E66262">
              <w:t>19</w:t>
            </w:r>
            <w:r>
              <w:t xml:space="preserve">71 PdF OU Ostrava, ukončené magisterské studium, aprobace dějepis a </w:t>
            </w:r>
            <w:r w:rsidRPr="00E66262">
              <w:t>český jazyk</w:t>
            </w:r>
            <w:r>
              <w:t xml:space="preserve"> – Mgr.</w:t>
            </w:r>
          </w:p>
          <w:p w:rsidR="00EF4C0A" w:rsidRPr="00E66262" w:rsidRDefault="00EF4C0A" w:rsidP="00E374B8">
            <w:pPr>
              <w:jc w:val="both"/>
            </w:pPr>
            <w:r w:rsidRPr="00E66262">
              <w:t xml:space="preserve">1976 </w:t>
            </w:r>
            <w:r>
              <w:t xml:space="preserve">PdF OU Ostrava, </w:t>
            </w:r>
            <w:r w:rsidRPr="00487289">
              <w:t xml:space="preserve">rigorózní zkouška v oboru </w:t>
            </w:r>
            <w:r>
              <w:t>Historie</w:t>
            </w:r>
            <w:r w:rsidRPr="00487289">
              <w:t xml:space="preserve"> </w:t>
            </w:r>
            <w:r w:rsidRPr="00E66262">
              <w:t>– PhDr.</w:t>
            </w:r>
          </w:p>
          <w:p w:rsidR="00EF4C0A" w:rsidRDefault="00EF4C0A" w:rsidP="00E374B8">
            <w:pPr>
              <w:jc w:val="both"/>
            </w:pPr>
            <w:r>
              <w:t>1980 ČSAV</w:t>
            </w:r>
            <w:r w:rsidRPr="00E66262">
              <w:t>, komise pro udělov</w:t>
            </w:r>
            <w:r>
              <w:t>ání vědeckých hodností z oboru H</w:t>
            </w:r>
            <w:r w:rsidRPr="00E66262">
              <w:t xml:space="preserve">istorie </w:t>
            </w:r>
            <w:r>
              <w:t>(</w:t>
            </w:r>
            <w:r w:rsidRPr="00E66262">
              <w:t>Československé dějiny</w:t>
            </w:r>
            <w:r>
              <w:t xml:space="preserve">) </w:t>
            </w:r>
            <w:r w:rsidRPr="00E66262">
              <w:t xml:space="preserve">- CSc. </w:t>
            </w:r>
          </w:p>
          <w:p w:rsidR="00EF4C0A" w:rsidRPr="007616E8" w:rsidRDefault="00EF4C0A" w:rsidP="00E374B8">
            <w:pPr>
              <w:jc w:val="both"/>
            </w:pPr>
            <w:r>
              <w:t xml:space="preserve">1989 PdF OU Ostrava, </w:t>
            </w:r>
            <w:r w:rsidRPr="00487289">
              <w:t xml:space="preserve">ukončené habilitační řízení v oboru </w:t>
            </w:r>
            <w:r>
              <w:t>Cěskoslovenské dějiny – doc.</w:t>
            </w:r>
          </w:p>
        </w:tc>
      </w:tr>
      <w:tr w:rsidR="00EF4C0A" w:rsidRPr="00833531" w:rsidTr="003671A0">
        <w:tc>
          <w:tcPr>
            <w:tcW w:w="9895" w:type="dxa"/>
            <w:gridSpan w:val="11"/>
            <w:shd w:val="clear" w:color="auto" w:fill="F7CAAC"/>
          </w:tcPr>
          <w:p w:rsidR="00EF4C0A" w:rsidRPr="00833531" w:rsidRDefault="00EF4C0A" w:rsidP="00E374B8">
            <w:pPr>
              <w:jc w:val="both"/>
              <w:rPr>
                <w:b/>
              </w:rPr>
            </w:pPr>
            <w:r w:rsidRPr="00833531">
              <w:rPr>
                <w:b/>
              </w:rPr>
              <w:t>Údaje o odborném působení od absolvování VŠ</w:t>
            </w:r>
          </w:p>
        </w:tc>
      </w:tr>
      <w:tr w:rsidR="00EF4C0A" w:rsidRPr="00833531" w:rsidTr="003671A0">
        <w:trPr>
          <w:trHeight w:val="1090"/>
        </w:trPr>
        <w:tc>
          <w:tcPr>
            <w:tcW w:w="9895" w:type="dxa"/>
            <w:gridSpan w:val="11"/>
          </w:tcPr>
          <w:p w:rsidR="00EF4C0A" w:rsidRDefault="00EF4C0A" w:rsidP="00E374B8">
            <w:r>
              <w:t>1972 -</w:t>
            </w:r>
            <w:r w:rsidRPr="00E66262">
              <w:t>1987 ČSAV</w:t>
            </w:r>
            <w:r>
              <w:t>,</w:t>
            </w:r>
            <w:r w:rsidRPr="00E66262">
              <w:t xml:space="preserve"> Slezský ústav v Opavě, vědecko-výzkumný pracovník</w:t>
            </w:r>
          </w:p>
          <w:p w:rsidR="00EF4C0A" w:rsidRPr="00E66262" w:rsidRDefault="00EF4C0A" w:rsidP="00E374B8">
            <w:pPr>
              <w:jc w:val="both"/>
            </w:pPr>
            <w:r>
              <w:t>1976 -</w:t>
            </w:r>
            <w:r w:rsidRPr="00E66262">
              <w:t xml:space="preserve">1990 </w:t>
            </w:r>
            <w:r>
              <w:t>PdF OU Ostrava</w:t>
            </w:r>
            <w:r w:rsidRPr="00E66262">
              <w:t xml:space="preserve"> (souběžný prac.</w:t>
            </w:r>
            <w:r>
              <w:t xml:space="preserve"> </w:t>
            </w:r>
            <w:r w:rsidRPr="00E66262">
              <w:t>poměr)</w:t>
            </w:r>
          </w:p>
          <w:p w:rsidR="00EF4C0A" w:rsidRPr="00E66262" w:rsidRDefault="00EF4C0A" w:rsidP="00E374B8">
            <w:r>
              <w:t xml:space="preserve">1993 - </w:t>
            </w:r>
            <w:r w:rsidRPr="00E66262">
              <w:t xml:space="preserve">2002 Střední zdravotnická škola a Vyšší zdravotnická škola v Ostravě </w:t>
            </w:r>
          </w:p>
          <w:p w:rsidR="00EF4C0A" w:rsidRPr="00E66262" w:rsidRDefault="00EF4C0A" w:rsidP="00E374B8">
            <w:r>
              <w:t xml:space="preserve">1996 - </w:t>
            </w:r>
            <w:r w:rsidRPr="00E66262">
              <w:t>2002 Slezská univerzita (externí výuka)</w:t>
            </w:r>
          </w:p>
          <w:p w:rsidR="00EF4C0A" w:rsidRPr="00E66262" w:rsidRDefault="00EF4C0A" w:rsidP="00E374B8">
            <w:r w:rsidRPr="00E66262">
              <w:t>2002 - 2005 Zdravotně sociální fakulta Ostravské univerzity</w:t>
            </w:r>
          </w:p>
          <w:p w:rsidR="00EF4C0A" w:rsidRPr="00E66262" w:rsidRDefault="00EF4C0A" w:rsidP="00E374B8">
            <w:r>
              <w:t>2004 -</w:t>
            </w:r>
            <w:r w:rsidRPr="00E66262">
              <w:t xml:space="preserve"> dosud </w:t>
            </w:r>
            <w:r>
              <w:t>LF UK Hrade Králové, docent</w:t>
            </w:r>
          </w:p>
          <w:p w:rsidR="00EF4C0A" w:rsidRPr="00E66262" w:rsidRDefault="00EF4C0A" w:rsidP="00E374B8">
            <w:r>
              <w:t>2005 -</w:t>
            </w:r>
            <w:r w:rsidRPr="00E66262">
              <w:t xml:space="preserve"> 2010 Fakulta zdravotnických věd UP Olomouc</w:t>
            </w:r>
            <w:r>
              <w:t>, docent</w:t>
            </w:r>
          </w:p>
          <w:p w:rsidR="00EF4C0A" w:rsidRPr="008C0512" w:rsidRDefault="00EF4C0A" w:rsidP="00E374B8">
            <w:pPr>
              <w:pStyle w:val="Normlnweb"/>
              <w:spacing w:before="0" w:beforeAutospacing="0" w:after="0" w:afterAutospacing="0"/>
              <w:jc w:val="both"/>
              <w:rPr>
                <w:sz w:val="20"/>
                <w:szCs w:val="20"/>
              </w:rPr>
            </w:pPr>
            <w:r w:rsidRPr="008C0512">
              <w:rPr>
                <w:sz w:val="20"/>
                <w:szCs w:val="20"/>
              </w:rPr>
              <w:t xml:space="preserve">2010 - dosud </w:t>
            </w:r>
            <w:r>
              <w:rPr>
                <w:sz w:val="20"/>
                <w:szCs w:val="20"/>
              </w:rPr>
              <w:t xml:space="preserve">FHS </w:t>
            </w:r>
            <w:r w:rsidRPr="008C0512">
              <w:rPr>
                <w:sz w:val="20"/>
                <w:szCs w:val="20"/>
              </w:rPr>
              <w:t xml:space="preserve">UTB </w:t>
            </w:r>
            <w:r>
              <w:rPr>
                <w:sz w:val="20"/>
                <w:szCs w:val="20"/>
              </w:rPr>
              <w:t xml:space="preserve">ve </w:t>
            </w:r>
            <w:r w:rsidRPr="008C0512">
              <w:rPr>
                <w:sz w:val="20"/>
                <w:szCs w:val="20"/>
              </w:rPr>
              <w:t>Zlín</w:t>
            </w:r>
            <w:r>
              <w:rPr>
                <w:sz w:val="20"/>
                <w:szCs w:val="20"/>
              </w:rPr>
              <w:t>ě, docent</w:t>
            </w:r>
          </w:p>
        </w:tc>
      </w:tr>
      <w:tr w:rsidR="00EF4C0A" w:rsidRPr="00833531" w:rsidTr="003671A0">
        <w:trPr>
          <w:trHeight w:val="250"/>
        </w:trPr>
        <w:tc>
          <w:tcPr>
            <w:tcW w:w="9895" w:type="dxa"/>
            <w:gridSpan w:val="11"/>
            <w:shd w:val="clear" w:color="auto" w:fill="F7CAAC"/>
          </w:tcPr>
          <w:p w:rsidR="00EF4C0A" w:rsidRPr="00AC71B6" w:rsidRDefault="00EF4C0A" w:rsidP="00E374B8">
            <w:pPr>
              <w:jc w:val="both"/>
            </w:pPr>
            <w:r w:rsidRPr="00AC71B6">
              <w:rPr>
                <w:b/>
              </w:rPr>
              <w:t>Zkušenosti s vedením kvalifikačních a rigorózních prací</w:t>
            </w:r>
          </w:p>
        </w:tc>
      </w:tr>
      <w:tr w:rsidR="00EF4C0A" w:rsidRPr="00833531" w:rsidTr="003671A0">
        <w:trPr>
          <w:trHeight w:val="360"/>
        </w:trPr>
        <w:tc>
          <w:tcPr>
            <w:tcW w:w="9895" w:type="dxa"/>
            <w:gridSpan w:val="11"/>
          </w:tcPr>
          <w:p w:rsidR="00EF4C0A" w:rsidRPr="00AC71B6" w:rsidRDefault="00EF4C0A" w:rsidP="00E374B8">
            <w:pPr>
              <w:jc w:val="both"/>
            </w:pPr>
            <w:r>
              <w:t>Vedení několika desítek bakalářských prací (80) a diplomových prací (20), školitel disertačních prací (2 obhájené, 1 akt.)</w:t>
            </w:r>
          </w:p>
        </w:tc>
      </w:tr>
      <w:tr w:rsidR="00EF4C0A" w:rsidRPr="00833531" w:rsidTr="003671A0">
        <w:trPr>
          <w:cantSplit/>
        </w:trPr>
        <w:tc>
          <w:tcPr>
            <w:tcW w:w="3379" w:type="dxa"/>
            <w:gridSpan w:val="2"/>
            <w:tcBorders>
              <w:top w:val="single" w:sz="12" w:space="0" w:color="auto"/>
            </w:tcBorders>
            <w:shd w:val="clear" w:color="auto" w:fill="F7CAAC"/>
          </w:tcPr>
          <w:p w:rsidR="00EF4C0A" w:rsidRPr="00AC71B6" w:rsidRDefault="00EF4C0A" w:rsidP="00E374B8">
            <w:pPr>
              <w:jc w:val="both"/>
            </w:pPr>
            <w:r w:rsidRPr="00AC71B6">
              <w:rPr>
                <w:b/>
              </w:rPr>
              <w:t xml:space="preserve">Obor habilitačního řízení </w:t>
            </w:r>
          </w:p>
        </w:tc>
        <w:tc>
          <w:tcPr>
            <w:tcW w:w="2245" w:type="dxa"/>
            <w:gridSpan w:val="2"/>
            <w:tcBorders>
              <w:top w:val="single" w:sz="12" w:space="0" w:color="auto"/>
            </w:tcBorders>
            <w:shd w:val="clear" w:color="auto" w:fill="F7CAAC"/>
          </w:tcPr>
          <w:p w:rsidR="00EF4C0A" w:rsidRPr="00833531" w:rsidRDefault="00EF4C0A" w:rsidP="00E374B8">
            <w:pPr>
              <w:jc w:val="both"/>
            </w:pPr>
            <w:r w:rsidRPr="00833531">
              <w:rPr>
                <w:b/>
              </w:rPr>
              <w:t>Rok udělení hodnosti</w:t>
            </w:r>
          </w:p>
        </w:tc>
        <w:tc>
          <w:tcPr>
            <w:tcW w:w="2248" w:type="dxa"/>
            <w:gridSpan w:val="4"/>
            <w:tcBorders>
              <w:top w:val="single" w:sz="12" w:space="0" w:color="auto"/>
              <w:right w:val="single" w:sz="12" w:space="0" w:color="auto"/>
            </w:tcBorders>
            <w:shd w:val="clear" w:color="auto" w:fill="F7CAAC"/>
          </w:tcPr>
          <w:p w:rsidR="00EF4C0A" w:rsidRPr="00833531" w:rsidRDefault="00EF4C0A" w:rsidP="00E374B8">
            <w:pPr>
              <w:jc w:val="both"/>
            </w:pPr>
            <w:r w:rsidRPr="00833531">
              <w:rPr>
                <w:b/>
              </w:rPr>
              <w:t>Řízení konáno na VŠ</w:t>
            </w:r>
          </w:p>
        </w:tc>
        <w:tc>
          <w:tcPr>
            <w:tcW w:w="2023" w:type="dxa"/>
            <w:gridSpan w:val="3"/>
            <w:tcBorders>
              <w:top w:val="single" w:sz="12" w:space="0" w:color="auto"/>
              <w:left w:val="single" w:sz="12" w:space="0" w:color="auto"/>
            </w:tcBorders>
            <w:shd w:val="clear" w:color="auto" w:fill="F7CAAC"/>
          </w:tcPr>
          <w:p w:rsidR="00EF4C0A" w:rsidRPr="00833531" w:rsidRDefault="00EF4C0A" w:rsidP="00E374B8">
            <w:pPr>
              <w:jc w:val="both"/>
              <w:rPr>
                <w:b/>
              </w:rPr>
            </w:pPr>
            <w:r w:rsidRPr="00833531">
              <w:rPr>
                <w:b/>
              </w:rPr>
              <w:t>Ohlasy publikací</w:t>
            </w:r>
          </w:p>
        </w:tc>
      </w:tr>
      <w:tr w:rsidR="00EF4C0A" w:rsidRPr="00833531" w:rsidTr="003671A0">
        <w:trPr>
          <w:cantSplit/>
        </w:trPr>
        <w:tc>
          <w:tcPr>
            <w:tcW w:w="3379" w:type="dxa"/>
            <w:gridSpan w:val="2"/>
          </w:tcPr>
          <w:p w:rsidR="00EF4C0A" w:rsidRPr="00AD187D" w:rsidRDefault="00EF4C0A" w:rsidP="00E374B8">
            <w:pPr>
              <w:jc w:val="both"/>
              <w:rPr>
                <w:highlight w:val="yellow"/>
              </w:rPr>
            </w:pPr>
            <w:r>
              <w:t>Československé dějiny</w:t>
            </w:r>
          </w:p>
        </w:tc>
        <w:tc>
          <w:tcPr>
            <w:tcW w:w="2245" w:type="dxa"/>
            <w:gridSpan w:val="2"/>
          </w:tcPr>
          <w:p w:rsidR="00EF4C0A" w:rsidRPr="00AD187D" w:rsidRDefault="00EF4C0A" w:rsidP="00E374B8">
            <w:pPr>
              <w:jc w:val="both"/>
              <w:rPr>
                <w:highlight w:val="yellow"/>
              </w:rPr>
            </w:pPr>
            <w:r>
              <w:t>1989</w:t>
            </w:r>
          </w:p>
        </w:tc>
        <w:tc>
          <w:tcPr>
            <w:tcW w:w="2248" w:type="dxa"/>
            <w:gridSpan w:val="4"/>
            <w:tcBorders>
              <w:right w:val="single" w:sz="12" w:space="0" w:color="auto"/>
            </w:tcBorders>
          </w:tcPr>
          <w:p w:rsidR="00EF4C0A" w:rsidRPr="00AD187D" w:rsidRDefault="00EF4C0A" w:rsidP="00E374B8">
            <w:pPr>
              <w:rPr>
                <w:highlight w:val="yellow"/>
              </w:rPr>
            </w:pPr>
            <w:r>
              <w:t>PdF OU Ostrava</w:t>
            </w:r>
          </w:p>
        </w:tc>
        <w:tc>
          <w:tcPr>
            <w:tcW w:w="636" w:type="dxa"/>
            <w:tcBorders>
              <w:left w:val="single" w:sz="12" w:space="0" w:color="auto"/>
            </w:tcBorders>
            <w:shd w:val="clear" w:color="auto" w:fill="F7CAAC"/>
          </w:tcPr>
          <w:p w:rsidR="00EF4C0A" w:rsidRPr="00833531" w:rsidRDefault="00EF4C0A" w:rsidP="00E374B8">
            <w:pPr>
              <w:jc w:val="both"/>
            </w:pPr>
            <w:r w:rsidRPr="00833531">
              <w:rPr>
                <w:b/>
              </w:rPr>
              <w:t>WOS</w:t>
            </w:r>
          </w:p>
        </w:tc>
        <w:tc>
          <w:tcPr>
            <w:tcW w:w="693" w:type="dxa"/>
            <w:shd w:val="clear" w:color="auto" w:fill="F7CAAC"/>
          </w:tcPr>
          <w:p w:rsidR="00EF4C0A" w:rsidRPr="00833531" w:rsidRDefault="00EF4C0A" w:rsidP="00E374B8">
            <w:pPr>
              <w:jc w:val="both"/>
              <w:rPr>
                <w:sz w:val="18"/>
              </w:rPr>
            </w:pPr>
            <w:r w:rsidRPr="00833531">
              <w:rPr>
                <w:b/>
                <w:sz w:val="18"/>
              </w:rPr>
              <w:t>Scopus</w:t>
            </w:r>
          </w:p>
        </w:tc>
        <w:tc>
          <w:tcPr>
            <w:tcW w:w="694" w:type="dxa"/>
            <w:shd w:val="clear" w:color="auto" w:fill="F7CAAC"/>
          </w:tcPr>
          <w:p w:rsidR="00EF4C0A" w:rsidRPr="00833531" w:rsidRDefault="00EF4C0A" w:rsidP="00E374B8">
            <w:pPr>
              <w:jc w:val="both"/>
            </w:pPr>
            <w:r w:rsidRPr="00833531">
              <w:rPr>
                <w:b/>
                <w:sz w:val="18"/>
              </w:rPr>
              <w:t>ostatní</w:t>
            </w:r>
          </w:p>
        </w:tc>
      </w:tr>
      <w:tr w:rsidR="00EF4C0A" w:rsidRPr="00833531" w:rsidTr="003671A0">
        <w:trPr>
          <w:cantSplit/>
          <w:trHeight w:val="70"/>
        </w:trPr>
        <w:tc>
          <w:tcPr>
            <w:tcW w:w="3379" w:type="dxa"/>
            <w:gridSpan w:val="2"/>
            <w:shd w:val="clear" w:color="auto" w:fill="F7CAAC"/>
          </w:tcPr>
          <w:p w:rsidR="00EF4C0A" w:rsidRPr="00833531" w:rsidRDefault="00EF4C0A" w:rsidP="00E374B8">
            <w:pPr>
              <w:jc w:val="both"/>
            </w:pPr>
            <w:r w:rsidRPr="00833531">
              <w:rPr>
                <w:b/>
              </w:rPr>
              <w:t>Obor jmenovacího řízení</w:t>
            </w:r>
          </w:p>
        </w:tc>
        <w:tc>
          <w:tcPr>
            <w:tcW w:w="2245" w:type="dxa"/>
            <w:gridSpan w:val="2"/>
            <w:shd w:val="clear" w:color="auto" w:fill="F7CAAC"/>
          </w:tcPr>
          <w:p w:rsidR="00EF4C0A" w:rsidRPr="00833531" w:rsidRDefault="00EF4C0A" w:rsidP="00E374B8">
            <w:pPr>
              <w:jc w:val="both"/>
            </w:pPr>
            <w:r w:rsidRPr="00833531">
              <w:rPr>
                <w:b/>
              </w:rPr>
              <w:t>Rok udělení hodnosti</w:t>
            </w:r>
          </w:p>
        </w:tc>
        <w:tc>
          <w:tcPr>
            <w:tcW w:w="2248" w:type="dxa"/>
            <w:gridSpan w:val="4"/>
            <w:tcBorders>
              <w:right w:val="single" w:sz="12" w:space="0" w:color="auto"/>
            </w:tcBorders>
            <w:shd w:val="clear" w:color="auto" w:fill="F7CAAC"/>
          </w:tcPr>
          <w:p w:rsidR="00EF4C0A" w:rsidRPr="00833531" w:rsidRDefault="00EF4C0A" w:rsidP="00E374B8">
            <w:pPr>
              <w:jc w:val="both"/>
            </w:pPr>
            <w:r w:rsidRPr="00833531">
              <w:rPr>
                <w:b/>
              </w:rPr>
              <w:t>Řízení konáno na VŠ</w:t>
            </w:r>
          </w:p>
        </w:tc>
        <w:tc>
          <w:tcPr>
            <w:tcW w:w="636" w:type="dxa"/>
            <w:vMerge w:val="restart"/>
            <w:tcBorders>
              <w:left w:val="single" w:sz="12" w:space="0" w:color="auto"/>
            </w:tcBorders>
          </w:tcPr>
          <w:p w:rsidR="00EF4C0A" w:rsidRPr="00D62569" w:rsidRDefault="00EF4C0A" w:rsidP="00E374B8">
            <w:pPr>
              <w:jc w:val="both"/>
            </w:pPr>
          </w:p>
        </w:tc>
        <w:tc>
          <w:tcPr>
            <w:tcW w:w="693" w:type="dxa"/>
            <w:vMerge w:val="restart"/>
          </w:tcPr>
          <w:p w:rsidR="00EF4C0A" w:rsidRPr="00D62569" w:rsidRDefault="00EF4C0A" w:rsidP="00E374B8">
            <w:pPr>
              <w:jc w:val="both"/>
            </w:pPr>
          </w:p>
        </w:tc>
        <w:tc>
          <w:tcPr>
            <w:tcW w:w="694" w:type="dxa"/>
            <w:vMerge w:val="restart"/>
          </w:tcPr>
          <w:p w:rsidR="00EF4C0A" w:rsidRPr="00D62569" w:rsidRDefault="00EF4C0A" w:rsidP="00E374B8">
            <w:pPr>
              <w:jc w:val="both"/>
            </w:pPr>
          </w:p>
        </w:tc>
      </w:tr>
      <w:tr w:rsidR="00EF4C0A" w:rsidRPr="00833531" w:rsidTr="003671A0">
        <w:trPr>
          <w:trHeight w:val="205"/>
        </w:trPr>
        <w:tc>
          <w:tcPr>
            <w:tcW w:w="3379" w:type="dxa"/>
            <w:gridSpan w:val="2"/>
          </w:tcPr>
          <w:p w:rsidR="00EF4C0A" w:rsidRPr="00833531" w:rsidRDefault="00EF4C0A" w:rsidP="00E374B8">
            <w:pPr>
              <w:jc w:val="both"/>
            </w:pPr>
          </w:p>
        </w:tc>
        <w:tc>
          <w:tcPr>
            <w:tcW w:w="2245" w:type="dxa"/>
            <w:gridSpan w:val="2"/>
          </w:tcPr>
          <w:p w:rsidR="00EF4C0A" w:rsidRPr="00833531" w:rsidRDefault="00EF4C0A" w:rsidP="00E374B8">
            <w:pPr>
              <w:jc w:val="both"/>
            </w:pPr>
          </w:p>
        </w:tc>
        <w:tc>
          <w:tcPr>
            <w:tcW w:w="2248" w:type="dxa"/>
            <w:gridSpan w:val="4"/>
            <w:tcBorders>
              <w:right w:val="single" w:sz="12" w:space="0" w:color="auto"/>
            </w:tcBorders>
          </w:tcPr>
          <w:p w:rsidR="00EF4C0A" w:rsidRPr="00833531" w:rsidRDefault="00EF4C0A" w:rsidP="00E374B8">
            <w:pPr>
              <w:jc w:val="both"/>
            </w:pPr>
          </w:p>
        </w:tc>
        <w:tc>
          <w:tcPr>
            <w:tcW w:w="636" w:type="dxa"/>
            <w:vMerge/>
            <w:tcBorders>
              <w:left w:val="single" w:sz="12" w:space="0" w:color="auto"/>
            </w:tcBorders>
            <w:vAlign w:val="center"/>
          </w:tcPr>
          <w:p w:rsidR="00EF4C0A" w:rsidRPr="00833531" w:rsidRDefault="00EF4C0A" w:rsidP="00E374B8">
            <w:pPr>
              <w:rPr>
                <w:b/>
              </w:rPr>
            </w:pPr>
          </w:p>
        </w:tc>
        <w:tc>
          <w:tcPr>
            <w:tcW w:w="693" w:type="dxa"/>
            <w:vMerge/>
            <w:vAlign w:val="center"/>
          </w:tcPr>
          <w:p w:rsidR="00EF4C0A" w:rsidRPr="00833531" w:rsidRDefault="00EF4C0A" w:rsidP="00E374B8">
            <w:pPr>
              <w:rPr>
                <w:b/>
              </w:rPr>
            </w:pPr>
          </w:p>
        </w:tc>
        <w:tc>
          <w:tcPr>
            <w:tcW w:w="694" w:type="dxa"/>
            <w:vMerge/>
            <w:vAlign w:val="center"/>
          </w:tcPr>
          <w:p w:rsidR="00EF4C0A" w:rsidRPr="00833531" w:rsidRDefault="00EF4C0A" w:rsidP="00E374B8">
            <w:pPr>
              <w:rPr>
                <w:b/>
              </w:rPr>
            </w:pPr>
          </w:p>
        </w:tc>
      </w:tr>
      <w:tr w:rsidR="00EF4C0A" w:rsidRPr="00833531" w:rsidTr="003671A0">
        <w:tc>
          <w:tcPr>
            <w:tcW w:w="9895" w:type="dxa"/>
            <w:gridSpan w:val="11"/>
            <w:shd w:val="clear" w:color="auto" w:fill="F7CAAC"/>
          </w:tcPr>
          <w:p w:rsidR="00EF4C0A" w:rsidRPr="00833531" w:rsidRDefault="00EF4C0A" w:rsidP="00E374B8">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EF4C0A" w:rsidRPr="00833531" w:rsidTr="005B0326">
        <w:trPr>
          <w:trHeight w:val="70"/>
        </w:trPr>
        <w:tc>
          <w:tcPr>
            <w:tcW w:w="9895" w:type="dxa"/>
            <w:gridSpan w:val="11"/>
          </w:tcPr>
          <w:p w:rsidR="00EF4C0A" w:rsidRPr="008D0925" w:rsidRDefault="00EF4C0A" w:rsidP="00E374B8">
            <w:pPr>
              <w:jc w:val="both"/>
            </w:pPr>
            <w:r w:rsidRPr="006B570E">
              <w:t xml:space="preserve">Kutnohorská, J., </w:t>
            </w:r>
            <w:r w:rsidR="00C3095F" w:rsidRPr="0040774B">
              <w:t>&amp;</w:t>
            </w:r>
            <w:r w:rsidR="00C3095F">
              <w:t xml:space="preserve"> </w:t>
            </w:r>
            <w:r w:rsidRPr="006B570E">
              <w:t>Plisková</w:t>
            </w:r>
            <w:r>
              <w:t xml:space="preserve"> B. (2017).</w:t>
            </w:r>
            <w:r w:rsidRPr="00D10DA2">
              <w:t xml:space="preserve"> </w:t>
            </w:r>
            <w:r w:rsidRPr="00D10DA2">
              <w:rPr>
                <w:i/>
              </w:rPr>
              <w:t>Komunikace a etické aspekty péče o seniory</w:t>
            </w:r>
            <w:r>
              <w:t>. Zlín: UTB.</w:t>
            </w:r>
          </w:p>
          <w:p w:rsidR="00EF4C0A" w:rsidRDefault="00EF4C0A" w:rsidP="00E374B8">
            <w:r w:rsidRPr="00BB0E13">
              <w:rPr>
                <w:caps/>
              </w:rPr>
              <w:t>K</w:t>
            </w:r>
            <w:r w:rsidRPr="00BB0E13">
              <w:t>utnohorská</w:t>
            </w:r>
            <w:r>
              <w:t>,</w:t>
            </w:r>
            <w:r w:rsidRPr="00BB0E13">
              <w:rPr>
                <w:caps/>
              </w:rPr>
              <w:t xml:space="preserve"> </w:t>
            </w:r>
            <w:r>
              <w:t xml:space="preserve">J., </w:t>
            </w:r>
            <w:r w:rsidR="00C3095F" w:rsidRPr="0040774B">
              <w:t>&amp;</w:t>
            </w:r>
            <w:r w:rsidR="00C3095F">
              <w:t xml:space="preserve"> </w:t>
            </w:r>
            <w:r w:rsidRPr="00BB0E13">
              <w:rPr>
                <w:caps/>
              </w:rPr>
              <w:t>K</w:t>
            </w:r>
            <w:r w:rsidRPr="00BB0E13">
              <w:t>udlová</w:t>
            </w:r>
            <w:r>
              <w:rPr>
                <w:caps/>
              </w:rPr>
              <w:t>, P.</w:t>
            </w:r>
            <w:r>
              <w:t xml:space="preserve"> (2016). Důstojnost</w:t>
            </w:r>
            <w:r w:rsidRPr="006B570E">
              <w:t xml:space="preserve"> člověka – Dignity of Man- Theoretical Recources</w:t>
            </w:r>
            <w:r w:rsidRPr="00BB0E13">
              <w:rPr>
                <w:i/>
              </w:rPr>
              <w:t>.</w:t>
            </w:r>
            <w:r w:rsidRPr="00BB0E13">
              <w:t xml:space="preserve"> </w:t>
            </w:r>
            <w:r w:rsidRPr="006B570E">
              <w:rPr>
                <w:i/>
              </w:rPr>
              <w:t>Zdravotnické listy</w:t>
            </w:r>
            <w:r>
              <w:t>, 4, (1). </w:t>
            </w:r>
            <w:r w:rsidRPr="00BB0E13">
              <w:t>56-60.</w:t>
            </w:r>
          </w:p>
          <w:p w:rsidR="00EF4C0A" w:rsidRPr="00805A65" w:rsidRDefault="00EF4C0A" w:rsidP="00E374B8">
            <w:r w:rsidRPr="00BB0E13">
              <w:rPr>
                <w:caps/>
              </w:rPr>
              <w:t>B</w:t>
            </w:r>
            <w:r>
              <w:t>rodziak, A.</w:t>
            </w:r>
            <w:r w:rsidRPr="00BB0E13">
              <w:t xml:space="preserve">, </w:t>
            </w:r>
            <w:r w:rsidRPr="00BB0E13">
              <w:rPr>
                <w:caps/>
              </w:rPr>
              <w:t>K</w:t>
            </w:r>
            <w:r w:rsidRPr="00BB0E13">
              <w:t>utnohorska</w:t>
            </w:r>
            <w:r w:rsidRPr="00BB0E13">
              <w:rPr>
                <w:caps/>
              </w:rPr>
              <w:t>,</w:t>
            </w:r>
            <w:r w:rsidRPr="00BB0E13">
              <w:t xml:space="preserve"> J, </w:t>
            </w:r>
            <w:r w:rsidRPr="00BB0E13">
              <w:rPr>
                <w:caps/>
              </w:rPr>
              <w:t>W</w:t>
            </w:r>
            <w:r>
              <w:t xml:space="preserve">olińska, A., &amp; </w:t>
            </w:r>
            <w:r w:rsidRPr="00BB0E13">
              <w:rPr>
                <w:caps/>
              </w:rPr>
              <w:t>Z</w:t>
            </w:r>
            <w:r w:rsidRPr="00BB0E13">
              <w:t>iólko</w:t>
            </w:r>
            <w:r w:rsidRPr="00BB0E13">
              <w:rPr>
                <w:caps/>
              </w:rPr>
              <w:t>,</w:t>
            </w:r>
            <w:r>
              <w:t xml:space="preserve"> E. (2016). </w:t>
            </w:r>
            <w:r w:rsidRPr="00BB0E13">
              <w:t xml:space="preserve">Comparison of fertility rations, attitudes and  belifs of Polish and Czech </w:t>
            </w:r>
            <w:r>
              <w:t xml:space="preserve">women. </w:t>
            </w:r>
            <w:r w:rsidRPr="00BB0E13">
              <w:t xml:space="preserve">37-64. In </w:t>
            </w:r>
            <w:r w:rsidRPr="00BB0E13">
              <w:rPr>
                <w:caps/>
              </w:rPr>
              <w:t>B</w:t>
            </w:r>
            <w:r>
              <w:t>rodziak, A.</w:t>
            </w:r>
            <w:r w:rsidRPr="00BB0E13">
              <w:t xml:space="preserve"> (ed). </w:t>
            </w:r>
            <w:r w:rsidRPr="00BB0E13">
              <w:rPr>
                <w:i/>
              </w:rPr>
              <w:t>Kryzys demograficzny – przyczyny i sposoby przeciwdziałania w świetle międzynarodowych badaň wlasnych</w:t>
            </w:r>
            <w:r w:rsidRPr="00BB0E13">
              <w:t>.</w:t>
            </w:r>
            <w:r>
              <w:t xml:space="preserve"> </w:t>
            </w:r>
            <w:r w:rsidRPr="00BB0E13">
              <w:t xml:space="preserve"> Nysa (Polsko): O</w:t>
            </w:r>
            <w:r>
              <w:t>ficyna Wydawnicza PWSZ w Nysie.</w:t>
            </w:r>
          </w:p>
          <w:p w:rsidR="00EF4C0A" w:rsidRDefault="00EF4C0A" w:rsidP="00E374B8">
            <w:r w:rsidRPr="000658D6">
              <w:t xml:space="preserve">Kutnohorska, J., </w:t>
            </w:r>
            <w:r w:rsidR="00C3095F" w:rsidRPr="0040774B">
              <w:t>&amp;</w:t>
            </w:r>
            <w:r w:rsidR="00C3095F">
              <w:t xml:space="preserve"> </w:t>
            </w:r>
            <w:r w:rsidRPr="000658D6">
              <w:t>Švecová, D</w:t>
            </w:r>
            <w:r w:rsidRPr="00D44429">
              <w:rPr>
                <w:caps/>
              </w:rPr>
              <w:t xml:space="preserve">. </w:t>
            </w:r>
            <w:r>
              <w:rPr>
                <w:caps/>
              </w:rPr>
              <w:t xml:space="preserve">(2013). </w:t>
            </w:r>
            <w:r>
              <w:t xml:space="preserve">Nurse as a part jof social support dying. 101-107. In: </w:t>
            </w:r>
            <w:r w:rsidRPr="000658D6">
              <w:t>Moravčíková,</w:t>
            </w:r>
            <w:r>
              <w:t xml:space="preserve"> D., </w:t>
            </w:r>
            <w:r w:rsidRPr="005E5B88">
              <w:t>Vaško,</w:t>
            </w:r>
            <w:r>
              <w:t xml:space="preserve"> M. </w:t>
            </w:r>
            <w:r w:rsidRPr="00D44429">
              <w:rPr>
                <w:i/>
              </w:rPr>
              <w:t>Family – Health- Disease. Proceedings of the international Conference on health case studies</w:t>
            </w:r>
            <w:r>
              <w:t>. Zlin: UTB ve Zlíně.</w:t>
            </w:r>
          </w:p>
          <w:p w:rsidR="00EF4C0A" w:rsidRPr="00FA1FD2" w:rsidRDefault="00EF4C0A" w:rsidP="00E374B8">
            <w:r w:rsidRPr="00BB0E13">
              <w:rPr>
                <w:bCs/>
                <w:caps/>
              </w:rPr>
              <w:t>K</w:t>
            </w:r>
            <w:r>
              <w:rPr>
                <w:bCs/>
              </w:rPr>
              <w:t>utnohorská, J.</w:t>
            </w:r>
            <w:r>
              <w:rPr>
                <w:bCs/>
                <w:caps/>
              </w:rPr>
              <w:t xml:space="preserve"> (2013). </w:t>
            </w:r>
            <w:r w:rsidRPr="00BB0E13">
              <w:rPr>
                <w:bCs/>
                <w:i/>
              </w:rPr>
              <w:t xml:space="preserve">Multikulturní ošetřovatelství pro praxi. </w:t>
            </w:r>
            <w:r>
              <w:rPr>
                <w:bCs/>
              </w:rPr>
              <w:t>Praha: Grada.</w:t>
            </w:r>
            <w:r>
              <w:rPr>
                <w:bCs/>
                <w:caps/>
              </w:rPr>
              <w:t xml:space="preserve"> </w:t>
            </w:r>
          </w:p>
          <w:p w:rsidR="00EF4C0A" w:rsidRDefault="00EF4C0A" w:rsidP="00E374B8">
            <w:pPr>
              <w:rPr>
                <w:bCs/>
              </w:rPr>
            </w:pPr>
            <w:r w:rsidRPr="00805A65">
              <w:rPr>
                <w:bCs/>
              </w:rPr>
              <w:t xml:space="preserve">Kutnohorská, J.,  Cichá, M., </w:t>
            </w:r>
            <w:r w:rsidR="00C3095F" w:rsidRPr="0040774B">
              <w:t>&amp;</w:t>
            </w:r>
            <w:r w:rsidR="00C3095F">
              <w:t xml:space="preserve"> </w:t>
            </w:r>
            <w:r w:rsidRPr="00805A65">
              <w:rPr>
                <w:bCs/>
              </w:rPr>
              <w:t>Goldmann</w:t>
            </w:r>
            <w:r>
              <w:rPr>
                <w:bCs/>
                <w:caps/>
              </w:rPr>
              <w:t>, R</w:t>
            </w:r>
            <w:r>
              <w:rPr>
                <w:bCs/>
              </w:rPr>
              <w:t xml:space="preserve">. (2011). </w:t>
            </w:r>
            <w:r>
              <w:rPr>
                <w:i/>
              </w:rPr>
              <w:t>Etika pro zdravotně sociální pracovníky</w:t>
            </w:r>
            <w:r>
              <w:rPr>
                <w:bCs/>
                <w:i/>
              </w:rPr>
              <w:t>.</w:t>
            </w:r>
            <w:r>
              <w:rPr>
                <w:bCs/>
              </w:rPr>
              <w:t xml:space="preserve"> Praha: Grada. </w:t>
            </w:r>
          </w:p>
          <w:p w:rsidR="00EF4C0A" w:rsidRPr="006C4482" w:rsidRDefault="00EF4C0A" w:rsidP="00E374B8">
            <w:pPr>
              <w:rPr>
                <w:bCs/>
              </w:rPr>
            </w:pPr>
            <w:r>
              <w:rPr>
                <w:bCs/>
              </w:rPr>
              <w:t>Kutnohorská</w:t>
            </w:r>
            <w:r w:rsidRPr="00DD6FEE">
              <w:t xml:space="preserve">, J. </w:t>
            </w:r>
            <w:r>
              <w:t xml:space="preserve">(2010). </w:t>
            </w:r>
            <w:r w:rsidRPr="00DD6FEE">
              <w:rPr>
                <w:i/>
              </w:rPr>
              <w:t>Historie ošetřovatelství</w:t>
            </w:r>
            <w:r>
              <w:rPr>
                <w:i/>
              </w:rPr>
              <w:t xml:space="preserve">. </w:t>
            </w:r>
            <w:r>
              <w:t xml:space="preserve">Praha: Grada. </w:t>
            </w:r>
          </w:p>
        </w:tc>
      </w:tr>
      <w:tr w:rsidR="00EF4C0A" w:rsidRPr="00833531" w:rsidTr="003671A0">
        <w:trPr>
          <w:trHeight w:val="218"/>
        </w:trPr>
        <w:tc>
          <w:tcPr>
            <w:tcW w:w="9895" w:type="dxa"/>
            <w:gridSpan w:val="11"/>
            <w:shd w:val="clear" w:color="auto" w:fill="F7CAAC"/>
          </w:tcPr>
          <w:p w:rsidR="00EF4C0A" w:rsidRPr="00833531" w:rsidRDefault="00EF4C0A" w:rsidP="00E374B8">
            <w:pPr>
              <w:rPr>
                <w:b/>
              </w:rPr>
            </w:pPr>
            <w:r w:rsidRPr="00833531">
              <w:rPr>
                <w:b/>
              </w:rPr>
              <w:t>Působení v</w:t>
            </w:r>
            <w:r>
              <w:rPr>
                <w:b/>
              </w:rPr>
              <w:t> </w:t>
            </w:r>
            <w:r w:rsidRPr="00833531">
              <w:rPr>
                <w:b/>
              </w:rPr>
              <w:t>zahraničí</w:t>
            </w:r>
          </w:p>
        </w:tc>
      </w:tr>
      <w:tr w:rsidR="00EF4C0A" w:rsidRPr="0073679C" w:rsidTr="002C4C17">
        <w:trPr>
          <w:trHeight w:val="1008"/>
        </w:trPr>
        <w:tc>
          <w:tcPr>
            <w:tcW w:w="9895" w:type="dxa"/>
            <w:gridSpan w:val="11"/>
          </w:tcPr>
          <w:p w:rsidR="00EF4C0A" w:rsidRPr="00CB5A12" w:rsidRDefault="00EF4C0A" w:rsidP="00E374B8">
            <w:pPr>
              <w:jc w:val="both"/>
            </w:pPr>
            <w:r w:rsidRPr="00CB5A12">
              <w:t>Program Erasmus</w:t>
            </w:r>
          </w:p>
          <w:p w:rsidR="00EF4C0A" w:rsidRPr="00CB5A12" w:rsidRDefault="00EF4C0A" w:rsidP="00E374B8">
            <w:pPr>
              <w:jc w:val="both"/>
            </w:pPr>
            <w:r w:rsidRPr="00CB5A12">
              <w:t xml:space="preserve">    Estonsko: Tallina Tervishoiu Kőrgkool, Tallin - 2007, 2008, 2009, 2010</w:t>
            </w:r>
            <w:r>
              <w:t>, 2014, 2015</w:t>
            </w:r>
          </w:p>
          <w:p w:rsidR="00EF4C0A" w:rsidRPr="00CB5A12" w:rsidRDefault="00EF4C0A" w:rsidP="00E374B8">
            <w:pPr>
              <w:jc w:val="both"/>
            </w:pPr>
            <w:r w:rsidRPr="00CB5A12">
              <w:t xml:space="preserve">    Polsko: </w:t>
            </w:r>
            <w:r>
              <w:t xml:space="preserve">    </w:t>
            </w:r>
            <w:r w:rsidRPr="00CB5A12">
              <w:t>Państwowa wyźsa szkola zawodowa - 2007, 2009, 2010</w:t>
            </w:r>
            <w:r>
              <w:t>,2013,2014,2017</w:t>
            </w:r>
          </w:p>
          <w:p w:rsidR="00EF4C0A" w:rsidRPr="002C4C17" w:rsidRDefault="00EF4C0A" w:rsidP="002C4C17">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both"/>
              <w:rPr>
                <w:lang w:val="pl-PL"/>
              </w:rPr>
            </w:pPr>
            <w:r w:rsidRPr="00CB5A12">
              <w:t xml:space="preserve">    Polsko:</w:t>
            </w:r>
            <w:r>
              <w:t xml:space="preserve"> </w:t>
            </w:r>
            <w:r w:rsidRPr="00CB5A12">
              <w:t xml:space="preserve"> </w:t>
            </w:r>
            <w:r>
              <w:t xml:space="preserve">   </w:t>
            </w:r>
            <w:r w:rsidRPr="00CB5A12">
              <w:t>Sląski Uniwersytet Medyczny w Katowicach, Wydział Zdrowia Publicznego</w:t>
            </w:r>
            <w:r w:rsidRPr="00CB5A12">
              <w:rPr>
                <w:lang w:val="pl-PL"/>
              </w:rPr>
              <w:t xml:space="preserve"> – 2012,2014</w:t>
            </w:r>
            <w:r>
              <w:rPr>
                <w:lang w:val="pl-PL"/>
              </w:rPr>
              <w:t>,2015</w:t>
            </w:r>
          </w:p>
        </w:tc>
      </w:tr>
      <w:tr w:rsidR="00EF4C0A" w:rsidRPr="00833531" w:rsidTr="003671A0">
        <w:trPr>
          <w:cantSplit/>
          <w:trHeight w:val="470"/>
        </w:trPr>
        <w:tc>
          <w:tcPr>
            <w:tcW w:w="2550" w:type="dxa"/>
            <w:shd w:val="clear" w:color="auto" w:fill="F7CAAC"/>
          </w:tcPr>
          <w:p w:rsidR="00EF4C0A" w:rsidRPr="00833531" w:rsidRDefault="00EF4C0A" w:rsidP="00E374B8">
            <w:pPr>
              <w:jc w:val="both"/>
              <w:rPr>
                <w:b/>
              </w:rPr>
            </w:pPr>
            <w:r w:rsidRPr="00833531">
              <w:rPr>
                <w:b/>
              </w:rPr>
              <w:t xml:space="preserve">Podpis </w:t>
            </w:r>
          </w:p>
        </w:tc>
        <w:tc>
          <w:tcPr>
            <w:tcW w:w="4536" w:type="dxa"/>
            <w:gridSpan w:val="5"/>
          </w:tcPr>
          <w:p w:rsidR="00EF4C0A" w:rsidRPr="00833531" w:rsidRDefault="00DC02FD" w:rsidP="00E374B8">
            <w:pPr>
              <w:jc w:val="both"/>
            </w:pPr>
            <w:r>
              <w:t>Jana Kutnohorská, v. r.</w:t>
            </w:r>
          </w:p>
        </w:tc>
        <w:tc>
          <w:tcPr>
            <w:tcW w:w="786" w:type="dxa"/>
            <w:gridSpan w:val="2"/>
            <w:shd w:val="clear" w:color="auto" w:fill="F7CAAC"/>
          </w:tcPr>
          <w:p w:rsidR="00EF4C0A" w:rsidRPr="00833531" w:rsidRDefault="00EF4C0A" w:rsidP="00E374B8">
            <w:pPr>
              <w:jc w:val="both"/>
            </w:pPr>
            <w:r w:rsidRPr="00833531">
              <w:rPr>
                <w:b/>
              </w:rPr>
              <w:t>datum</w:t>
            </w:r>
          </w:p>
        </w:tc>
        <w:tc>
          <w:tcPr>
            <w:tcW w:w="2023" w:type="dxa"/>
            <w:gridSpan w:val="3"/>
          </w:tcPr>
          <w:p w:rsidR="00EF4C0A" w:rsidRPr="00833531" w:rsidRDefault="00DC02FD" w:rsidP="00E374B8">
            <w:pPr>
              <w:jc w:val="both"/>
            </w:pPr>
            <w:r>
              <w:t>30. 5. 2018</w:t>
            </w:r>
          </w:p>
        </w:tc>
      </w:tr>
    </w:tbl>
    <w:p w:rsidR="003045CF" w:rsidRDefault="003045CF"/>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5"/>
        <w:gridCol w:w="804"/>
        <w:gridCol w:w="1664"/>
        <w:gridCol w:w="509"/>
        <w:gridCol w:w="453"/>
        <w:gridCol w:w="963"/>
        <w:gridCol w:w="689"/>
        <w:gridCol w:w="74"/>
        <w:gridCol w:w="615"/>
        <w:gridCol w:w="75"/>
        <w:gridCol w:w="598"/>
        <w:gridCol w:w="1014"/>
      </w:tblGrid>
      <w:tr w:rsidR="009F15FF" w:rsidRPr="0040774B" w:rsidTr="003671A0">
        <w:tc>
          <w:tcPr>
            <w:tcW w:w="9923" w:type="dxa"/>
            <w:gridSpan w:val="12"/>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3671A0">
        <w:tc>
          <w:tcPr>
            <w:tcW w:w="2465"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458" w:type="dxa"/>
            <w:gridSpan w:val="11"/>
          </w:tcPr>
          <w:p w:rsidR="009F15FF" w:rsidRPr="0040774B" w:rsidRDefault="009F15FF" w:rsidP="009F15FF">
            <w:pPr>
              <w:jc w:val="both"/>
            </w:pPr>
            <w:r w:rsidRPr="0040774B">
              <w:t>Univerzita Tomáše Bati ve Zlíně</w:t>
            </w:r>
          </w:p>
        </w:tc>
      </w:tr>
      <w:tr w:rsidR="009F15FF" w:rsidRPr="0040774B" w:rsidTr="003671A0">
        <w:tc>
          <w:tcPr>
            <w:tcW w:w="2465" w:type="dxa"/>
            <w:shd w:val="clear" w:color="auto" w:fill="F7CAAC"/>
          </w:tcPr>
          <w:p w:rsidR="009F15FF" w:rsidRPr="0040774B" w:rsidRDefault="009F15FF" w:rsidP="009F15FF">
            <w:pPr>
              <w:jc w:val="both"/>
              <w:rPr>
                <w:b/>
              </w:rPr>
            </w:pPr>
            <w:r w:rsidRPr="0040774B">
              <w:rPr>
                <w:b/>
              </w:rPr>
              <w:t>Součást vysoké školy</w:t>
            </w:r>
          </w:p>
        </w:tc>
        <w:tc>
          <w:tcPr>
            <w:tcW w:w="7458" w:type="dxa"/>
            <w:gridSpan w:val="11"/>
          </w:tcPr>
          <w:p w:rsidR="009F15FF" w:rsidRPr="0040774B" w:rsidRDefault="009F15FF" w:rsidP="009F15FF">
            <w:pPr>
              <w:jc w:val="both"/>
            </w:pPr>
            <w:r w:rsidRPr="0040774B">
              <w:t>FHS UTB ve Zlíně</w:t>
            </w:r>
          </w:p>
        </w:tc>
      </w:tr>
      <w:tr w:rsidR="009F15FF" w:rsidRPr="0040774B" w:rsidTr="002C4C17">
        <w:trPr>
          <w:trHeight w:val="294"/>
        </w:trPr>
        <w:tc>
          <w:tcPr>
            <w:tcW w:w="2465" w:type="dxa"/>
            <w:shd w:val="clear" w:color="auto" w:fill="F7CAAC"/>
          </w:tcPr>
          <w:p w:rsidR="009F15FF" w:rsidRPr="0040774B" w:rsidRDefault="009F15FF" w:rsidP="009F15FF">
            <w:pPr>
              <w:jc w:val="both"/>
              <w:rPr>
                <w:b/>
              </w:rPr>
            </w:pPr>
            <w:r w:rsidRPr="0040774B">
              <w:rPr>
                <w:b/>
              </w:rPr>
              <w:t>Název studijního programu</w:t>
            </w:r>
          </w:p>
        </w:tc>
        <w:tc>
          <w:tcPr>
            <w:tcW w:w="7458" w:type="dxa"/>
            <w:gridSpan w:val="11"/>
          </w:tcPr>
          <w:p w:rsidR="009F15FF" w:rsidRPr="0040774B" w:rsidRDefault="009F15FF" w:rsidP="009F15FF">
            <w:pPr>
              <w:jc w:val="both"/>
            </w:pPr>
            <w:r w:rsidRPr="0040774B">
              <w:t>Učitelství pro mateřské školy</w:t>
            </w:r>
          </w:p>
        </w:tc>
      </w:tr>
      <w:tr w:rsidR="009F15FF" w:rsidRPr="0040774B" w:rsidTr="003671A0">
        <w:tc>
          <w:tcPr>
            <w:tcW w:w="2465" w:type="dxa"/>
            <w:shd w:val="clear" w:color="auto" w:fill="F7CAAC"/>
          </w:tcPr>
          <w:p w:rsidR="009F15FF" w:rsidRPr="0040774B" w:rsidRDefault="009F15FF" w:rsidP="009F15FF">
            <w:pPr>
              <w:jc w:val="both"/>
              <w:rPr>
                <w:b/>
              </w:rPr>
            </w:pPr>
            <w:r w:rsidRPr="0040774B">
              <w:rPr>
                <w:b/>
              </w:rPr>
              <w:t>Jméno a příjmení</w:t>
            </w:r>
          </w:p>
        </w:tc>
        <w:tc>
          <w:tcPr>
            <w:tcW w:w="4393" w:type="dxa"/>
            <w:gridSpan w:val="5"/>
          </w:tcPr>
          <w:p w:rsidR="009F15FF" w:rsidRPr="0040774B" w:rsidRDefault="009F15FF" w:rsidP="009F15FF">
            <w:pPr>
              <w:jc w:val="both"/>
            </w:pPr>
            <w:r w:rsidRPr="0040774B">
              <w:t>Jana Majerčíková</w:t>
            </w:r>
          </w:p>
        </w:tc>
        <w:tc>
          <w:tcPr>
            <w:tcW w:w="689" w:type="dxa"/>
            <w:shd w:val="clear" w:color="auto" w:fill="F7CAAC"/>
          </w:tcPr>
          <w:p w:rsidR="009F15FF" w:rsidRPr="0040774B" w:rsidRDefault="009F15FF" w:rsidP="009F15FF">
            <w:pPr>
              <w:jc w:val="both"/>
              <w:rPr>
                <w:b/>
              </w:rPr>
            </w:pPr>
            <w:r w:rsidRPr="0040774B">
              <w:rPr>
                <w:b/>
              </w:rPr>
              <w:t>Tituly</w:t>
            </w:r>
          </w:p>
        </w:tc>
        <w:tc>
          <w:tcPr>
            <w:tcW w:w="2376" w:type="dxa"/>
            <w:gridSpan w:val="5"/>
          </w:tcPr>
          <w:p w:rsidR="009F15FF" w:rsidRPr="0040774B" w:rsidRDefault="009F15FF" w:rsidP="000262F1">
            <w:pPr>
              <w:jc w:val="both"/>
            </w:pPr>
            <w:r w:rsidRPr="0040774B">
              <w:t>doc. PaedDr., PhD.</w:t>
            </w:r>
          </w:p>
        </w:tc>
      </w:tr>
      <w:tr w:rsidR="009F15FF" w:rsidRPr="0040774B" w:rsidTr="003045CF">
        <w:trPr>
          <w:trHeight w:val="432"/>
        </w:trPr>
        <w:tc>
          <w:tcPr>
            <w:tcW w:w="2465" w:type="dxa"/>
            <w:shd w:val="clear" w:color="auto" w:fill="F7CAAC"/>
          </w:tcPr>
          <w:p w:rsidR="009F15FF" w:rsidRPr="0040774B" w:rsidRDefault="009F15FF" w:rsidP="009F15FF">
            <w:pPr>
              <w:jc w:val="both"/>
              <w:rPr>
                <w:b/>
              </w:rPr>
            </w:pPr>
            <w:r w:rsidRPr="0040774B">
              <w:rPr>
                <w:b/>
              </w:rPr>
              <w:t>Rok narození</w:t>
            </w:r>
          </w:p>
        </w:tc>
        <w:tc>
          <w:tcPr>
            <w:tcW w:w="804" w:type="dxa"/>
          </w:tcPr>
          <w:p w:rsidR="009F15FF" w:rsidRPr="0040774B" w:rsidRDefault="009F15FF" w:rsidP="009F15FF">
            <w:pPr>
              <w:jc w:val="both"/>
            </w:pPr>
            <w:r w:rsidRPr="0040774B">
              <w:t>1969</w:t>
            </w:r>
          </w:p>
        </w:tc>
        <w:tc>
          <w:tcPr>
            <w:tcW w:w="1664" w:type="dxa"/>
            <w:shd w:val="clear" w:color="auto" w:fill="F7CAAC"/>
          </w:tcPr>
          <w:p w:rsidR="009F15FF" w:rsidRPr="0040774B" w:rsidRDefault="009F15FF" w:rsidP="009F15FF">
            <w:pPr>
              <w:jc w:val="both"/>
              <w:rPr>
                <w:b/>
              </w:rPr>
            </w:pPr>
            <w:r w:rsidRPr="0040774B">
              <w:rPr>
                <w:b/>
              </w:rPr>
              <w:t>typ vztahu k VŠ</w:t>
            </w:r>
          </w:p>
        </w:tc>
        <w:tc>
          <w:tcPr>
            <w:tcW w:w="962" w:type="dxa"/>
            <w:gridSpan w:val="2"/>
          </w:tcPr>
          <w:p w:rsidR="009F15FF" w:rsidRPr="0040774B" w:rsidRDefault="009F15FF" w:rsidP="009F15FF">
            <w:pPr>
              <w:jc w:val="both"/>
            </w:pPr>
            <w:r w:rsidRPr="0040774B">
              <w:t>pp</w:t>
            </w:r>
            <w:r w:rsidR="00EF4C0A">
              <w:t>.</w:t>
            </w:r>
          </w:p>
        </w:tc>
        <w:tc>
          <w:tcPr>
            <w:tcW w:w="963" w:type="dxa"/>
            <w:shd w:val="clear" w:color="auto" w:fill="F7CAAC"/>
          </w:tcPr>
          <w:p w:rsidR="009F15FF" w:rsidRPr="0040774B" w:rsidRDefault="009F15FF" w:rsidP="009F15FF">
            <w:pPr>
              <w:jc w:val="both"/>
              <w:rPr>
                <w:b/>
              </w:rPr>
            </w:pPr>
            <w:r w:rsidRPr="0040774B">
              <w:rPr>
                <w:b/>
              </w:rPr>
              <w:t>rozsah</w:t>
            </w:r>
          </w:p>
        </w:tc>
        <w:tc>
          <w:tcPr>
            <w:tcW w:w="763" w:type="dxa"/>
            <w:gridSpan w:val="2"/>
          </w:tcPr>
          <w:p w:rsidR="009F15FF" w:rsidRPr="0040774B" w:rsidRDefault="009F15FF" w:rsidP="009F15FF">
            <w:pPr>
              <w:jc w:val="both"/>
            </w:pPr>
            <w:r w:rsidRPr="0040774B">
              <w:t>40 h.</w:t>
            </w:r>
          </w:p>
        </w:tc>
        <w:tc>
          <w:tcPr>
            <w:tcW w:w="690" w:type="dxa"/>
            <w:gridSpan w:val="2"/>
            <w:shd w:val="clear" w:color="auto" w:fill="F7CAAC"/>
          </w:tcPr>
          <w:p w:rsidR="009F15FF" w:rsidRPr="0040774B" w:rsidRDefault="009F15FF" w:rsidP="009F15FF">
            <w:pPr>
              <w:jc w:val="both"/>
              <w:rPr>
                <w:b/>
              </w:rPr>
            </w:pPr>
            <w:r w:rsidRPr="0040774B">
              <w:rPr>
                <w:b/>
              </w:rPr>
              <w:t>do kdy</w:t>
            </w:r>
          </w:p>
        </w:tc>
        <w:tc>
          <w:tcPr>
            <w:tcW w:w="1612" w:type="dxa"/>
            <w:gridSpan w:val="2"/>
          </w:tcPr>
          <w:p w:rsidR="009F15FF" w:rsidRDefault="009F15FF" w:rsidP="009F15FF">
            <w:pPr>
              <w:jc w:val="both"/>
              <w:rPr>
                <w:ins w:id="353" w:author="§.opiékoiíkkoíikoíi" w:date="2018-05-25T22:14:00Z"/>
              </w:rPr>
            </w:pPr>
            <w:r w:rsidRPr="0040774B">
              <w:t>082019</w:t>
            </w:r>
          </w:p>
          <w:p w:rsidR="007E2171" w:rsidRPr="003671A0" w:rsidRDefault="007E2171" w:rsidP="009F15FF">
            <w:pPr>
              <w:jc w:val="both"/>
              <w:rPr>
                <w:sz w:val="16"/>
                <w:szCs w:val="16"/>
              </w:rPr>
            </w:pPr>
          </w:p>
        </w:tc>
      </w:tr>
      <w:tr w:rsidR="009F15FF" w:rsidRPr="0040774B" w:rsidTr="003045CF">
        <w:trPr>
          <w:trHeight w:val="256"/>
        </w:trPr>
        <w:tc>
          <w:tcPr>
            <w:tcW w:w="4933"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62" w:type="dxa"/>
            <w:gridSpan w:val="2"/>
          </w:tcPr>
          <w:p w:rsidR="009F15FF" w:rsidRPr="0040774B" w:rsidRDefault="009F15FF" w:rsidP="009F15FF">
            <w:pPr>
              <w:jc w:val="both"/>
            </w:pPr>
            <w:r w:rsidRPr="0040774B">
              <w:t>pp</w:t>
            </w:r>
            <w:r w:rsidR="00EF4C0A">
              <w:t>.</w:t>
            </w:r>
          </w:p>
        </w:tc>
        <w:tc>
          <w:tcPr>
            <w:tcW w:w="963" w:type="dxa"/>
            <w:shd w:val="clear" w:color="auto" w:fill="F7CAAC"/>
          </w:tcPr>
          <w:p w:rsidR="009F15FF" w:rsidRPr="0040774B" w:rsidRDefault="009F15FF" w:rsidP="009F15FF">
            <w:pPr>
              <w:jc w:val="both"/>
              <w:rPr>
                <w:b/>
              </w:rPr>
            </w:pPr>
            <w:r w:rsidRPr="0040774B">
              <w:rPr>
                <w:b/>
              </w:rPr>
              <w:t>rozsah</w:t>
            </w:r>
          </w:p>
        </w:tc>
        <w:tc>
          <w:tcPr>
            <w:tcW w:w="763" w:type="dxa"/>
            <w:gridSpan w:val="2"/>
          </w:tcPr>
          <w:p w:rsidR="009F15FF" w:rsidRPr="0040774B" w:rsidRDefault="009F15FF" w:rsidP="009F15FF">
            <w:pPr>
              <w:jc w:val="both"/>
            </w:pPr>
            <w:r w:rsidRPr="0040774B">
              <w:t>40 h.</w:t>
            </w:r>
          </w:p>
        </w:tc>
        <w:tc>
          <w:tcPr>
            <w:tcW w:w="690" w:type="dxa"/>
            <w:gridSpan w:val="2"/>
            <w:shd w:val="clear" w:color="auto" w:fill="F7CAAC"/>
          </w:tcPr>
          <w:p w:rsidR="009F15FF" w:rsidRPr="0040774B" w:rsidRDefault="009F15FF" w:rsidP="009F15FF">
            <w:pPr>
              <w:jc w:val="both"/>
              <w:rPr>
                <w:b/>
              </w:rPr>
            </w:pPr>
            <w:r w:rsidRPr="0040774B">
              <w:rPr>
                <w:b/>
              </w:rPr>
              <w:t>do kdy</w:t>
            </w:r>
          </w:p>
        </w:tc>
        <w:tc>
          <w:tcPr>
            <w:tcW w:w="1612" w:type="dxa"/>
            <w:gridSpan w:val="2"/>
          </w:tcPr>
          <w:p w:rsidR="009F15FF" w:rsidRPr="0040774B" w:rsidRDefault="009F15FF" w:rsidP="009F15FF">
            <w:pPr>
              <w:jc w:val="both"/>
            </w:pPr>
            <w:r w:rsidRPr="0040774B">
              <w:t>082019</w:t>
            </w:r>
          </w:p>
        </w:tc>
      </w:tr>
      <w:tr w:rsidR="009F15FF" w:rsidRPr="0040774B" w:rsidTr="003671A0">
        <w:tc>
          <w:tcPr>
            <w:tcW w:w="5895"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652" w:type="dxa"/>
            <w:gridSpan w:val="2"/>
            <w:shd w:val="clear" w:color="auto" w:fill="F7CAAC"/>
          </w:tcPr>
          <w:p w:rsidR="009F15FF" w:rsidRPr="0040774B" w:rsidRDefault="009F15FF" w:rsidP="009F15FF">
            <w:pPr>
              <w:jc w:val="both"/>
              <w:rPr>
                <w:b/>
              </w:rPr>
            </w:pPr>
            <w:r w:rsidRPr="0040774B">
              <w:rPr>
                <w:b/>
              </w:rPr>
              <w:t>typ prac. vztahu</w:t>
            </w:r>
          </w:p>
        </w:tc>
        <w:tc>
          <w:tcPr>
            <w:tcW w:w="2376" w:type="dxa"/>
            <w:gridSpan w:val="5"/>
            <w:shd w:val="clear" w:color="auto" w:fill="F7CAAC"/>
          </w:tcPr>
          <w:p w:rsidR="009F15FF" w:rsidRPr="0040774B" w:rsidRDefault="009F15FF" w:rsidP="009F15FF">
            <w:pPr>
              <w:jc w:val="both"/>
              <w:rPr>
                <w:b/>
              </w:rPr>
            </w:pPr>
            <w:r w:rsidRPr="0040774B">
              <w:rPr>
                <w:b/>
              </w:rPr>
              <w:t>rozsah</w:t>
            </w:r>
          </w:p>
        </w:tc>
      </w:tr>
      <w:tr w:rsidR="009F15FF" w:rsidRPr="0040774B" w:rsidTr="003671A0">
        <w:trPr>
          <w:trHeight w:val="110"/>
        </w:trPr>
        <w:tc>
          <w:tcPr>
            <w:tcW w:w="5895" w:type="dxa"/>
            <w:gridSpan w:val="5"/>
          </w:tcPr>
          <w:p w:rsidR="009F15FF" w:rsidRPr="0040774B" w:rsidRDefault="009F15FF" w:rsidP="009F15FF">
            <w:pPr>
              <w:jc w:val="both"/>
            </w:pPr>
            <w:r w:rsidRPr="0040774B">
              <w:t>nejsou</w:t>
            </w:r>
          </w:p>
        </w:tc>
        <w:tc>
          <w:tcPr>
            <w:tcW w:w="1652" w:type="dxa"/>
            <w:gridSpan w:val="2"/>
          </w:tcPr>
          <w:p w:rsidR="009F15FF" w:rsidRPr="0040774B" w:rsidRDefault="009F15FF" w:rsidP="009F15FF">
            <w:pPr>
              <w:jc w:val="both"/>
            </w:pPr>
          </w:p>
        </w:tc>
        <w:tc>
          <w:tcPr>
            <w:tcW w:w="2376" w:type="dxa"/>
            <w:gridSpan w:val="5"/>
          </w:tcPr>
          <w:p w:rsidR="009F15FF" w:rsidRPr="0040774B" w:rsidRDefault="009F15FF" w:rsidP="009F15FF">
            <w:pPr>
              <w:jc w:val="both"/>
            </w:pPr>
          </w:p>
        </w:tc>
      </w:tr>
      <w:tr w:rsidR="009F15FF" w:rsidRPr="0040774B" w:rsidTr="003671A0">
        <w:tc>
          <w:tcPr>
            <w:tcW w:w="9923" w:type="dxa"/>
            <w:gridSpan w:val="12"/>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3671A0">
        <w:trPr>
          <w:trHeight w:val="485"/>
        </w:trPr>
        <w:tc>
          <w:tcPr>
            <w:tcW w:w="9923" w:type="dxa"/>
            <w:gridSpan w:val="12"/>
            <w:tcBorders>
              <w:top w:val="nil"/>
            </w:tcBorders>
          </w:tcPr>
          <w:p w:rsidR="009F15FF" w:rsidRPr="0040774B" w:rsidRDefault="009F15FF" w:rsidP="009F15FF">
            <w:pPr>
              <w:jc w:val="both"/>
            </w:pPr>
            <w:r w:rsidRPr="0040774B">
              <w:t>Teorie výchovy a vzdělávání, Š</w:t>
            </w:r>
            <w:r w:rsidR="00CC644B" w:rsidRPr="0040774B">
              <w:t>kola a rodina, T</w:t>
            </w:r>
            <w:r w:rsidRPr="0040774B">
              <w:t xml:space="preserve">vorba </w:t>
            </w:r>
            <w:r w:rsidR="00EF4C0A">
              <w:t>výzkumného projektu, Pedagogické diagnostikování</w:t>
            </w:r>
            <w:r w:rsidRPr="0040774B">
              <w:t xml:space="preserve"> v MŠ, Pedago</w:t>
            </w:r>
            <w:r w:rsidR="00CC644B" w:rsidRPr="0040774B">
              <w:t>gická praxe souvislá s portfoliem</w:t>
            </w:r>
            <w:r w:rsidRPr="0040774B">
              <w:t xml:space="preserve"> (dále viz BIIa).</w:t>
            </w:r>
          </w:p>
        </w:tc>
      </w:tr>
      <w:tr w:rsidR="009F15FF" w:rsidRPr="0040774B" w:rsidTr="003671A0">
        <w:tc>
          <w:tcPr>
            <w:tcW w:w="9923" w:type="dxa"/>
            <w:gridSpan w:val="12"/>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3671A0">
        <w:trPr>
          <w:trHeight w:val="950"/>
        </w:trPr>
        <w:tc>
          <w:tcPr>
            <w:tcW w:w="9923" w:type="dxa"/>
            <w:gridSpan w:val="12"/>
          </w:tcPr>
          <w:p w:rsidR="009F15FF" w:rsidRPr="0040774B" w:rsidRDefault="009F15FF" w:rsidP="009F15FF">
            <w:pPr>
              <w:pStyle w:val="Default"/>
              <w:jc w:val="both"/>
              <w:rPr>
                <w:sz w:val="20"/>
                <w:szCs w:val="20"/>
              </w:rPr>
            </w:pPr>
            <w:r w:rsidRPr="0040774B">
              <w:rPr>
                <w:sz w:val="20"/>
                <w:szCs w:val="20"/>
              </w:rPr>
              <w:t xml:space="preserve">1993 VŠPg Nitra, ukončené magisterské studium, aprobace pedagogika a dějepis - Mgr. </w:t>
            </w:r>
          </w:p>
          <w:p w:rsidR="009F15FF" w:rsidRPr="0040774B" w:rsidRDefault="009F15FF" w:rsidP="009F15FF">
            <w:pPr>
              <w:pStyle w:val="Default"/>
              <w:jc w:val="both"/>
              <w:rPr>
                <w:sz w:val="20"/>
                <w:szCs w:val="20"/>
              </w:rPr>
            </w:pPr>
            <w:r w:rsidRPr="0040774B">
              <w:rPr>
                <w:sz w:val="20"/>
                <w:szCs w:val="20"/>
              </w:rPr>
              <w:t xml:space="preserve">2004 PdF UK Bratislava, rigorózní zkouška v oboru Předškolní a elementární pedagogika - PaedDr. </w:t>
            </w:r>
          </w:p>
          <w:p w:rsidR="009F15FF" w:rsidRPr="0040774B" w:rsidRDefault="009F15FF" w:rsidP="009F15FF">
            <w:pPr>
              <w:pStyle w:val="Default"/>
              <w:jc w:val="both"/>
              <w:rPr>
                <w:sz w:val="20"/>
                <w:szCs w:val="20"/>
              </w:rPr>
            </w:pPr>
            <w:r w:rsidRPr="0040774B">
              <w:rPr>
                <w:sz w:val="20"/>
                <w:szCs w:val="20"/>
              </w:rPr>
              <w:t xml:space="preserve">2004 PdF UK Bratislava, ukončené doktorské studium v oboru Pedagogika - PhD. </w:t>
            </w:r>
          </w:p>
          <w:p w:rsidR="009F15FF" w:rsidRPr="0040774B" w:rsidRDefault="009F15FF" w:rsidP="009F15FF">
            <w:pPr>
              <w:jc w:val="both"/>
            </w:pPr>
            <w:r w:rsidRPr="0040774B">
              <w:t>2014 PdF PU Prešov, ukončené habilitační řízení v oboru Předškolní a elementární pedagogika - doc.</w:t>
            </w:r>
          </w:p>
        </w:tc>
      </w:tr>
      <w:tr w:rsidR="009F15FF" w:rsidRPr="0040774B" w:rsidTr="003671A0">
        <w:tc>
          <w:tcPr>
            <w:tcW w:w="9923" w:type="dxa"/>
            <w:gridSpan w:val="12"/>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3671A0">
        <w:trPr>
          <w:trHeight w:val="1090"/>
        </w:trPr>
        <w:tc>
          <w:tcPr>
            <w:tcW w:w="9923" w:type="dxa"/>
            <w:gridSpan w:val="12"/>
          </w:tcPr>
          <w:p w:rsidR="009F15FF" w:rsidRPr="0040774B" w:rsidRDefault="009F15FF" w:rsidP="009F15FF">
            <w:pPr>
              <w:pStyle w:val="Default"/>
              <w:jc w:val="both"/>
              <w:rPr>
                <w:sz w:val="20"/>
                <w:szCs w:val="20"/>
              </w:rPr>
            </w:pPr>
            <w:r w:rsidRPr="0040774B">
              <w:rPr>
                <w:sz w:val="20"/>
                <w:szCs w:val="20"/>
              </w:rPr>
              <w:t>1993 - 1995 ZŠ, Bratislava, výuka předmětů etická výchova a dějepis, učitel</w:t>
            </w:r>
          </w:p>
          <w:p w:rsidR="009F15FF" w:rsidRPr="0040774B" w:rsidRDefault="009F15FF" w:rsidP="009F15FF">
            <w:pPr>
              <w:pStyle w:val="Default"/>
              <w:jc w:val="both"/>
              <w:rPr>
                <w:sz w:val="20"/>
                <w:szCs w:val="20"/>
              </w:rPr>
            </w:pPr>
            <w:r w:rsidRPr="0040774B">
              <w:rPr>
                <w:sz w:val="20"/>
                <w:szCs w:val="20"/>
              </w:rPr>
              <w:t>1995 - 1996 IUVENTA Bratislava, Centrum prieskumných a experimentálnych aktivít, odborný pracovník</w:t>
            </w:r>
          </w:p>
          <w:p w:rsidR="009F15FF" w:rsidRPr="0040774B" w:rsidRDefault="009F15FF" w:rsidP="009F15FF">
            <w:pPr>
              <w:pStyle w:val="Default"/>
              <w:jc w:val="both"/>
              <w:rPr>
                <w:sz w:val="20"/>
                <w:szCs w:val="20"/>
              </w:rPr>
            </w:pPr>
            <w:r w:rsidRPr="0040774B">
              <w:rPr>
                <w:sz w:val="20"/>
                <w:szCs w:val="20"/>
              </w:rPr>
              <w:t>1996 - 2001 Agentúra ZÁVISLOSŤ, Bratislava, Úsek prevencie závislostí, odborný pracovník</w:t>
            </w:r>
          </w:p>
          <w:p w:rsidR="009F15FF" w:rsidRPr="0040774B" w:rsidRDefault="009F15FF" w:rsidP="009F15FF">
            <w:pPr>
              <w:pStyle w:val="Default"/>
              <w:jc w:val="both"/>
              <w:rPr>
                <w:sz w:val="20"/>
                <w:szCs w:val="20"/>
              </w:rPr>
            </w:pPr>
            <w:r w:rsidRPr="0040774B">
              <w:rPr>
                <w:sz w:val="20"/>
                <w:szCs w:val="20"/>
              </w:rPr>
              <w:t>2001 - 2003 Ústav informácií a prognóz ministerstva školstva SR, Bratislava, výzkumný pracovník</w:t>
            </w:r>
          </w:p>
          <w:p w:rsidR="009F15FF" w:rsidRPr="0040774B" w:rsidRDefault="009F15FF" w:rsidP="009F15FF">
            <w:pPr>
              <w:pStyle w:val="Default"/>
              <w:jc w:val="both"/>
              <w:rPr>
                <w:sz w:val="20"/>
                <w:szCs w:val="20"/>
              </w:rPr>
            </w:pPr>
            <w:r w:rsidRPr="0040774B">
              <w:rPr>
                <w:sz w:val="20"/>
                <w:szCs w:val="20"/>
              </w:rPr>
              <w:t xml:space="preserve">2003 - 2006 FSVaZ UKF Nitra, vědecko-výzkumný pracovník </w:t>
            </w:r>
          </w:p>
          <w:p w:rsidR="009F15FF" w:rsidRPr="0040774B" w:rsidRDefault="009F15FF" w:rsidP="009F15FF">
            <w:pPr>
              <w:jc w:val="both"/>
            </w:pPr>
            <w:r w:rsidRPr="0040774B">
              <w:t xml:space="preserve">2006 - 2013 PdF UK Bratislava, odborný asistent a vědecko-výzkumný pracovník </w:t>
            </w:r>
          </w:p>
          <w:p w:rsidR="009F15FF" w:rsidRPr="0040774B" w:rsidRDefault="009F15FF" w:rsidP="009F15FF">
            <w:pPr>
              <w:jc w:val="both"/>
            </w:pPr>
            <w:r w:rsidRPr="0040774B">
              <w:t>2013 - dosud FHS UTB ve Zlíně, odborný asistent, od roku 2014 docent</w:t>
            </w:r>
          </w:p>
          <w:p w:rsidR="009F15FF" w:rsidRPr="0040774B" w:rsidRDefault="009F15FF" w:rsidP="009F15FF">
            <w:pPr>
              <w:pStyle w:val="Normlnweb"/>
              <w:spacing w:before="0" w:beforeAutospacing="0" w:after="0" w:afterAutospacing="0"/>
              <w:jc w:val="both"/>
              <w:rPr>
                <w:sz w:val="20"/>
                <w:szCs w:val="20"/>
              </w:rPr>
            </w:pPr>
            <w:r w:rsidRPr="0040774B">
              <w:rPr>
                <w:sz w:val="20"/>
                <w:szCs w:val="20"/>
              </w:rPr>
              <w:t xml:space="preserve">Od roku 2014 garant navazujícího magisterského studijního programu Pedagogika předškolního věku a od roku 2016 garant rigorózního řízení programu Pedagogika předškolního věku. Programy jsou uskutečňovány na FHS UTB ve Zlíně. </w:t>
            </w:r>
          </w:p>
        </w:tc>
      </w:tr>
      <w:tr w:rsidR="009F15FF" w:rsidRPr="0040774B" w:rsidTr="003671A0">
        <w:trPr>
          <w:trHeight w:val="250"/>
        </w:trPr>
        <w:tc>
          <w:tcPr>
            <w:tcW w:w="9923" w:type="dxa"/>
            <w:gridSpan w:val="12"/>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3671A0">
        <w:trPr>
          <w:trHeight w:val="311"/>
        </w:trPr>
        <w:tc>
          <w:tcPr>
            <w:tcW w:w="9923" w:type="dxa"/>
            <w:gridSpan w:val="12"/>
          </w:tcPr>
          <w:p w:rsidR="009F15FF" w:rsidRPr="0040774B" w:rsidRDefault="009F15FF" w:rsidP="009F15FF">
            <w:pPr>
              <w:jc w:val="both"/>
            </w:pPr>
            <w:r w:rsidRPr="0040774B">
              <w:t>Obhájených m</w:t>
            </w:r>
            <w:r w:rsidR="00B101EE">
              <w:t xml:space="preserve">in. </w:t>
            </w:r>
            <w:r w:rsidRPr="0040774B">
              <w:t xml:space="preserve">30 bakalářských a 20 diplomových prací. Aktuálně vedení </w:t>
            </w:r>
            <w:r w:rsidR="00EB4674">
              <w:t>3</w:t>
            </w:r>
            <w:r w:rsidRPr="0040774B">
              <w:t xml:space="preserve"> disertační pr</w:t>
            </w:r>
            <w:r w:rsidR="00C3095F">
              <w:t>áce</w:t>
            </w:r>
            <w:r w:rsidRPr="0040774B">
              <w:t>.</w:t>
            </w:r>
            <w:r w:rsidR="002C4C17">
              <w:t xml:space="preserve"> Vedení a oponování rigorózní</w:t>
            </w:r>
            <w:r w:rsidR="00417D58">
              <w:t>ch prací.</w:t>
            </w:r>
          </w:p>
        </w:tc>
      </w:tr>
      <w:tr w:rsidR="009F15FF" w:rsidRPr="0040774B" w:rsidTr="003671A0">
        <w:trPr>
          <w:cantSplit/>
        </w:trPr>
        <w:tc>
          <w:tcPr>
            <w:tcW w:w="3269"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173"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179"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302" w:type="dxa"/>
            <w:gridSpan w:val="4"/>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3671A0">
        <w:trPr>
          <w:cantSplit/>
        </w:trPr>
        <w:tc>
          <w:tcPr>
            <w:tcW w:w="3269" w:type="dxa"/>
            <w:gridSpan w:val="2"/>
          </w:tcPr>
          <w:p w:rsidR="009F15FF" w:rsidRPr="0040774B" w:rsidRDefault="009F15FF" w:rsidP="009F15FF">
            <w:pPr>
              <w:jc w:val="both"/>
            </w:pPr>
            <w:r w:rsidRPr="0040774B">
              <w:t>Předškolní a elementární pedagogika</w:t>
            </w:r>
          </w:p>
        </w:tc>
        <w:tc>
          <w:tcPr>
            <w:tcW w:w="2173" w:type="dxa"/>
            <w:gridSpan w:val="2"/>
          </w:tcPr>
          <w:p w:rsidR="009F15FF" w:rsidRPr="0040774B" w:rsidRDefault="009F15FF" w:rsidP="009F15FF">
            <w:pPr>
              <w:jc w:val="both"/>
            </w:pPr>
            <w:r w:rsidRPr="0040774B">
              <w:t>2014</w:t>
            </w:r>
          </w:p>
        </w:tc>
        <w:tc>
          <w:tcPr>
            <w:tcW w:w="2179" w:type="dxa"/>
            <w:gridSpan w:val="4"/>
            <w:tcBorders>
              <w:right w:val="single" w:sz="12" w:space="0" w:color="auto"/>
            </w:tcBorders>
          </w:tcPr>
          <w:p w:rsidR="009F15FF" w:rsidRPr="0040774B" w:rsidRDefault="009F15FF" w:rsidP="009F15FF">
            <w:pPr>
              <w:jc w:val="both"/>
            </w:pPr>
            <w:r w:rsidRPr="0040774B">
              <w:t>PU Prešov</w:t>
            </w:r>
          </w:p>
        </w:tc>
        <w:tc>
          <w:tcPr>
            <w:tcW w:w="615"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73" w:type="dxa"/>
            <w:gridSpan w:val="2"/>
            <w:shd w:val="clear" w:color="auto" w:fill="F7CAAC"/>
          </w:tcPr>
          <w:p w:rsidR="009F15FF" w:rsidRPr="0040774B" w:rsidRDefault="009F15FF" w:rsidP="009F15FF">
            <w:pPr>
              <w:jc w:val="both"/>
              <w:rPr>
                <w:sz w:val="18"/>
              </w:rPr>
            </w:pPr>
            <w:r w:rsidRPr="0040774B">
              <w:rPr>
                <w:b/>
                <w:sz w:val="18"/>
              </w:rPr>
              <w:t>Scopus</w:t>
            </w:r>
          </w:p>
        </w:tc>
        <w:tc>
          <w:tcPr>
            <w:tcW w:w="1014" w:type="dxa"/>
            <w:shd w:val="clear" w:color="auto" w:fill="F7CAAC"/>
          </w:tcPr>
          <w:p w:rsidR="009F15FF" w:rsidRPr="0040774B" w:rsidRDefault="009F15FF" w:rsidP="009F15FF">
            <w:pPr>
              <w:jc w:val="both"/>
            </w:pPr>
            <w:r w:rsidRPr="0040774B">
              <w:rPr>
                <w:b/>
                <w:sz w:val="18"/>
              </w:rPr>
              <w:t>ostatní</w:t>
            </w:r>
          </w:p>
        </w:tc>
      </w:tr>
      <w:tr w:rsidR="009F15FF" w:rsidRPr="0040774B" w:rsidTr="003671A0">
        <w:trPr>
          <w:cantSplit/>
          <w:trHeight w:val="70"/>
        </w:trPr>
        <w:tc>
          <w:tcPr>
            <w:tcW w:w="3269" w:type="dxa"/>
            <w:gridSpan w:val="2"/>
            <w:shd w:val="clear" w:color="auto" w:fill="F7CAAC"/>
          </w:tcPr>
          <w:p w:rsidR="009F15FF" w:rsidRPr="0040774B" w:rsidRDefault="009F15FF" w:rsidP="009F15FF">
            <w:pPr>
              <w:jc w:val="both"/>
            </w:pPr>
            <w:r w:rsidRPr="0040774B">
              <w:rPr>
                <w:b/>
              </w:rPr>
              <w:t>Obor jmenovacího řízení</w:t>
            </w:r>
          </w:p>
        </w:tc>
        <w:tc>
          <w:tcPr>
            <w:tcW w:w="2173" w:type="dxa"/>
            <w:gridSpan w:val="2"/>
            <w:shd w:val="clear" w:color="auto" w:fill="F7CAAC"/>
          </w:tcPr>
          <w:p w:rsidR="009F15FF" w:rsidRPr="0040774B" w:rsidRDefault="009F15FF" w:rsidP="009F15FF">
            <w:pPr>
              <w:jc w:val="both"/>
            </w:pPr>
            <w:r w:rsidRPr="0040774B">
              <w:rPr>
                <w:b/>
              </w:rPr>
              <w:t>Rok udělení hodnosti</w:t>
            </w:r>
          </w:p>
        </w:tc>
        <w:tc>
          <w:tcPr>
            <w:tcW w:w="2179"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15" w:type="dxa"/>
            <w:vMerge w:val="restart"/>
            <w:tcBorders>
              <w:left w:val="single" w:sz="12" w:space="0" w:color="auto"/>
            </w:tcBorders>
          </w:tcPr>
          <w:p w:rsidR="009F15FF" w:rsidRPr="0040774B" w:rsidRDefault="00EB4674" w:rsidP="009F15FF">
            <w:pPr>
              <w:jc w:val="both"/>
            </w:pPr>
            <w:r>
              <w:t>3</w:t>
            </w:r>
          </w:p>
        </w:tc>
        <w:tc>
          <w:tcPr>
            <w:tcW w:w="673" w:type="dxa"/>
            <w:gridSpan w:val="2"/>
            <w:vMerge w:val="restart"/>
          </w:tcPr>
          <w:p w:rsidR="009F15FF" w:rsidRPr="0040774B" w:rsidRDefault="00EB4674" w:rsidP="009F15FF">
            <w:pPr>
              <w:jc w:val="both"/>
            </w:pPr>
            <w:r>
              <w:t>4</w:t>
            </w:r>
          </w:p>
        </w:tc>
        <w:tc>
          <w:tcPr>
            <w:tcW w:w="1014" w:type="dxa"/>
            <w:vMerge w:val="restart"/>
          </w:tcPr>
          <w:p w:rsidR="009F15FF" w:rsidRPr="0040774B" w:rsidRDefault="00EB4674" w:rsidP="009F15FF">
            <w:pPr>
              <w:jc w:val="both"/>
            </w:pPr>
            <w:r>
              <w:t>50</w:t>
            </w:r>
          </w:p>
        </w:tc>
      </w:tr>
      <w:tr w:rsidR="009F15FF" w:rsidRPr="0040774B" w:rsidTr="003671A0">
        <w:trPr>
          <w:trHeight w:val="205"/>
        </w:trPr>
        <w:tc>
          <w:tcPr>
            <w:tcW w:w="3269" w:type="dxa"/>
            <w:gridSpan w:val="2"/>
          </w:tcPr>
          <w:p w:rsidR="009F15FF" w:rsidRPr="0040774B" w:rsidRDefault="009F15FF" w:rsidP="009F15FF">
            <w:pPr>
              <w:jc w:val="both"/>
            </w:pPr>
          </w:p>
        </w:tc>
        <w:tc>
          <w:tcPr>
            <w:tcW w:w="2173" w:type="dxa"/>
            <w:gridSpan w:val="2"/>
          </w:tcPr>
          <w:p w:rsidR="009F15FF" w:rsidRPr="0040774B" w:rsidRDefault="009F15FF" w:rsidP="009F15FF">
            <w:pPr>
              <w:jc w:val="both"/>
            </w:pPr>
          </w:p>
        </w:tc>
        <w:tc>
          <w:tcPr>
            <w:tcW w:w="2179" w:type="dxa"/>
            <w:gridSpan w:val="4"/>
            <w:tcBorders>
              <w:right w:val="single" w:sz="12" w:space="0" w:color="auto"/>
            </w:tcBorders>
          </w:tcPr>
          <w:p w:rsidR="009F15FF" w:rsidRPr="0040774B" w:rsidRDefault="009F15FF" w:rsidP="009F15FF">
            <w:pPr>
              <w:jc w:val="both"/>
            </w:pPr>
          </w:p>
        </w:tc>
        <w:tc>
          <w:tcPr>
            <w:tcW w:w="615" w:type="dxa"/>
            <w:vMerge/>
            <w:tcBorders>
              <w:left w:val="single" w:sz="12" w:space="0" w:color="auto"/>
            </w:tcBorders>
            <w:vAlign w:val="center"/>
          </w:tcPr>
          <w:p w:rsidR="009F15FF" w:rsidRPr="0040774B" w:rsidRDefault="009F15FF" w:rsidP="009F15FF">
            <w:pPr>
              <w:rPr>
                <w:b/>
              </w:rPr>
            </w:pPr>
          </w:p>
        </w:tc>
        <w:tc>
          <w:tcPr>
            <w:tcW w:w="673" w:type="dxa"/>
            <w:gridSpan w:val="2"/>
            <w:vMerge/>
            <w:vAlign w:val="center"/>
          </w:tcPr>
          <w:p w:rsidR="009F15FF" w:rsidRPr="0040774B" w:rsidRDefault="009F15FF" w:rsidP="009F15FF">
            <w:pPr>
              <w:rPr>
                <w:b/>
              </w:rPr>
            </w:pPr>
          </w:p>
        </w:tc>
        <w:tc>
          <w:tcPr>
            <w:tcW w:w="1014" w:type="dxa"/>
            <w:vMerge/>
            <w:vAlign w:val="center"/>
          </w:tcPr>
          <w:p w:rsidR="009F15FF" w:rsidRPr="0040774B" w:rsidRDefault="009F15FF" w:rsidP="009F15FF">
            <w:pPr>
              <w:rPr>
                <w:b/>
              </w:rPr>
            </w:pPr>
          </w:p>
        </w:tc>
      </w:tr>
      <w:tr w:rsidR="009F15FF" w:rsidRPr="0040774B" w:rsidTr="003671A0">
        <w:tc>
          <w:tcPr>
            <w:tcW w:w="9923" w:type="dxa"/>
            <w:gridSpan w:val="12"/>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3671A0">
        <w:trPr>
          <w:trHeight w:val="70"/>
        </w:trPr>
        <w:tc>
          <w:tcPr>
            <w:tcW w:w="9923" w:type="dxa"/>
            <w:gridSpan w:val="12"/>
          </w:tcPr>
          <w:p w:rsidR="00EF4C0A" w:rsidRPr="00487289" w:rsidRDefault="003045CF" w:rsidP="00EF4C0A">
            <w:pPr>
              <w:autoSpaceDE w:val="0"/>
              <w:autoSpaceDN w:val="0"/>
              <w:adjustRightInd w:val="0"/>
              <w:jc w:val="both"/>
              <w:rPr>
                <w:noProof/>
              </w:rPr>
            </w:pPr>
            <w:r>
              <w:rPr>
                <w:noProof/>
              </w:rPr>
              <w:t xml:space="preserve">Majerčíková, J. </w:t>
            </w:r>
            <w:r w:rsidR="00EF4C0A" w:rsidRPr="00487289">
              <w:rPr>
                <w:noProof/>
              </w:rPr>
              <w:t xml:space="preserve">(2017). Odklady povinné školní docházky v perspektivě učitelek mateřských škol. </w:t>
            </w:r>
            <w:r w:rsidR="00EF4C0A" w:rsidRPr="00487289">
              <w:rPr>
                <w:i/>
                <w:noProof/>
              </w:rPr>
              <w:t>Orbis Scholae</w:t>
            </w:r>
            <w:r w:rsidR="00EF4C0A" w:rsidRPr="00487289">
              <w:rPr>
                <w:noProof/>
              </w:rPr>
              <w:t xml:space="preserve">, </w:t>
            </w:r>
            <w:r w:rsidR="00EB4674">
              <w:rPr>
                <w:noProof/>
              </w:rPr>
              <w:t>2017, 9-30</w:t>
            </w:r>
            <w:r w:rsidR="00EF4C0A" w:rsidRPr="00487289">
              <w:rPr>
                <w:noProof/>
              </w:rPr>
              <w:t>.</w:t>
            </w:r>
          </w:p>
          <w:p w:rsidR="00EF4C0A" w:rsidRPr="00487289" w:rsidRDefault="00EF4C0A" w:rsidP="00EF4C0A">
            <w:pPr>
              <w:autoSpaceDE w:val="0"/>
              <w:autoSpaceDN w:val="0"/>
              <w:adjustRightInd w:val="0"/>
              <w:jc w:val="both"/>
              <w:rPr>
                <w:noProof/>
              </w:rPr>
            </w:pPr>
            <w:r w:rsidRPr="00487289">
              <w:rPr>
                <w:noProof/>
              </w:rPr>
              <w:t xml:space="preserve">Majerčíková, J., </w:t>
            </w:r>
            <w:r w:rsidRPr="00487289">
              <w:rPr>
                <w:noProof/>
                <w:shd w:val="clear" w:color="auto" w:fill="FFFFFF"/>
              </w:rPr>
              <w:t xml:space="preserve">&amp; </w:t>
            </w:r>
            <w:r w:rsidRPr="00487289">
              <w:rPr>
                <w:noProof/>
              </w:rPr>
              <w:t xml:space="preserve">Rebendová, A. (2016). </w:t>
            </w:r>
            <w:r w:rsidRPr="00487289">
              <w:rPr>
                <w:i/>
                <w:noProof/>
              </w:rPr>
              <w:t>Mateřská škola ve světě univerzity</w:t>
            </w:r>
            <w:r w:rsidRPr="00487289">
              <w:rPr>
                <w:noProof/>
              </w:rPr>
              <w:t xml:space="preserve">. Zlín: UTB ve Zlíně. </w:t>
            </w:r>
          </w:p>
          <w:p w:rsidR="00EF4C0A" w:rsidRPr="00487289" w:rsidRDefault="00EF4C0A" w:rsidP="00EF4C0A">
            <w:pPr>
              <w:pStyle w:val="Default"/>
              <w:jc w:val="both"/>
              <w:rPr>
                <w:sz w:val="20"/>
                <w:szCs w:val="20"/>
              </w:rPr>
            </w:pPr>
            <w:r w:rsidRPr="00487289">
              <w:rPr>
                <w:sz w:val="20"/>
                <w:szCs w:val="20"/>
              </w:rPr>
              <w:t xml:space="preserve">Majerčíková, J. (2015). Sporné aspekty úzkych vzťahov rodiny a školy na začiatku vzdelávania. </w:t>
            </w:r>
            <w:r w:rsidRPr="00487289">
              <w:rPr>
                <w:i/>
                <w:iCs/>
                <w:sz w:val="20"/>
                <w:szCs w:val="20"/>
              </w:rPr>
              <w:t>Studia Paedagogica</w:t>
            </w:r>
            <w:r w:rsidRPr="00487289">
              <w:rPr>
                <w:sz w:val="20"/>
                <w:szCs w:val="20"/>
              </w:rPr>
              <w:t xml:space="preserve">, </w:t>
            </w:r>
            <w:r w:rsidRPr="00487289">
              <w:rPr>
                <w:i/>
                <w:sz w:val="20"/>
                <w:szCs w:val="20"/>
              </w:rPr>
              <w:t>20</w:t>
            </w:r>
            <w:r w:rsidRPr="00487289">
              <w:rPr>
                <w:sz w:val="20"/>
                <w:szCs w:val="20"/>
              </w:rPr>
              <w:t xml:space="preserve">(1), 29-44. </w:t>
            </w:r>
          </w:p>
          <w:p w:rsidR="00EF4C0A" w:rsidRPr="00487289" w:rsidRDefault="00EF4C0A" w:rsidP="00EF4C0A">
            <w:pPr>
              <w:pStyle w:val="Default"/>
              <w:jc w:val="both"/>
              <w:rPr>
                <w:noProof/>
                <w:sz w:val="20"/>
                <w:szCs w:val="20"/>
              </w:rPr>
            </w:pPr>
            <w:r w:rsidRPr="00487289">
              <w:rPr>
                <w:noProof/>
                <w:sz w:val="20"/>
                <w:szCs w:val="20"/>
              </w:rPr>
              <w:t xml:space="preserve">Majerčíková, J., Kasáčová, B., </w:t>
            </w:r>
            <w:r w:rsidRPr="00487289">
              <w:rPr>
                <w:noProof/>
                <w:sz w:val="20"/>
                <w:szCs w:val="20"/>
                <w:shd w:val="clear" w:color="auto" w:fill="FFFFFF"/>
              </w:rPr>
              <w:t xml:space="preserve">&amp; </w:t>
            </w:r>
            <w:r w:rsidRPr="00487289">
              <w:rPr>
                <w:noProof/>
                <w:sz w:val="20"/>
                <w:szCs w:val="20"/>
              </w:rPr>
              <w:t xml:space="preserve">Kočvarová, I. (2015). </w:t>
            </w:r>
            <w:r w:rsidRPr="00487289">
              <w:rPr>
                <w:i/>
                <w:noProof/>
                <w:sz w:val="20"/>
                <w:szCs w:val="20"/>
              </w:rPr>
              <w:t>Předškolní edukace a dítě: výzvy pro pedagogickou teorii a výzkum</w:t>
            </w:r>
            <w:r w:rsidRPr="00487289">
              <w:rPr>
                <w:noProof/>
                <w:sz w:val="20"/>
                <w:szCs w:val="20"/>
              </w:rPr>
              <w:t>. Zlín: UTB ve Zlíně.</w:t>
            </w:r>
          </w:p>
          <w:p w:rsidR="00EF4C0A" w:rsidRPr="00487289" w:rsidRDefault="00EF4C0A" w:rsidP="00EF4C0A">
            <w:pPr>
              <w:pStyle w:val="Default"/>
              <w:jc w:val="both"/>
              <w:rPr>
                <w:sz w:val="20"/>
                <w:szCs w:val="20"/>
              </w:rPr>
            </w:pPr>
            <w:r w:rsidRPr="00487289">
              <w:rPr>
                <w:sz w:val="20"/>
                <w:szCs w:val="20"/>
              </w:rPr>
              <w:t xml:space="preserve">Majerčíková, J. (2012). </w:t>
            </w:r>
            <w:r w:rsidRPr="00487289">
              <w:rPr>
                <w:i/>
                <w:iCs/>
                <w:sz w:val="20"/>
                <w:szCs w:val="20"/>
              </w:rPr>
              <w:t xml:space="preserve">Rodina s predškolákom. Výskum rodín s deťmi predškolského veku. </w:t>
            </w:r>
            <w:r w:rsidRPr="00487289">
              <w:rPr>
                <w:sz w:val="20"/>
                <w:szCs w:val="20"/>
              </w:rPr>
              <w:t>Bratislava: Vyd. UK.</w:t>
            </w:r>
          </w:p>
          <w:p w:rsidR="00EF4C0A" w:rsidRPr="00487289" w:rsidRDefault="00EF4C0A" w:rsidP="00EF4C0A">
            <w:pPr>
              <w:pStyle w:val="Default"/>
              <w:jc w:val="both"/>
              <w:rPr>
                <w:sz w:val="20"/>
                <w:szCs w:val="20"/>
              </w:rPr>
            </w:pPr>
            <w:r w:rsidRPr="00487289">
              <w:rPr>
                <w:sz w:val="20"/>
                <w:szCs w:val="20"/>
              </w:rPr>
              <w:t xml:space="preserve">Lukášová, H., Svatoš, T., </w:t>
            </w:r>
            <w:r w:rsidRPr="00487289">
              <w:rPr>
                <w:noProof/>
                <w:sz w:val="20"/>
                <w:szCs w:val="20"/>
                <w:shd w:val="clear" w:color="auto" w:fill="FFFFFF"/>
              </w:rPr>
              <w:t xml:space="preserve">&amp; </w:t>
            </w:r>
            <w:r w:rsidRPr="00487289">
              <w:rPr>
                <w:sz w:val="20"/>
                <w:szCs w:val="20"/>
              </w:rPr>
              <w:t xml:space="preserve">Majerčíková, J. (2014). </w:t>
            </w:r>
            <w:r w:rsidRPr="00487289">
              <w:rPr>
                <w:i/>
                <w:sz w:val="20"/>
                <w:szCs w:val="20"/>
              </w:rPr>
              <w:t xml:space="preserve">Studentské portfolio jako výzkumný prostředek poznání cesty k učitelství. </w:t>
            </w:r>
            <w:r w:rsidRPr="00487289">
              <w:rPr>
                <w:sz w:val="20"/>
                <w:szCs w:val="20"/>
              </w:rPr>
              <w:t xml:space="preserve">Zlín: UTB ve Zlíně. </w:t>
            </w:r>
          </w:p>
          <w:p w:rsidR="00EF4C0A" w:rsidRPr="00487289" w:rsidRDefault="00EF4C0A" w:rsidP="00EF4C0A">
            <w:pPr>
              <w:jc w:val="both"/>
            </w:pPr>
            <w:r w:rsidRPr="00487289">
              <w:t>Recenzování vědeckých studií pro časopisy: Pedagogika.sk, e-Pedagogium, Studia paedagogica, LifeLong Learnig, Sociální pedagogika.</w:t>
            </w:r>
            <w:ins w:id="354" w:author="Jana_PC" w:date="2018-05-26T11:24:00Z">
              <w:r w:rsidR="00DD4F35">
                <w:t xml:space="preserve"> Odborný garant projektu </w:t>
              </w:r>
              <w:r w:rsidR="00DD4F35" w:rsidRPr="009876CD">
                <w:rPr>
                  <w:bCs/>
                  <w:i/>
                  <w:szCs w:val="32"/>
                </w:rPr>
                <w:t>Komplexní systém hodnocení, CZ.02.3.68/0.0/0.0/15_001/0000751</w:t>
              </w:r>
              <w:r w:rsidR="00DD4F35">
                <w:rPr>
                  <w:bCs/>
                  <w:i/>
                  <w:szCs w:val="32"/>
                </w:rPr>
                <w:t>- P</w:t>
              </w:r>
            </w:ins>
            <w:ins w:id="355" w:author="Hana Navrátilová" w:date="2018-05-31T14:03:00Z">
              <w:r w:rsidR="00284A72">
                <w:rPr>
                  <w:bCs/>
                  <w:i/>
                  <w:szCs w:val="32"/>
                </w:rPr>
                <w:t>ř</w:t>
              </w:r>
            </w:ins>
            <w:ins w:id="356" w:author="Jana_PC" w:date="2018-05-26T11:24:00Z">
              <w:del w:id="357" w:author="Hana Navrátilová" w:date="2018-05-31T14:03:00Z">
                <w:r w:rsidR="00DD4F35" w:rsidDel="00284A72">
                  <w:rPr>
                    <w:bCs/>
                    <w:i/>
                    <w:szCs w:val="32"/>
                  </w:rPr>
                  <w:delText>ť</w:delText>
                </w:r>
              </w:del>
              <w:r w:rsidR="00DD4F35">
                <w:rPr>
                  <w:bCs/>
                  <w:i/>
                  <w:szCs w:val="32"/>
                </w:rPr>
                <w:t>íklady inspirativní praxe (3. vlna:2018-19).</w:t>
              </w:r>
            </w:ins>
          </w:p>
          <w:p w:rsidR="00EF4C0A" w:rsidRPr="00487289" w:rsidDel="00284A72" w:rsidRDefault="003045CF" w:rsidP="00EF4C0A">
            <w:pPr>
              <w:jc w:val="both"/>
              <w:rPr>
                <w:del w:id="358" w:author="Hana Navrátilová" w:date="2018-05-31T14:03:00Z"/>
              </w:rPr>
            </w:pPr>
            <w:r>
              <w:t>Č</w:t>
            </w:r>
            <w:r w:rsidR="00EF4C0A" w:rsidRPr="00487289">
              <w:t>len výkonné redakce časopisu Pedagogická orientace.</w:t>
            </w:r>
            <w:ins w:id="359" w:author="Hana Navrátilová" w:date="2018-05-31T14:03:00Z">
              <w:r w:rsidR="00284A72">
                <w:t xml:space="preserve"> </w:t>
              </w:r>
            </w:ins>
          </w:p>
          <w:p w:rsidR="009F15FF" w:rsidRPr="0040774B" w:rsidRDefault="00EF4C0A">
            <w:pPr>
              <w:jc w:val="both"/>
            </w:pPr>
            <w:r w:rsidRPr="00487289">
              <w:t>Člen komise pro rigorózní práce (Bratislava, Zlín).</w:t>
            </w:r>
          </w:p>
        </w:tc>
      </w:tr>
      <w:tr w:rsidR="009F15FF" w:rsidRPr="0040774B" w:rsidTr="003671A0">
        <w:trPr>
          <w:trHeight w:val="218"/>
        </w:trPr>
        <w:tc>
          <w:tcPr>
            <w:tcW w:w="9923" w:type="dxa"/>
            <w:gridSpan w:val="12"/>
            <w:shd w:val="clear" w:color="auto" w:fill="F7CAAC"/>
          </w:tcPr>
          <w:p w:rsidR="009F15FF" w:rsidRPr="0040774B" w:rsidRDefault="009F15FF" w:rsidP="009F15FF">
            <w:pPr>
              <w:rPr>
                <w:b/>
              </w:rPr>
            </w:pPr>
            <w:r w:rsidRPr="0040774B">
              <w:rPr>
                <w:b/>
              </w:rPr>
              <w:t>Působení v zahraničí</w:t>
            </w:r>
          </w:p>
        </w:tc>
      </w:tr>
      <w:tr w:rsidR="009F15FF" w:rsidRPr="0040774B" w:rsidTr="003671A0">
        <w:trPr>
          <w:trHeight w:val="328"/>
        </w:trPr>
        <w:tc>
          <w:tcPr>
            <w:tcW w:w="9923" w:type="dxa"/>
            <w:gridSpan w:val="12"/>
          </w:tcPr>
          <w:p w:rsidR="009F15FF" w:rsidRPr="0040774B" w:rsidRDefault="009F15FF" w:rsidP="00B46621">
            <w:r w:rsidRPr="0040774B">
              <w:t>Září 2009 - Studijní pobyt – Univerzita St. Kliment Ochridského v Sofii, B</w:t>
            </w:r>
            <w:r w:rsidR="00B46621">
              <w:t>L</w:t>
            </w:r>
            <w:r w:rsidRPr="0040774B">
              <w:t>R</w:t>
            </w:r>
          </w:p>
        </w:tc>
      </w:tr>
      <w:tr w:rsidR="009F15FF" w:rsidRPr="0040774B" w:rsidTr="002C4C17">
        <w:trPr>
          <w:cantSplit/>
          <w:trHeight w:val="269"/>
        </w:trPr>
        <w:tc>
          <w:tcPr>
            <w:tcW w:w="2465" w:type="dxa"/>
            <w:shd w:val="clear" w:color="auto" w:fill="F7CAAC"/>
          </w:tcPr>
          <w:p w:rsidR="009F15FF" w:rsidRPr="0040774B" w:rsidRDefault="009F15FF" w:rsidP="009F15FF">
            <w:pPr>
              <w:jc w:val="both"/>
              <w:rPr>
                <w:b/>
              </w:rPr>
            </w:pPr>
            <w:r w:rsidRPr="0040774B">
              <w:rPr>
                <w:b/>
              </w:rPr>
              <w:t xml:space="preserve">Podpis </w:t>
            </w:r>
          </w:p>
        </w:tc>
        <w:tc>
          <w:tcPr>
            <w:tcW w:w="4393" w:type="dxa"/>
            <w:gridSpan w:val="5"/>
          </w:tcPr>
          <w:p w:rsidR="009F15FF" w:rsidRPr="0040774B" w:rsidRDefault="00DC02FD" w:rsidP="009F15FF">
            <w:pPr>
              <w:jc w:val="both"/>
            </w:pPr>
            <w:r>
              <w:t>Jana Majerčíková, v. r.</w:t>
            </w:r>
          </w:p>
        </w:tc>
        <w:tc>
          <w:tcPr>
            <w:tcW w:w="763" w:type="dxa"/>
            <w:gridSpan w:val="2"/>
            <w:shd w:val="clear" w:color="auto" w:fill="F7CAAC"/>
          </w:tcPr>
          <w:p w:rsidR="009F15FF" w:rsidRPr="0040774B" w:rsidRDefault="009F15FF" w:rsidP="009F15FF">
            <w:pPr>
              <w:jc w:val="both"/>
            </w:pPr>
            <w:r w:rsidRPr="0040774B">
              <w:rPr>
                <w:b/>
              </w:rPr>
              <w:t>datum</w:t>
            </w:r>
          </w:p>
        </w:tc>
        <w:tc>
          <w:tcPr>
            <w:tcW w:w="2302" w:type="dxa"/>
            <w:gridSpan w:val="4"/>
          </w:tcPr>
          <w:p w:rsidR="009F15FF" w:rsidRPr="0040774B" w:rsidRDefault="00DC02FD" w:rsidP="009F15FF">
            <w:pPr>
              <w:jc w:val="both"/>
            </w:pPr>
            <w:r>
              <w:t>30. 5. 2018</w:t>
            </w:r>
          </w:p>
        </w:tc>
      </w:tr>
    </w:tbl>
    <w:p w:rsidR="002701F8" w:rsidRPr="0040774B" w:rsidRDefault="002701F8" w:rsidP="00B8153E">
      <w:pPr>
        <w:spacing w:after="160" w:line="259" w:lineRule="auto"/>
        <w:rPr>
          <w:b/>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12"/>
        <w:gridCol w:w="850"/>
        <w:gridCol w:w="709"/>
        <w:gridCol w:w="77"/>
        <w:gridCol w:w="632"/>
        <w:gridCol w:w="693"/>
        <w:gridCol w:w="694"/>
      </w:tblGrid>
      <w:tr w:rsidR="009F15FF" w:rsidRPr="0040774B" w:rsidTr="00EF4C0A">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9F15FF" w:rsidRPr="0040774B" w:rsidRDefault="009F15FF" w:rsidP="009F15FF">
            <w:pPr>
              <w:jc w:val="both"/>
              <w:rPr>
                <w:b/>
                <w:sz w:val="28"/>
              </w:rPr>
            </w:pPr>
            <w:r w:rsidRPr="0040774B">
              <w:rPr>
                <w:b/>
                <w:sz w:val="28"/>
              </w:rPr>
              <w:t>C-I – Personální zabezpečení</w:t>
            </w:r>
          </w:p>
        </w:tc>
      </w:tr>
      <w:tr w:rsidR="009F15FF" w:rsidRPr="0040774B" w:rsidTr="00EF4C0A">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Univerzita Tomáše Bati ve Zlíně</w:t>
            </w:r>
          </w:p>
        </w:tc>
      </w:tr>
      <w:tr w:rsidR="009F15FF" w:rsidRPr="0040774B" w:rsidTr="00EF4C0A">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Fakulta humanitních studií</w:t>
            </w:r>
          </w:p>
        </w:tc>
      </w:tr>
      <w:tr w:rsidR="009F15FF" w:rsidRPr="0040774B" w:rsidTr="00EF4C0A">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Učitelství pro mateřské školy</w:t>
            </w:r>
          </w:p>
        </w:tc>
      </w:tr>
      <w:tr w:rsidR="009F15FF" w:rsidRPr="0040774B" w:rsidTr="00EF4C0A">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Adriana Wiegerová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doc. PaedDr., PhD.</w:t>
            </w:r>
          </w:p>
        </w:tc>
      </w:tr>
      <w:tr w:rsidR="009F15FF" w:rsidRPr="0040774B" w:rsidTr="00EF4C0A">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Rok narození</w:t>
            </w:r>
          </w:p>
        </w:tc>
        <w:tc>
          <w:tcPr>
            <w:tcW w:w="829" w:type="dxa"/>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1969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typ vztahu k VŠ</w:t>
            </w:r>
          </w:p>
        </w:tc>
        <w:tc>
          <w:tcPr>
            <w:tcW w:w="1136"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pp</w:t>
            </w:r>
            <w:r w:rsidR="00EF4C0A">
              <w:t>.</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rozsah</w:t>
            </w:r>
          </w:p>
        </w:tc>
        <w:tc>
          <w:tcPr>
            <w:tcW w:w="709" w:type="dxa"/>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40 h.</w:t>
            </w:r>
          </w:p>
          <w:p w:rsidR="009F15FF" w:rsidRPr="0040774B" w:rsidRDefault="009F15FF" w:rsidP="009F15FF">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N</w:t>
            </w:r>
          </w:p>
        </w:tc>
      </w:tr>
      <w:tr w:rsidR="009F15FF" w:rsidRPr="0040774B" w:rsidTr="00EF4C0A">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Typ vztahu na součásti VŠ, která uskutečňuje st. program</w:t>
            </w:r>
          </w:p>
        </w:tc>
        <w:tc>
          <w:tcPr>
            <w:tcW w:w="1136"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pp</w:t>
            </w:r>
            <w:r w:rsidR="00EF4C0A">
              <w:t>.</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rozsah</w:t>
            </w:r>
          </w:p>
        </w:tc>
        <w:tc>
          <w:tcPr>
            <w:tcW w:w="709" w:type="dxa"/>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40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N</w:t>
            </w:r>
          </w:p>
        </w:tc>
      </w:tr>
      <w:tr w:rsidR="009F15FF" w:rsidRPr="0040774B" w:rsidTr="00EF4C0A">
        <w:tc>
          <w:tcPr>
            <w:tcW w:w="620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Další současná působení jako akademický pracovník na jiných VŠ</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EF4C0A" w:rsidP="00EF4C0A">
            <w:pPr>
              <w:rPr>
                <w:b/>
              </w:rPr>
            </w:pPr>
            <w:r>
              <w:rPr>
                <w:b/>
              </w:rPr>
              <w:t xml:space="preserve">typ prac. </w:t>
            </w:r>
            <w:r w:rsidR="009F15FF" w:rsidRPr="0040774B">
              <w:rPr>
                <w:b/>
              </w:rPr>
              <w:t>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rozsah</w:t>
            </w:r>
          </w:p>
        </w:tc>
      </w:tr>
      <w:tr w:rsidR="009F15FF" w:rsidRPr="0040774B" w:rsidTr="00EF4C0A">
        <w:tc>
          <w:tcPr>
            <w:tcW w:w="6204" w:type="dxa"/>
            <w:gridSpan w:val="5"/>
            <w:tcBorders>
              <w:top w:val="single" w:sz="4" w:space="0" w:color="auto"/>
              <w:left w:val="single" w:sz="4" w:space="0" w:color="auto"/>
              <w:bottom w:val="single" w:sz="4" w:space="0" w:color="auto"/>
              <w:right w:val="single" w:sz="4" w:space="0" w:color="auto"/>
            </w:tcBorders>
          </w:tcPr>
          <w:p w:rsidR="009F15FF" w:rsidRPr="0040774B" w:rsidRDefault="0080601D" w:rsidP="009F15FF">
            <w:pPr>
              <w:jc w:val="both"/>
            </w:pPr>
            <w:r>
              <w:t>nejsou</w:t>
            </w:r>
          </w:p>
        </w:tc>
        <w:tc>
          <w:tcPr>
            <w:tcW w:w="1559"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p>
        </w:tc>
        <w:tc>
          <w:tcPr>
            <w:tcW w:w="2096" w:type="dxa"/>
            <w:gridSpan w:val="4"/>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p>
        </w:tc>
      </w:tr>
      <w:tr w:rsidR="009F15FF" w:rsidRPr="0040774B" w:rsidTr="00EF4C0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EF4C0A">
        <w:trPr>
          <w:trHeight w:val="352"/>
        </w:trPr>
        <w:tc>
          <w:tcPr>
            <w:tcW w:w="9859" w:type="dxa"/>
            <w:gridSpan w:val="11"/>
            <w:tcBorders>
              <w:top w:val="nil"/>
              <w:left w:val="single" w:sz="4" w:space="0" w:color="auto"/>
              <w:bottom w:val="single" w:sz="4" w:space="0" w:color="auto"/>
              <w:right w:val="single" w:sz="4" w:space="0" w:color="auto"/>
            </w:tcBorders>
          </w:tcPr>
          <w:p w:rsidR="009F15FF" w:rsidRPr="0040774B" w:rsidRDefault="009F15FF" w:rsidP="009F15FF">
            <w:r w:rsidRPr="0040774B">
              <w:t>Pedagogická propedeutika, Didaktika mateřské školy, Profesní identita učitele mateřské školy (dále viz BIIa).</w:t>
            </w:r>
          </w:p>
          <w:p w:rsidR="009F15FF" w:rsidRPr="0040774B" w:rsidRDefault="009F15FF" w:rsidP="009F15FF"/>
        </w:tc>
      </w:tr>
      <w:tr w:rsidR="009F15FF" w:rsidRPr="0040774B" w:rsidTr="00EF4C0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 xml:space="preserve">Údaje o vzdělání na VŠ </w:t>
            </w:r>
          </w:p>
        </w:tc>
      </w:tr>
      <w:tr w:rsidR="009F15FF" w:rsidRPr="0040774B" w:rsidTr="00EF4C0A">
        <w:trPr>
          <w:trHeight w:val="1055"/>
        </w:trPr>
        <w:tc>
          <w:tcPr>
            <w:tcW w:w="9859" w:type="dxa"/>
            <w:gridSpan w:val="11"/>
            <w:tcBorders>
              <w:top w:val="single" w:sz="4" w:space="0" w:color="auto"/>
              <w:left w:val="single" w:sz="4" w:space="0" w:color="auto"/>
              <w:bottom w:val="single" w:sz="4" w:space="0" w:color="auto"/>
              <w:right w:val="single" w:sz="4" w:space="0" w:color="auto"/>
            </w:tcBorders>
          </w:tcPr>
          <w:p w:rsidR="009F15FF" w:rsidRPr="0040774B" w:rsidRDefault="009F15FF" w:rsidP="009F15FF">
            <w:pPr>
              <w:ind w:left="-2"/>
              <w:jc w:val="both"/>
            </w:pPr>
            <w:r w:rsidRPr="0040774B">
              <w:t>1992 PdF UKF Nitra, ukončené magisterské studium učitelství, obor pedagogika – biologie – Mgr.</w:t>
            </w:r>
          </w:p>
          <w:p w:rsidR="009F15FF" w:rsidRPr="0040774B" w:rsidRDefault="009F15FF" w:rsidP="009F15FF">
            <w:pPr>
              <w:ind w:left="-2"/>
              <w:jc w:val="both"/>
            </w:pPr>
            <w:r w:rsidRPr="0040774B">
              <w:t>1998 PdF UK Bratislava, rigorózní zkouška - PaedDr.</w:t>
            </w:r>
          </w:p>
          <w:p w:rsidR="009F15FF" w:rsidRPr="0040774B" w:rsidRDefault="009F15FF" w:rsidP="009F15FF">
            <w:pPr>
              <w:ind w:left="-2"/>
              <w:jc w:val="both"/>
            </w:pPr>
            <w:r w:rsidRPr="0040774B">
              <w:t>2001 FF UK Bratislava, ukončené doktorské studium - PhD.</w:t>
            </w:r>
          </w:p>
          <w:p w:rsidR="009F15FF" w:rsidRPr="0040774B" w:rsidRDefault="009F15FF" w:rsidP="009F15FF">
            <w:pPr>
              <w:ind w:left="-2"/>
              <w:jc w:val="both"/>
            </w:pPr>
            <w:r w:rsidRPr="0040774B">
              <w:t>2005 PdF UK Bratislava, ukončené habilitační řízení v oboru Pedagogika - doc.</w:t>
            </w:r>
          </w:p>
        </w:tc>
      </w:tr>
      <w:tr w:rsidR="009F15FF" w:rsidRPr="0040774B" w:rsidTr="00EF4C0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Údaje o odborném působení od absolvování VŠ</w:t>
            </w:r>
          </w:p>
        </w:tc>
      </w:tr>
      <w:tr w:rsidR="009F15FF" w:rsidRPr="0040774B" w:rsidTr="00EF4C0A">
        <w:trPr>
          <w:trHeight w:val="995"/>
        </w:trPr>
        <w:tc>
          <w:tcPr>
            <w:tcW w:w="9859" w:type="dxa"/>
            <w:gridSpan w:val="11"/>
            <w:tcBorders>
              <w:top w:val="single" w:sz="4" w:space="0" w:color="auto"/>
              <w:left w:val="single" w:sz="4" w:space="0" w:color="auto"/>
              <w:bottom w:val="single" w:sz="4" w:space="0" w:color="auto"/>
              <w:right w:val="single" w:sz="4" w:space="0" w:color="auto"/>
            </w:tcBorders>
          </w:tcPr>
          <w:p w:rsidR="009F15FF" w:rsidRPr="0040774B" w:rsidRDefault="00EF4C0A" w:rsidP="009F15FF">
            <w:pPr>
              <w:tabs>
                <w:tab w:val="left" w:pos="5849"/>
              </w:tabs>
              <w:jc w:val="both"/>
              <w:rPr>
                <w:b/>
                <w:bCs/>
              </w:rPr>
            </w:pPr>
            <w:r>
              <w:t xml:space="preserve">1992–1995 </w:t>
            </w:r>
            <w:r w:rsidR="009F15FF" w:rsidRPr="0040774B">
              <w:t>Iuventa, vedoucí Centra experimentálních aktivit</w:t>
            </w:r>
            <w:r w:rsidR="009F15FF" w:rsidRPr="0040774B">
              <w:tab/>
            </w:r>
          </w:p>
          <w:p w:rsidR="009F15FF" w:rsidRPr="0040774B" w:rsidRDefault="009F15FF" w:rsidP="009F15FF">
            <w:r w:rsidRPr="0040774B">
              <w:t>1996–1997   UKF v Nitře, odborný asistent</w:t>
            </w:r>
          </w:p>
          <w:p w:rsidR="009F15FF" w:rsidRPr="0040774B" w:rsidRDefault="00EF4C0A" w:rsidP="009F15FF">
            <w:pPr>
              <w:jc w:val="both"/>
            </w:pPr>
            <w:r>
              <w:t xml:space="preserve">1997–2011 </w:t>
            </w:r>
            <w:r w:rsidR="009F15FF" w:rsidRPr="0040774B">
              <w:t>UK v Bratislavě, funkční místo profesora</w:t>
            </w:r>
          </w:p>
          <w:p w:rsidR="009F15FF" w:rsidRPr="0040774B" w:rsidRDefault="009F15FF" w:rsidP="009F15FF">
            <w:pPr>
              <w:jc w:val="both"/>
            </w:pPr>
            <w:r w:rsidRPr="0040774B">
              <w:t>2010 UTB ve Zlíně (úvazek 0,5)</w:t>
            </w:r>
          </w:p>
          <w:p w:rsidR="009F15FF" w:rsidRPr="0040774B" w:rsidRDefault="009F15FF" w:rsidP="009F15FF">
            <w:pPr>
              <w:jc w:val="both"/>
            </w:pPr>
            <w:r w:rsidRPr="0040774B">
              <w:t xml:space="preserve">2012 – dosud FHS UTB ve Zlíně, </w:t>
            </w:r>
            <w:r w:rsidR="002701F8" w:rsidRPr="0040774B">
              <w:t>docent</w:t>
            </w:r>
            <w:r w:rsidRPr="0040774B">
              <w:t xml:space="preserve"> </w:t>
            </w:r>
          </w:p>
          <w:p w:rsidR="009F15FF" w:rsidRPr="0040774B" w:rsidRDefault="009F15FF" w:rsidP="009F15FF">
            <w:pPr>
              <w:jc w:val="both"/>
            </w:pPr>
          </w:p>
          <w:p w:rsidR="009F15FF" w:rsidRPr="0040774B" w:rsidRDefault="009F15FF" w:rsidP="009F15FF">
            <w:pPr>
              <w:jc w:val="both"/>
            </w:pPr>
            <w:r w:rsidRPr="0040774B">
              <w:t>Od roku 2011</w:t>
            </w:r>
            <w:r w:rsidR="00EF4C0A">
              <w:t xml:space="preserve"> </w:t>
            </w:r>
            <w:r w:rsidRPr="0040774B">
              <w:t>do roku 2017 garant studijního programu Učitelství pro mateřské školy na FHS UTB ve Zlíně.</w:t>
            </w:r>
          </w:p>
        </w:tc>
      </w:tr>
      <w:tr w:rsidR="009F15FF" w:rsidRPr="0040774B" w:rsidTr="00EF4C0A">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Zkušenosti s vedením rigorózních a dizertačních prací</w:t>
            </w:r>
          </w:p>
        </w:tc>
      </w:tr>
      <w:tr w:rsidR="009F15FF" w:rsidRPr="0040774B" w:rsidTr="00EF4C0A">
        <w:trPr>
          <w:trHeight w:val="424"/>
        </w:trPr>
        <w:tc>
          <w:tcPr>
            <w:tcW w:w="9859" w:type="dxa"/>
            <w:gridSpan w:val="11"/>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rPr>
                <w:iCs/>
                <w:position w:val="-4"/>
              </w:rPr>
              <w:t xml:space="preserve">Ukončených 5 dizertačních prací na PdF UK v Bratislavě. V současnosti vedení 3 disertačních prací. Konzultování a oponování rigorózních prací. </w:t>
            </w:r>
          </w:p>
        </w:tc>
      </w:tr>
      <w:tr w:rsidR="009F15FF" w:rsidRPr="0040774B" w:rsidTr="00EF4C0A">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Ohlasy publikací</w:t>
            </w:r>
          </w:p>
        </w:tc>
      </w:tr>
      <w:tr w:rsidR="009F15FF" w:rsidRPr="0040774B" w:rsidTr="00EF4C0A">
        <w:trPr>
          <w:cantSplit/>
        </w:trPr>
        <w:tc>
          <w:tcPr>
            <w:tcW w:w="334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Pedagogika</w:t>
            </w:r>
          </w:p>
        </w:tc>
        <w:tc>
          <w:tcPr>
            <w:tcW w:w="2245"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r w:rsidRPr="0040774B">
              <w:t>2005</w:t>
            </w:r>
          </w:p>
        </w:tc>
        <w:tc>
          <w:tcPr>
            <w:tcW w:w="2248" w:type="dxa"/>
            <w:gridSpan w:val="4"/>
            <w:tcBorders>
              <w:top w:val="single" w:sz="4" w:space="0" w:color="auto"/>
              <w:left w:val="single" w:sz="4" w:space="0" w:color="auto"/>
              <w:bottom w:val="single" w:sz="4" w:space="0" w:color="auto"/>
              <w:right w:val="single" w:sz="12" w:space="0" w:color="auto"/>
            </w:tcBorders>
          </w:tcPr>
          <w:p w:rsidR="009F15FF" w:rsidRPr="0040774B" w:rsidRDefault="009F15FF" w:rsidP="009F15FF">
            <w:pPr>
              <w:jc w:val="both"/>
            </w:pPr>
            <w:r w:rsidRPr="0040774B">
              <w:t>UK Bratislava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sz w:val="18"/>
              </w:rPr>
            </w:pPr>
            <w:r w:rsidRPr="0040774B">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sz w:val="18"/>
              </w:rPr>
              <w:t>ostatní</w:t>
            </w:r>
          </w:p>
        </w:tc>
      </w:tr>
      <w:tr w:rsidR="009F15FF" w:rsidRPr="0040774B" w:rsidTr="00EF4C0A">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pPr>
            <w:r w:rsidRPr="0040774B">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9F15FF" w:rsidRPr="0040774B" w:rsidRDefault="009F15FF" w:rsidP="009F15FF">
            <w:pPr>
              <w:jc w:val="both"/>
            </w:pPr>
            <w:r w:rsidRPr="0040774B">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rsidR="009F15FF" w:rsidRPr="00B46621" w:rsidRDefault="009F15FF" w:rsidP="009F15FF">
            <w:pPr>
              <w:jc w:val="both"/>
            </w:pPr>
            <w:r w:rsidRPr="00B46621">
              <w:t>24</w:t>
            </w:r>
          </w:p>
        </w:tc>
        <w:tc>
          <w:tcPr>
            <w:tcW w:w="693" w:type="dxa"/>
            <w:vMerge w:val="restart"/>
            <w:tcBorders>
              <w:top w:val="single" w:sz="4" w:space="0" w:color="auto"/>
              <w:left w:val="single" w:sz="4" w:space="0" w:color="auto"/>
              <w:bottom w:val="single" w:sz="4" w:space="0" w:color="auto"/>
              <w:right w:val="single" w:sz="4" w:space="0" w:color="auto"/>
            </w:tcBorders>
          </w:tcPr>
          <w:p w:rsidR="009F15FF" w:rsidRPr="00B46621" w:rsidRDefault="009F15FF" w:rsidP="009F15FF">
            <w:pPr>
              <w:jc w:val="both"/>
            </w:pPr>
            <w:r w:rsidRPr="00B46621">
              <w:t>0</w:t>
            </w:r>
          </w:p>
        </w:tc>
        <w:tc>
          <w:tcPr>
            <w:tcW w:w="694" w:type="dxa"/>
            <w:vMerge w:val="restart"/>
            <w:tcBorders>
              <w:top w:val="single" w:sz="4" w:space="0" w:color="auto"/>
              <w:left w:val="single" w:sz="4" w:space="0" w:color="auto"/>
              <w:bottom w:val="single" w:sz="4" w:space="0" w:color="auto"/>
              <w:right w:val="single" w:sz="4" w:space="0" w:color="auto"/>
            </w:tcBorders>
          </w:tcPr>
          <w:p w:rsidR="009F15FF" w:rsidRPr="00B46621" w:rsidRDefault="009F15FF" w:rsidP="009F15FF">
            <w:pPr>
              <w:jc w:val="both"/>
            </w:pPr>
            <w:r w:rsidRPr="00B46621">
              <w:t>140</w:t>
            </w:r>
          </w:p>
        </w:tc>
      </w:tr>
      <w:tr w:rsidR="009F15FF" w:rsidRPr="0040774B" w:rsidTr="00EF4C0A">
        <w:trPr>
          <w:trHeight w:val="205"/>
        </w:trPr>
        <w:tc>
          <w:tcPr>
            <w:tcW w:w="3347"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9F15FF" w:rsidRPr="0040774B" w:rsidRDefault="009F15FF" w:rsidP="009F15FF">
            <w:pPr>
              <w:jc w:val="both"/>
            </w:pPr>
          </w:p>
        </w:tc>
        <w:tc>
          <w:tcPr>
            <w:tcW w:w="2248" w:type="dxa"/>
            <w:gridSpan w:val="4"/>
            <w:tcBorders>
              <w:top w:val="single" w:sz="4" w:space="0" w:color="auto"/>
              <w:left w:val="single" w:sz="4" w:space="0" w:color="auto"/>
              <w:bottom w:val="single" w:sz="4" w:space="0" w:color="auto"/>
              <w:right w:val="single" w:sz="12" w:space="0" w:color="auto"/>
            </w:tcBorders>
          </w:tcPr>
          <w:p w:rsidR="009F15FF" w:rsidRPr="0040774B" w:rsidRDefault="009F15FF" w:rsidP="009F15FF">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9F15FF" w:rsidRPr="0040774B" w:rsidRDefault="009F15FF" w:rsidP="009F15FF">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9F15FF" w:rsidRPr="0040774B" w:rsidRDefault="009F15FF" w:rsidP="009F15FF">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9F15FF" w:rsidRPr="0040774B" w:rsidRDefault="009F15FF" w:rsidP="009F15FF">
            <w:pPr>
              <w:rPr>
                <w:b/>
              </w:rPr>
            </w:pPr>
          </w:p>
        </w:tc>
      </w:tr>
      <w:tr w:rsidR="009F15FF" w:rsidRPr="0040774B" w:rsidTr="00EF4C0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EF4C0A">
        <w:trPr>
          <w:trHeight w:val="2347"/>
        </w:trPr>
        <w:tc>
          <w:tcPr>
            <w:tcW w:w="9859" w:type="dxa"/>
            <w:gridSpan w:val="11"/>
            <w:tcBorders>
              <w:top w:val="single" w:sz="4" w:space="0" w:color="auto"/>
              <w:left w:val="single" w:sz="4" w:space="0" w:color="auto"/>
              <w:bottom w:val="single" w:sz="4" w:space="0" w:color="auto"/>
              <w:right w:val="single" w:sz="4" w:space="0" w:color="auto"/>
            </w:tcBorders>
          </w:tcPr>
          <w:p w:rsidR="00EF4C0A" w:rsidRPr="00487289" w:rsidRDefault="00EF4C0A" w:rsidP="00EF4C0A">
            <w:pPr>
              <w:jc w:val="both"/>
            </w:pPr>
            <w:r w:rsidRPr="00487289">
              <w:t>Wiegerová, A.</w:t>
            </w:r>
            <w:r>
              <w:t>,</w:t>
            </w:r>
            <w:r w:rsidRPr="00487289">
              <w:t xml:space="preserve"> </w:t>
            </w:r>
            <w:r w:rsidRPr="00487289">
              <w:rPr>
                <w:shd w:val="clear" w:color="auto" w:fill="FFFFFF"/>
              </w:rPr>
              <w:t xml:space="preserve">&amp; </w:t>
            </w:r>
            <w:r w:rsidRPr="00487289">
              <w:t xml:space="preserve">Svěrkošová, N. (2016). Profesionalization of university students of preschool education. </w:t>
            </w:r>
            <w:r w:rsidRPr="00487289">
              <w:rPr>
                <w:i/>
                <w:iCs/>
              </w:rPr>
              <w:t>Turkish Online Journal of  Educational Technology</w:t>
            </w:r>
            <w:r w:rsidRPr="00487289">
              <w:t xml:space="preserve">, (12), 281-284. </w:t>
            </w:r>
          </w:p>
          <w:p w:rsidR="00EF4C0A" w:rsidRPr="00487289" w:rsidRDefault="00EF4C0A" w:rsidP="00EF4C0A">
            <w:pPr>
              <w:jc w:val="both"/>
            </w:pPr>
            <w:r w:rsidRPr="00487289">
              <w:t xml:space="preserve">Wiegerová, A. et al. (2015). </w:t>
            </w:r>
            <w:r w:rsidRPr="00487289">
              <w:rPr>
                <w:i/>
              </w:rPr>
              <w:t>Profesionalizace učitele mateřské školy z pohledu reformy kurikula.</w:t>
            </w:r>
            <w:r w:rsidRPr="00487289">
              <w:t xml:space="preserve"> Zlín: UTB ve Zlíně.</w:t>
            </w:r>
          </w:p>
          <w:p w:rsidR="00EF4C0A" w:rsidRPr="00487289" w:rsidRDefault="00EF4C0A" w:rsidP="00EF4C0A">
            <w:pPr>
              <w:jc w:val="both"/>
            </w:pPr>
            <w:r w:rsidRPr="00487289">
              <w:t>Wiegerová, A.</w:t>
            </w:r>
            <w:r>
              <w:t>,</w:t>
            </w:r>
            <w:r w:rsidRPr="00487289">
              <w:t xml:space="preserve"> </w:t>
            </w:r>
            <w:r w:rsidRPr="00487289">
              <w:rPr>
                <w:shd w:val="clear" w:color="auto" w:fill="FFFFFF"/>
              </w:rPr>
              <w:t xml:space="preserve">&amp; </w:t>
            </w:r>
            <w:r w:rsidRPr="00487289">
              <w:t xml:space="preserve">Gavora, P. (2015). Conceptualisation of the Child and Childhood by Future Pre-School Teachers. </w:t>
            </w:r>
            <w:r w:rsidRPr="00487289">
              <w:rPr>
                <w:i/>
                <w:iCs/>
              </w:rPr>
              <w:t>Pedagogika</w:t>
            </w:r>
            <w:r w:rsidRPr="00487289">
              <w:t xml:space="preserve">, </w:t>
            </w:r>
            <w:r w:rsidRPr="00487289">
              <w:rPr>
                <w:i/>
              </w:rPr>
              <w:t>65</w:t>
            </w:r>
            <w:r w:rsidRPr="00487289">
              <w:t>(5), 502-515.</w:t>
            </w:r>
          </w:p>
          <w:p w:rsidR="00EF4C0A" w:rsidRPr="00487289" w:rsidRDefault="00EF4C0A" w:rsidP="00EF4C0A">
            <w:pPr>
              <w:jc w:val="both"/>
            </w:pPr>
            <w:r w:rsidRPr="00487289">
              <w:t xml:space="preserve">Wiegerová, A. et al. (2015). </w:t>
            </w:r>
            <w:r w:rsidRPr="00487289">
              <w:rPr>
                <w:i/>
              </w:rPr>
              <w:t>Profesionalizace učitele mateřské školy z pohledu reformy kurikula.</w:t>
            </w:r>
            <w:r w:rsidRPr="00487289">
              <w:t xml:space="preserve"> Zlín: UTB ve Zlíně.</w:t>
            </w:r>
          </w:p>
          <w:p w:rsidR="00EF4C0A" w:rsidRPr="00487289" w:rsidRDefault="00EF4C0A" w:rsidP="00EF4C0A">
            <w:r>
              <w:t>Wiegerová, A</w:t>
            </w:r>
            <w:r w:rsidRPr="00487289">
              <w:t>.</w:t>
            </w:r>
            <w:r>
              <w:t>,</w:t>
            </w:r>
            <w:r w:rsidRPr="00487289">
              <w:t xml:space="preserve"> </w:t>
            </w:r>
            <w:r>
              <w:rPr>
                <w:shd w:val="clear" w:color="auto" w:fill="FFFFFF"/>
              </w:rPr>
              <w:t xml:space="preserve">&amp; </w:t>
            </w:r>
            <w:r w:rsidRPr="00487289">
              <w:rPr>
                <w:shd w:val="clear" w:color="auto" w:fill="FFFFFF"/>
              </w:rPr>
              <w:t>Gavora, P. (2014). Proč chci být učitelkou v mateřské škole.</w:t>
            </w:r>
            <w:r w:rsidRPr="00487289">
              <w:rPr>
                <w:i/>
                <w:shd w:val="clear" w:color="auto" w:fill="FFFFFF"/>
              </w:rPr>
              <w:t xml:space="preserve"> </w:t>
            </w:r>
            <w:r w:rsidRPr="00487289">
              <w:rPr>
                <w:shd w:val="clear" w:color="auto" w:fill="FFFFFF"/>
              </w:rPr>
              <w:t>Pohled kvalitativního výzkumu.</w:t>
            </w:r>
            <w:r w:rsidRPr="00487289">
              <w:t xml:space="preserve"> </w:t>
            </w:r>
            <w:r w:rsidRPr="00487289">
              <w:rPr>
                <w:i/>
              </w:rPr>
              <w:t>Pedagogická orientace,</w:t>
            </w:r>
            <w:r w:rsidRPr="00487289">
              <w:t xml:space="preserve"> </w:t>
            </w:r>
            <w:r w:rsidRPr="00487289">
              <w:rPr>
                <w:i/>
              </w:rPr>
              <w:t>24</w:t>
            </w:r>
            <w:r w:rsidRPr="00487289">
              <w:t>(4), 510-534.</w:t>
            </w:r>
          </w:p>
          <w:p w:rsidR="00EF4C0A" w:rsidRPr="00487289" w:rsidRDefault="00EF4C0A" w:rsidP="00EF4C0A"/>
          <w:p w:rsidR="009F15FF" w:rsidRPr="0040774B" w:rsidRDefault="00EF4C0A" w:rsidP="00EF4C0A">
            <w:pPr>
              <w:jc w:val="both"/>
            </w:pPr>
            <w:r w:rsidRPr="00487289">
              <w:t>Člen Oborové rady DSP Pedagogika, člen VR FHS UTB ve Zlíně. Člen redakčních rad časopisů. Člen doktorských a habilitačních komisí.</w:t>
            </w:r>
          </w:p>
        </w:tc>
      </w:tr>
      <w:tr w:rsidR="009F15FF" w:rsidRPr="0040774B" w:rsidTr="00EF4C0A">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BD4B4" w:themeFill="accent6" w:themeFillTint="66"/>
          </w:tcPr>
          <w:p w:rsidR="009F15FF" w:rsidRPr="0040774B" w:rsidRDefault="009F15FF" w:rsidP="009F15FF">
            <w:pPr>
              <w:rPr>
                <w:b/>
              </w:rPr>
            </w:pPr>
            <w:r w:rsidRPr="0040774B">
              <w:rPr>
                <w:b/>
              </w:rPr>
              <w:t>Působení v zahraničí</w:t>
            </w:r>
          </w:p>
        </w:tc>
      </w:tr>
      <w:tr w:rsidR="009F15FF" w:rsidRPr="0040774B" w:rsidTr="00EF4C0A">
        <w:trPr>
          <w:trHeight w:val="328"/>
        </w:trPr>
        <w:tc>
          <w:tcPr>
            <w:tcW w:w="9859" w:type="dxa"/>
            <w:gridSpan w:val="11"/>
            <w:tcBorders>
              <w:top w:val="single" w:sz="4" w:space="0" w:color="auto"/>
              <w:left w:val="single" w:sz="4" w:space="0" w:color="auto"/>
              <w:bottom w:val="single" w:sz="4" w:space="0" w:color="auto"/>
              <w:right w:val="single" w:sz="4" w:space="0" w:color="auto"/>
            </w:tcBorders>
          </w:tcPr>
          <w:p w:rsidR="009F15FF" w:rsidRDefault="009F15FF" w:rsidP="009F15FF">
            <w:r w:rsidRPr="0040774B">
              <w:t xml:space="preserve">2006 Inštitút pedagogiky, Univerzita Podklaska, Siedlce, PL; 2008 Katedra pedagogiky, PdF UO v Sofii, BL; 2008 Inštitút didaktiky, Univerzita </w:t>
            </w:r>
            <w:r w:rsidRPr="0040774B">
              <w:rPr>
                <w:bCs/>
              </w:rPr>
              <w:t>Kazimierza Wielkiego</w:t>
            </w:r>
            <w:r w:rsidRPr="0040774B">
              <w:t>, Bydgoszcz, PL; 2011 Inštitút predškolskej a primárnej pedagogiky v Krakově, PL; 2011 Katedra didaktiky, Fakulta pedagogiky a psychológie UKW Bydgoszcz, PL.</w:t>
            </w:r>
          </w:p>
          <w:p w:rsidR="0080601D" w:rsidRPr="0040774B" w:rsidRDefault="0080601D" w:rsidP="009F15FF"/>
          <w:p w:rsidR="009F15FF" w:rsidRPr="0040774B" w:rsidRDefault="009F15FF" w:rsidP="009F15FF">
            <w:pPr>
              <w:rPr>
                <w:b/>
              </w:rPr>
            </w:pPr>
          </w:p>
        </w:tc>
      </w:tr>
      <w:tr w:rsidR="009F15FF" w:rsidRPr="0040774B" w:rsidTr="00EF4C0A">
        <w:trPr>
          <w:cantSplit/>
          <w:trHeight w:val="470"/>
        </w:trPr>
        <w:tc>
          <w:tcPr>
            <w:tcW w:w="2518"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Adriana Wiegerová,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EF4C0A" w:rsidRDefault="00EF4C0A"/>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80601D">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80601D">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Roman Božik</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PhDr., Ph.D.</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1968</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8F6D43" w:rsidP="009F15FF">
            <w:pPr>
              <w:jc w:val="both"/>
              <w:rPr>
                <w:ins w:id="360" w:author="§.opiékoiíkkoíikoíi" w:date="2018-05-25T22:14:00Z"/>
              </w:rPr>
            </w:pPr>
            <w:r>
              <w:t>082020</w:t>
            </w:r>
          </w:p>
          <w:p w:rsidR="007E2171" w:rsidRPr="0040774B" w:rsidRDefault="007E2171" w:rsidP="009F15FF">
            <w:pPr>
              <w:jc w:val="both"/>
            </w:pPr>
          </w:p>
        </w:tc>
      </w:tr>
      <w:tr w:rsidR="009F15FF" w:rsidRPr="0040774B" w:rsidTr="0080601D">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0820</w:t>
            </w:r>
            <w:r w:rsidR="008F6D43">
              <w:t>20</w:t>
            </w:r>
          </w:p>
        </w:tc>
      </w:tr>
      <w:tr w:rsidR="009F15FF" w:rsidRPr="0040774B" w:rsidTr="0080601D">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80601D">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80601D">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80601D">
        <w:trPr>
          <w:trHeight w:val="470"/>
        </w:trPr>
        <w:tc>
          <w:tcPr>
            <w:tcW w:w="9893" w:type="dxa"/>
            <w:gridSpan w:val="11"/>
            <w:tcBorders>
              <w:top w:val="nil"/>
            </w:tcBorders>
          </w:tcPr>
          <w:p w:rsidR="009F15FF" w:rsidRPr="0040774B" w:rsidRDefault="009F15FF" w:rsidP="009F15FF">
            <w:pPr>
              <w:jc w:val="both"/>
            </w:pPr>
            <w:del w:id="361" w:author="§.opiékoiíkkoíikoíi" w:date="2018-05-25T22:00:00Z">
              <w:r w:rsidRPr="0040774B" w:rsidDel="00384118">
                <w:delText xml:space="preserve">Základy tělesné kultury, </w:delText>
              </w:r>
            </w:del>
            <w:r w:rsidRPr="0040774B">
              <w:t>Metodika přípravy školy v přírodě, Základy ICT,</w:t>
            </w:r>
            <w:r w:rsidR="003045CF">
              <w:t xml:space="preserve"> </w:t>
            </w:r>
            <w:del w:id="362" w:author="§.opiékoiíkkoíikoíi" w:date="2018-05-25T22:00:00Z">
              <w:r w:rsidRPr="0040774B" w:rsidDel="00384118">
                <w:delText xml:space="preserve"> Rozvoj základních lokomocí dítěte, </w:delText>
              </w:r>
            </w:del>
            <w:r w:rsidRPr="0040774B">
              <w:t>Pohybové hry v MŠ, Pedagogika volného času, Výchova ke zdraví (dále viz BIIa).</w:t>
            </w:r>
          </w:p>
        </w:tc>
      </w:tr>
      <w:tr w:rsidR="009F15FF" w:rsidRPr="0040774B" w:rsidTr="0080601D">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80601D">
        <w:trPr>
          <w:trHeight w:val="1055"/>
        </w:trPr>
        <w:tc>
          <w:tcPr>
            <w:tcW w:w="9893" w:type="dxa"/>
            <w:gridSpan w:val="11"/>
          </w:tcPr>
          <w:p w:rsidR="009F15FF" w:rsidRPr="0040774B" w:rsidRDefault="009F15FF" w:rsidP="009F15FF">
            <w:pPr>
              <w:jc w:val="both"/>
            </w:pPr>
            <w:r w:rsidRPr="0040774B">
              <w:t>2001</w:t>
            </w:r>
            <w:r w:rsidR="00EF4C0A">
              <w:t xml:space="preserve"> </w:t>
            </w:r>
            <w:r w:rsidRPr="0040774B">
              <w:t>UKF  Nitra, Pedagogická fakulta, ukončené bakalářské studium v oboru Sociální práce – Bc.</w:t>
            </w:r>
          </w:p>
          <w:p w:rsidR="009F15FF" w:rsidRPr="0040774B" w:rsidRDefault="009F15FF" w:rsidP="009F15FF">
            <w:pPr>
              <w:jc w:val="both"/>
            </w:pPr>
            <w:r w:rsidRPr="0040774B">
              <w:t>2003 UKF Nitra, Fakulta sociálních věd, ukončené magisterské studium v oboru Sociální práce – Mgr.</w:t>
            </w:r>
          </w:p>
          <w:p w:rsidR="009F15FF" w:rsidRPr="0040774B" w:rsidRDefault="009F15FF" w:rsidP="009F15FF">
            <w:pPr>
              <w:jc w:val="both"/>
            </w:pPr>
            <w:r w:rsidRPr="0040774B">
              <w:t>2006 UKF  Nitra, Fakulta sociálních věd a zdravotnictví, rigorózní zkouška v oboru Sociální práce – PhDr.</w:t>
            </w:r>
          </w:p>
          <w:p w:rsidR="009F15FF" w:rsidRPr="0040774B" w:rsidRDefault="009F15FF" w:rsidP="009F15FF">
            <w:pPr>
              <w:jc w:val="both"/>
            </w:pPr>
            <w:r w:rsidRPr="0040774B">
              <w:t>2017 PdF UK Praha, ukončené doktorské studium v oboru Pedagogika – Ph.D.</w:t>
            </w:r>
          </w:p>
          <w:p w:rsidR="009F15FF" w:rsidRPr="0040774B" w:rsidRDefault="009F15FF" w:rsidP="009F15FF">
            <w:pPr>
              <w:jc w:val="both"/>
            </w:pPr>
          </w:p>
        </w:tc>
      </w:tr>
      <w:tr w:rsidR="009F15FF" w:rsidRPr="0040774B" w:rsidTr="0080601D">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80601D">
        <w:trPr>
          <w:trHeight w:val="1090"/>
        </w:trPr>
        <w:tc>
          <w:tcPr>
            <w:tcW w:w="9893" w:type="dxa"/>
            <w:gridSpan w:val="11"/>
          </w:tcPr>
          <w:p w:rsidR="009F15FF" w:rsidRPr="0040774B" w:rsidRDefault="009F15FF" w:rsidP="009F15FF">
            <w:pPr>
              <w:ind w:left="-2"/>
            </w:pPr>
            <w:r w:rsidRPr="0040774B">
              <w:t>2008 – 2011 UK Bratislava, Pedagogická fakulta – Katedra predškolskej a elementárnej pedagogiky, asistent</w:t>
            </w:r>
          </w:p>
          <w:p w:rsidR="009F15FF" w:rsidRPr="0040774B" w:rsidRDefault="009F15FF" w:rsidP="009F15FF">
            <w:pPr>
              <w:ind w:left="-2"/>
            </w:pPr>
            <w:r w:rsidRPr="0040774B">
              <w:t>2013 – 2015 FHS UTB ve Zlíně, externí lektor</w:t>
            </w:r>
          </w:p>
          <w:p w:rsidR="009F15FF" w:rsidRPr="0040774B" w:rsidRDefault="009F15FF" w:rsidP="009F15FF">
            <w:r w:rsidRPr="0040774B">
              <w:t>2016 – dosud FHS UTB ve Zlíně, odborný asistent</w:t>
            </w:r>
          </w:p>
          <w:p w:rsidR="009F15FF" w:rsidRPr="0040774B" w:rsidRDefault="009F15FF" w:rsidP="009F15FF"/>
          <w:p w:rsidR="009F15FF" w:rsidRPr="0040774B" w:rsidRDefault="009F15FF" w:rsidP="009F15FF">
            <w:pPr>
              <w:pStyle w:val="Normlnweb"/>
              <w:spacing w:before="0" w:beforeAutospacing="0" w:after="0" w:afterAutospacing="0"/>
              <w:jc w:val="both"/>
              <w:rPr>
                <w:sz w:val="20"/>
                <w:szCs w:val="20"/>
              </w:rPr>
            </w:pPr>
          </w:p>
        </w:tc>
      </w:tr>
      <w:tr w:rsidR="009F15FF" w:rsidRPr="0040774B" w:rsidTr="0080601D">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80601D">
        <w:trPr>
          <w:trHeight w:val="491"/>
        </w:trPr>
        <w:tc>
          <w:tcPr>
            <w:tcW w:w="9893" w:type="dxa"/>
            <w:gridSpan w:val="11"/>
          </w:tcPr>
          <w:p w:rsidR="009F15FF" w:rsidRPr="0040774B" w:rsidRDefault="009F15FF" w:rsidP="009F15FF">
            <w:pPr>
              <w:jc w:val="both"/>
            </w:pPr>
            <w:r w:rsidRPr="0040774B">
              <w:t>Obhájených cca 15 bakalářských prací. Aktuálně vedení 4 bakalářských prací.</w:t>
            </w:r>
          </w:p>
        </w:tc>
      </w:tr>
      <w:tr w:rsidR="009F15FF" w:rsidRPr="0040774B" w:rsidTr="0080601D">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80601D">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80601D">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80601D">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80601D">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80601D">
        <w:trPr>
          <w:trHeight w:val="70"/>
        </w:trPr>
        <w:tc>
          <w:tcPr>
            <w:tcW w:w="9893" w:type="dxa"/>
            <w:gridSpan w:val="11"/>
          </w:tcPr>
          <w:p w:rsidR="00EF4C0A" w:rsidRPr="00487289" w:rsidRDefault="00EF4C0A" w:rsidP="00EF4C0A">
            <w:pPr>
              <w:jc w:val="both"/>
              <w:rPr>
                <w:i/>
              </w:rPr>
            </w:pPr>
            <w:r w:rsidRPr="00487289">
              <w:t>Božik. R. (2017).</w:t>
            </w:r>
            <w:r w:rsidRPr="00487289">
              <w:rPr>
                <w:i/>
              </w:rPr>
              <w:t xml:space="preserve"> </w:t>
            </w:r>
            <w:r w:rsidRPr="00487289">
              <w:t xml:space="preserve">Professional career training for school prevention specialists at universities. </w:t>
            </w:r>
            <w:r w:rsidRPr="00487289">
              <w:rPr>
                <w:i/>
              </w:rPr>
              <w:t xml:space="preserve">Procedia - Social and Behavioral Sciences, </w:t>
            </w:r>
            <w:r w:rsidRPr="00487289">
              <w:t>237, 1468-1474</w:t>
            </w:r>
            <w:r w:rsidRPr="00487289">
              <w:rPr>
                <w:i/>
              </w:rPr>
              <w:t xml:space="preserve">. </w:t>
            </w:r>
          </w:p>
          <w:p w:rsidR="00EF4C0A" w:rsidRPr="00487289" w:rsidRDefault="00EF4C0A" w:rsidP="00EF4C0A">
            <w:pPr>
              <w:jc w:val="both"/>
            </w:pPr>
            <w:r w:rsidRPr="00487289">
              <w:t xml:space="preserve">Božik, R. (2013). Realizácia primárnej prevencie drogových závislostí a iných sociálno-patologických javov v základných školách TSK. In Szimethová, M. (ed.) </w:t>
            </w:r>
            <w:r w:rsidRPr="00487289">
              <w:rPr>
                <w:i/>
              </w:rPr>
              <w:t>Študentské Fórum XIII</w:t>
            </w:r>
            <w:r w:rsidRPr="00487289">
              <w:t xml:space="preserve">. Zlín: UTB, FHS, 2013. s. 90 – 100. </w:t>
            </w:r>
          </w:p>
          <w:p w:rsidR="00EF4C0A" w:rsidRPr="00487289" w:rsidRDefault="00EF4C0A" w:rsidP="00EF4C0A">
            <w:pPr>
              <w:jc w:val="both"/>
            </w:pPr>
            <w:r w:rsidRPr="00487289">
              <w:t xml:space="preserve">Wiegerová, A., Kršjaková, S., &amp; Božik, R. (2008). Realizacjia praktyki pedagogicznej w kursie pedagogika zdrowia na pdf uk (uniwersytet komenskiego) w Bratysławie. In Klimaszewska, A. A. </w:t>
            </w:r>
            <w:r w:rsidRPr="00487289">
              <w:rPr>
                <w:i/>
              </w:rPr>
              <w:t>Jezyk współczesnej pedagogiki 2</w:t>
            </w:r>
            <w:r w:rsidRPr="00487289">
              <w:t>, Siedlce.</w:t>
            </w:r>
          </w:p>
          <w:p w:rsidR="00EF4C0A" w:rsidRPr="00487289" w:rsidRDefault="00EF4C0A" w:rsidP="00EF4C0A">
            <w:pPr>
              <w:jc w:val="both"/>
            </w:pPr>
            <w:r w:rsidRPr="00487289">
              <w:t xml:space="preserve">Božik, R. (2010). Model bakalárskeho štúdia odboru predškolská a elementárna pedagogika na Pedagogickej fakulte UK v Bratislave. In </w:t>
            </w:r>
            <w:r w:rsidRPr="00487289">
              <w:rPr>
                <w:i/>
              </w:rPr>
              <w:t>Primární a preprimární pedagogika v teorii, praxi a výskumu</w:t>
            </w:r>
            <w:r w:rsidRPr="00487289">
              <w:t xml:space="preserve">. Pavlice: Altyn, 62-69. </w:t>
            </w:r>
          </w:p>
          <w:p w:rsidR="00EF4C0A" w:rsidRPr="00487289" w:rsidRDefault="00EF4C0A" w:rsidP="00EF4C0A">
            <w:pPr>
              <w:jc w:val="both"/>
            </w:pPr>
            <w:r w:rsidRPr="00487289">
              <w:t>Božik, R. (2009).</w:t>
            </w:r>
            <w:r w:rsidRPr="00487289">
              <w:rPr>
                <w:i/>
              </w:rPr>
              <w:t xml:space="preserve"> </w:t>
            </w:r>
            <w:r w:rsidRPr="00487289">
              <w:t xml:space="preserve">Koordinátor prevencie v základnej škole. </w:t>
            </w:r>
            <w:r w:rsidRPr="00487289">
              <w:rPr>
                <w:i/>
              </w:rPr>
              <w:t>Vychovávateľ</w:t>
            </w:r>
            <w:r w:rsidRPr="00487289">
              <w:t>, č. 4.</w:t>
            </w:r>
          </w:p>
          <w:p w:rsidR="00EF4C0A" w:rsidRPr="00487289" w:rsidRDefault="00EF4C0A" w:rsidP="00EF4C0A">
            <w:pPr>
              <w:jc w:val="both"/>
            </w:pPr>
            <w:r w:rsidRPr="00487289">
              <w:t xml:space="preserve">Božik, R. (2009). Úloha učiteľa-koordinátora prevencie drogových závislostí v základnej škole. In </w:t>
            </w:r>
            <w:r w:rsidRPr="00487289">
              <w:rPr>
                <w:i/>
              </w:rPr>
              <w:t xml:space="preserve">Študentské fórum X. </w:t>
            </w:r>
            <w:r w:rsidRPr="00487289">
              <w:t>Bratislava: IUVENTA.</w:t>
            </w:r>
          </w:p>
          <w:p w:rsidR="009F15FF" w:rsidRDefault="00EF4C0A" w:rsidP="00EF4C0A">
            <w:pPr>
              <w:jc w:val="both"/>
            </w:pPr>
            <w:r w:rsidRPr="00487289">
              <w:t xml:space="preserve">Božik, R. (2009). Koordinátor prevencie drogových závislostí a iných sociálno-patologických javov v základnej škole. In Rybičková, M., &amp; Hladík, J. (2009). </w:t>
            </w:r>
            <w:r w:rsidRPr="00487289">
              <w:rPr>
                <w:i/>
              </w:rPr>
              <w:t>Škola v proměnách: Učitel - žák - učivo: sborník z 16. konference ČPdS a FHS UTB Zlín, 4. a 5. února 2009</w:t>
            </w:r>
            <w:r w:rsidRPr="00487289">
              <w:t>. Zlín: Univerzita Tomáše Bati ve Zlíně.</w:t>
            </w:r>
          </w:p>
          <w:p w:rsidR="0080601D" w:rsidRPr="0040774B" w:rsidRDefault="0080601D" w:rsidP="009F15FF">
            <w:pPr>
              <w:jc w:val="both"/>
            </w:pPr>
          </w:p>
          <w:p w:rsidR="009F15FF" w:rsidRPr="0040774B" w:rsidRDefault="009F15FF" w:rsidP="009F15FF">
            <w:pPr>
              <w:jc w:val="both"/>
            </w:pPr>
          </w:p>
        </w:tc>
      </w:tr>
      <w:tr w:rsidR="009F15FF" w:rsidRPr="0040774B" w:rsidTr="0080601D">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80601D">
        <w:trPr>
          <w:trHeight w:val="328"/>
        </w:trPr>
        <w:tc>
          <w:tcPr>
            <w:tcW w:w="9893" w:type="dxa"/>
            <w:gridSpan w:val="11"/>
          </w:tcPr>
          <w:p w:rsidR="009F15FF" w:rsidRPr="0040774B" w:rsidRDefault="009F15FF" w:rsidP="009F15FF"/>
        </w:tc>
      </w:tr>
      <w:tr w:rsidR="009F15FF" w:rsidRPr="0040774B" w:rsidTr="0080601D">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Roman Božik, v.</w:t>
            </w:r>
            <w:r w:rsidR="003045CF">
              <w:t xml:space="preserve"> r</w:t>
            </w:r>
            <w:r>
              <w:t>.</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9B1397" w:rsidDel="00FD292D" w:rsidRDefault="009B1397">
      <w:pPr>
        <w:rPr>
          <w:del w:id="363" w:author="Hana Navrátilová" w:date="2018-05-31T14:03:00Z"/>
        </w:rPr>
      </w:pPr>
    </w:p>
    <w:p w:rsidR="00EF4C0A" w:rsidRDefault="00EF4C0A"/>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EF4C0A" w:rsidRPr="00833531" w:rsidTr="00E374B8">
        <w:tc>
          <w:tcPr>
            <w:tcW w:w="9893" w:type="dxa"/>
            <w:gridSpan w:val="11"/>
            <w:tcBorders>
              <w:bottom w:val="double" w:sz="4" w:space="0" w:color="auto"/>
            </w:tcBorders>
            <w:shd w:val="clear" w:color="auto" w:fill="BDD6EE"/>
          </w:tcPr>
          <w:p w:rsidR="00EF4C0A" w:rsidRPr="00833531" w:rsidRDefault="00EF4C0A" w:rsidP="00E374B8">
            <w:pPr>
              <w:jc w:val="both"/>
              <w:rPr>
                <w:b/>
                <w:sz w:val="28"/>
              </w:rPr>
            </w:pPr>
            <w:r w:rsidRPr="00833531">
              <w:rPr>
                <w:b/>
                <w:sz w:val="28"/>
              </w:rPr>
              <w:t>C-I – Personální zabezpečení</w:t>
            </w:r>
          </w:p>
        </w:tc>
      </w:tr>
      <w:tr w:rsidR="00EF4C0A" w:rsidRPr="00833531" w:rsidTr="00E374B8">
        <w:tc>
          <w:tcPr>
            <w:tcW w:w="2552" w:type="dxa"/>
            <w:tcBorders>
              <w:top w:val="double" w:sz="4" w:space="0" w:color="auto"/>
            </w:tcBorders>
            <w:shd w:val="clear" w:color="auto" w:fill="F7CAAC"/>
          </w:tcPr>
          <w:p w:rsidR="00EF4C0A" w:rsidRPr="00833531" w:rsidRDefault="00EF4C0A" w:rsidP="00E374B8">
            <w:pPr>
              <w:jc w:val="both"/>
              <w:rPr>
                <w:b/>
              </w:rPr>
            </w:pPr>
            <w:r w:rsidRPr="00833531">
              <w:rPr>
                <w:b/>
              </w:rPr>
              <w:t>Vysoká škola</w:t>
            </w:r>
          </w:p>
        </w:tc>
        <w:tc>
          <w:tcPr>
            <w:tcW w:w="7341" w:type="dxa"/>
            <w:gridSpan w:val="10"/>
          </w:tcPr>
          <w:p w:rsidR="00EF4C0A" w:rsidRPr="00833531" w:rsidRDefault="00EF4C0A" w:rsidP="00E374B8">
            <w:pPr>
              <w:jc w:val="both"/>
            </w:pPr>
            <w:r>
              <w:t>UTB ve Zlíně</w:t>
            </w:r>
          </w:p>
        </w:tc>
      </w:tr>
      <w:tr w:rsidR="00EF4C0A" w:rsidRPr="00833531" w:rsidTr="00E374B8">
        <w:tc>
          <w:tcPr>
            <w:tcW w:w="2552" w:type="dxa"/>
            <w:shd w:val="clear" w:color="auto" w:fill="F7CAAC"/>
          </w:tcPr>
          <w:p w:rsidR="00EF4C0A" w:rsidRPr="00833531" w:rsidRDefault="00EF4C0A" w:rsidP="00E374B8">
            <w:pPr>
              <w:jc w:val="both"/>
              <w:rPr>
                <w:b/>
              </w:rPr>
            </w:pPr>
            <w:r w:rsidRPr="00833531">
              <w:rPr>
                <w:b/>
              </w:rPr>
              <w:t>Součást vysoké školy</w:t>
            </w:r>
          </w:p>
        </w:tc>
        <w:tc>
          <w:tcPr>
            <w:tcW w:w="7341" w:type="dxa"/>
            <w:gridSpan w:val="10"/>
          </w:tcPr>
          <w:p w:rsidR="00EF4C0A" w:rsidRPr="00833531" w:rsidRDefault="00EF4C0A" w:rsidP="00E374B8">
            <w:pPr>
              <w:jc w:val="both"/>
            </w:pPr>
            <w:r>
              <w:t>FHS UTB ve Zlíně</w:t>
            </w:r>
          </w:p>
        </w:tc>
      </w:tr>
      <w:tr w:rsidR="00EF4C0A" w:rsidRPr="00833531" w:rsidTr="00E374B8">
        <w:tc>
          <w:tcPr>
            <w:tcW w:w="2552" w:type="dxa"/>
            <w:shd w:val="clear" w:color="auto" w:fill="F7CAAC"/>
          </w:tcPr>
          <w:p w:rsidR="00EF4C0A" w:rsidRPr="00833531" w:rsidRDefault="00EF4C0A" w:rsidP="00E374B8">
            <w:pPr>
              <w:jc w:val="both"/>
              <w:rPr>
                <w:b/>
              </w:rPr>
            </w:pPr>
            <w:r w:rsidRPr="00833531">
              <w:rPr>
                <w:b/>
              </w:rPr>
              <w:t>Název studijního programu</w:t>
            </w:r>
          </w:p>
        </w:tc>
        <w:tc>
          <w:tcPr>
            <w:tcW w:w="7341" w:type="dxa"/>
            <w:gridSpan w:val="10"/>
          </w:tcPr>
          <w:p w:rsidR="00EF4C0A" w:rsidRPr="00833531" w:rsidRDefault="00EF4C0A" w:rsidP="00E374B8">
            <w:pPr>
              <w:jc w:val="both"/>
            </w:pPr>
            <w:r>
              <w:t>Učitelství pro mateřské školy</w:t>
            </w:r>
          </w:p>
        </w:tc>
      </w:tr>
      <w:tr w:rsidR="00EF4C0A" w:rsidRPr="00833531" w:rsidTr="00E374B8">
        <w:tc>
          <w:tcPr>
            <w:tcW w:w="2552" w:type="dxa"/>
            <w:shd w:val="clear" w:color="auto" w:fill="F7CAAC"/>
          </w:tcPr>
          <w:p w:rsidR="00EF4C0A" w:rsidRPr="00833531" w:rsidRDefault="00EF4C0A" w:rsidP="00E374B8">
            <w:pPr>
              <w:jc w:val="both"/>
              <w:rPr>
                <w:b/>
              </w:rPr>
            </w:pPr>
            <w:r w:rsidRPr="00833531">
              <w:rPr>
                <w:b/>
              </w:rPr>
              <w:t>Jméno a příjmení</w:t>
            </w:r>
          </w:p>
        </w:tc>
        <w:tc>
          <w:tcPr>
            <w:tcW w:w="4536" w:type="dxa"/>
            <w:gridSpan w:val="5"/>
          </w:tcPr>
          <w:p w:rsidR="00EF4C0A" w:rsidRPr="00833531" w:rsidRDefault="00EF4C0A" w:rsidP="00E374B8">
            <w:pPr>
              <w:jc w:val="both"/>
            </w:pPr>
            <w:r>
              <w:t>Libuše Černá</w:t>
            </w:r>
          </w:p>
        </w:tc>
        <w:tc>
          <w:tcPr>
            <w:tcW w:w="709" w:type="dxa"/>
            <w:shd w:val="clear" w:color="auto" w:fill="F7CAAC"/>
          </w:tcPr>
          <w:p w:rsidR="00EF4C0A" w:rsidRPr="00833531" w:rsidRDefault="00EF4C0A" w:rsidP="00E374B8">
            <w:pPr>
              <w:jc w:val="both"/>
              <w:rPr>
                <w:b/>
              </w:rPr>
            </w:pPr>
            <w:r w:rsidRPr="00833531">
              <w:rPr>
                <w:b/>
              </w:rPr>
              <w:t>Tituly</w:t>
            </w:r>
          </w:p>
        </w:tc>
        <w:tc>
          <w:tcPr>
            <w:tcW w:w="2096" w:type="dxa"/>
            <w:gridSpan w:val="4"/>
          </w:tcPr>
          <w:p w:rsidR="00EF4C0A" w:rsidRPr="00833531" w:rsidRDefault="00EF4C0A" w:rsidP="00E374B8">
            <w:pPr>
              <w:jc w:val="both"/>
            </w:pPr>
            <w:r>
              <w:t>Mgr., Ph.D.</w:t>
            </w:r>
          </w:p>
        </w:tc>
      </w:tr>
      <w:tr w:rsidR="00EF4C0A" w:rsidRPr="00833531" w:rsidTr="00E374B8">
        <w:tc>
          <w:tcPr>
            <w:tcW w:w="2552" w:type="dxa"/>
            <w:shd w:val="clear" w:color="auto" w:fill="F7CAAC"/>
          </w:tcPr>
          <w:p w:rsidR="00EF4C0A" w:rsidRPr="00833531" w:rsidRDefault="00EF4C0A" w:rsidP="00E374B8">
            <w:pPr>
              <w:jc w:val="both"/>
              <w:rPr>
                <w:b/>
              </w:rPr>
            </w:pPr>
            <w:r w:rsidRPr="00833531">
              <w:rPr>
                <w:b/>
              </w:rPr>
              <w:t>Rok narození</w:t>
            </w:r>
          </w:p>
        </w:tc>
        <w:tc>
          <w:tcPr>
            <w:tcW w:w="829" w:type="dxa"/>
          </w:tcPr>
          <w:p w:rsidR="00EF4C0A" w:rsidRPr="00833531" w:rsidRDefault="00EF4C0A" w:rsidP="00E374B8">
            <w:pPr>
              <w:jc w:val="both"/>
            </w:pPr>
            <w:r>
              <w:t>1983</w:t>
            </w:r>
          </w:p>
        </w:tc>
        <w:tc>
          <w:tcPr>
            <w:tcW w:w="1721" w:type="dxa"/>
            <w:shd w:val="clear" w:color="auto" w:fill="F7CAAC"/>
          </w:tcPr>
          <w:p w:rsidR="00EF4C0A" w:rsidRPr="00833531" w:rsidRDefault="00EF4C0A" w:rsidP="00E374B8">
            <w:pPr>
              <w:jc w:val="both"/>
              <w:rPr>
                <w:b/>
              </w:rPr>
            </w:pPr>
            <w:r w:rsidRPr="00833531">
              <w:rPr>
                <w:b/>
              </w:rPr>
              <w:t>typ vztahu k VŠ</w:t>
            </w:r>
          </w:p>
        </w:tc>
        <w:tc>
          <w:tcPr>
            <w:tcW w:w="992" w:type="dxa"/>
            <w:gridSpan w:val="2"/>
          </w:tcPr>
          <w:p w:rsidR="00EF4C0A" w:rsidRPr="007616E8" w:rsidRDefault="00EF4C0A" w:rsidP="00E374B8">
            <w:pPr>
              <w:jc w:val="both"/>
            </w:pPr>
            <w:r w:rsidRPr="007616E8">
              <w:t>pp.</w:t>
            </w:r>
          </w:p>
        </w:tc>
        <w:tc>
          <w:tcPr>
            <w:tcW w:w="994" w:type="dxa"/>
            <w:shd w:val="clear" w:color="auto" w:fill="F7CAAC"/>
          </w:tcPr>
          <w:p w:rsidR="00EF4C0A" w:rsidRPr="007616E8" w:rsidRDefault="00EF4C0A" w:rsidP="00E374B8">
            <w:pPr>
              <w:jc w:val="both"/>
              <w:rPr>
                <w:b/>
              </w:rPr>
            </w:pPr>
            <w:r w:rsidRPr="007616E8">
              <w:rPr>
                <w:b/>
              </w:rPr>
              <w:t>rozsah</w:t>
            </w:r>
          </w:p>
        </w:tc>
        <w:tc>
          <w:tcPr>
            <w:tcW w:w="709" w:type="dxa"/>
          </w:tcPr>
          <w:p w:rsidR="00EF4C0A" w:rsidRPr="007616E8" w:rsidRDefault="00EF4C0A" w:rsidP="00E374B8">
            <w:pPr>
              <w:jc w:val="both"/>
            </w:pPr>
            <w:r w:rsidRPr="007616E8">
              <w:t>40</w:t>
            </w:r>
            <w:r>
              <w:t xml:space="preserve"> h.</w:t>
            </w:r>
          </w:p>
        </w:tc>
        <w:tc>
          <w:tcPr>
            <w:tcW w:w="709" w:type="dxa"/>
            <w:gridSpan w:val="2"/>
            <w:shd w:val="clear" w:color="auto" w:fill="F7CAAC"/>
          </w:tcPr>
          <w:p w:rsidR="00EF4C0A" w:rsidRPr="007616E8" w:rsidRDefault="00EF4C0A" w:rsidP="00E374B8">
            <w:pPr>
              <w:jc w:val="both"/>
              <w:rPr>
                <w:b/>
              </w:rPr>
            </w:pPr>
            <w:r w:rsidRPr="007616E8">
              <w:rPr>
                <w:b/>
              </w:rPr>
              <w:t>do kdy</w:t>
            </w:r>
          </w:p>
        </w:tc>
        <w:tc>
          <w:tcPr>
            <w:tcW w:w="1387" w:type="dxa"/>
            <w:gridSpan w:val="2"/>
          </w:tcPr>
          <w:p w:rsidR="00EF4C0A" w:rsidRDefault="008F6D43" w:rsidP="00E374B8">
            <w:pPr>
              <w:jc w:val="both"/>
              <w:rPr>
                <w:ins w:id="364" w:author="§.opiékoiíkkoíikoíi" w:date="2018-05-25T22:14:00Z"/>
              </w:rPr>
            </w:pPr>
            <w:r>
              <w:t>01</w:t>
            </w:r>
            <w:r w:rsidR="00EF4C0A" w:rsidRPr="007616E8">
              <w:t>2019</w:t>
            </w:r>
          </w:p>
          <w:p w:rsidR="007E2171" w:rsidRPr="007616E8" w:rsidRDefault="007E2171" w:rsidP="00E374B8">
            <w:pPr>
              <w:jc w:val="both"/>
            </w:pPr>
            <w:ins w:id="365" w:author="§.opiékoiíkkoíikoíi" w:date="2018-05-25T22:14:00Z">
              <w:r w:rsidRPr="00610E26">
                <w:rPr>
                  <w:sz w:val="18"/>
                </w:rPr>
                <w:t>předpokládá se další spolupráce</w:t>
              </w:r>
            </w:ins>
          </w:p>
        </w:tc>
      </w:tr>
      <w:tr w:rsidR="00EF4C0A" w:rsidRPr="00833531" w:rsidTr="00E374B8">
        <w:tc>
          <w:tcPr>
            <w:tcW w:w="5102" w:type="dxa"/>
            <w:gridSpan w:val="3"/>
            <w:shd w:val="clear" w:color="auto" w:fill="F7CAAC"/>
          </w:tcPr>
          <w:p w:rsidR="00EF4C0A" w:rsidRPr="00833531" w:rsidRDefault="00EF4C0A" w:rsidP="00E374B8">
            <w:pPr>
              <w:jc w:val="both"/>
              <w:rPr>
                <w:b/>
              </w:rPr>
            </w:pPr>
            <w:r w:rsidRPr="00833531">
              <w:rPr>
                <w:b/>
              </w:rPr>
              <w:t>Typ vztahu na součásti VŠ, která uskutečňuje st. program</w:t>
            </w:r>
          </w:p>
        </w:tc>
        <w:tc>
          <w:tcPr>
            <w:tcW w:w="992" w:type="dxa"/>
            <w:gridSpan w:val="2"/>
          </w:tcPr>
          <w:p w:rsidR="00EF4C0A" w:rsidRPr="00833531" w:rsidRDefault="00EF4C0A" w:rsidP="00E374B8">
            <w:pPr>
              <w:jc w:val="both"/>
            </w:pPr>
            <w:r>
              <w:t>pp.</w:t>
            </w:r>
          </w:p>
        </w:tc>
        <w:tc>
          <w:tcPr>
            <w:tcW w:w="994" w:type="dxa"/>
            <w:shd w:val="clear" w:color="auto" w:fill="F7CAAC"/>
          </w:tcPr>
          <w:p w:rsidR="00EF4C0A" w:rsidRPr="00833531" w:rsidRDefault="00EF4C0A" w:rsidP="00E374B8">
            <w:pPr>
              <w:jc w:val="both"/>
              <w:rPr>
                <w:b/>
              </w:rPr>
            </w:pPr>
            <w:r w:rsidRPr="00833531">
              <w:rPr>
                <w:b/>
              </w:rPr>
              <w:t>rozsah</w:t>
            </w:r>
          </w:p>
        </w:tc>
        <w:tc>
          <w:tcPr>
            <w:tcW w:w="709" w:type="dxa"/>
          </w:tcPr>
          <w:p w:rsidR="00EF4C0A" w:rsidRPr="00D6100D" w:rsidRDefault="00EF4C0A" w:rsidP="00E374B8">
            <w:pPr>
              <w:jc w:val="both"/>
              <w:rPr>
                <w:lang w:val="sk-SK"/>
              </w:rPr>
            </w:pPr>
            <w:r>
              <w:t>40 h.</w:t>
            </w:r>
          </w:p>
        </w:tc>
        <w:tc>
          <w:tcPr>
            <w:tcW w:w="709" w:type="dxa"/>
            <w:gridSpan w:val="2"/>
            <w:shd w:val="clear" w:color="auto" w:fill="F7CAAC"/>
          </w:tcPr>
          <w:p w:rsidR="00EF4C0A" w:rsidRPr="00833531" w:rsidRDefault="00EF4C0A" w:rsidP="00E374B8">
            <w:pPr>
              <w:jc w:val="both"/>
              <w:rPr>
                <w:b/>
              </w:rPr>
            </w:pPr>
            <w:r w:rsidRPr="00833531">
              <w:rPr>
                <w:b/>
              </w:rPr>
              <w:t>do kdy</w:t>
            </w:r>
          </w:p>
        </w:tc>
        <w:tc>
          <w:tcPr>
            <w:tcW w:w="1387" w:type="dxa"/>
            <w:gridSpan w:val="2"/>
          </w:tcPr>
          <w:p w:rsidR="00EF4C0A" w:rsidRPr="00833531" w:rsidRDefault="008F6D43" w:rsidP="00E374B8">
            <w:pPr>
              <w:jc w:val="both"/>
            </w:pPr>
            <w:r>
              <w:t>01</w:t>
            </w:r>
            <w:r w:rsidR="00EF4C0A">
              <w:t>2019</w:t>
            </w:r>
          </w:p>
        </w:tc>
      </w:tr>
      <w:tr w:rsidR="00EF4C0A" w:rsidRPr="00833531" w:rsidTr="00E374B8">
        <w:tc>
          <w:tcPr>
            <w:tcW w:w="6094" w:type="dxa"/>
            <w:gridSpan w:val="5"/>
            <w:shd w:val="clear" w:color="auto" w:fill="F7CAAC"/>
          </w:tcPr>
          <w:p w:rsidR="00EF4C0A" w:rsidRPr="00833531" w:rsidRDefault="00EF4C0A" w:rsidP="00E374B8">
            <w:pPr>
              <w:jc w:val="both"/>
            </w:pPr>
            <w:r w:rsidRPr="00833531">
              <w:rPr>
                <w:b/>
              </w:rPr>
              <w:t>Další současná působení jako akademický pracovník na jiných VŠ</w:t>
            </w:r>
          </w:p>
        </w:tc>
        <w:tc>
          <w:tcPr>
            <w:tcW w:w="1703" w:type="dxa"/>
            <w:gridSpan w:val="2"/>
            <w:shd w:val="clear" w:color="auto" w:fill="F7CAAC"/>
          </w:tcPr>
          <w:p w:rsidR="00EF4C0A" w:rsidRPr="00833531" w:rsidRDefault="00EF4C0A" w:rsidP="00E374B8">
            <w:pPr>
              <w:jc w:val="both"/>
              <w:rPr>
                <w:b/>
              </w:rPr>
            </w:pPr>
            <w:r w:rsidRPr="00833531">
              <w:rPr>
                <w:b/>
              </w:rPr>
              <w:t>typ prac. vztahu</w:t>
            </w:r>
          </w:p>
        </w:tc>
        <w:tc>
          <w:tcPr>
            <w:tcW w:w="2096" w:type="dxa"/>
            <w:gridSpan w:val="4"/>
            <w:shd w:val="clear" w:color="auto" w:fill="F7CAAC"/>
          </w:tcPr>
          <w:p w:rsidR="00EF4C0A" w:rsidRPr="00833531" w:rsidRDefault="00EF4C0A" w:rsidP="00E374B8">
            <w:pPr>
              <w:jc w:val="both"/>
              <w:rPr>
                <w:b/>
              </w:rPr>
            </w:pPr>
            <w:r w:rsidRPr="00833531">
              <w:rPr>
                <w:b/>
              </w:rPr>
              <w:t>rozsah</w:t>
            </w:r>
          </w:p>
        </w:tc>
      </w:tr>
      <w:tr w:rsidR="00EF4C0A" w:rsidRPr="00833531" w:rsidTr="00E374B8">
        <w:tc>
          <w:tcPr>
            <w:tcW w:w="6094" w:type="dxa"/>
            <w:gridSpan w:val="5"/>
          </w:tcPr>
          <w:p w:rsidR="00EF4C0A" w:rsidRPr="00833531" w:rsidRDefault="00EF4C0A" w:rsidP="00E374B8">
            <w:pPr>
              <w:jc w:val="both"/>
            </w:pPr>
            <w:r>
              <w:t>nejsou</w:t>
            </w:r>
          </w:p>
        </w:tc>
        <w:tc>
          <w:tcPr>
            <w:tcW w:w="1703" w:type="dxa"/>
            <w:gridSpan w:val="2"/>
          </w:tcPr>
          <w:p w:rsidR="00EF4C0A" w:rsidRPr="00833531" w:rsidRDefault="00EF4C0A" w:rsidP="00E374B8">
            <w:pPr>
              <w:jc w:val="both"/>
            </w:pPr>
          </w:p>
        </w:tc>
        <w:tc>
          <w:tcPr>
            <w:tcW w:w="2096" w:type="dxa"/>
            <w:gridSpan w:val="4"/>
          </w:tcPr>
          <w:p w:rsidR="00EF4C0A" w:rsidRPr="00833531" w:rsidRDefault="00EF4C0A" w:rsidP="00E374B8">
            <w:pPr>
              <w:jc w:val="both"/>
            </w:pPr>
          </w:p>
        </w:tc>
      </w:tr>
      <w:tr w:rsidR="00EF4C0A" w:rsidRPr="00833531" w:rsidTr="00E374B8">
        <w:tc>
          <w:tcPr>
            <w:tcW w:w="9893" w:type="dxa"/>
            <w:gridSpan w:val="11"/>
            <w:shd w:val="clear" w:color="auto" w:fill="F7CAAC"/>
          </w:tcPr>
          <w:p w:rsidR="00EF4C0A" w:rsidRPr="00833531" w:rsidRDefault="00EF4C0A" w:rsidP="00E374B8">
            <w:pPr>
              <w:jc w:val="both"/>
            </w:pPr>
            <w:r w:rsidRPr="00833531">
              <w:rPr>
                <w:b/>
              </w:rPr>
              <w:t>Předměty příslušného studijního programu a způsob zapojení do jejich výuky, příp. další zapojení do uskutečňování studijního programu</w:t>
            </w:r>
          </w:p>
        </w:tc>
      </w:tr>
      <w:tr w:rsidR="00EF4C0A" w:rsidRPr="00833531" w:rsidTr="00E374B8">
        <w:trPr>
          <w:trHeight w:val="470"/>
        </w:trPr>
        <w:tc>
          <w:tcPr>
            <w:tcW w:w="9893" w:type="dxa"/>
            <w:gridSpan w:val="11"/>
            <w:tcBorders>
              <w:top w:val="nil"/>
            </w:tcBorders>
          </w:tcPr>
          <w:p w:rsidR="00EF4C0A" w:rsidRPr="00833531" w:rsidRDefault="00EF4C0A" w:rsidP="00E374B8">
            <w:pPr>
              <w:jc w:val="both"/>
            </w:pPr>
            <w:r>
              <w:t>Základy hudební teorie, Hudební tvorba dítěte, Hra na hudební nástroj I, Hra na hudební nástroj II</w:t>
            </w:r>
            <w:r w:rsidR="00E374B8">
              <w:t xml:space="preserve"> (dále viz BIIa).</w:t>
            </w:r>
          </w:p>
          <w:p w:rsidR="00EF4C0A" w:rsidRPr="00833531" w:rsidRDefault="00EF4C0A" w:rsidP="00E374B8">
            <w:pPr>
              <w:jc w:val="both"/>
            </w:pPr>
          </w:p>
        </w:tc>
      </w:tr>
      <w:tr w:rsidR="00EF4C0A" w:rsidRPr="00833531" w:rsidTr="00E374B8">
        <w:tc>
          <w:tcPr>
            <w:tcW w:w="9893" w:type="dxa"/>
            <w:gridSpan w:val="11"/>
            <w:shd w:val="clear" w:color="auto" w:fill="F7CAAC"/>
          </w:tcPr>
          <w:p w:rsidR="00EF4C0A" w:rsidRPr="00833531" w:rsidRDefault="00EF4C0A" w:rsidP="00E374B8">
            <w:pPr>
              <w:jc w:val="both"/>
            </w:pPr>
            <w:r w:rsidRPr="00833531">
              <w:rPr>
                <w:b/>
              </w:rPr>
              <w:t xml:space="preserve">Údaje o vzdělání na VŠ </w:t>
            </w:r>
          </w:p>
        </w:tc>
      </w:tr>
      <w:tr w:rsidR="00EF4C0A" w:rsidRPr="00833531" w:rsidTr="00E374B8">
        <w:trPr>
          <w:trHeight w:val="1055"/>
        </w:trPr>
        <w:tc>
          <w:tcPr>
            <w:tcW w:w="9893" w:type="dxa"/>
            <w:gridSpan w:val="11"/>
          </w:tcPr>
          <w:p w:rsidR="00EF4C0A" w:rsidRDefault="00EF4C0A" w:rsidP="00E374B8">
            <w:pPr>
              <w:pStyle w:val="Default"/>
              <w:jc w:val="both"/>
              <w:rPr>
                <w:sz w:val="20"/>
                <w:szCs w:val="20"/>
              </w:rPr>
            </w:pPr>
            <w:r>
              <w:rPr>
                <w:sz w:val="20"/>
                <w:szCs w:val="20"/>
              </w:rPr>
              <w:t xml:space="preserve">2004 Janáčkova konzervatoř Ostrava, obor Hudba – hra na housle - DiS. </w:t>
            </w:r>
          </w:p>
          <w:p w:rsidR="00EF4C0A" w:rsidRDefault="00EF4C0A" w:rsidP="00E374B8">
            <w:pPr>
              <w:pStyle w:val="Default"/>
              <w:jc w:val="both"/>
              <w:rPr>
                <w:sz w:val="20"/>
                <w:szCs w:val="20"/>
              </w:rPr>
            </w:pPr>
            <w:r>
              <w:rPr>
                <w:sz w:val="20"/>
                <w:szCs w:val="20"/>
              </w:rPr>
              <w:t xml:space="preserve">2009 PdF UP Olomouc, ukončené magisterské studium v oboru Učitelství pro SŠ, aprobace pedagogika a hudební výchova - Mgr. </w:t>
            </w:r>
          </w:p>
          <w:p w:rsidR="00EF4C0A" w:rsidRDefault="00EF4C0A" w:rsidP="00E374B8">
            <w:pPr>
              <w:pStyle w:val="Default"/>
              <w:jc w:val="both"/>
              <w:rPr>
                <w:sz w:val="20"/>
                <w:szCs w:val="20"/>
              </w:rPr>
            </w:pPr>
            <w:r>
              <w:rPr>
                <w:sz w:val="20"/>
                <w:szCs w:val="20"/>
              </w:rPr>
              <w:t xml:space="preserve">2017 PdF OU Ostrava, ukončené doktorské studium v oboru Hudební teorie a pedagogika – Ph.D. </w:t>
            </w:r>
          </w:p>
          <w:p w:rsidR="00EF4C0A" w:rsidRPr="007616E8" w:rsidRDefault="00EF4C0A" w:rsidP="00E374B8">
            <w:pPr>
              <w:jc w:val="both"/>
            </w:pPr>
          </w:p>
        </w:tc>
      </w:tr>
      <w:tr w:rsidR="00EF4C0A" w:rsidRPr="00833531" w:rsidTr="00E374B8">
        <w:tc>
          <w:tcPr>
            <w:tcW w:w="9893" w:type="dxa"/>
            <w:gridSpan w:val="11"/>
            <w:shd w:val="clear" w:color="auto" w:fill="F7CAAC"/>
          </w:tcPr>
          <w:p w:rsidR="00EF4C0A" w:rsidRPr="00833531" w:rsidRDefault="00EF4C0A" w:rsidP="00E374B8">
            <w:pPr>
              <w:jc w:val="both"/>
              <w:rPr>
                <w:b/>
              </w:rPr>
            </w:pPr>
            <w:r w:rsidRPr="00833531">
              <w:rPr>
                <w:b/>
              </w:rPr>
              <w:t>Údaje o odborném působení od absolvování VŠ</w:t>
            </w:r>
          </w:p>
        </w:tc>
      </w:tr>
      <w:tr w:rsidR="00EF4C0A" w:rsidRPr="00833531" w:rsidTr="00E374B8">
        <w:trPr>
          <w:trHeight w:val="1090"/>
        </w:trPr>
        <w:tc>
          <w:tcPr>
            <w:tcW w:w="9893" w:type="dxa"/>
            <w:gridSpan w:val="11"/>
          </w:tcPr>
          <w:p w:rsidR="00EF4C0A" w:rsidRPr="00FD6B2A" w:rsidRDefault="00EF4C0A" w:rsidP="00E374B8">
            <w:pPr>
              <w:pStyle w:val="Default"/>
              <w:jc w:val="both"/>
              <w:rPr>
                <w:sz w:val="20"/>
                <w:szCs w:val="20"/>
              </w:rPr>
            </w:pPr>
            <w:r>
              <w:rPr>
                <w:sz w:val="20"/>
                <w:szCs w:val="20"/>
              </w:rPr>
              <w:t>2010 - 2014</w:t>
            </w:r>
            <w:r w:rsidRPr="00FD6B2A">
              <w:rPr>
                <w:sz w:val="20"/>
                <w:szCs w:val="20"/>
              </w:rPr>
              <w:t xml:space="preserve"> </w:t>
            </w:r>
            <w:r>
              <w:rPr>
                <w:sz w:val="20"/>
                <w:szCs w:val="20"/>
              </w:rPr>
              <w:t>PdF OU Ostrava, Katedra pedagogiky a andragogiky, asistent</w:t>
            </w:r>
          </w:p>
          <w:p w:rsidR="00EF4C0A" w:rsidRDefault="00EF4C0A" w:rsidP="00E374B8">
            <w:pPr>
              <w:pStyle w:val="Default"/>
              <w:jc w:val="both"/>
              <w:rPr>
                <w:sz w:val="20"/>
                <w:szCs w:val="20"/>
              </w:rPr>
            </w:pPr>
            <w:r>
              <w:rPr>
                <w:sz w:val="20"/>
                <w:szCs w:val="20"/>
              </w:rPr>
              <w:t>2015 - 2017</w:t>
            </w:r>
            <w:r w:rsidRPr="00FD6B2A">
              <w:rPr>
                <w:sz w:val="20"/>
                <w:szCs w:val="20"/>
              </w:rPr>
              <w:t xml:space="preserve"> </w:t>
            </w:r>
            <w:r>
              <w:rPr>
                <w:sz w:val="20"/>
                <w:szCs w:val="20"/>
              </w:rPr>
              <w:t>SŠ Kostka Vsetín, učitel předmětů pedagogika a hudební výchova</w:t>
            </w:r>
          </w:p>
          <w:p w:rsidR="00EF4C0A" w:rsidRPr="00FD6B2A" w:rsidRDefault="00EF4C0A" w:rsidP="00E374B8">
            <w:pPr>
              <w:pStyle w:val="Default"/>
              <w:jc w:val="both"/>
              <w:rPr>
                <w:sz w:val="20"/>
                <w:szCs w:val="20"/>
              </w:rPr>
            </w:pPr>
            <w:r>
              <w:rPr>
                <w:sz w:val="20"/>
                <w:szCs w:val="20"/>
              </w:rPr>
              <w:t>2015 – 2017 VŠ Humanitas Vsetín, externí pracovník</w:t>
            </w:r>
          </w:p>
          <w:p w:rsidR="00EF4C0A" w:rsidRDefault="00EF4C0A" w:rsidP="00E374B8">
            <w:pPr>
              <w:jc w:val="both"/>
            </w:pPr>
            <w:r>
              <w:t xml:space="preserve">2017 - </w:t>
            </w:r>
            <w:r w:rsidRPr="00FD6B2A">
              <w:t>dosud FHS UTB</w:t>
            </w:r>
            <w:r>
              <w:t xml:space="preserve"> ve Zlíně, odborný asistent</w:t>
            </w:r>
          </w:p>
          <w:p w:rsidR="00EF4C0A" w:rsidRPr="00647BB1" w:rsidRDefault="00EF4C0A" w:rsidP="00E374B8">
            <w:pPr>
              <w:pStyle w:val="Normlnweb"/>
              <w:spacing w:before="0" w:beforeAutospacing="0" w:after="0" w:afterAutospacing="0"/>
              <w:jc w:val="both"/>
              <w:rPr>
                <w:sz w:val="20"/>
                <w:szCs w:val="20"/>
              </w:rPr>
            </w:pPr>
          </w:p>
        </w:tc>
      </w:tr>
      <w:tr w:rsidR="00EF4C0A" w:rsidRPr="00833531" w:rsidTr="00E374B8">
        <w:trPr>
          <w:trHeight w:val="250"/>
        </w:trPr>
        <w:tc>
          <w:tcPr>
            <w:tcW w:w="9893" w:type="dxa"/>
            <w:gridSpan w:val="11"/>
            <w:shd w:val="clear" w:color="auto" w:fill="F7CAAC"/>
          </w:tcPr>
          <w:p w:rsidR="00EF4C0A" w:rsidRPr="00AC71B6" w:rsidRDefault="00EF4C0A" w:rsidP="00E374B8">
            <w:pPr>
              <w:jc w:val="both"/>
            </w:pPr>
            <w:r w:rsidRPr="00AC71B6">
              <w:rPr>
                <w:b/>
              </w:rPr>
              <w:t>Zkušenosti s vedením kvalifikačních a rigorózních prací</w:t>
            </w:r>
          </w:p>
        </w:tc>
      </w:tr>
      <w:tr w:rsidR="00EF4C0A" w:rsidRPr="00833531" w:rsidTr="00E374B8">
        <w:trPr>
          <w:trHeight w:val="491"/>
        </w:trPr>
        <w:tc>
          <w:tcPr>
            <w:tcW w:w="9893" w:type="dxa"/>
            <w:gridSpan w:val="11"/>
          </w:tcPr>
          <w:p w:rsidR="00EF4C0A" w:rsidRPr="00AC71B6" w:rsidRDefault="00EF4C0A" w:rsidP="00E374B8">
            <w:pPr>
              <w:jc w:val="both"/>
            </w:pPr>
            <w:r>
              <w:t>Aktuálně vedení 5 bakalářských prací.</w:t>
            </w:r>
          </w:p>
        </w:tc>
      </w:tr>
      <w:tr w:rsidR="00EF4C0A" w:rsidRPr="00833531" w:rsidTr="00E374B8">
        <w:trPr>
          <w:cantSplit/>
        </w:trPr>
        <w:tc>
          <w:tcPr>
            <w:tcW w:w="3381" w:type="dxa"/>
            <w:gridSpan w:val="2"/>
            <w:tcBorders>
              <w:top w:val="single" w:sz="12" w:space="0" w:color="auto"/>
            </w:tcBorders>
            <w:shd w:val="clear" w:color="auto" w:fill="F7CAAC"/>
          </w:tcPr>
          <w:p w:rsidR="00EF4C0A" w:rsidRPr="00AC71B6" w:rsidRDefault="00EF4C0A" w:rsidP="00E374B8">
            <w:pPr>
              <w:jc w:val="both"/>
            </w:pPr>
            <w:r w:rsidRPr="00AC71B6">
              <w:rPr>
                <w:b/>
              </w:rPr>
              <w:t xml:space="preserve">Obor habilitačního řízení </w:t>
            </w:r>
          </w:p>
        </w:tc>
        <w:tc>
          <w:tcPr>
            <w:tcW w:w="2245" w:type="dxa"/>
            <w:gridSpan w:val="2"/>
            <w:tcBorders>
              <w:top w:val="single" w:sz="12" w:space="0" w:color="auto"/>
            </w:tcBorders>
            <w:shd w:val="clear" w:color="auto" w:fill="F7CAAC"/>
          </w:tcPr>
          <w:p w:rsidR="00EF4C0A" w:rsidRPr="00833531" w:rsidRDefault="00EF4C0A" w:rsidP="00E374B8">
            <w:pPr>
              <w:jc w:val="both"/>
            </w:pPr>
            <w:r w:rsidRPr="00833531">
              <w:rPr>
                <w:b/>
              </w:rPr>
              <w:t>Rok udělení hodnosti</w:t>
            </w:r>
          </w:p>
        </w:tc>
        <w:tc>
          <w:tcPr>
            <w:tcW w:w="2248" w:type="dxa"/>
            <w:gridSpan w:val="4"/>
            <w:tcBorders>
              <w:top w:val="single" w:sz="12" w:space="0" w:color="auto"/>
              <w:right w:val="single" w:sz="12" w:space="0" w:color="auto"/>
            </w:tcBorders>
            <w:shd w:val="clear" w:color="auto" w:fill="F7CAAC"/>
          </w:tcPr>
          <w:p w:rsidR="00EF4C0A" w:rsidRPr="00833531" w:rsidRDefault="00EF4C0A" w:rsidP="00E374B8">
            <w:pPr>
              <w:jc w:val="both"/>
            </w:pPr>
            <w:r w:rsidRPr="00833531">
              <w:rPr>
                <w:b/>
              </w:rPr>
              <w:t>Řízení konáno na VŠ</w:t>
            </w:r>
          </w:p>
        </w:tc>
        <w:tc>
          <w:tcPr>
            <w:tcW w:w="2019" w:type="dxa"/>
            <w:gridSpan w:val="3"/>
            <w:tcBorders>
              <w:top w:val="single" w:sz="12" w:space="0" w:color="auto"/>
              <w:left w:val="single" w:sz="12" w:space="0" w:color="auto"/>
            </w:tcBorders>
            <w:shd w:val="clear" w:color="auto" w:fill="F7CAAC"/>
          </w:tcPr>
          <w:p w:rsidR="00EF4C0A" w:rsidRPr="00833531" w:rsidRDefault="00EF4C0A" w:rsidP="00E374B8">
            <w:pPr>
              <w:jc w:val="both"/>
              <w:rPr>
                <w:b/>
              </w:rPr>
            </w:pPr>
            <w:r w:rsidRPr="00833531">
              <w:rPr>
                <w:b/>
              </w:rPr>
              <w:t>Ohlasy publikací</w:t>
            </w:r>
          </w:p>
        </w:tc>
      </w:tr>
      <w:tr w:rsidR="00EF4C0A" w:rsidRPr="00833531" w:rsidTr="00E374B8">
        <w:trPr>
          <w:cantSplit/>
        </w:trPr>
        <w:tc>
          <w:tcPr>
            <w:tcW w:w="3381" w:type="dxa"/>
            <w:gridSpan w:val="2"/>
          </w:tcPr>
          <w:p w:rsidR="00EF4C0A" w:rsidRPr="00AC71B6" w:rsidRDefault="00EF4C0A" w:rsidP="00E374B8">
            <w:pPr>
              <w:jc w:val="both"/>
            </w:pPr>
          </w:p>
        </w:tc>
        <w:tc>
          <w:tcPr>
            <w:tcW w:w="2245" w:type="dxa"/>
            <w:gridSpan w:val="2"/>
          </w:tcPr>
          <w:p w:rsidR="00EF4C0A" w:rsidRPr="00833531" w:rsidRDefault="00EF4C0A" w:rsidP="00E374B8">
            <w:pPr>
              <w:jc w:val="both"/>
            </w:pPr>
          </w:p>
        </w:tc>
        <w:tc>
          <w:tcPr>
            <w:tcW w:w="2248" w:type="dxa"/>
            <w:gridSpan w:val="4"/>
            <w:tcBorders>
              <w:right w:val="single" w:sz="12" w:space="0" w:color="auto"/>
            </w:tcBorders>
          </w:tcPr>
          <w:p w:rsidR="00EF4C0A" w:rsidRPr="00833531" w:rsidRDefault="00EF4C0A" w:rsidP="00E374B8">
            <w:pPr>
              <w:jc w:val="both"/>
            </w:pPr>
          </w:p>
        </w:tc>
        <w:tc>
          <w:tcPr>
            <w:tcW w:w="632" w:type="dxa"/>
            <w:tcBorders>
              <w:left w:val="single" w:sz="12" w:space="0" w:color="auto"/>
            </w:tcBorders>
            <w:shd w:val="clear" w:color="auto" w:fill="F7CAAC"/>
          </w:tcPr>
          <w:p w:rsidR="00EF4C0A" w:rsidRPr="00833531" w:rsidRDefault="00EF4C0A" w:rsidP="00E374B8">
            <w:pPr>
              <w:jc w:val="both"/>
            </w:pPr>
            <w:r w:rsidRPr="00833531">
              <w:rPr>
                <w:b/>
              </w:rPr>
              <w:t>WOS</w:t>
            </w:r>
          </w:p>
        </w:tc>
        <w:tc>
          <w:tcPr>
            <w:tcW w:w="693" w:type="dxa"/>
            <w:shd w:val="clear" w:color="auto" w:fill="F7CAAC"/>
          </w:tcPr>
          <w:p w:rsidR="00EF4C0A" w:rsidRPr="00833531" w:rsidRDefault="00EF4C0A" w:rsidP="00E374B8">
            <w:pPr>
              <w:jc w:val="both"/>
              <w:rPr>
                <w:sz w:val="18"/>
              </w:rPr>
            </w:pPr>
            <w:r w:rsidRPr="00833531">
              <w:rPr>
                <w:b/>
                <w:sz w:val="18"/>
              </w:rPr>
              <w:t>Scopus</w:t>
            </w:r>
          </w:p>
        </w:tc>
        <w:tc>
          <w:tcPr>
            <w:tcW w:w="694" w:type="dxa"/>
            <w:shd w:val="clear" w:color="auto" w:fill="F7CAAC"/>
          </w:tcPr>
          <w:p w:rsidR="00EF4C0A" w:rsidRPr="00833531" w:rsidRDefault="00EF4C0A" w:rsidP="00E374B8">
            <w:pPr>
              <w:jc w:val="both"/>
            </w:pPr>
            <w:r w:rsidRPr="00833531">
              <w:rPr>
                <w:b/>
                <w:sz w:val="18"/>
              </w:rPr>
              <w:t>ostatní</w:t>
            </w:r>
          </w:p>
        </w:tc>
      </w:tr>
      <w:tr w:rsidR="00EF4C0A" w:rsidRPr="00833531" w:rsidTr="00E374B8">
        <w:trPr>
          <w:cantSplit/>
          <w:trHeight w:val="70"/>
        </w:trPr>
        <w:tc>
          <w:tcPr>
            <w:tcW w:w="3381" w:type="dxa"/>
            <w:gridSpan w:val="2"/>
            <w:shd w:val="clear" w:color="auto" w:fill="F7CAAC"/>
          </w:tcPr>
          <w:p w:rsidR="00EF4C0A" w:rsidRPr="00833531" w:rsidRDefault="00EF4C0A" w:rsidP="00E374B8">
            <w:pPr>
              <w:jc w:val="both"/>
            </w:pPr>
            <w:r w:rsidRPr="00833531">
              <w:rPr>
                <w:b/>
              </w:rPr>
              <w:t>Obor jmenovacího řízení</w:t>
            </w:r>
          </w:p>
        </w:tc>
        <w:tc>
          <w:tcPr>
            <w:tcW w:w="2245" w:type="dxa"/>
            <w:gridSpan w:val="2"/>
            <w:shd w:val="clear" w:color="auto" w:fill="F7CAAC"/>
          </w:tcPr>
          <w:p w:rsidR="00EF4C0A" w:rsidRPr="00833531" w:rsidRDefault="00EF4C0A" w:rsidP="00E374B8">
            <w:pPr>
              <w:jc w:val="both"/>
            </w:pPr>
            <w:r w:rsidRPr="00833531">
              <w:rPr>
                <w:b/>
              </w:rPr>
              <w:t>Rok udělení hodnosti</w:t>
            </w:r>
          </w:p>
        </w:tc>
        <w:tc>
          <w:tcPr>
            <w:tcW w:w="2248" w:type="dxa"/>
            <w:gridSpan w:val="4"/>
            <w:tcBorders>
              <w:right w:val="single" w:sz="12" w:space="0" w:color="auto"/>
            </w:tcBorders>
            <w:shd w:val="clear" w:color="auto" w:fill="F7CAAC"/>
          </w:tcPr>
          <w:p w:rsidR="00EF4C0A" w:rsidRPr="00833531" w:rsidRDefault="00EF4C0A" w:rsidP="00E374B8">
            <w:pPr>
              <w:jc w:val="both"/>
            </w:pPr>
            <w:r w:rsidRPr="00833531">
              <w:rPr>
                <w:b/>
              </w:rPr>
              <w:t>Řízení konáno na VŠ</w:t>
            </w:r>
          </w:p>
        </w:tc>
        <w:tc>
          <w:tcPr>
            <w:tcW w:w="632" w:type="dxa"/>
            <w:vMerge w:val="restart"/>
            <w:tcBorders>
              <w:left w:val="single" w:sz="12" w:space="0" w:color="auto"/>
            </w:tcBorders>
          </w:tcPr>
          <w:p w:rsidR="00EF4C0A" w:rsidRPr="00D62569" w:rsidRDefault="00EF4C0A" w:rsidP="00E374B8">
            <w:pPr>
              <w:jc w:val="both"/>
            </w:pPr>
          </w:p>
        </w:tc>
        <w:tc>
          <w:tcPr>
            <w:tcW w:w="693" w:type="dxa"/>
            <w:vMerge w:val="restart"/>
          </w:tcPr>
          <w:p w:rsidR="00EF4C0A" w:rsidRPr="00D62569" w:rsidRDefault="00EF4C0A" w:rsidP="00E374B8">
            <w:pPr>
              <w:jc w:val="both"/>
            </w:pPr>
          </w:p>
        </w:tc>
        <w:tc>
          <w:tcPr>
            <w:tcW w:w="694" w:type="dxa"/>
            <w:vMerge w:val="restart"/>
          </w:tcPr>
          <w:p w:rsidR="00EF4C0A" w:rsidRPr="00D62569" w:rsidRDefault="00EF4C0A" w:rsidP="00E374B8">
            <w:pPr>
              <w:jc w:val="both"/>
            </w:pPr>
          </w:p>
        </w:tc>
      </w:tr>
      <w:tr w:rsidR="00EF4C0A" w:rsidRPr="00833531" w:rsidTr="00E374B8">
        <w:trPr>
          <w:trHeight w:val="205"/>
        </w:trPr>
        <w:tc>
          <w:tcPr>
            <w:tcW w:w="3381" w:type="dxa"/>
            <w:gridSpan w:val="2"/>
          </w:tcPr>
          <w:p w:rsidR="00EF4C0A" w:rsidRPr="00833531" w:rsidRDefault="00EF4C0A" w:rsidP="00E374B8">
            <w:pPr>
              <w:jc w:val="both"/>
            </w:pPr>
          </w:p>
        </w:tc>
        <w:tc>
          <w:tcPr>
            <w:tcW w:w="2245" w:type="dxa"/>
            <w:gridSpan w:val="2"/>
          </w:tcPr>
          <w:p w:rsidR="00EF4C0A" w:rsidRPr="00833531" w:rsidRDefault="00EF4C0A" w:rsidP="00E374B8">
            <w:pPr>
              <w:jc w:val="both"/>
            </w:pPr>
          </w:p>
        </w:tc>
        <w:tc>
          <w:tcPr>
            <w:tcW w:w="2248" w:type="dxa"/>
            <w:gridSpan w:val="4"/>
            <w:tcBorders>
              <w:right w:val="single" w:sz="12" w:space="0" w:color="auto"/>
            </w:tcBorders>
          </w:tcPr>
          <w:p w:rsidR="00EF4C0A" w:rsidRPr="00833531" w:rsidRDefault="00EF4C0A" w:rsidP="00E374B8">
            <w:pPr>
              <w:jc w:val="both"/>
            </w:pPr>
          </w:p>
        </w:tc>
        <w:tc>
          <w:tcPr>
            <w:tcW w:w="632" w:type="dxa"/>
            <w:vMerge/>
            <w:tcBorders>
              <w:left w:val="single" w:sz="12" w:space="0" w:color="auto"/>
            </w:tcBorders>
            <w:vAlign w:val="center"/>
          </w:tcPr>
          <w:p w:rsidR="00EF4C0A" w:rsidRPr="00833531" w:rsidRDefault="00EF4C0A" w:rsidP="00E374B8">
            <w:pPr>
              <w:rPr>
                <w:b/>
              </w:rPr>
            </w:pPr>
          </w:p>
        </w:tc>
        <w:tc>
          <w:tcPr>
            <w:tcW w:w="693" w:type="dxa"/>
            <w:vMerge/>
            <w:vAlign w:val="center"/>
          </w:tcPr>
          <w:p w:rsidR="00EF4C0A" w:rsidRPr="00833531" w:rsidRDefault="00EF4C0A" w:rsidP="00E374B8">
            <w:pPr>
              <w:rPr>
                <w:b/>
              </w:rPr>
            </w:pPr>
          </w:p>
        </w:tc>
        <w:tc>
          <w:tcPr>
            <w:tcW w:w="694" w:type="dxa"/>
            <w:vMerge/>
            <w:vAlign w:val="center"/>
          </w:tcPr>
          <w:p w:rsidR="00EF4C0A" w:rsidRPr="00833531" w:rsidRDefault="00EF4C0A" w:rsidP="00E374B8">
            <w:pPr>
              <w:rPr>
                <w:b/>
              </w:rPr>
            </w:pPr>
          </w:p>
        </w:tc>
      </w:tr>
      <w:tr w:rsidR="00EF4C0A" w:rsidRPr="00833531" w:rsidTr="00E374B8">
        <w:tc>
          <w:tcPr>
            <w:tcW w:w="9893" w:type="dxa"/>
            <w:gridSpan w:val="11"/>
            <w:shd w:val="clear" w:color="auto" w:fill="F7CAAC"/>
          </w:tcPr>
          <w:p w:rsidR="00EF4C0A" w:rsidRPr="00833531" w:rsidRDefault="00EF4C0A" w:rsidP="00E374B8">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EF4C0A" w:rsidRPr="00833531" w:rsidTr="003423DE">
        <w:trPr>
          <w:trHeight w:val="3057"/>
        </w:trPr>
        <w:tc>
          <w:tcPr>
            <w:tcW w:w="9893" w:type="dxa"/>
            <w:gridSpan w:val="11"/>
          </w:tcPr>
          <w:p w:rsidR="00EF4C0A" w:rsidRDefault="00EF4C0A" w:rsidP="00E374B8">
            <w:pPr>
              <w:pStyle w:val="Default"/>
              <w:jc w:val="both"/>
              <w:rPr>
                <w:sz w:val="20"/>
                <w:szCs w:val="20"/>
              </w:rPr>
            </w:pPr>
          </w:p>
          <w:p w:rsidR="00EF4C0A" w:rsidRDefault="00EF4C0A" w:rsidP="00E374B8">
            <w:pPr>
              <w:pStyle w:val="Default"/>
              <w:jc w:val="both"/>
              <w:rPr>
                <w:sz w:val="20"/>
                <w:szCs w:val="20"/>
              </w:rPr>
            </w:pPr>
            <w:r w:rsidRPr="00400CB4">
              <w:rPr>
                <w:sz w:val="20"/>
                <w:szCs w:val="20"/>
              </w:rPr>
              <w:t xml:space="preserve">Černá, L. </w:t>
            </w:r>
            <w:r>
              <w:rPr>
                <w:sz w:val="20"/>
                <w:szCs w:val="20"/>
              </w:rPr>
              <w:t xml:space="preserve">(2011). </w:t>
            </w:r>
            <w:r w:rsidRPr="00400CB4">
              <w:rPr>
                <w:sz w:val="20"/>
                <w:szCs w:val="20"/>
              </w:rPr>
              <w:t>Diagnostika nadaného žáka jako součást diagnostických kompetencí v souboru pro</w:t>
            </w:r>
            <w:r>
              <w:rPr>
                <w:sz w:val="20"/>
                <w:szCs w:val="20"/>
              </w:rPr>
              <w:t xml:space="preserve">fesních kompetencí učitele. In </w:t>
            </w:r>
            <w:r w:rsidRPr="00400CB4">
              <w:rPr>
                <w:i/>
                <w:sz w:val="20"/>
                <w:szCs w:val="20"/>
              </w:rPr>
              <w:t>Mezinárodní webový sborník hudební výchovy</w:t>
            </w:r>
            <w:r w:rsidRPr="00400CB4">
              <w:rPr>
                <w:sz w:val="20"/>
                <w:szCs w:val="20"/>
              </w:rPr>
              <w:t xml:space="preserve">. </w:t>
            </w:r>
            <w:r>
              <w:rPr>
                <w:sz w:val="20"/>
                <w:szCs w:val="20"/>
              </w:rPr>
              <w:t xml:space="preserve">Ostrava: OU, PdF, KHV, 164-182. </w:t>
            </w:r>
          </w:p>
          <w:p w:rsidR="00EF4C0A" w:rsidRDefault="00EF4C0A" w:rsidP="00E374B8">
            <w:pPr>
              <w:pStyle w:val="Default"/>
              <w:jc w:val="both"/>
              <w:rPr>
                <w:sz w:val="20"/>
                <w:szCs w:val="20"/>
              </w:rPr>
            </w:pPr>
            <w:r w:rsidRPr="0071241E">
              <w:rPr>
                <w:sz w:val="20"/>
                <w:szCs w:val="20"/>
              </w:rPr>
              <w:t xml:space="preserve">Černá, L. </w:t>
            </w:r>
            <w:r>
              <w:rPr>
                <w:sz w:val="20"/>
                <w:szCs w:val="20"/>
              </w:rPr>
              <w:t xml:space="preserve">(2012). </w:t>
            </w:r>
            <w:r w:rsidRPr="0071241E">
              <w:rPr>
                <w:sz w:val="20"/>
                <w:szCs w:val="20"/>
              </w:rPr>
              <w:t>Nadání žáků a problematika jeho identifikování v edukační reali</w:t>
            </w:r>
            <w:r>
              <w:rPr>
                <w:sz w:val="20"/>
                <w:szCs w:val="20"/>
              </w:rPr>
              <w:t xml:space="preserve">tě. In </w:t>
            </w:r>
            <w:r w:rsidRPr="00400CB4">
              <w:rPr>
                <w:i/>
                <w:sz w:val="20"/>
                <w:szCs w:val="20"/>
              </w:rPr>
              <w:t>Sapere Aude 2012 – Vzdělání a dnešní společnost.</w:t>
            </w:r>
            <w:r w:rsidRPr="0071241E">
              <w:rPr>
                <w:sz w:val="20"/>
                <w:szCs w:val="20"/>
              </w:rPr>
              <w:t xml:space="preserve"> Hradec Králové: </w:t>
            </w:r>
            <w:r>
              <w:rPr>
                <w:sz w:val="20"/>
                <w:szCs w:val="20"/>
              </w:rPr>
              <w:t>M</w:t>
            </w:r>
            <w:r w:rsidRPr="0071241E">
              <w:rPr>
                <w:sz w:val="20"/>
                <w:szCs w:val="20"/>
              </w:rPr>
              <w:t xml:space="preserve">agnanimitas, 476–484. </w:t>
            </w:r>
          </w:p>
          <w:p w:rsidR="00EF4C0A" w:rsidRDefault="00EF4C0A" w:rsidP="00E374B8">
            <w:pPr>
              <w:pStyle w:val="Default"/>
              <w:jc w:val="both"/>
              <w:rPr>
                <w:sz w:val="20"/>
                <w:szCs w:val="20"/>
              </w:rPr>
            </w:pPr>
            <w:r w:rsidRPr="00400CB4">
              <w:rPr>
                <w:sz w:val="20"/>
                <w:szCs w:val="20"/>
              </w:rPr>
              <w:t xml:space="preserve">Černá, L. </w:t>
            </w:r>
            <w:r>
              <w:rPr>
                <w:sz w:val="20"/>
                <w:szCs w:val="20"/>
              </w:rPr>
              <w:t xml:space="preserve">(2012). </w:t>
            </w:r>
            <w:r w:rsidRPr="00400CB4">
              <w:rPr>
                <w:sz w:val="20"/>
                <w:szCs w:val="20"/>
              </w:rPr>
              <w:t xml:space="preserve">Kultura školy a otázka </w:t>
            </w:r>
            <w:r>
              <w:rPr>
                <w:sz w:val="20"/>
                <w:szCs w:val="20"/>
              </w:rPr>
              <w:t xml:space="preserve">přístupů k jejímu zkoumání. In </w:t>
            </w:r>
            <w:r w:rsidRPr="00400CB4">
              <w:rPr>
                <w:i/>
                <w:sz w:val="20"/>
                <w:szCs w:val="20"/>
              </w:rPr>
              <w:t>Sapere Aude 2012 – Vzdělání a dnešní společnost</w:t>
            </w:r>
            <w:r w:rsidRPr="00400CB4">
              <w:rPr>
                <w:sz w:val="20"/>
                <w:szCs w:val="20"/>
              </w:rPr>
              <w:t>. Hradec Králové: Magnanimitas</w:t>
            </w:r>
            <w:r>
              <w:rPr>
                <w:sz w:val="20"/>
                <w:szCs w:val="20"/>
              </w:rPr>
              <w:t xml:space="preserve">, </w:t>
            </w:r>
            <w:r w:rsidRPr="00400CB4">
              <w:rPr>
                <w:sz w:val="20"/>
                <w:szCs w:val="20"/>
              </w:rPr>
              <w:t>219–225.</w:t>
            </w:r>
          </w:p>
          <w:p w:rsidR="00EF4C0A" w:rsidRPr="00EC2BB2" w:rsidRDefault="00E374B8" w:rsidP="00E374B8">
            <w:pPr>
              <w:pStyle w:val="Default"/>
              <w:jc w:val="both"/>
              <w:rPr>
                <w:sz w:val="20"/>
                <w:szCs w:val="20"/>
              </w:rPr>
            </w:pPr>
            <w:r>
              <w:rPr>
                <w:sz w:val="20"/>
                <w:szCs w:val="20"/>
              </w:rPr>
              <w:t>Č</w:t>
            </w:r>
            <w:r w:rsidR="00EF4C0A" w:rsidRPr="0071241E">
              <w:rPr>
                <w:sz w:val="20"/>
                <w:szCs w:val="20"/>
              </w:rPr>
              <w:t xml:space="preserve">erná, L. </w:t>
            </w:r>
            <w:r w:rsidR="00EF4C0A">
              <w:rPr>
                <w:sz w:val="20"/>
                <w:szCs w:val="20"/>
              </w:rPr>
              <w:t xml:space="preserve">(2012). </w:t>
            </w:r>
            <w:r w:rsidR="00EF4C0A" w:rsidRPr="0071241E">
              <w:rPr>
                <w:sz w:val="20"/>
                <w:szCs w:val="20"/>
              </w:rPr>
              <w:t xml:space="preserve">Problematika nedostatků v Rámcovém vzdělávacím programu se zaměřením na hudební výchovu. In </w:t>
            </w:r>
            <w:r w:rsidR="00EF4C0A">
              <w:rPr>
                <w:i/>
                <w:sz w:val="20"/>
                <w:szCs w:val="20"/>
              </w:rPr>
              <w:t>Musica et Educatio IV</w:t>
            </w:r>
            <w:r w:rsidR="00EF4C0A" w:rsidRPr="0071241E">
              <w:rPr>
                <w:sz w:val="20"/>
                <w:szCs w:val="20"/>
              </w:rPr>
              <w:t>. Ru</w:t>
            </w:r>
            <w:r w:rsidR="00EF4C0A">
              <w:rPr>
                <w:sz w:val="20"/>
                <w:szCs w:val="20"/>
              </w:rPr>
              <w:t xml:space="preserve">žomberok: KU, PdF, </w:t>
            </w:r>
            <w:r w:rsidR="00EF4C0A" w:rsidRPr="0071241E">
              <w:rPr>
                <w:sz w:val="20"/>
                <w:szCs w:val="20"/>
              </w:rPr>
              <w:t>36–40.</w:t>
            </w:r>
          </w:p>
          <w:p w:rsidR="00EF4C0A" w:rsidRDefault="00EF4C0A" w:rsidP="00E374B8">
            <w:pPr>
              <w:jc w:val="both"/>
            </w:pPr>
            <w:r w:rsidRPr="0071241E">
              <w:t xml:space="preserve">Černá, L. </w:t>
            </w:r>
            <w:r>
              <w:t xml:space="preserve">(2016). </w:t>
            </w:r>
            <w:r w:rsidRPr="0071241E">
              <w:t>Klíčová kompetence s kulturními, uměleckými či estetickými aspekty a její pojetí či a</w:t>
            </w:r>
            <w:r w:rsidR="00E374B8">
              <w:t>bsence v kurikulech ČR a SR. In</w:t>
            </w:r>
            <w:r w:rsidRPr="0071241E">
              <w:t xml:space="preserve"> </w:t>
            </w:r>
            <w:r w:rsidRPr="0071241E">
              <w:rPr>
                <w:i/>
              </w:rPr>
              <w:t>Pedagogická diagnostika a evaluace 2016</w:t>
            </w:r>
            <w:r w:rsidRPr="0071241E">
              <w:t xml:space="preserve">. Ostrava: OU, PdF, KPG, 55–63. </w:t>
            </w:r>
          </w:p>
          <w:p w:rsidR="00EF4C0A" w:rsidRPr="00D66731" w:rsidRDefault="00EF4C0A" w:rsidP="00E374B8">
            <w:pPr>
              <w:jc w:val="both"/>
            </w:pPr>
          </w:p>
        </w:tc>
      </w:tr>
      <w:tr w:rsidR="00EF4C0A" w:rsidRPr="00833531" w:rsidTr="00E374B8">
        <w:trPr>
          <w:trHeight w:val="218"/>
        </w:trPr>
        <w:tc>
          <w:tcPr>
            <w:tcW w:w="9893" w:type="dxa"/>
            <w:gridSpan w:val="11"/>
            <w:shd w:val="clear" w:color="auto" w:fill="F7CAAC"/>
          </w:tcPr>
          <w:p w:rsidR="00EF4C0A" w:rsidRPr="00833531" w:rsidRDefault="00EF4C0A" w:rsidP="00E374B8">
            <w:pPr>
              <w:rPr>
                <w:b/>
              </w:rPr>
            </w:pPr>
            <w:r w:rsidRPr="00833531">
              <w:rPr>
                <w:b/>
              </w:rPr>
              <w:t>Působení v</w:t>
            </w:r>
            <w:r>
              <w:rPr>
                <w:b/>
              </w:rPr>
              <w:t> </w:t>
            </w:r>
            <w:r w:rsidRPr="00833531">
              <w:rPr>
                <w:b/>
              </w:rPr>
              <w:t>zahraničí</w:t>
            </w:r>
          </w:p>
        </w:tc>
      </w:tr>
      <w:tr w:rsidR="00EF4C0A" w:rsidRPr="0073679C" w:rsidTr="003423DE">
        <w:trPr>
          <w:trHeight w:val="751"/>
        </w:trPr>
        <w:tc>
          <w:tcPr>
            <w:tcW w:w="9893" w:type="dxa"/>
            <w:gridSpan w:val="11"/>
          </w:tcPr>
          <w:p w:rsidR="00EF4C0A" w:rsidRDefault="00EF4C0A" w:rsidP="00E374B8"/>
          <w:p w:rsidR="003423DE" w:rsidRDefault="003423DE" w:rsidP="00E374B8"/>
          <w:p w:rsidR="003423DE" w:rsidRDefault="003423DE" w:rsidP="00E374B8"/>
          <w:p w:rsidR="003423DE" w:rsidRPr="00D66731" w:rsidRDefault="003423DE" w:rsidP="00E374B8"/>
        </w:tc>
      </w:tr>
      <w:tr w:rsidR="00EF4C0A" w:rsidRPr="00833531" w:rsidTr="00E374B8">
        <w:trPr>
          <w:cantSplit/>
          <w:trHeight w:val="470"/>
        </w:trPr>
        <w:tc>
          <w:tcPr>
            <w:tcW w:w="2552" w:type="dxa"/>
            <w:shd w:val="clear" w:color="auto" w:fill="F7CAAC"/>
          </w:tcPr>
          <w:p w:rsidR="00EF4C0A" w:rsidRPr="00833531" w:rsidRDefault="00EF4C0A" w:rsidP="00E374B8">
            <w:pPr>
              <w:jc w:val="both"/>
              <w:rPr>
                <w:b/>
              </w:rPr>
            </w:pPr>
            <w:r w:rsidRPr="00833531">
              <w:rPr>
                <w:b/>
              </w:rPr>
              <w:t xml:space="preserve">Podpis </w:t>
            </w:r>
          </w:p>
        </w:tc>
        <w:tc>
          <w:tcPr>
            <w:tcW w:w="4536" w:type="dxa"/>
            <w:gridSpan w:val="5"/>
          </w:tcPr>
          <w:p w:rsidR="00EF4C0A" w:rsidRPr="00833531" w:rsidRDefault="00DC02FD" w:rsidP="00E374B8">
            <w:pPr>
              <w:jc w:val="both"/>
            </w:pPr>
            <w:r>
              <w:t xml:space="preserve">Libuše Černá, v. r. </w:t>
            </w:r>
          </w:p>
        </w:tc>
        <w:tc>
          <w:tcPr>
            <w:tcW w:w="786" w:type="dxa"/>
            <w:gridSpan w:val="2"/>
            <w:shd w:val="clear" w:color="auto" w:fill="F7CAAC"/>
          </w:tcPr>
          <w:p w:rsidR="00EF4C0A" w:rsidRPr="00833531" w:rsidRDefault="00EF4C0A" w:rsidP="00E374B8">
            <w:pPr>
              <w:jc w:val="both"/>
            </w:pPr>
            <w:r w:rsidRPr="00833531">
              <w:rPr>
                <w:b/>
              </w:rPr>
              <w:t>datum</w:t>
            </w:r>
          </w:p>
        </w:tc>
        <w:tc>
          <w:tcPr>
            <w:tcW w:w="2019" w:type="dxa"/>
            <w:gridSpan w:val="3"/>
          </w:tcPr>
          <w:p w:rsidR="00EF4C0A" w:rsidRPr="00833531" w:rsidRDefault="00DC02FD" w:rsidP="00E374B8">
            <w:pPr>
              <w:jc w:val="both"/>
            </w:pPr>
            <w:r>
              <w:t>30. 5. 2018</w:t>
            </w:r>
          </w:p>
        </w:tc>
      </w:tr>
    </w:tbl>
    <w:p w:rsidR="00EF4C0A" w:rsidDel="00FD292D" w:rsidRDefault="00EF4C0A">
      <w:pPr>
        <w:rPr>
          <w:del w:id="366" w:author="Hana Navrátilová" w:date="2018-05-31T14:03:00Z"/>
        </w:rPr>
      </w:pPr>
    </w:p>
    <w:p w:rsidR="009B1397" w:rsidRDefault="009B1397"/>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E374B8" w:rsidRPr="00E824B7" w:rsidTr="00E374B8">
        <w:tc>
          <w:tcPr>
            <w:tcW w:w="9893" w:type="dxa"/>
            <w:gridSpan w:val="11"/>
            <w:tcBorders>
              <w:bottom w:val="double" w:sz="4" w:space="0" w:color="auto"/>
            </w:tcBorders>
            <w:shd w:val="clear" w:color="auto" w:fill="BDD6EE"/>
          </w:tcPr>
          <w:p w:rsidR="00E374B8" w:rsidRPr="00B20335" w:rsidRDefault="00E374B8" w:rsidP="00E374B8">
            <w:pPr>
              <w:jc w:val="both"/>
              <w:rPr>
                <w:b/>
                <w:sz w:val="28"/>
                <w:szCs w:val="28"/>
              </w:rPr>
            </w:pPr>
            <w:r w:rsidRPr="00B20335">
              <w:rPr>
                <w:b/>
                <w:sz w:val="28"/>
                <w:szCs w:val="28"/>
              </w:rPr>
              <w:t>C-I – Personální zabezpečení</w:t>
            </w:r>
          </w:p>
        </w:tc>
      </w:tr>
      <w:tr w:rsidR="00E374B8" w:rsidRPr="00E824B7" w:rsidTr="00E374B8">
        <w:tc>
          <w:tcPr>
            <w:tcW w:w="2552" w:type="dxa"/>
            <w:tcBorders>
              <w:top w:val="double" w:sz="4" w:space="0" w:color="auto"/>
            </w:tcBorders>
            <w:shd w:val="clear" w:color="auto" w:fill="F7CAAC"/>
          </w:tcPr>
          <w:p w:rsidR="00E374B8" w:rsidRPr="00E824B7" w:rsidRDefault="00E374B8" w:rsidP="00E374B8">
            <w:pPr>
              <w:jc w:val="both"/>
              <w:rPr>
                <w:b/>
              </w:rPr>
            </w:pPr>
            <w:r w:rsidRPr="00E824B7">
              <w:rPr>
                <w:b/>
              </w:rPr>
              <w:t>Vysoká škola</w:t>
            </w:r>
          </w:p>
        </w:tc>
        <w:tc>
          <w:tcPr>
            <w:tcW w:w="7341" w:type="dxa"/>
            <w:gridSpan w:val="10"/>
          </w:tcPr>
          <w:p w:rsidR="00E374B8" w:rsidRPr="00E824B7" w:rsidRDefault="00E374B8" w:rsidP="00E374B8">
            <w:pPr>
              <w:jc w:val="both"/>
            </w:pPr>
            <w:r w:rsidRPr="00E824B7">
              <w:t>UTB ve Zlíně</w:t>
            </w:r>
          </w:p>
        </w:tc>
      </w:tr>
      <w:tr w:rsidR="00E374B8" w:rsidRPr="00E824B7" w:rsidTr="00E374B8">
        <w:tc>
          <w:tcPr>
            <w:tcW w:w="2552" w:type="dxa"/>
            <w:shd w:val="clear" w:color="auto" w:fill="F7CAAC"/>
          </w:tcPr>
          <w:p w:rsidR="00E374B8" w:rsidRPr="00E824B7" w:rsidRDefault="00E374B8" w:rsidP="00E374B8">
            <w:pPr>
              <w:jc w:val="both"/>
              <w:rPr>
                <w:b/>
              </w:rPr>
            </w:pPr>
            <w:r w:rsidRPr="00E824B7">
              <w:rPr>
                <w:b/>
              </w:rPr>
              <w:t>Součást vysoké školy</w:t>
            </w:r>
          </w:p>
        </w:tc>
        <w:tc>
          <w:tcPr>
            <w:tcW w:w="7341" w:type="dxa"/>
            <w:gridSpan w:val="10"/>
          </w:tcPr>
          <w:p w:rsidR="00E374B8" w:rsidRPr="00E824B7" w:rsidRDefault="00E374B8" w:rsidP="00E374B8">
            <w:pPr>
              <w:jc w:val="both"/>
            </w:pPr>
            <w:r w:rsidRPr="00E824B7">
              <w:t>FHS UTB ve Zlíně</w:t>
            </w:r>
          </w:p>
        </w:tc>
      </w:tr>
      <w:tr w:rsidR="00E374B8" w:rsidRPr="00E824B7" w:rsidTr="00E374B8">
        <w:tc>
          <w:tcPr>
            <w:tcW w:w="2552" w:type="dxa"/>
            <w:shd w:val="clear" w:color="auto" w:fill="F7CAAC"/>
          </w:tcPr>
          <w:p w:rsidR="00E374B8" w:rsidRPr="00E824B7" w:rsidRDefault="00E374B8" w:rsidP="00E374B8">
            <w:pPr>
              <w:jc w:val="both"/>
              <w:rPr>
                <w:b/>
              </w:rPr>
            </w:pPr>
            <w:r w:rsidRPr="00E824B7">
              <w:rPr>
                <w:b/>
              </w:rPr>
              <w:t>Název studijního programu</w:t>
            </w:r>
          </w:p>
        </w:tc>
        <w:tc>
          <w:tcPr>
            <w:tcW w:w="7341" w:type="dxa"/>
            <w:gridSpan w:val="10"/>
          </w:tcPr>
          <w:p w:rsidR="00E374B8" w:rsidRPr="00E824B7" w:rsidRDefault="00E374B8" w:rsidP="00E374B8">
            <w:pPr>
              <w:jc w:val="both"/>
            </w:pPr>
            <w:r w:rsidRPr="00E824B7">
              <w:t>Učitelství pro mateřské školy</w:t>
            </w:r>
          </w:p>
        </w:tc>
      </w:tr>
      <w:tr w:rsidR="00E374B8" w:rsidRPr="00E824B7" w:rsidTr="00E374B8">
        <w:tc>
          <w:tcPr>
            <w:tcW w:w="2552" w:type="dxa"/>
            <w:shd w:val="clear" w:color="auto" w:fill="F7CAAC"/>
          </w:tcPr>
          <w:p w:rsidR="00E374B8" w:rsidRPr="00E824B7" w:rsidRDefault="00E374B8" w:rsidP="00E374B8">
            <w:pPr>
              <w:jc w:val="both"/>
              <w:rPr>
                <w:b/>
              </w:rPr>
            </w:pPr>
            <w:r w:rsidRPr="00E824B7">
              <w:rPr>
                <w:b/>
              </w:rPr>
              <w:t>Jméno a příjmení</w:t>
            </w:r>
          </w:p>
        </w:tc>
        <w:tc>
          <w:tcPr>
            <w:tcW w:w="4536" w:type="dxa"/>
            <w:gridSpan w:val="5"/>
          </w:tcPr>
          <w:p w:rsidR="00E374B8" w:rsidRPr="00E824B7" w:rsidRDefault="00E374B8" w:rsidP="00E374B8">
            <w:pPr>
              <w:jc w:val="both"/>
            </w:pPr>
            <w:r w:rsidRPr="00E824B7">
              <w:t>Gabriel</w:t>
            </w:r>
            <w:r>
              <w:t>a</w:t>
            </w:r>
            <w:r w:rsidRPr="00E824B7">
              <w:t xml:space="preserve"> Česlová</w:t>
            </w:r>
          </w:p>
        </w:tc>
        <w:tc>
          <w:tcPr>
            <w:tcW w:w="709" w:type="dxa"/>
            <w:shd w:val="clear" w:color="auto" w:fill="F7CAAC"/>
          </w:tcPr>
          <w:p w:rsidR="00E374B8" w:rsidRPr="00E824B7" w:rsidRDefault="00E374B8" w:rsidP="00E374B8">
            <w:pPr>
              <w:jc w:val="both"/>
              <w:rPr>
                <w:b/>
              </w:rPr>
            </w:pPr>
            <w:r w:rsidRPr="00E824B7">
              <w:rPr>
                <w:b/>
              </w:rPr>
              <w:t>Tituly</w:t>
            </w:r>
          </w:p>
        </w:tc>
        <w:tc>
          <w:tcPr>
            <w:tcW w:w="2096" w:type="dxa"/>
            <w:gridSpan w:val="4"/>
          </w:tcPr>
          <w:p w:rsidR="00E374B8" w:rsidRPr="00E824B7" w:rsidRDefault="00E374B8" w:rsidP="00E374B8">
            <w:pPr>
              <w:jc w:val="both"/>
            </w:pPr>
            <w:r w:rsidRPr="00E824B7">
              <w:t>PaedDr., PhD.</w:t>
            </w:r>
          </w:p>
        </w:tc>
      </w:tr>
      <w:tr w:rsidR="00E374B8" w:rsidRPr="00E824B7" w:rsidTr="00E374B8">
        <w:tc>
          <w:tcPr>
            <w:tcW w:w="2552" w:type="dxa"/>
            <w:shd w:val="clear" w:color="auto" w:fill="F7CAAC"/>
          </w:tcPr>
          <w:p w:rsidR="00E374B8" w:rsidRPr="00E824B7" w:rsidRDefault="00E374B8" w:rsidP="00E374B8">
            <w:pPr>
              <w:jc w:val="both"/>
              <w:rPr>
                <w:b/>
              </w:rPr>
            </w:pPr>
            <w:r w:rsidRPr="00E824B7">
              <w:rPr>
                <w:b/>
              </w:rPr>
              <w:t>Rok narození</w:t>
            </w:r>
          </w:p>
        </w:tc>
        <w:tc>
          <w:tcPr>
            <w:tcW w:w="829" w:type="dxa"/>
          </w:tcPr>
          <w:p w:rsidR="00E374B8" w:rsidRPr="00E824B7" w:rsidRDefault="00E374B8" w:rsidP="00E374B8">
            <w:pPr>
              <w:jc w:val="both"/>
            </w:pPr>
            <w:r w:rsidRPr="00E824B7">
              <w:t>1977</w:t>
            </w:r>
          </w:p>
        </w:tc>
        <w:tc>
          <w:tcPr>
            <w:tcW w:w="1721" w:type="dxa"/>
            <w:shd w:val="clear" w:color="auto" w:fill="F7CAAC"/>
          </w:tcPr>
          <w:p w:rsidR="00E374B8" w:rsidRPr="00E824B7" w:rsidRDefault="00E374B8" w:rsidP="00E374B8">
            <w:pPr>
              <w:jc w:val="both"/>
              <w:rPr>
                <w:b/>
              </w:rPr>
            </w:pPr>
            <w:r w:rsidRPr="00E824B7">
              <w:rPr>
                <w:b/>
              </w:rPr>
              <w:t>typ vztahu k VŠ</w:t>
            </w:r>
          </w:p>
        </w:tc>
        <w:tc>
          <w:tcPr>
            <w:tcW w:w="992" w:type="dxa"/>
            <w:gridSpan w:val="2"/>
          </w:tcPr>
          <w:p w:rsidR="00E374B8" w:rsidRPr="00E824B7" w:rsidRDefault="00E374B8" w:rsidP="00E374B8">
            <w:pPr>
              <w:jc w:val="both"/>
            </w:pPr>
            <w:r>
              <w:t>DPP</w:t>
            </w:r>
          </w:p>
        </w:tc>
        <w:tc>
          <w:tcPr>
            <w:tcW w:w="994" w:type="dxa"/>
            <w:shd w:val="clear" w:color="auto" w:fill="F7CAAC"/>
          </w:tcPr>
          <w:p w:rsidR="00E374B8" w:rsidRPr="00E824B7" w:rsidRDefault="00E374B8" w:rsidP="00E374B8">
            <w:pPr>
              <w:jc w:val="both"/>
              <w:rPr>
                <w:b/>
              </w:rPr>
            </w:pPr>
            <w:r w:rsidRPr="00E824B7">
              <w:rPr>
                <w:b/>
              </w:rPr>
              <w:t>rozsah</w:t>
            </w:r>
          </w:p>
        </w:tc>
        <w:tc>
          <w:tcPr>
            <w:tcW w:w="709" w:type="dxa"/>
          </w:tcPr>
          <w:p w:rsidR="00E374B8" w:rsidRPr="00E824B7" w:rsidRDefault="00E374B8" w:rsidP="00E374B8">
            <w:pPr>
              <w:jc w:val="both"/>
            </w:pPr>
            <w:r>
              <w:t>6 hod./ sem.</w:t>
            </w:r>
          </w:p>
        </w:tc>
        <w:tc>
          <w:tcPr>
            <w:tcW w:w="709" w:type="dxa"/>
            <w:gridSpan w:val="2"/>
            <w:shd w:val="clear" w:color="auto" w:fill="F7CAAC"/>
          </w:tcPr>
          <w:p w:rsidR="00E374B8" w:rsidRPr="00E824B7" w:rsidRDefault="00E374B8" w:rsidP="00E374B8">
            <w:pPr>
              <w:jc w:val="both"/>
              <w:rPr>
                <w:b/>
              </w:rPr>
            </w:pPr>
            <w:r w:rsidRPr="00E824B7">
              <w:rPr>
                <w:b/>
              </w:rPr>
              <w:t>do kdy</w:t>
            </w:r>
          </w:p>
        </w:tc>
        <w:tc>
          <w:tcPr>
            <w:tcW w:w="1387" w:type="dxa"/>
            <w:gridSpan w:val="2"/>
          </w:tcPr>
          <w:p w:rsidR="00E374B8" w:rsidRPr="00E824B7" w:rsidRDefault="00E374B8" w:rsidP="00E374B8">
            <w:pPr>
              <w:jc w:val="both"/>
            </w:pPr>
            <w:r>
              <w:t>bud.</w:t>
            </w:r>
          </w:p>
        </w:tc>
      </w:tr>
      <w:tr w:rsidR="00E374B8" w:rsidRPr="00E824B7" w:rsidTr="00E374B8">
        <w:tc>
          <w:tcPr>
            <w:tcW w:w="5102" w:type="dxa"/>
            <w:gridSpan w:val="3"/>
            <w:shd w:val="clear" w:color="auto" w:fill="F7CAAC"/>
          </w:tcPr>
          <w:p w:rsidR="00E374B8" w:rsidRPr="00E824B7" w:rsidRDefault="00E374B8" w:rsidP="00E374B8">
            <w:pPr>
              <w:jc w:val="both"/>
              <w:rPr>
                <w:b/>
              </w:rPr>
            </w:pPr>
            <w:r w:rsidRPr="00E824B7">
              <w:rPr>
                <w:b/>
              </w:rPr>
              <w:t>Typ vztahu na součásti VŠ, která uskutečňuje st. program</w:t>
            </w:r>
          </w:p>
        </w:tc>
        <w:tc>
          <w:tcPr>
            <w:tcW w:w="992" w:type="dxa"/>
            <w:gridSpan w:val="2"/>
          </w:tcPr>
          <w:p w:rsidR="00E374B8" w:rsidRPr="00E824B7" w:rsidRDefault="00E374B8" w:rsidP="00E374B8">
            <w:pPr>
              <w:jc w:val="both"/>
            </w:pPr>
            <w:r>
              <w:t>DPP</w:t>
            </w:r>
          </w:p>
        </w:tc>
        <w:tc>
          <w:tcPr>
            <w:tcW w:w="994" w:type="dxa"/>
            <w:shd w:val="clear" w:color="auto" w:fill="F7CAAC"/>
          </w:tcPr>
          <w:p w:rsidR="00E374B8" w:rsidRPr="00E824B7" w:rsidRDefault="00E374B8" w:rsidP="00E374B8">
            <w:pPr>
              <w:jc w:val="both"/>
              <w:rPr>
                <w:b/>
              </w:rPr>
            </w:pPr>
            <w:r w:rsidRPr="00E824B7">
              <w:rPr>
                <w:b/>
              </w:rPr>
              <w:t>rozsah</w:t>
            </w:r>
          </w:p>
        </w:tc>
        <w:tc>
          <w:tcPr>
            <w:tcW w:w="709" w:type="dxa"/>
          </w:tcPr>
          <w:p w:rsidR="00E374B8" w:rsidRPr="00E824B7" w:rsidRDefault="00E374B8" w:rsidP="00E374B8">
            <w:pPr>
              <w:jc w:val="both"/>
            </w:pPr>
            <w:r>
              <w:t>6 hod./ sem.</w:t>
            </w:r>
          </w:p>
        </w:tc>
        <w:tc>
          <w:tcPr>
            <w:tcW w:w="709" w:type="dxa"/>
            <w:gridSpan w:val="2"/>
            <w:shd w:val="clear" w:color="auto" w:fill="F7CAAC"/>
          </w:tcPr>
          <w:p w:rsidR="00E374B8" w:rsidRPr="00E824B7" w:rsidRDefault="00E374B8" w:rsidP="00E374B8">
            <w:pPr>
              <w:jc w:val="both"/>
              <w:rPr>
                <w:b/>
              </w:rPr>
            </w:pPr>
            <w:r w:rsidRPr="00E824B7">
              <w:rPr>
                <w:b/>
              </w:rPr>
              <w:t>do kdy</w:t>
            </w:r>
          </w:p>
        </w:tc>
        <w:tc>
          <w:tcPr>
            <w:tcW w:w="1387" w:type="dxa"/>
            <w:gridSpan w:val="2"/>
          </w:tcPr>
          <w:p w:rsidR="00E374B8" w:rsidRPr="00E824B7" w:rsidRDefault="00E374B8" w:rsidP="00E374B8">
            <w:pPr>
              <w:jc w:val="both"/>
            </w:pPr>
            <w:r>
              <w:t>bud.</w:t>
            </w:r>
          </w:p>
        </w:tc>
      </w:tr>
      <w:tr w:rsidR="00E374B8" w:rsidRPr="00E824B7" w:rsidTr="00E374B8">
        <w:tc>
          <w:tcPr>
            <w:tcW w:w="6094" w:type="dxa"/>
            <w:gridSpan w:val="5"/>
            <w:shd w:val="clear" w:color="auto" w:fill="F7CAAC"/>
          </w:tcPr>
          <w:p w:rsidR="00E374B8" w:rsidRPr="00E824B7" w:rsidRDefault="00E374B8" w:rsidP="00E374B8">
            <w:pPr>
              <w:jc w:val="both"/>
            </w:pPr>
            <w:r w:rsidRPr="00E824B7">
              <w:rPr>
                <w:b/>
              </w:rPr>
              <w:t>Další současná působení jako akademický pracovník na jiných VŠ</w:t>
            </w:r>
          </w:p>
        </w:tc>
        <w:tc>
          <w:tcPr>
            <w:tcW w:w="1703" w:type="dxa"/>
            <w:gridSpan w:val="2"/>
            <w:shd w:val="clear" w:color="auto" w:fill="F7CAAC"/>
          </w:tcPr>
          <w:p w:rsidR="00E374B8" w:rsidRPr="00E824B7" w:rsidRDefault="00E374B8" w:rsidP="00E374B8">
            <w:pPr>
              <w:jc w:val="both"/>
              <w:rPr>
                <w:b/>
              </w:rPr>
            </w:pPr>
            <w:r w:rsidRPr="00E824B7">
              <w:rPr>
                <w:b/>
              </w:rPr>
              <w:t>typ prac. vztahu</w:t>
            </w:r>
          </w:p>
        </w:tc>
        <w:tc>
          <w:tcPr>
            <w:tcW w:w="2096" w:type="dxa"/>
            <w:gridSpan w:val="4"/>
            <w:shd w:val="clear" w:color="auto" w:fill="F7CAAC"/>
          </w:tcPr>
          <w:p w:rsidR="00E374B8" w:rsidRPr="00E824B7" w:rsidRDefault="00E374B8" w:rsidP="00E374B8">
            <w:pPr>
              <w:jc w:val="both"/>
              <w:rPr>
                <w:b/>
              </w:rPr>
            </w:pPr>
            <w:r w:rsidRPr="00E824B7">
              <w:rPr>
                <w:b/>
              </w:rPr>
              <w:t>rozsah</w:t>
            </w:r>
          </w:p>
        </w:tc>
      </w:tr>
      <w:tr w:rsidR="00E374B8" w:rsidRPr="00E824B7" w:rsidTr="00E374B8">
        <w:tc>
          <w:tcPr>
            <w:tcW w:w="6094" w:type="dxa"/>
            <w:gridSpan w:val="5"/>
          </w:tcPr>
          <w:p w:rsidR="00E374B8" w:rsidRPr="00E824B7" w:rsidRDefault="00E374B8" w:rsidP="00E374B8">
            <w:pPr>
              <w:jc w:val="both"/>
            </w:pPr>
            <w:r w:rsidRPr="00E824B7">
              <w:t>nejsou</w:t>
            </w:r>
          </w:p>
        </w:tc>
        <w:tc>
          <w:tcPr>
            <w:tcW w:w="1703" w:type="dxa"/>
            <w:gridSpan w:val="2"/>
          </w:tcPr>
          <w:p w:rsidR="00E374B8" w:rsidRPr="00E824B7" w:rsidRDefault="00E374B8" w:rsidP="00E374B8">
            <w:pPr>
              <w:jc w:val="both"/>
            </w:pPr>
          </w:p>
        </w:tc>
        <w:tc>
          <w:tcPr>
            <w:tcW w:w="2096" w:type="dxa"/>
            <w:gridSpan w:val="4"/>
          </w:tcPr>
          <w:p w:rsidR="00E374B8" w:rsidRPr="00E824B7" w:rsidRDefault="00E374B8" w:rsidP="00E374B8">
            <w:pPr>
              <w:jc w:val="both"/>
            </w:pPr>
          </w:p>
        </w:tc>
      </w:tr>
      <w:tr w:rsidR="00E374B8" w:rsidRPr="00E824B7" w:rsidTr="00E374B8">
        <w:tc>
          <w:tcPr>
            <w:tcW w:w="9893" w:type="dxa"/>
            <w:gridSpan w:val="11"/>
            <w:shd w:val="clear" w:color="auto" w:fill="F7CAAC"/>
          </w:tcPr>
          <w:p w:rsidR="00E374B8" w:rsidRPr="00E824B7" w:rsidRDefault="00E374B8" w:rsidP="00E374B8">
            <w:pPr>
              <w:jc w:val="both"/>
            </w:pPr>
            <w:r w:rsidRPr="00E824B7">
              <w:rPr>
                <w:b/>
              </w:rPr>
              <w:t>Předměty příslušného studijního programu a způsob zapojení do jejich výuky, příp. další zapojení do uskutečňování studijního programu</w:t>
            </w:r>
          </w:p>
        </w:tc>
      </w:tr>
      <w:tr w:rsidR="00E374B8" w:rsidRPr="00E824B7" w:rsidTr="00E374B8">
        <w:trPr>
          <w:trHeight w:val="470"/>
        </w:trPr>
        <w:tc>
          <w:tcPr>
            <w:tcW w:w="9893" w:type="dxa"/>
            <w:gridSpan w:val="11"/>
            <w:tcBorders>
              <w:top w:val="nil"/>
            </w:tcBorders>
          </w:tcPr>
          <w:p w:rsidR="00E374B8" w:rsidRPr="00E824B7" w:rsidRDefault="00E374B8" w:rsidP="00E374B8">
            <w:pPr>
              <w:jc w:val="both"/>
            </w:pPr>
            <w:r w:rsidRPr="00E824B7">
              <w:t>Pedagogická evaluace v předškolním vzdělávání, Praktikum k podpoře sociálních kompetencí, Výchova ke zdraví (dále viz BIIa)</w:t>
            </w:r>
          </w:p>
        </w:tc>
      </w:tr>
      <w:tr w:rsidR="00E374B8" w:rsidRPr="00E824B7" w:rsidTr="00E374B8">
        <w:tc>
          <w:tcPr>
            <w:tcW w:w="9893" w:type="dxa"/>
            <w:gridSpan w:val="11"/>
            <w:shd w:val="clear" w:color="auto" w:fill="F7CAAC"/>
          </w:tcPr>
          <w:p w:rsidR="00E374B8" w:rsidRPr="00E824B7" w:rsidRDefault="00E374B8" w:rsidP="00E374B8">
            <w:pPr>
              <w:jc w:val="both"/>
            </w:pPr>
            <w:r w:rsidRPr="00E824B7">
              <w:rPr>
                <w:b/>
              </w:rPr>
              <w:t xml:space="preserve">Údaje o vzdělání na VŠ </w:t>
            </w:r>
          </w:p>
        </w:tc>
      </w:tr>
      <w:tr w:rsidR="00E374B8" w:rsidRPr="00E824B7" w:rsidTr="00E374B8">
        <w:trPr>
          <w:trHeight w:val="1055"/>
        </w:trPr>
        <w:tc>
          <w:tcPr>
            <w:tcW w:w="9893" w:type="dxa"/>
            <w:gridSpan w:val="11"/>
          </w:tcPr>
          <w:p w:rsidR="00E374B8" w:rsidRPr="00E824B7" w:rsidRDefault="00E374B8" w:rsidP="00E374B8">
            <w:pPr>
              <w:pStyle w:val="Default"/>
              <w:jc w:val="both"/>
              <w:rPr>
                <w:sz w:val="20"/>
                <w:szCs w:val="20"/>
              </w:rPr>
            </w:pPr>
            <w:r w:rsidRPr="00E824B7">
              <w:rPr>
                <w:sz w:val="20"/>
                <w:szCs w:val="20"/>
              </w:rPr>
              <w:t>1999 PF PU Prešov, ukončen</w:t>
            </w:r>
            <w:r w:rsidRPr="00E824B7">
              <w:rPr>
                <w:sz w:val="20"/>
                <w:szCs w:val="20"/>
                <w:lang w:val="fr-FR"/>
              </w:rPr>
              <w:t xml:space="preserve">é </w:t>
            </w:r>
            <w:r w:rsidRPr="00E824B7">
              <w:rPr>
                <w:sz w:val="20"/>
                <w:szCs w:val="20"/>
                <w:lang w:val="nl-NL"/>
              </w:rPr>
              <w:t>magistersk</w:t>
            </w:r>
            <w:r w:rsidRPr="00E824B7">
              <w:rPr>
                <w:sz w:val="20"/>
                <w:szCs w:val="20"/>
                <w:lang w:val="fr-FR"/>
              </w:rPr>
              <w:t xml:space="preserve">é </w:t>
            </w:r>
            <w:r>
              <w:rPr>
                <w:sz w:val="20"/>
                <w:szCs w:val="20"/>
              </w:rPr>
              <w:t>studium, učitelství pro 1. stupeň základních ško</w:t>
            </w:r>
            <w:r w:rsidRPr="00E824B7">
              <w:rPr>
                <w:sz w:val="20"/>
                <w:szCs w:val="20"/>
              </w:rPr>
              <w:t xml:space="preserve">l  - Mgr. </w:t>
            </w:r>
          </w:p>
          <w:p w:rsidR="00E374B8" w:rsidRPr="00E824B7" w:rsidRDefault="00E374B8" w:rsidP="00E374B8">
            <w:pPr>
              <w:pStyle w:val="Default"/>
              <w:jc w:val="both"/>
              <w:rPr>
                <w:sz w:val="20"/>
                <w:szCs w:val="20"/>
              </w:rPr>
            </w:pPr>
            <w:r w:rsidRPr="00E824B7">
              <w:rPr>
                <w:sz w:val="20"/>
                <w:szCs w:val="20"/>
              </w:rPr>
              <w:t xml:space="preserve">2006 PdF UK Bratislava, rigorózní zkouška v oboru Předškolní </w:t>
            </w:r>
            <w:r w:rsidRPr="00E824B7">
              <w:rPr>
                <w:sz w:val="20"/>
                <w:szCs w:val="20"/>
                <w:lang w:val="es-ES_tradnl"/>
              </w:rPr>
              <w:t>a element</w:t>
            </w:r>
            <w:r w:rsidRPr="00E824B7">
              <w:rPr>
                <w:sz w:val="20"/>
                <w:szCs w:val="20"/>
              </w:rPr>
              <w:t xml:space="preserve">ární </w:t>
            </w:r>
            <w:r w:rsidRPr="00E824B7">
              <w:rPr>
                <w:sz w:val="20"/>
                <w:szCs w:val="20"/>
                <w:lang w:val="it-IT"/>
              </w:rPr>
              <w:t xml:space="preserve">pedagogika - PaedDr. </w:t>
            </w:r>
          </w:p>
          <w:p w:rsidR="00E374B8" w:rsidRPr="00E824B7" w:rsidRDefault="00E374B8" w:rsidP="00E374B8">
            <w:pPr>
              <w:jc w:val="both"/>
            </w:pPr>
            <w:r w:rsidRPr="00E824B7">
              <w:t>2011 PdF UK Bratislava, ukončen</w:t>
            </w:r>
            <w:r w:rsidRPr="00E824B7">
              <w:rPr>
                <w:lang w:val="fr-FR"/>
              </w:rPr>
              <w:t xml:space="preserve">é </w:t>
            </w:r>
            <w:r w:rsidRPr="00E824B7">
              <w:t>doktorsk</w:t>
            </w:r>
            <w:r w:rsidRPr="00E824B7">
              <w:rPr>
                <w:lang w:val="fr-FR"/>
              </w:rPr>
              <w:t xml:space="preserve">é </w:t>
            </w:r>
            <w:r w:rsidRPr="00E824B7">
              <w:t>studium v oboru Pedagogika - PhD.</w:t>
            </w:r>
          </w:p>
        </w:tc>
      </w:tr>
      <w:tr w:rsidR="00E374B8" w:rsidRPr="00E824B7" w:rsidTr="00E374B8">
        <w:tc>
          <w:tcPr>
            <w:tcW w:w="9893" w:type="dxa"/>
            <w:gridSpan w:val="11"/>
            <w:shd w:val="clear" w:color="auto" w:fill="F7CAAC"/>
          </w:tcPr>
          <w:p w:rsidR="00E374B8" w:rsidRPr="00E824B7" w:rsidRDefault="00E374B8" w:rsidP="00E374B8">
            <w:pPr>
              <w:jc w:val="both"/>
              <w:rPr>
                <w:b/>
              </w:rPr>
            </w:pPr>
            <w:r w:rsidRPr="00E824B7">
              <w:rPr>
                <w:b/>
              </w:rPr>
              <w:t>Údaje o odborném působení od absolvování VŠ</w:t>
            </w:r>
          </w:p>
        </w:tc>
      </w:tr>
      <w:tr w:rsidR="00E374B8" w:rsidRPr="00E824B7" w:rsidTr="00E374B8">
        <w:trPr>
          <w:trHeight w:val="1090"/>
        </w:trPr>
        <w:tc>
          <w:tcPr>
            <w:tcW w:w="9893" w:type="dxa"/>
            <w:gridSpan w:val="11"/>
          </w:tcPr>
          <w:p w:rsidR="00E374B8" w:rsidRPr="00E824B7" w:rsidRDefault="00E374B8" w:rsidP="00E374B8">
            <w:pPr>
              <w:pStyle w:val="Default"/>
              <w:jc w:val="both"/>
              <w:rPr>
                <w:sz w:val="20"/>
                <w:szCs w:val="20"/>
              </w:rPr>
            </w:pPr>
            <w:r w:rsidRPr="00E824B7">
              <w:rPr>
                <w:sz w:val="20"/>
                <w:szCs w:val="20"/>
              </w:rPr>
              <w:t>2003 – 2006 PF UK Bratislava, interní doktorand</w:t>
            </w:r>
          </w:p>
          <w:p w:rsidR="00E374B8" w:rsidRPr="00E824B7" w:rsidRDefault="00E374B8" w:rsidP="00E374B8">
            <w:pPr>
              <w:pStyle w:val="Default"/>
              <w:jc w:val="both"/>
              <w:rPr>
                <w:sz w:val="20"/>
                <w:szCs w:val="20"/>
              </w:rPr>
            </w:pPr>
            <w:r w:rsidRPr="00E824B7">
              <w:rPr>
                <w:sz w:val="20"/>
                <w:szCs w:val="20"/>
              </w:rPr>
              <w:t>2007 – 2009 Soukromá základní škola Košice, učitel</w:t>
            </w:r>
          </w:p>
          <w:p w:rsidR="00E374B8" w:rsidRPr="00E824B7" w:rsidRDefault="00E374B8" w:rsidP="00E374B8">
            <w:pPr>
              <w:pStyle w:val="Default"/>
              <w:jc w:val="both"/>
              <w:rPr>
                <w:sz w:val="20"/>
                <w:szCs w:val="20"/>
              </w:rPr>
            </w:pPr>
            <w:r w:rsidRPr="00E824B7">
              <w:rPr>
                <w:sz w:val="20"/>
                <w:szCs w:val="20"/>
              </w:rPr>
              <w:t>2009 – 2011 PF UK Bratislava, vedoucí studijního oddělení</w:t>
            </w:r>
          </w:p>
          <w:p w:rsidR="00E374B8" w:rsidRPr="00E824B7" w:rsidRDefault="00E374B8" w:rsidP="00E374B8">
            <w:pPr>
              <w:pStyle w:val="Default"/>
              <w:jc w:val="both"/>
              <w:rPr>
                <w:sz w:val="20"/>
                <w:szCs w:val="20"/>
              </w:rPr>
            </w:pPr>
            <w:r w:rsidRPr="00E824B7">
              <w:rPr>
                <w:sz w:val="20"/>
                <w:szCs w:val="20"/>
              </w:rPr>
              <w:t>2011 – 2012 Soukromá základní umělecká škola, Jastrabie nad Topľou, ředitel</w:t>
            </w:r>
          </w:p>
          <w:p w:rsidR="00E374B8" w:rsidRPr="00E824B7" w:rsidRDefault="00E374B8" w:rsidP="00E374B8">
            <w:pPr>
              <w:pStyle w:val="Default"/>
              <w:jc w:val="both"/>
              <w:rPr>
                <w:sz w:val="20"/>
                <w:szCs w:val="20"/>
              </w:rPr>
            </w:pPr>
            <w:r w:rsidRPr="00E824B7">
              <w:rPr>
                <w:sz w:val="20"/>
                <w:szCs w:val="20"/>
              </w:rPr>
              <w:t>2013 – dosud Soukromá základní a mateřská škola Life Ac</w:t>
            </w:r>
            <w:r>
              <w:rPr>
                <w:sz w:val="20"/>
                <w:szCs w:val="20"/>
              </w:rPr>
              <w:t>ademy</w:t>
            </w:r>
            <w:r w:rsidRPr="00E824B7">
              <w:rPr>
                <w:sz w:val="20"/>
                <w:szCs w:val="20"/>
              </w:rPr>
              <w:t>, s.r.o., Poprad, ředitel</w:t>
            </w:r>
          </w:p>
          <w:p w:rsidR="00E374B8" w:rsidRPr="00E824B7" w:rsidRDefault="00E374B8" w:rsidP="00E374B8">
            <w:pPr>
              <w:jc w:val="both"/>
            </w:pPr>
          </w:p>
          <w:p w:rsidR="00E374B8" w:rsidRPr="00E824B7" w:rsidRDefault="00E374B8" w:rsidP="00E374B8">
            <w:pPr>
              <w:pStyle w:val="Normlnweb"/>
              <w:spacing w:before="0" w:beforeAutospacing="0" w:after="0" w:afterAutospacing="0"/>
              <w:jc w:val="both"/>
              <w:rPr>
                <w:sz w:val="20"/>
                <w:szCs w:val="20"/>
              </w:rPr>
            </w:pPr>
            <w:r>
              <w:rPr>
                <w:sz w:val="20"/>
                <w:szCs w:val="20"/>
              </w:rPr>
              <w:t>Spoluautorka uče</w:t>
            </w:r>
            <w:r w:rsidRPr="00E824B7">
              <w:rPr>
                <w:sz w:val="20"/>
                <w:szCs w:val="20"/>
              </w:rPr>
              <w:t xml:space="preserve">bnic </w:t>
            </w:r>
            <w:r w:rsidRPr="0094547F">
              <w:rPr>
                <w:i/>
                <w:sz w:val="20"/>
                <w:szCs w:val="20"/>
              </w:rPr>
              <w:t>Přírodovědy</w:t>
            </w:r>
            <w:r w:rsidRPr="00E824B7">
              <w:rPr>
                <w:sz w:val="20"/>
                <w:szCs w:val="20"/>
              </w:rPr>
              <w:t xml:space="preserve"> pro 1. </w:t>
            </w:r>
            <w:r>
              <w:rPr>
                <w:sz w:val="20"/>
                <w:szCs w:val="20"/>
              </w:rPr>
              <w:t>a</w:t>
            </w:r>
            <w:r w:rsidRPr="00E824B7">
              <w:rPr>
                <w:sz w:val="20"/>
                <w:szCs w:val="20"/>
              </w:rPr>
              <w:t xml:space="preserve">ž 4. </w:t>
            </w:r>
            <w:r>
              <w:rPr>
                <w:sz w:val="20"/>
                <w:szCs w:val="20"/>
              </w:rPr>
              <w:t>r</w:t>
            </w:r>
            <w:r w:rsidRPr="00E824B7">
              <w:rPr>
                <w:sz w:val="20"/>
                <w:szCs w:val="20"/>
              </w:rPr>
              <w:t>oční</w:t>
            </w:r>
            <w:r>
              <w:rPr>
                <w:sz w:val="20"/>
                <w:szCs w:val="20"/>
              </w:rPr>
              <w:t>k</w:t>
            </w:r>
            <w:r w:rsidRPr="00E824B7">
              <w:rPr>
                <w:sz w:val="20"/>
                <w:szCs w:val="20"/>
              </w:rPr>
              <w:t xml:space="preserve"> Z</w:t>
            </w:r>
            <w:r>
              <w:rPr>
                <w:sz w:val="20"/>
                <w:szCs w:val="20"/>
              </w:rPr>
              <w:t>Š</w:t>
            </w:r>
            <w:r w:rsidRPr="00E824B7">
              <w:rPr>
                <w:sz w:val="20"/>
                <w:szCs w:val="20"/>
              </w:rPr>
              <w:t xml:space="preserve">. </w:t>
            </w:r>
          </w:p>
        </w:tc>
      </w:tr>
      <w:tr w:rsidR="00E374B8" w:rsidRPr="00E824B7" w:rsidTr="00E374B8">
        <w:trPr>
          <w:trHeight w:val="250"/>
        </w:trPr>
        <w:tc>
          <w:tcPr>
            <w:tcW w:w="9893" w:type="dxa"/>
            <w:gridSpan w:val="11"/>
            <w:shd w:val="clear" w:color="auto" w:fill="F7CAAC"/>
          </w:tcPr>
          <w:p w:rsidR="00E374B8" w:rsidRPr="00E824B7" w:rsidRDefault="00E374B8" w:rsidP="00E374B8">
            <w:pPr>
              <w:jc w:val="both"/>
            </w:pPr>
            <w:r w:rsidRPr="00E824B7">
              <w:rPr>
                <w:b/>
              </w:rPr>
              <w:t>Zkušenosti s vedením kvalifikačních a rigorózních prací</w:t>
            </w:r>
          </w:p>
        </w:tc>
      </w:tr>
      <w:tr w:rsidR="00E374B8" w:rsidRPr="00E824B7" w:rsidTr="00E374B8">
        <w:trPr>
          <w:trHeight w:val="491"/>
        </w:trPr>
        <w:tc>
          <w:tcPr>
            <w:tcW w:w="9893" w:type="dxa"/>
            <w:gridSpan w:val="11"/>
          </w:tcPr>
          <w:p w:rsidR="00E374B8" w:rsidRPr="00E824B7" w:rsidRDefault="00E374B8" w:rsidP="00E374B8">
            <w:pPr>
              <w:jc w:val="both"/>
            </w:pPr>
          </w:p>
        </w:tc>
      </w:tr>
      <w:tr w:rsidR="00E374B8" w:rsidRPr="00E824B7" w:rsidTr="00E374B8">
        <w:trPr>
          <w:cantSplit/>
        </w:trPr>
        <w:tc>
          <w:tcPr>
            <w:tcW w:w="3381" w:type="dxa"/>
            <w:gridSpan w:val="2"/>
            <w:tcBorders>
              <w:top w:val="single" w:sz="12" w:space="0" w:color="auto"/>
            </w:tcBorders>
            <w:shd w:val="clear" w:color="auto" w:fill="F7CAAC"/>
          </w:tcPr>
          <w:p w:rsidR="00E374B8" w:rsidRPr="00E824B7" w:rsidRDefault="00E374B8" w:rsidP="00E374B8">
            <w:pPr>
              <w:jc w:val="both"/>
            </w:pPr>
            <w:r w:rsidRPr="00E824B7">
              <w:rPr>
                <w:b/>
              </w:rPr>
              <w:t xml:space="preserve">Obor habilitačního řízení </w:t>
            </w:r>
          </w:p>
        </w:tc>
        <w:tc>
          <w:tcPr>
            <w:tcW w:w="2245" w:type="dxa"/>
            <w:gridSpan w:val="2"/>
            <w:tcBorders>
              <w:top w:val="single" w:sz="12" w:space="0" w:color="auto"/>
            </w:tcBorders>
            <w:shd w:val="clear" w:color="auto" w:fill="F7CAAC"/>
          </w:tcPr>
          <w:p w:rsidR="00E374B8" w:rsidRPr="00E824B7" w:rsidRDefault="00E374B8" w:rsidP="00E374B8">
            <w:pPr>
              <w:jc w:val="both"/>
            </w:pPr>
            <w:r w:rsidRPr="00E824B7">
              <w:rPr>
                <w:b/>
              </w:rPr>
              <w:t>Rok udělení hodnosti</w:t>
            </w:r>
          </w:p>
        </w:tc>
        <w:tc>
          <w:tcPr>
            <w:tcW w:w="2248" w:type="dxa"/>
            <w:gridSpan w:val="4"/>
            <w:tcBorders>
              <w:top w:val="single" w:sz="12" w:space="0" w:color="auto"/>
              <w:right w:val="single" w:sz="12" w:space="0" w:color="auto"/>
            </w:tcBorders>
            <w:shd w:val="clear" w:color="auto" w:fill="F7CAAC"/>
          </w:tcPr>
          <w:p w:rsidR="00E374B8" w:rsidRPr="00E824B7" w:rsidRDefault="00E374B8" w:rsidP="00E374B8">
            <w:pPr>
              <w:jc w:val="both"/>
            </w:pPr>
            <w:r w:rsidRPr="00E824B7">
              <w:rPr>
                <w:b/>
              </w:rPr>
              <w:t>Řízení konáno na VŠ</w:t>
            </w:r>
          </w:p>
        </w:tc>
        <w:tc>
          <w:tcPr>
            <w:tcW w:w="2019" w:type="dxa"/>
            <w:gridSpan w:val="3"/>
            <w:tcBorders>
              <w:top w:val="single" w:sz="12" w:space="0" w:color="auto"/>
              <w:left w:val="single" w:sz="12" w:space="0" w:color="auto"/>
            </w:tcBorders>
            <w:shd w:val="clear" w:color="auto" w:fill="F7CAAC"/>
          </w:tcPr>
          <w:p w:rsidR="00E374B8" w:rsidRPr="00E824B7" w:rsidRDefault="00E374B8" w:rsidP="00E374B8">
            <w:pPr>
              <w:jc w:val="both"/>
              <w:rPr>
                <w:b/>
              </w:rPr>
            </w:pPr>
            <w:r w:rsidRPr="00E824B7">
              <w:rPr>
                <w:b/>
              </w:rPr>
              <w:t>Ohlasy publikací</w:t>
            </w:r>
          </w:p>
        </w:tc>
      </w:tr>
      <w:tr w:rsidR="00E374B8" w:rsidRPr="00E824B7" w:rsidTr="00E374B8">
        <w:trPr>
          <w:cantSplit/>
        </w:trPr>
        <w:tc>
          <w:tcPr>
            <w:tcW w:w="3381" w:type="dxa"/>
            <w:gridSpan w:val="2"/>
          </w:tcPr>
          <w:p w:rsidR="00E374B8" w:rsidRPr="00E824B7" w:rsidRDefault="00E374B8" w:rsidP="00E374B8">
            <w:pPr>
              <w:jc w:val="both"/>
            </w:pPr>
          </w:p>
        </w:tc>
        <w:tc>
          <w:tcPr>
            <w:tcW w:w="2245" w:type="dxa"/>
            <w:gridSpan w:val="2"/>
          </w:tcPr>
          <w:p w:rsidR="00E374B8" w:rsidRPr="00E824B7" w:rsidRDefault="00E374B8" w:rsidP="00E374B8">
            <w:pPr>
              <w:jc w:val="both"/>
            </w:pPr>
          </w:p>
        </w:tc>
        <w:tc>
          <w:tcPr>
            <w:tcW w:w="2248" w:type="dxa"/>
            <w:gridSpan w:val="4"/>
            <w:tcBorders>
              <w:right w:val="single" w:sz="12" w:space="0" w:color="auto"/>
            </w:tcBorders>
          </w:tcPr>
          <w:p w:rsidR="00E374B8" w:rsidRPr="00E824B7" w:rsidRDefault="00E374B8" w:rsidP="00E374B8">
            <w:pPr>
              <w:jc w:val="both"/>
            </w:pPr>
          </w:p>
        </w:tc>
        <w:tc>
          <w:tcPr>
            <w:tcW w:w="632" w:type="dxa"/>
            <w:tcBorders>
              <w:left w:val="single" w:sz="12" w:space="0" w:color="auto"/>
            </w:tcBorders>
            <w:shd w:val="clear" w:color="auto" w:fill="F7CAAC"/>
          </w:tcPr>
          <w:p w:rsidR="00E374B8" w:rsidRPr="00E824B7" w:rsidRDefault="00E374B8" w:rsidP="00E374B8">
            <w:pPr>
              <w:jc w:val="both"/>
            </w:pPr>
            <w:r w:rsidRPr="00E824B7">
              <w:rPr>
                <w:b/>
              </w:rPr>
              <w:t>WOS</w:t>
            </w:r>
          </w:p>
        </w:tc>
        <w:tc>
          <w:tcPr>
            <w:tcW w:w="693" w:type="dxa"/>
            <w:shd w:val="clear" w:color="auto" w:fill="F7CAAC"/>
          </w:tcPr>
          <w:p w:rsidR="00E374B8" w:rsidRPr="00E824B7" w:rsidRDefault="00E374B8" w:rsidP="00E374B8">
            <w:pPr>
              <w:jc w:val="both"/>
            </w:pPr>
            <w:r w:rsidRPr="00E824B7">
              <w:rPr>
                <w:b/>
              </w:rPr>
              <w:t>Scopus</w:t>
            </w:r>
          </w:p>
        </w:tc>
        <w:tc>
          <w:tcPr>
            <w:tcW w:w="694" w:type="dxa"/>
            <w:shd w:val="clear" w:color="auto" w:fill="F7CAAC"/>
          </w:tcPr>
          <w:p w:rsidR="00E374B8" w:rsidRPr="00E824B7" w:rsidRDefault="00E374B8" w:rsidP="00E374B8">
            <w:pPr>
              <w:jc w:val="both"/>
            </w:pPr>
            <w:r w:rsidRPr="00E824B7">
              <w:rPr>
                <w:b/>
              </w:rPr>
              <w:t>ostatní</w:t>
            </w:r>
          </w:p>
        </w:tc>
      </w:tr>
      <w:tr w:rsidR="00E374B8" w:rsidRPr="00E824B7" w:rsidTr="00E374B8">
        <w:trPr>
          <w:cantSplit/>
          <w:trHeight w:val="70"/>
        </w:trPr>
        <w:tc>
          <w:tcPr>
            <w:tcW w:w="3381" w:type="dxa"/>
            <w:gridSpan w:val="2"/>
            <w:shd w:val="clear" w:color="auto" w:fill="F7CAAC"/>
          </w:tcPr>
          <w:p w:rsidR="00E374B8" w:rsidRPr="00E824B7" w:rsidRDefault="00E374B8" w:rsidP="00E374B8">
            <w:pPr>
              <w:jc w:val="both"/>
            </w:pPr>
            <w:r w:rsidRPr="00E824B7">
              <w:rPr>
                <w:b/>
              </w:rPr>
              <w:t>Obor jmenovacího řízení</w:t>
            </w:r>
          </w:p>
        </w:tc>
        <w:tc>
          <w:tcPr>
            <w:tcW w:w="2245" w:type="dxa"/>
            <w:gridSpan w:val="2"/>
            <w:shd w:val="clear" w:color="auto" w:fill="F7CAAC"/>
          </w:tcPr>
          <w:p w:rsidR="00E374B8" w:rsidRPr="00E824B7" w:rsidRDefault="00E374B8" w:rsidP="00E374B8">
            <w:pPr>
              <w:jc w:val="both"/>
            </w:pPr>
            <w:r w:rsidRPr="00E824B7">
              <w:rPr>
                <w:b/>
              </w:rPr>
              <w:t>Rok udělení hodnosti</w:t>
            </w:r>
          </w:p>
        </w:tc>
        <w:tc>
          <w:tcPr>
            <w:tcW w:w="2248" w:type="dxa"/>
            <w:gridSpan w:val="4"/>
            <w:tcBorders>
              <w:right w:val="single" w:sz="12" w:space="0" w:color="auto"/>
            </w:tcBorders>
            <w:shd w:val="clear" w:color="auto" w:fill="F7CAAC"/>
          </w:tcPr>
          <w:p w:rsidR="00E374B8" w:rsidRPr="00E824B7" w:rsidRDefault="00E374B8" w:rsidP="00E374B8">
            <w:pPr>
              <w:jc w:val="both"/>
            </w:pPr>
            <w:r w:rsidRPr="00E824B7">
              <w:rPr>
                <w:b/>
              </w:rPr>
              <w:t>Řízení konáno na VŠ</w:t>
            </w:r>
          </w:p>
        </w:tc>
        <w:tc>
          <w:tcPr>
            <w:tcW w:w="632" w:type="dxa"/>
            <w:vMerge w:val="restart"/>
            <w:tcBorders>
              <w:left w:val="single" w:sz="12" w:space="0" w:color="auto"/>
            </w:tcBorders>
          </w:tcPr>
          <w:p w:rsidR="00E374B8" w:rsidRPr="00E824B7" w:rsidRDefault="00E374B8" w:rsidP="00E374B8">
            <w:pPr>
              <w:jc w:val="both"/>
            </w:pPr>
          </w:p>
        </w:tc>
        <w:tc>
          <w:tcPr>
            <w:tcW w:w="693" w:type="dxa"/>
            <w:vMerge w:val="restart"/>
          </w:tcPr>
          <w:p w:rsidR="00E374B8" w:rsidRPr="00E824B7" w:rsidRDefault="00E374B8" w:rsidP="00E374B8">
            <w:pPr>
              <w:jc w:val="both"/>
            </w:pPr>
          </w:p>
        </w:tc>
        <w:tc>
          <w:tcPr>
            <w:tcW w:w="694" w:type="dxa"/>
            <w:vMerge w:val="restart"/>
          </w:tcPr>
          <w:p w:rsidR="00E374B8" w:rsidRPr="00E824B7" w:rsidRDefault="00E374B8" w:rsidP="00E374B8">
            <w:pPr>
              <w:jc w:val="both"/>
            </w:pPr>
          </w:p>
        </w:tc>
      </w:tr>
      <w:tr w:rsidR="00E374B8" w:rsidRPr="00E824B7" w:rsidTr="00E374B8">
        <w:trPr>
          <w:trHeight w:val="205"/>
        </w:trPr>
        <w:tc>
          <w:tcPr>
            <w:tcW w:w="3381" w:type="dxa"/>
            <w:gridSpan w:val="2"/>
          </w:tcPr>
          <w:p w:rsidR="00E374B8" w:rsidRPr="00E824B7" w:rsidRDefault="00E374B8" w:rsidP="00E374B8">
            <w:pPr>
              <w:jc w:val="both"/>
            </w:pPr>
          </w:p>
        </w:tc>
        <w:tc>
          <w:tcPr>
            <w:tcW w:w="2245" w:type="dxa"/>
            <w:gridSpan w:val="2"/>
          </w:tcPr>
          <w:p w:rsidR="00E374B8" w:rsidRPr="00E824B7" w:rsidRDefault="00E374B8" w:rsidP="00E374B8">
            <w:pPr>
              <w:jc w:val="both"/>
            </w:pPr>
          </w:p>
        </w:tc>
        <w:tc>
          <w:tcPr>
            <w:tcW w:w="2248" w:type="dxa"/>
            <w:gridSpan w:val="4"/>
            <w:tcBorders>
              <w:right w:val="single" w:sz="12" w:space="0" w:color="auto"/>
            </w:tcBorders>
          </w:tcPr>
          <w:p w:rsidR="00E374B8" w:rsidRPr="00E824B7" w:rsidRDefault="00E374B8" w:rsidP="00E374B8">
            <w:pPr>
              <w:jc w:val="both"/>
            </w:pPr>
          </w:p>
        </w:tc>
        <w:tc>
          <w:tcPr>
            <w:tcW w:w="632" w:type="dxa"/>
            <w:vMerge/>
            <w:tcBorders>
              <w:left w:val="single" w:sz="12" w:space="0" w:color="auto"/>
            </w:tcBorders>
            <w:vAlign w:val="center"/>
          </w:tcPr>
          <w:p w:rsidR="00E374B8" w:rsidRPr="00E824B7" w:rsidRDefault="00E374B8" w:rsidP="00E374B8">
            <w:pPr>
              <w:rPr>
                <w:b/>
              </w:rPr>
            </w:pPr>
          </w:p>
        </w:tc>
        <w:tc>
          <w:tcPr>
            <w:tcW w:w="693" w:type="dxa"/>
            <w:vMerge/>
            <w:vAlign w:val="center"/>
          </w:tcPr>
          <w:p w:rsidR="00E374B8" w:rsidRPr="00E824B7" w:rsidRDefault="00E374B8" w:rsidP="00E374B8">
            <w:pPr>
              <w:rPr>
                <w:b/>
              </w:rPr>
            </w:pPr>
          </w:p>
        </w:tc>
        <w:tc>
          <w:tcPr>
            <w:tcW w:w="694" w:type="dxa"/>
            <w:vMerge/>
            <w:vAlign w:val="center"/>
          </w:tcPr>
          <w:p w:rsidR="00E374B8" w:rsidRPr="00E824B7" w:rsidRDefault="00E374B8" w:rsidP="00E374B8">
            <w:pPr>
              <w:rPr>
                <w:b/>
              </w:rPr>
            </w:pPr>
          </w:p>
        </w:tc>
      </w:tr>
      <w:tr w:rsidR="00E374B8" w:rsidRPr="00E824B7" w:rsidTr="00E374B8">
        <w:tc>
          <w:tcPr>
            <w:tcW w:w="9893" w:type="dxa"/>
            <w:gridSpan w:val="11"/>
            <w:shd w:val="clear" w:color="auto" w:fill="F7CAAC"/>
          </w:tcPr>
          <w:p w:rsidR="00E374B8" w:rsidRPr="00E824B7" w:rsidRDefault="00E374B8" w:rsidP="00E374B8">
            <w:pPr>
              <w:jc w:val="both"/>
              <w:rPr>
                <w:b/>
              </w:rPr>
            </w:pPr>
            <w:r w:rsidRPr="00E824B7">
              <w:rPr>
                <w:b/>
              </w:rPr>
              <w:t xml:space="preserve">Přehled o nejvýznamnější publikační a další tvůrčí činnosti nebo další profesní činnosti u odborníků z praxe vztahující se k zabezpečovaným předmětům </w:t>
            </w:r>
          </w:p>
        </w:tc>
      </w:tr>
      <w:tr w:rsidR="00E374B8" w:rsidRPr="00E824B7" w:rsidTr="00E374B8">
        <w:trPr>
          <w:trHeight w:val="70"/>
        </w:trPr>
        <w:tc>
          <w:tcPr>
            <w:tcW w:w="9893" w:type="dxa"/>
            <w:gridSpan w:val="11"/>
          </w:tcPr>
          <w:p w:rsidR="00E374B8" w:rsidRPr="00E824B7" w:rsidRDefault="00E374B8" w:rsidP="00E374B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eastAsia="Helvetica" w:hAnsi="Times New Roman" w:cs="Times New Roman"/>
                <w:sz w:val="20"/>
                <w:szCs w:val="20"/>
              </w:rPr>
            </w:pPr>
            <w:r w:rsidRPr="00E824B7">
              <w:rPr>
                <w:rFonts w:ascii="Times New Roman" w:hAnsi="Times New Roman" w:cs="Times New Roman"/>
                <w:spacing w:val="-1"/>
                <w:sz w:val="20"/>
                <w:szCs w:val="20"/>
              </w:rPr>
              <w:t>W</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ro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noProof/>
                <w:sz w:val="20"/>
                <w:szCs w:val="20"/>
                <w:shd w:val="clear" w:color="auto" w:fill="FFFFFF"/>
              </w:rPr>
              <w:t>&amp;</w:t>
            </w:r>
            <w:r>
              <w:rPr>
                <w:rFonts w:ascii="Times New Roman" w:hAnsi="Times New Roman" w:cs="Times New Roman"/>
                <w:noProof/>
                <w:sz w:val="20"/>
                <w:szCs w:val="20"/>
                <w:shd w:val="clear" w:color="auto" w:fill="FFFFFF"/>
              </w:rPr>
              <w:t xml:space="preserve"> </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k</w:t>
            </w:r>
            <w:r w:rsidRPr="00E824B7">
              <w:rPr>
                <w:rFonts w:ascii="Times New Roman" w:hAnsi="Times New Roman" w:cs="Times New Roman"/>
                <w:sz w:val="20"/>
                <w:szCs w:val="20"/>
              </w:rPr>
              <w:t>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pacing w:val="2"/>
                <w:sz w:val="20"/>
                <w:szCs w:val="20"/>
              </w:rPr>
              <w:t xml:space="preserve"> </w:t>
            </w:r>
            <w:r w:rsidRPr="009F7454">
              <w:rPr>
                <w:rFonts w:ascii="Times New Roman" w:hAnsi="Times New Roman" w:cs="Times New Roman"/>
                <w:i/>
                <w:spacing w:val="-2"/>
                <w:sz w:val="20"/>
                <w:szCs w:val="20"/>
              </w:rPr>
              <w:t>N</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po</w:t>
            </w:r>
            <w:r w:rsidRPr="009F7454">
              <w:rPr>
                <w:rFonts w:ascii="Times New Roman" w:hAnsi="Times New Roman" w:cs="Times New Roman"/>
                <w:i/>
                <w:spacing w:val="-3"/>
                <w:sz w:val="20"/>
                <w:szCs w:val="20"/>
              </w:rPr>
              <w:t>m</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 xml:space="preserve">c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kt</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Š</w:t>
            </w:r>
            <w:r w:rsidRPr="009F7454">
              <w:rPr>
                <w:rFonts w:ascii="Times New Roman" w:hAnsi="Times New Roman" w:cs="Times New Roman"/>
                <w:i/>
                <w:sz w:val="20"/>
                <w:szCs w:val="20"/>
              </w:rPr>
              <w:t>k</w:t>
            </w:r>
            <w:r w:rsidRPr="009F7454">
              <w:rPr>
                <w:rFonts w:ascii="Times New Roman" w:hAnsi="Times New Roman" w:cs="Times New Roman"/>
                <w:i/>
                <w:spacing w:val="1"/>
                <w:sz w:val="20"/>
                <w:szCs w:val="20"/>
              </w:rPr>
              <w:t>o</w:t>
            </w:r>
            <w:r w:rsidRPr="007E0652">
              <w:rPr>
                <w:rFonts w:ascii="Times New Roman" w:hAnsi="Times New Roman" w:cs="Times New Roman"/>
                <w:i/>
                <w:sz w:val="20"/>
                <w:szCs w:val="20"/>
              </w:rPr>
              <w:t xml:space="preserve">ly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o</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po</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u</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ú</w:t>
            </w:r>
            <w:r w:rsidRPr="009F7454">
              <w:rPr>
                <w:rFonts w:ascii="Times New Roman" w:hAnsi="Times New Roman" w:cs="Times New Roman"/>
                <w:i/>
                <w:sz w:val="20"/>
                <w:szCs w:val="20"/>
              </w:rPr>
              <w:t>ce</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2"/>
                <w:sz w:val="20"/>
                <w:szCs w:val="20"/>
              </w:rPr>
              <w:t>z</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vi</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 xml:space="preserve">: OZ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4</w:t>
            </w:r>
            <w:r w:rsidRPr="00E824B7">
              <w:rPr>
                <w:rFonts w:ascii="Times New Roman" w:hAnsi="Times New Roman" w:cs="Times New Roman"/>
                <w:spacing w:val="1"/>
                <w:sz w:val="20"/>
                <w:szCs w:val="20"/>
              </w:rPr>
              <w:t xml:space="preserve"> p</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 xml:space="preserve">i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g</w:t>
            </w:r>
            <w:r w:rsidRPr="00E824B7">
              <w:rPr>
                <w:rFonts w:ascii="Times New Roman" w:hAnsi="Times New Roman" w:cs="Times New Roman"/>
                <w:spacing w:val="1"/>
                <w:sz w:val="20"/>
                <w:szCs w:val="20"/>
              </w:rPr>
              <w:t>og</w:t>
            </w:r>
            <w:r w:rsidRPr="00E824B7">
              <w:rPr>
                <w:rFonts w:ascii="Times New Roman" w:hAnsi="Times New Roman" w:cs="Times New Roman"/>
                <w:sz w:val="20"/>
                <w:szCs w:val="20"/>
              </w:rPr>
              <w:t>ick</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 xml:space="preserve">j </w:t>
            </w:r>
            <w:r w:rsidRPr="00E824B7">
              <w:rPr>
                <w:rFonts w:ascii="Times New Roman" w:hAnsi="Times New Roman" w:cs="Times New Roman"/>
                <w:spacing w:val="-2"/>
                <w:sz w:val="20"/>
                <w:szCs w:val="20"/>
              </w:rPr>
              <w:t>f</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l</w:t>
            </w:r>
            <w:r w:rsidRPr="00E824B7">
              <w:rPr>
                <w:rFonts w:ascii="Times New Roman" w:hAnsi="Times New Roman" w:cs="Times New Roman"/>
                <w:spacing w:val="-2"/>
                <w:sz w:val="20"/>
                <w:szCs w:val="20"/>
              </w:rPr>
              <w:t>t</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UK</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w:t>
            </w:r>
            <w:r>
              <w:rPr>
                <w:rFonts w:ascii="Times New Roman" w:hAnsi="Times New Roman" w:cs="Times New Roman"/>
                <w:sz w:val="20"/>
                <w:szCs w:val="20"/>
              </w:rPr>
              <w:t> </w:t>
            </w:r>
            <w:r w:rsidRPr="00E824B7">
              <w:rPr>
                <w:rFonts w:ascii="Times New Roman" w:hAnsi="Times New Roman" w:cs="Times New Roman"/>
                <w:spacing w:val="1"/>
                <w:sz w:val="20"/>
                <w:szCs w:val="20"/>
              </w:rPr>
              <w:t>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ve</w:t>
            </w:r>
            <w:r>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p>
          <w:p w:rsidR="00E374B8" w:rsidRDefault="00E374B8" w:rsidP="00E374B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eastAsia="Helvetica" w:hAnsi="Times New Roman" w:cs="Times New Roman"/>
                <w:sz w:val="20"/>
                <w:szCs w:val="20"/>
              </w:rPr>
            </w:pPr>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st</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j</w:t>
            </w:r>
            <w:r w:rsidRPr="009F7454">
              <w:rPr>
                <w:rFonts w:ascii="Times New Roman" w:hAnsi="Times New Roman" w:cs="Times New Roman"/>
                <w:i/>
                <w:sz w:val="20"/>
                <w:szCs w:val="20"/>
              </w:rPr>
              <w:t>e</w:t>
            </w:r>
            <w:r w:rsidRPr="009F7454">
              <w:rPr>
                <w:rFonts w:ascii="Times New Roman" w:hAnsi="Times New Roman" w:cs="Times New Roman"/>
                <w:i/>
                <w:spacing w:val="1"/>
                <w:sz w:val="20"/>
                <w:szCs w:val="20"/>
              </w:rPr>
              <w:t xml:space="preserve"> u</w:t>
            </w:r>
            <w:r w:rsidRPr="009F7454">
              <w:rPr>
                <w:rFonts w:ascii="Times New Roman" w:hAnsi="Times New Roman" w:cs="Times New Roman"/>
                <w:i/>
                <w:sz w:val="20"/>
                <w:szCs w:val="20"/>
              </w:rPr>
              <w:t>čit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ľ</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 xml:space="preserve">v v </w:t>
            </w:r>
            <w:r>
              <w:rPr>
                <w:rFonts w:ascii="Times New Roman" w:hAnsi="Times New Roman" w:cs="Times New Roman"/>
                <w:i/>
                <w:sz w:val="20"/>
                <w:szCs w:val="20"/>
              </w:rPr>
              <w:t>Č</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c</w:t>
            </w:r>
            <w:r w:rsidRPr="009F7454">
              <w:rPr>
                <w:rFonts w:ascii="Times New Roman" w:hAnsi="Times New Roman" w:cs="Times New Roman"/>
                <w:i/>
                <w:spacing w:val="1"/>
                <w:sz w:val="20"/>
                <w:szCs w:val="20"/>
              </w:rPr>
              <w:t>há</w:t>
            </w:r>
            <w:r w:rsidRPr="009F7454">
              <w:rPr>
                <w:rFonts w:ascii="Times New Roman" w:hAnsi="Times New Roman" w:cs="Times New Roman"/>
                <w:i/>
                <w:spacing w:val="-2"/>
                <w:sz w:val="20"/>
                <w:szCs w:val="20"/>
              </w:rPr>
              <w:t>c</w:t>
            </w:r>
            <w:r w:rsidRPr="009F7454">
              <w:rPr>
                <w:rFonts w:ascii="Times New Roman" w:hAnsi="Times New Roman" w:cs="Times New Roman"/>
                <w:i/>
                <w:sz w:val="20"/>
                <w:szCs w:val="20"/>
              </w:rPr>
              <w:t>h</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S</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v</w:t>
            </w:r>
            <w:r w:rsidRPr="009F7454">
              <w:rPr>
                <w:rFonts w:ascii="Times New Roman" w:hAnsi="Times New Roman" w:cs="Times New Roman"/>
                <w:i/>
                <w:spacing w:val="-1"/>
                <w:sz w:val="20"/>
                <w:szCs w:val="20"/>
              </w:rPr>
              <w:t>e</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sku</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k</w:t>
            </w:r>
            <w:r w:rsidRPr="009F7454">
              <w:rPr>
                <w:rFonts w:ascii="Times New Roman" w:hAnsi="Times New Roman" w:cs="Times New Roman"/>
                <w:i/>
                <w:spacing w:val="-2"/>
                <w:sz w:val="20"/>
                <w:szCs w:val="20"/>
              </w:rPr>
              <w:t xml:space="preserve"> </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t</w:t>
            </w:r>
            <w:r w:rsidRPr="009F7454">
              <w:rPr>
                <w:rFonts w:ascii="Times New Roman" w:hAnsi="Times New Roman" w:cs="Times New Roman"/>
                <w:i/>
                <w:spacing w:val="1"/>
                <w:sz w:val="20"/>
                <w:szCs w:val="20"/>
              </w:rPr>
              <w:t>á</w:t>
            </w:r>
            <w:r w:rsidRPr="009F7454">
              <w:rPr>
                <w:rFonts w:ascii="Times New Roman" w:hAnsi="Times New Roman" w:cs="Times New Roman"/>
                <w:i/>
                <w:sz w:val="20"/>
                <w:szCs w:val="20"/>
              </w:rPr>
              <w:t>zk</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 xml:space="preserve">m </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ro</w:t>
            </w:r>
            <w:r w:rsidRPr="009F7454">
              <w:rPr>
                <w:rFonts w:ascii="Times New Roman" w:hAnsi="Times New Roman" w:cs="Times New Roman"/>
                <w:i/>
                <w:sz w:val="20"/>
                <w:szCs w:val="20"/>
              </w:rPr>
              <w:t>g</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z</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vi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Pr>
                <w:rFonts w:ascii="Times New Roman" w:eastAsia="Helvetica" w:hAnsi="Times New Roman" w:cs="Times New Roman"/>
                <w:sz w:val="20"/>
                <w:szCs w:val="20"/>
              </w:rPr>
              <w:t xml:space="preserve"> </w:t>
            </w:r>
            <w:r>
              <w:rPr>
                <w:rFonts w:ascii="Times New Roman" w:hAnsi="Times New Roman" w:cs="Times New Roman"/>
                <w:spacing w:val="-1"/>
                <w:sz w:val="20"/>
                <w:szCs w:val="20"/>
              </w:rPr>
              <w:t>Š</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de</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tské</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f</w:t>
            </w:r>
            <w:r w:rsidRPr="00E824B7">
              <w:rPr>
                <w:rFonts w:ascii="Times New Roman" w:hAnsi="Times New Roman" w:cs="Times New Roman"/>
                <w:spacing w:val="1"/>
                <w:sz w:val="20"/>
                <w:szCs w:val="20"/>
              </w:rPr>
              <w:t>ó</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 xml:space="preserve">m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II</w:t>
            </w:r>
            <w:r w:rsidRPr="00E824B7">
              <w:rPr>
                <w:rFonts w:ascii="Times New Roman" w:hAnsi="Times New Roman" w:cs="Times New Roman"/>
                <w:spacing w:val="-2"/>
                <w:sz w:val="20"/>
                <w:szCs w:val="20"/>
              </w:rPr>
              <w:t>.</w:t>
            </w:r>
            <w:r>
              <w:rPr>
                <w:rFonts w:ascii="Times New Roman" w:hAnsi="Times New Roman" w:cs="Times New Roman"/>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 xml:space="preserve">OZ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4</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Ed</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é</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en</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7E0652">
              <w:rPr>
                <w:rFonts w:ascii="Times New Roman" w:hAnsi="Times New Roman" w:cs="Times New Roman"/>
                <w:sz w:val="20"/>
                <w:szCs w:val="20"/>
              </w:rPr>
              <w:t xml:space="preserve">m. </w:t>
            </w:r>
          </w:p>
          <w:p w:rsidR="00E374B8" w:rsidRPr="00E824B7" w:rsidRDefault="00E374B8" w:rsidP="00E374B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eastAsia="Helvetica" w:hAnsi="Times New Roman" w:cs="Times New Roman"/>
                <w:sz w:val="20"/>
                <w:szCs w:val="20"/>
              </w:rPr>
            </w:pPr>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sto</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n</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vý</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ho</w:t>
            </w:r>
            <w:r w:rsidRPr="00E824B7">
              <w:rPr>
                <w:rFonts w:ascii="Times New Roman" w:hAnsi="Times New Roman" w:cs="Times New Roman"/>
                <w:sz w:val="20"/>
                <w:szCs w:val="20"/>
              </w:rPr>
              <w:t>vy v</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ik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le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kl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ých</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ô</w:t>
            </w:r>
            <w:r w:rsidRPr="00E824B7">
              <w:rPr>
                <w:rFonts w:ascii="Times New Roman" w:hAnsi="Times New Roman" w:cs="Times New Roman"/>
                <w:sz w:val="20"/>
                <w:szCs w:val="20"/>
              </w:rPr>
              <w:t xml:space="preserve">l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sk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4547F">
              <w:rPr>
                <w:rFonts w:ascii="Times New Roman" w:hAnsi="Times New Roman" w:cs="Times New Roman"/>
                <w:i/>
                <w:spacing w:val="-1"/>
                <w:sz w:val="20"/>
                <w:szCs w:val="20"/>
              </w:rPr>
              <w:t>V</w:t>
            </w:r>
            <w:r w:rsidRPr="0094547F">
              <w:rPr>
                <w:rFonts w:ascii="Times New Roman" w:hAnsi="Times New Roman" w:cs="Times New Roman"/>
                <w:i/>
                <w:sz w:val="20"/>
                <w:szCs w:val="20"/>
              </w:rPr>
              <w:t>ýc</w:t>
            </w:r>
            <w:r w:rsidRPr="0094547F">
              <w:rPr>
                <w:rFonts w:ascii="Times New Roman" w:hAnsi="Times New Roman" w:cs="Times New Roman"/>
                <w:i/>
                <w:spacing w:val="1"/>
                <w:sz w:val="20"/>
                <w:szCs w:val="20"/>
              </w:rPr>
              <w:t>ho</w:t>
            </w:r>
            <w:r w:rsidRPr="0094547F">
              <w:rPr>
                <w:rFonts w:ascii="Times New Roman" w:hAnsi="Times New Roman" w:cs="Times New Roman"/>
                <w:i/>
                <w:spacing w:val="-2"/>
                <w:sz w:val="20"/>
                <w:szCs w:val="20"/>
              </w:rPr>
              <w:t>v</w:t>
            </w:r>
            <w:r w:rsidRPr="0094547F">
              <w:rPr>
                <w:rFonts w:ascii="Times New Roman" w:hAnsi="Times New Roman" w:cs="Times New Roman"/>
                <w:i/>
                <w:sz w:val="20"/>
                <w:szCs w:val="20"/>
              </w:rPr>
              <w:t>a</w:t>
            </w:r>
            <w:r w:rsidRPr="0094547F">
              <w:rPr>
                <w:rFonts w:ascii="Times New Roman" w:hAnsi="Times New Roman" w:cs="Times New Roman"/>
                <w:i/>
                <w:spacing w:val="1"/>
                <w:sz w:val="20"/>
                <w:szCs w:val="20"/>
              </w:rPr>
              <w:t xml:space="preserve"> </w:t>
            </w:r>
            <w:r w:rsidRPr="0094547F">
              <w:rPr>
                <w:rFonts w:ascii="Times New Roman" w:hAnsi="Times New Roman" w:cs="Times New Roman"/>
                <w:i/>
                <w:sz w:val="20"/>
                <w:szCs w:val="20"/>
              </w:rPr>
              <w:t xml:space="preserve">v </w:t>
            </w:r>
            <w:r w:rsidRPr="0094547F">
              <w:rPr>
                <w:rFonts w:ascii="Times New Roman" w:hAnsi="Times New Roman" w:cs="Times New Roman"/>
                <w:i/>
                <w:spacing w:val="-2"/>
                <w:sz w:val="20"/>
                <w:szCs w:val="20"/>
              </w:rPr>
              <w:t>k</w:t>
            </w:r>
            <w:r w:rsidRPr="0094547F">
              <w:rPr>
                <w:rFonts w:ascii="Times New Roman" w:hAnsi="Times New Roman" w:cs="Times New Roman"/>
                <w:i/>
                <w:spacing w:val="1"/>
                <w:sz w:val="20"/>
                <w:szCs w:val="20"/>
              </w:rPr>
              <w:t>on</w:t>
            </w:r>
            <w:r w:rsidRPr="0094547F">
              <w:rPr>
                <w:rFonts w:ascii="Times New Roman" w:hAnsi="Times New Roman" w:cs="Times New Roman"/>
                <w:i/>
                <w:spacing w:val="-2"/>
                <w:sz w:val="20"/>
                <w:szCs w:val="20"/>
              </w:rPr>
              <w:t>t</w:t>
            </w:r>
            <w:r w:rsidRPr="0094547F">
              <w:rPr>
                <w:rFonts w:ascii="Times New Roman" w:hAnsi="Times New Roman" w:cs="Times New Roman"/>
                <w:i/>
                <w:spacing w:val="1"/>
                <w:sz w:val="20"/>
                <w:szCs w:val="20"/>
              </w:rPr>
              <w:t>e</w:t>
            </w:r>
            <w:r w:rsidRPr="0094547F">
              <w:rPr>
                <w:rFonts w:ascii="Times New Roman" w:hAnsi="Times New Roman" w:cs="Times New Roman"/>
                <w:i/>
                <w:sz w:val="20"/>
                <w:szCs w:val="20"/>
              </w:rPr>
              <w:t>xtu</w:t>
            </w:r>
            <w:r w:rsidRPr="0094547F">
              <w:rPr>
                <w:rFonts w:ascii="Times New Roman" w:hAnsi="Times New Roman" w:cs="Times New Roman"/>
                <w:i/>
                <w:spacing w:val="1"/>
                <w:sz w:val="20"/>
                <w:szCs w:val="20"/>
              </w:rPr>
              <w:t xml:space="preserve"> </w:t>
            </w:r>
            <w:r w:rsidRPr="0094547F">
              <w:rPr>
                <w:rFonts w:ascii="Times New Roman" w:hAnsi="Times New Roman" w:cs="Times New Roman"/>
                <w:i/>
                <w:spacing w:val="-2"/>
                <w:sz w:val="20"/>
                <w:szCs w:val="20"/>
              </w:rPr>
              <w:t>s</w:t>
            </w:r>
            <w:r w:rsidRPr="0094547F">
              <w:rPr>
                <w:rFonts w:ascii="Times New Roman" w:hAnsi="Times New Roman" w:cs="Times New Roman"/>
                <w:i/>
                <w:spacing w:val="1"/>
                <w:sz w:val="20"/>
                <w:szCs w:val="20"/>
              </w:rPr>
              <w:t>o</w:t>
            </w:r>
            <w:r w:rsidRPr="0094547F">
              <w:rPr>
                <w:rFonts w:ascii="Times New Roman" w:hAnsi="Times New Roman" w:cs="Times New Roman"/>
                <w:i/>
                <w:sz w:val="20"/>
                <w:szCs w:val="20"/>
              </w:rPr>
              <w:t>ci</w:t>
            </w:r>
            <w:r w:rsidRPr="0094547F">
              <w:rPr>
                <w:rFonts w:ascii="Times New Roman" w:hAnsi="Times New Roman" w:cs="Times New Roman"/>
                <w:i/>
                <w:spacing w:val="1"/>
                <w:sz w:val="20"/>
                <w:szCs w:val="20"/>
              </w:rPr>
              <w:t>á</w:t>
            </w:r>
            <w:r w:rsidRPr="0094547F">
              <w:rPr>
                <w:rFonts w:ascii="Times New Roman" w:hAnsi="Times New Roman" w:cs="Times New Roman"/>
                <w:i/>
                <w:sz w:val="20"/>
                <w:szCs w:val="20"/>
              </w:rPr>
              <w:t>l</w:t>
            </w:r>
            <w:r w:rsidRPr="0094547F">
              <w:rPr>
                <w:rFonts w:ascii="Times New Roman" w:hAnsi="Times New Roman" w:cs="Times New Roman"/>
                <w:i/>
                <w:spacing w:val="1"/>
                <w:sz w:val="20"/>
                <w:szCs w:val="20"/>
              </w:rPr>
              <w:t>n</w:t>
            </w:r>
            <w:r w:rsidRPr="007E0652">
              <w:rPr>
                <w:rFonts w:ascii="Times New Roman" w:hAnsi="Times New Roman" w:cs="Times New Roman"/>
                <w:i/>
                <w:sz w:val="20"/>
                <w:szCs w:val="20"/>
              </w:rPr>
              <w:t>ích</w:t>
            </w:r>
            <w:r w:rsidRPr="0094547F">
              <w:rPr>
                <w:rFonts w:ascii="Times New Roman" w:hAnsi="Times New Roman" w:cs="Times New Roman"/>
                <w:i/>
                <w:spacing w:val="1"/>
                <w:sz w:val="20"/>
                <w:szCs w:val="20"/>
              </w:rPr>
              <w:t xml:space="preserve"> p</w:t>
            </w:r>
            <w:r w:rsidRPr="0094547F">
              <w:rPr>
                <w:rFonts w:ascii="Times New Roman" w:hAnsi="Times New Roman" w:cs="Times New Roman"/>
                <w:i/>
                <w:spacing w:val="-3"/>
                <w:sz w:val="20"/>
                <w:szCs w:val="20"/>
              </w:rPr>
              <w:t>r</w:t>
            </w:r>
            <w:r w:rsidRPr="0094547F">
              <w:rPr>
                <w:rFonts w:ascii="Times New Roman" w:hAnsi="Times New Roman" w:cs="Times New Roman"/>
                <w:i/>
                <w:spacing w:val="1"/>
                <w:sz w:val="20"/>
                <w:szCs w:val="20"/>
              </w:rPr>
              <w:t>o</w:t>
            </w:r>
            <w:r w:rsidRPr="0094547F">
              <w:rPr>
                <w:rFonts w:ascii="Times New Roman" w:hAnsi="Times New Roman" w:cs="Times New Roman"/>
                <w:i/>
                <w:spacing w:val="-1"/>
                <w:sz w:val="20"/>
                <w:szCs w:val="20"/>
              </w:rPr>
              <w:t>m</w:t>
            </w:r>
            <w:r w:rsidRPr="0094547F">
              <w:rPr>
                <w:rFonts w:ascii="Times New Roman" w:hAnsi="Times New Roman" w:cs="Times New Roman"/>
                <w:i/>
                <w:spacing w:val="1"/>
                <w:sz w:val="20"/>
                <w:szCs w:val="20"/>
              </w:rPr>
              <w:t>ě</w:t>
            </w:r>
            <w:r w:rsidRPr="0094547F">
              <w:rPr>
                <w:rFonts w:ascii="Times New Roman" w:hAnsi="Times New Roman" w:cs="Times New Roman"/>
                <w:i/>
                <w:sz w:val="20"/>
                <w:szCs w:val="20"/>
              </w:rPr>
              <w:t>n</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1"/>
                <w:sz w:val="20"/>
                <w:szCs w:val="20"/>
              </w:rPr>
              <w:t>rn</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K</w:t>
            </w:r>
            <w:r w:rsidRPr="00E824B7">
              <w:rPr>
                <w:rFonts w:ascii="Times New Roman" w:hAnsi="Times New Roman" w:cs="Times New Roman"/>
                <w:spacing w:val="1"/>
                <w:sz w:val="20"/>
                <w:szCs w:val="20"/>
              </w:rPr>
              <w:t>on</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j</w:t>
            </w:r>
            <w:r>
              <w:rPr>
                <w:rFonts w:ascii="Times New Roman" w:hAnsi="Times New Roman" w:cs="Times New Roman"/>
                <w:sz w:val="20"/>
                <w:szCs w:val="20"/>
              </w:rPr>
              <w:t>.</w:t>
            </w:r>
          </w:p>
          <w:p w:rsidR="00E374B8" w:rsidRPr="00E824B7" w:rsidRDefault="00E374B8" w:rsidP="00E374B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eastAsia="Helvetica" w:hAnsi="Times New Roman" w:cs="Times New Roman"/>
                <w:sz w:val="20"/>
                <w:szCs w:val="20"/>
              </w:rPr>
            </w:pPr>
            <w:r w:rsidRPr="00E824B7">
              <w:rPr>
                <w:rFonts w:ascii="Times New Roman" w:hAnsi="Times New Roman" w:cs="Times New Roman"/>
                <w:spacing w:val="-1"/>
                <w:sz w:val="20"/>
                <w:szCs w:val="20"/>
              </w:rPr>
              <w:t>W</w:t>
            </w:r>
            <w:r>
              <w:rPr>
                <w:rFonts w:ascii="Times New Roman" w:hAnsi="Times New Roman" w:cs="Times New Roman"/>
                <w:sz w:val="20"/>
                <w:szCs w:val="20"/>
              </w:rPr>
              <w:t>iegerová</w:t>
            </w:r>
            <w:r w:rsidRPr="00E824B7">
              <w:rPr>
                <w:rFonts w:ascii="Times New Roman" w:hAnsi="Times New Roman" w:cs="Times New Roman"/>
                <w:sz w:val="20"/>
                <w:szCs w:val="20"/>
              </w:rPr>
              <w:t>,</w:t>
            </w:r>
            <w:r>
              <w:rPr>
                <w:rFonts w:ascii="Times New Roman" w:hAnsi="Times New Roman" w:cs="Times New Roman"/>
                <w:sz w:val="20"/>
                <w:szCs w:val="20"/>
              </w:rPr>
              <w:t xml:space="preserve"> </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B</w:t>
            </w:r>
            <w:r>
              <w:rPr>
                <w:rFonts w:ascii="Times New Roman" w:hAnsi="Times New Roman" w:cs="Times New Roman"/>
                <w:sz w:val="20"/>
                <w:szCs w:val="20"/>
              </w:rPr>
              <w:t>ubelíniová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Pr>
                <w:rFonts w:ascii="Times New Roman" w:hAnsi="Times New Roman" w:cs="Times New Roman"/>
                <w:sz w:val="20"/>
                <w:szCs w:val="20"/>
              </w:rPr>
              <w:t>icková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Pr>
                <w:rFonts w:ascii="Times New Roman" w:hAnsi="Times New Roman" w:cs="Times New Roman"/>
                <w:sz w:val="20"/>
                <w:szCs w:val="20"/>
              </w:rPr>
              <w:t xml:space="preserve"> </w:t>
            </w:r>
            <w:r w:rsidRPr="00E824B7">
              <w:rPr>
                <w:rFonts w:ascii="Times New Roman" w:hAnsi="Times New Roman" w:cs="Times New Roman"/>
                <w:noProof/>
                <w:sz w:val="20"/>
                <w:szCs w:val="20"/>
                <w:shd w:val="clear" w:color="auto" w:fill="FFFFFF"/>
              </w:rPr>
              <w:t>&amp;</w:t>
            </w:r>
            <w:r w:rsidRPr="00E824B7">
              <w:rPr>
                <w:rFonts w:ascii="Times New Roman" w:hAnsi="Times New Roman" w:cs="Times New Roman"/>
                <w:spacing w:val="1"/>
                <w:sz w:val="20"/>
                <w:szCs w:val="20"/>
              </w:rPr>
              <w:t xml:space="preserve"> K</w:t>
            </w:r>
            <w:r>
              <w:rPr>
                <w:rFonts w:ascii="Times New Roman" w:hAnsi="Times New Roman" w:cs="Times New Roman"/>
                <w:spacing w:val="-2"/>
                <w:sz w:val="20"/>
                <w:szCs w:val="20"/>
              </w:rPr>
              <w:t>ršjaková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004</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Mo</w:t>
            </w:r>
            <w:r w:rsidRPr="00E824B7">
              <w:rPr>
                <w:rFonts w:ascii="Times New Roman" w:hAnsi="Times New Roman" w:cs="Times New Roman"/>
                <w:spacing w:val="1"/>
                <w:sz w:val="20"/>
                <w:szCs w:val="20"/>
              </w:rPr>
              <w:t>de</w:t>
            </w:r>
            <w:r w:rsidRPr="00E824B7">
              <w:rPr>
                <w:rFonts w:ascii="Times New Roman" w:hAnsi="Times New Roman" w:cs="Times New Roman"/>
                <w:sz w:val="20"/>
                <w:szCs w:val="20"/>
              </w:rPr>
              <w:t>l kv</w:t>
            </w:r>
            <w:r w:rsidRPr="00E824B7">
              <w:rPr>
                <w:rFonts w:ascii="Times New Roman" w:hAnsi="Times New Roman" w:cs="Times New Roman"/>
                <w:spacing w:val="1"/>
                <w:sz w:val="20"/>
                <w:szCs w:val="20"/>
              </w:rPr>
              <w:t>a</w:t>
            </w:r>
            <w:r w:rsidRPr="007E0652">
              <w:rPr>
                <w:rFonts w:ascii="Times New Roman" w:hAnsi="Times New Roman" w:cs="Times New Roman"/>
                <w:sz w:val="20"/>
                <w:szCs w:val="20"/>
              </w:rPr>
              <w:t xml:space="preserve">lity </w:t>
            </w:r>
            <w:r w:rsidRPr="00E824B7">
              <w:rPr>
                <w:rFonts w:ascii="Times New Roman" w:hAnsi="Times New Roman" w:cs="Times New Roman"/>
                <w:sz w:val="20"/>
                <w:szCs w:val="20"/>
              </w:rPr>
              <w:t>živ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ta</w:t>
            </w:r>
            <w:r>
              <w:rPr>
                <w:rFonts w:ascii="Times New Roman" w:eastAsia="Helvetica" w:hAnsi="Times New Roman" w:cs="Times New Roman"/>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ly.</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Pr>
                <w:rFonts w:ascii="Times New Roman" w:hAnsi="Times New Roman" w:cs="Times New Roman"/>
                <w:spacing w:val="-2"/>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f</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se</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čit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le</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o</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w:t>
            </w:r>
            <w:r w:rsidRPr="009F7454">
              <w:rPr>
                <w:rFonts w:ascii="Times New Roman" w:hAnsi="Times New Roman" w:cs="Times New Roman"/>
                <w:i/>
                <w:spacing w:val="1"/>
                <w:sz w:val="20"/>
                <w:szCs w:val="20"/>
              </w:rPr>
              <w:t>a</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á</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po</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e</w:t>
            </w:r>
            <w:r w:rsidRPr="009F7454">
              <w:rPr>
                <w:rFonts w:ascii="Times New Roman" w:hAnsi="Times New Roman" w:cs="Times New Roman"/>
                <w:i/>
                <w:spacing w:val="-2"/>
                <w:sz w:val="20"/>
                <w:szCs w:val="20"/>
              </w:rPr>
              <w:t>č</w:t>
            </w:r>
            <w:r w:rsidRPr="009F7454">
              <w:rPr>
                <w:rFonts w:ascii="Times New Roman" w:hAnsi="Times New Roman" w:cs="Times New Roman"/>
                <w:i/>
                <w:spacing w:val="1"/>
                <w:sz w:val="20"/>
                <w:szCs w:val="20"/>
              </w:rPr>
              <w:t>no</w:t>
            </w:r>
            <w:r w:rsidRPr="009F7454">
              <w:rPr>
                <w:rFonts w:ascii="Times New Roman" w:hAnsi="Times New Roman" w:cs="Times New Roman"/>
                <w:i/>
                <w:sz w:val="20"/>
                <w:szCs w:val="20"/>
              </w:rPr>
              <w:t>st.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 xml:space="preserve">Ústi </w:t>
            </w:r>
            <w:r w:rsidRPr="00E824B7">
              <w:rPr>
                <w:rFonts w:ascii="Times New Roman" w:hAnsi="Times New Roman" w:cs="Times New Roman"/>
                <w:spacing w:val="1"/>
                <w:sz w:val="20"/>
                <w:szCs w:val="20"/>
              </w:rPr>
              <w:t>n</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d</w:t>
            </w:r>
            <w:r w:rsidRPr="00E824B7">
              <w:rPr>
                <w:rFonts w:ascii="Times New Roman" w:hAnsi="Times New Roman" w:cs="Times New Roman"/>
                <w:spacing w:val="1"/>
                <w:sz w:val="20"/>
                <w:szCs w:val="20"/>
              </w:rPr>
              <w:t xml:space="preserve"> 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Ed</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í</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st</w:t>
            </w:r>
            <w:r w:rsidRPr="00E824B7">
              <w:rPr>
                <w:rFonts w:ascii="Times New Roman" w:hAnsi="Times New Roman" w:cs="Times New Roman"/>
                <w:spacing w:val="-1"/>
                <w:sz w:val="20"/>
                <w:szCs w:val="20"/>
              </w:rPr>
              <w:t>ře</w:t>
            </w:r>
            <w:r w:rsidRPr="00E824B7">
              <w:rPr>
                <w:rFonts w:ascii="Times New Roman" w:hAnsi="Times New Roman" w:cs="Times New Roman"/>
                <w:spacing w:val="1"/>
                <w:sz w:val="20"/>
                <w:szCs w:val="20"/>
              </w:rPr>
              <w:t>d</w:t>
            </w:r>
            <w:r w:rsidRPr="00E824B7">
              <w:rPr>
                <w:rFonts w:ascii="Times New Roman" w:hAnsi="Times New Roman" w:cs="Times New Roman"/>
                <w:sz w:val="20"/>
                <w:szCs w:val="20"/>
                <w:lang w:val="sv-SE"/>
              </w:rPr>
              <w:t>isko</w:t>
            </w:r>
            <w:r w:rsidRPr="00E824B7">
              <w:rPr>
                <w:rFonts w:ascii="Times New Roman" w:hAnsi="Times New Roman" w:cs="Times New Roman"/>
                <w:spacing w:val="1"/>
                <w:sz w:val="20"/>
                <w:szCs w:val="20"/>
              </w:rPr>
              <w:t xml:space="preserve"> P</w:t>
            </w:r>
            <w:r w:rsidRPr="00E824B7">
              <w:rPr>
                <w:rFonts w:ascii="Times New Roman" w:hAnsi="Times New Roman" w:cs="Times New Roman"/>
                <w:sz w:val="20"/>
                <w:szCs w:val="20"/>
              </w:rPr>
              <w:t>F</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UJ</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P</w:t>
            </w:r>
            <w:r>
              <w:rPr>
                <w:rFonts w:ascii="Times New Roman" w:hAnsi="Times New Roman" w:cs="Times New Roman"/>
                <w:spacing w:val="-2"/>
                <w:sz w:val="20"/>
                <w:szCs w:val="20"/>
              </w:rPr>
              <w:t>.</w:t>
            </w:r>
          </w:p>
          <w:p w:rsidR="00E374B8" w:rsidRPr="00E824B7" w:rsidRDefault="00E374B8" w:rsidP="00E374B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eastAsia="Helvetica" w:hAnsi="Times New Roman" w:cs="Times New Roman"/>
                <w:sz w:val="20"/>
                <w:szCs w:val="20"/>
              </w:rPr>
            </w:pPr>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á</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výc</w:t>
            </w:r>
            <w:r w:rsidRPr="00E824B7">
              <w:rPr>
                <w:rFonts w:ascii="Times New Roman" w:hAnsi="Times New Roman" w:cs="Times New Roman"/>
                <w:spacing w:val="-1"/>
                <w:sz w:val="20"/>
                <w:szCs w:val="20"/>
              </w:rPr>
              <w:t>h</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va</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w:t>
            </w:r>
            <w:r w:rsidRPr="00E824B7">
              <w:rPr>
                <w:rFonts w:ascii="Times New Roman" w:hAnsi="Times New Roman" w:cs="Times New Roman"/>
                <w:spacing w:val="-2"/>
                <w:sz w:val="20"/>
                <w:szCs w:val="20"/>
              </w:rPr>
              <w:t xml:space="preserve"> </w:t>
            </w:r>
            <w:r w:rsidRPr="00E824B7">
              <w:rPr>
                <w:rFonts w:ascii="Times New Roman" w:hAnsi="Times New Roman" w:cs="Times New Roman"/>
                <w:spacing w:val="1"/>
                <w:sz w:val="20"/>
                <w:szCs w:val="20"/>
              </w:rPr>
              <w:t>ob</w:t>
            </w:r>
            <w:r w:rsidRPr="00E824B7">
              <w:rPr>
                <w:rFonts w:ascii="Times New Roman" w:hAnsi="Times New Roman" w:cs="Times New Roman"/>
                <w:spacing w:val="-2"/>
                <w:sz w:val="20"/>
                <w:szCs w:val="20"/>
              </w:rPr>
              <w:t>s</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h</w:t>
            </w:r>
            <w:r w:rsidRPr="00E824B7">
              <w:rPr>
                <w:rFonts w:ascii="Times New Roman" w:hAnsi="Times New Roman" w:cs="Times New Roman"/>
                <w:sz w:val="20"/>
                <w:szCs w:val="20"/>
              </w:rPr>
              <w:t>u</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ia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1</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st</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pn</w:t>
            </w:r>
            <w:r w:rsidRPr="00E824B7">
              <w:rPr>
                <w:rFonts w:ascii="Times New Roman" w:hAnsi="Times New Roman" w:cs="Times New Roman"/>
                <w:sz w:val="20"/>
                <w:szCs w:val="20"/>
              </w:rPr>
              <w:t xml:space="preserve">i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kl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ých</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ô</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F7454">
              <w:rPr>
                <w:rFonts w:ascii="Times New Roman" w:hAnsi="Times New Roman" w:cs="Times New Roman"/>
                <w:i/>
                <w:spacing w:val="-1"/>
                <w:sz w:val="20"/>
                <w:szCs w:val="20"/>
              </w:rPr>
              <w:t>M</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á</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e</w:t>
            </w:r>
            <w:r>
              <w:rPr>
                <w:rFonts w:ascii="Times New Roman" w:hAnsi="Times New Roman" w:cs="Times New Roman"/>
                <w:i/>
                <w:sz w:val="20"/>
                <w:szCs w:val="20"/>
              </w:rPr>
              <w:t>ž</w:t>
            </w:r>
            <w:r w:rsidRPr="009F7454">
              <w:rPr>
                <w:rFonts w:ascii="Times New Roman" w:hAnsi="Times New Roman" w:cs="Times New Roman"/>
                <w:i/>
                <w:spacing w:val="-2"/>
                <w:sz w:val="20"/>
                <w:szCs w:val="20"/>
              </w:rPr>
              <w:t>,</w:t>
            </w:r>
            <w:r>
              <w:rPr>
                <w:rFonts w:ascii="Times New Roman" w:hAnsi="Times New Roman" w:cs="Times New Roman"/>
                <w:i/>
                <w:spacing w:val="-2"/>
                <w:sz w:val="20"/>
                <w:szCs w:val="20"/>
              </w:rPr>
              <w:t xml:space="preserve"> </w:t>
            </w:r>
            <w:r w:rsidRPr="009F7454">
              <w:rPr>
                <w:rFonts w:ascii="Times New Roman" w:hAnsi="Times New Roman" w:cs="Times New Roman"/>
                <w:i/>
                <w:spacing w:val="1"/>
                <w:sz w:val="20"/>
                <w:szCs w:val="20"/>
              </w:rPr>
              <w:t>pa</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tici</w:t>
            </w:r>
            <w:r w:rsidRPr="009F7454">
              <w:rPr>
                <w:rFonts w:ascii="Times New Roman" w:hAnsi="Times New Roman" w:cs="Times New Roman"/>
                <w:i/>
                <w:spacing w:val="1"/>
                <w:sz w:val="20"/>
                <w:szCs w:val="20"/>
              </w:rPr>
              <w:t>pá</w:t>
            </w:r>
            <w:r w:rsidRPr="009F7454">
              <w:rPr>
                <w:rFonts w:ascii="Times New Roman" w:hAnsi="Times New Roman" w:cs="Times New Roman"/>
                <w:i/>
                <w:sz w:val="20"/>
                <w:szCs w:val="20"/>
              </w:rPr>
              <w:t>ci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de</w:t>
            </w:r>
            <w:r w:rsidRPr="009F7454">
              <w:rPr>
                <w:rFonts w:ascii="Times New Roman" w:hAnsi="Times New Roman" w:cs="Times New Roman"/>
                <w:i/>
                <w:spacing w:val="-3"/>
                <w:sz w:val="20"/>
                <w:szCs w:val="20"/>
              </w:rPr>
              <w:t>m</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k</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ci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rn</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FF UCM v</w:t>
            </w:r>
            <w:r>
              <w:rPr>
                <w:rFonts w:ascii="Times New Roman" w:hAnsi="Times New Roman" w:cs="Times New Roman"/>
                <w:sz w:val="20"/>
                <w:szCs w:val="20"/>
              </w:rPr>
              <w:t> </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na</w:t>
            </w:r>
            <w:r w:rsidRPr="00E824B7">
              <w:rPr>
                <w:rFonts w:ascii="Times New Roman" w:hAnsi="Times New Roman" w:cs="Times New Roman"/>
                <w:spacing w:val="-2"/>
                <w:sz w:val="20"/>
                <w:szCs w:val="20"/>
              </w:rPr>
              <w:t>v</w:t>
            </w:r>
            <w:r w:rsidRPr="00E824B7">
              <w:rPr>
                <w:rFonts w:ascii="Times New Roman" w:hAnsi="Times New Roman" w:cs="Times New Roman"/>
                <w:sz w:val="20"/>
                <w:szCs w:val="20"/>
              </w:rPr>
              <w:t>e</w:t>
            </w:r>
            <w:r>
              <w:rPr>
                <w:rFonts w:ascii="Times New Roman" w:hAnsi="Times New Roman" w:cs="Times New Roman"/>
                <w:spacing w:val="1"/>
                <w:sz w:val="20"/>
                <w:szCs w:val="20"/>
              </w:rPr>
              <w:t>.</w:t>
            </w:r>
          </w:p>
          <w:p w:rsidR="00E374B8" w:rsidRDefault="00E374B8" w:rsidP="00E374B8">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hAnsi="Times New Roman" w:cs="Times New Roman"/>
                <w:spacing w:val="1"/>
                <w:sz w:val="20"/>
                <w:szCs w:val="20"/>
              </w:rPr>
            </w:pPr>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é</w:t>
            </w:r>
            <w:r w:rsidRPr="00E824B7">
              <w:rPr>
                <w:rFonts w:ascii="Times New Roman" w:hAnsi="Times New Roman" w:cs="Times New Roman"/>
                <w:spacing w:val="1"/>
                <w:sz w:val="20"/>
                <w:szCs w:val="20"/>
              </w:rPr>
              <w:t>g</w:t>
            </w:r>
            <w:r w:rsidRPr="00E824B7">
              <w:rPr>
                <w:rFonts w:ascii="Times New Roman" w:hAnsi="Times New Roman" w:cs="Times New Roman"/>
                <w:sz w:val="20"/>
                <w:szCs w:val="20"/>
              </w:rPr>
              <w:t>ie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vý</w:t>
            </w:r>
            <w:r w:rsidRPr="00E824B7">
              <w:rPr>
                <w:rFonts w:ascii="Times New Roman" w:hAnsi="Times New Roman" w:cs="Times New Roman"/>
                <w:spacing w:val="1"/>
                <w:sz w:val="20"/>
                <w:szCs w:val="20"/>
              </w:rPr>
              <w:t>u</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 xml:space="preserve">y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g</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g</w:t>
            </w:r>
            <w:r w:rsidRPr="00E824B7">
              <w:rPr>
                <w:rFonts w:ascii="Times New Roman" w:hAnsi="Times New Roman" w:cs="Times New Roman"/>
                <w:sz w:val="20"/>
                <w:szCs w:val="20"/>
              </w:rPr>
              <w:t>ick</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 výcv</w:t>
            </w:r>
            <w:r w:rsidRPr="00E824B7">
              <w:rPr>
                <w:rFonts w:ascii="Times New Roman" w:hAnsi="Times New Roman" w:cs="Times New Roman"/>
                <w:spacing w:val="-1"/>
                <w:sz w:val="20"/>
                <w:szCs w:val="20"/>
              </w:rPr>
              <w:t>i</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o</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w:t>
            </w:r>
            <w:r w:rsidRPr="00E824B7">
              <w:rPr>
                <w:rFonts w:ascii="Times New Roman" w:hAnsi="Times New Roman" w:cs="Times New Roman"/>
                <w:spacing w:val="2"/>
                <w:sz w:val="20"/>
                <w:szCs w:val="20"/>
              </w:rPr>
              <w:t xml:space="preserve"> </w:t>
            </w:r>
            <w:r w:rsidRPr="00E824B7">
              <w:rPr>
                <w:rFonts w:ascii="Times New Roman" w:hAnsi="Times New Roman" w:cs="Times New Roman"/>
                <w:spacing w:val="-1"/>
                <w:sz w:val="20"/>
                <w:szCs w:val="20"/>
              </w:rPr>
              <w:t>pr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xe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so</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m</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an</w:t>
            </w:r>
            <w:r w:rsidRPr="00E824B7">
              <w:rPr>
                <w:rFonts w:ascii="Times New Roman" w:hAnsi="Times New Roman" w:cs="Times New Roman"/>
                <w:sz w:val="20"/>
                <w:szCs w:val="20"/>
              </w:rPr>
              <w:t xml:space="preserve">ím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p</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j</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kt</w:t>
            </w:r>
            <w:r w:rsidRPr="00E824B7">
              <w:rPr>
                <w:rFonts w:ascii="Times New Roman" w:hAnsi="Times New Roman" w:cs="Times New Roman"/>
                <w:spacing w:val="1"/>
                <w:sz w:val="20"/>
                <w:szCs w:val="20"/>
              </w:rPr>
              <w:t xml:space="preserve"> 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o</w:t>
            </w:r>
            <w:r w:rsidRPr="007E0652">
              <w:rPr>
                <w:rFonts w:ascii="Times New Roman" w:hAnsi="Times New Roman" w:cs="Times New Roman"/>
                <w:sz w:val="20"/>
                <w:szCs w:val="20"/>
              </w:rPr>
              <w:t xml:space="preserve">ly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po</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E824B7">
              <w:rPr>
                <w:rFonts w:ascii="Times New Roman" w:hAnsi="Times New Roman" w:cs="Times New Roman"/>
                <w:spacing w:val="-2"/>
                <w:sz w:val="20"/>
                <w:szCs w:val="20"/>
              </w:rPr>
              <w:t>j</w:t>
            </w:r>
            <w:r w:rsidRPr="00E824B7">
              <w:rPr>
                <w:rFonts w:ascii="Times New Roman" w:hAnsi="Times New Roman" w:cs="Times New Roman"/>
                <w:spacing w:val="1"/>
                <w:sz w:val="20"/>
                <w:szCs w:val="20"/>
              </w:rPr>
              <w:t>ú</w:t>
            </w:r>
            <w:r w:rsidRPr="00E824B7">
              <w:rPr>
                <w:rFonts w:ascii="Times New Roman" w:hAnsi="Times New Roman" w:cs="Times New Roman"/>
                <w:sz w:val="20"/>
                <w:szCs w:val="20"/>
              </w:rPr>
              <w:t>ce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I</w:t>
            </w:r>
            <w:r w:rsidRPr="00E824B7">
              <w:rPr>
                <w:rFonts w:ascii="Times New Roman" w:hAnsi="Times New Roman" w:cs="Times New Roman"/>
                <w:spacing w:val="1"/>
                <w:sz w:val="20"/>
                <w:szCs w:val="20"/>
              </w:rPr>
              <w:t xml:space="preserve">n </w:t>
            </w:r>
            <w:r w:rsidRPr="009F7454">
              <w:rPr>
                <w:rFonts w:ascii="Times New Roman" w:hAnsi="Times New Roman" w:cs="Times New Roman"/>
                <w:i/>
                <w:sz w:val="20"/>
                <w:szCs w:val="20"/>
              </w:rPr>
              <w:t>Hist</w:t>
            </w:r>
            <w:r w:rsidRPr="009F7454">
              <w:rPr>
                <w:rFonts w:ascii="Times New Roman" w:hAnsi="Times New Roman" w:cs="Times New Roman"/>
                <w:i/>
                <w:spacing w:val="1"/>
                <w:sz w:val="20"/>
                <w:szCs w:val="20"/>
              </w:rPr>
              <w:t>ó</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ú</w:t>
            </w:r>
            <w:r w:rsidRPr="009F7454">
              <w:rPr>
                <w:rFonts w:ascii="Times New Roman" w:hAnsi="Times New Roman" w:cs="Times New Roman"/>
                <w:i/>
                <w:sz w:val="20"/>
                <w:szCs w:val="20"/>
              </w:rPr>
              <w:t>č</w:t>
            </w:r>
            <w:r w:rsidRPr="009F7454">
              <w:rPr>
                <w:rFonts w:ascii="Times New Roman" w:hAnsi="Times New Roman" w:cs="Times New Roman"/>
                <w:i/>
                <w:spacing w:val="1"/>
                <w:sz w:val="20"/>
                <w:szCs w:val="20"/>
              </w:rPr>
              <w:t>a</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no</w:t>
            </w:r>
            <w:r w:rsidRPr="009F7454">
              <w:rPr>
                <w:rFonts w:ascii="Times New Roman" w:hAnsi="Times New Roman" w:cs="Times New Roman"/>
                <w:i/>
                <w:sz w:val="20"/>
                <w:szCs w:val="20"/>
              </w:rPr>
              <w:t>sť</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e</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 xml:space="preserve">ktívy </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či</w:t>
            </w:r>
            <w:r w:rsidRPr="009F7454">
              <w:rPr>
                <w:rFonts w:ascii="Times New Roman" w:hAnsi="Times New Roman" w:cs="Times New Roman"/>
                <w:i/>
                <w:spacing w:val="-2"/>
                <w:sz w:val="20"/>
                <w:szCs w:val="20"/>
              </w:rPr>
              <w:t>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ľsk</w:t>
            </w:r>
            <w:r w:rsidRPr="009F7454">
              <w:rPr>
                <w:rFonts w:ascii="Times New Roman" w:hAnsi="Times New Roman" w:cs="Times New Roman"/>
                <w:i/>
                <w:spacing w:val="-1"/>
                <w:sz w:val="20"/>
                <w:szCs w:val="20"/>
              </w:rPr>
              <w:t>é</w:t>
            </w:r>
            <w:r w:rsidRPr="009F7454">
              <w:rPr>
                <w:rFonts w:ascii="Times New Roman" w:hAnsi="Times New Roman" w:cs="Times New Roman"/>
                <w:i/>
                <w:spacing w:val="1"/>
                <w:sz w:val="20"/>
                <w:szCs w:val="20"/>
              </w:rPr>
              <w:t>h</w:t>
            </w:r>
            <w:r w:rsidRPr="009F7454">
              <w:rPr>
                <w:rFonts w:ascii="Times New Roman" w:hAnsi="Times New Roman" w:cs="Times New Roman"/>
                <w:i/>
                <w:sz w:val="20"/>
                <w:szCs w:val="20"/>
              </w:rPr>
              <w:t>o</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v</w:t>
            </w:r>
            <w:r w:rsidRPr="009F7454">
              <w:rPr>
                <w:rFonts w:ascii="Times New Roman" w:hAnsi="Times New Roman" w:cs="Times New Roman"/>
                <w:i/>
                <w:spacing w:val="-2"/>
                <w:sz w:val="20"/>
                <w:szCs w:val="20"/>
              </w:rPr>
              <w:t>z</w:t>
            </w:r>
            <w:r w:rsidRPr="009F7454">
              <w:rPr>
                <w:rFonts w:ascii="Times New Roman" w:hAnsi="Times New Roman" w:cs="Times New Roman"/>
                <w:i/>
                <w:spacing w:val="1"/>
                <w:sz w:val="20"/>
                <w:szCs w:val="20"/>
              </w:rPr>
              <w:t>de</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á</w:t>
            </w:r>
            <w:r w:rsidRPr="009F7454">
              <w:rPr>
                <w:rFonts w:ascii="Times New Roman" w:hAnsi="Times New Roman" w:cs="Times New Roman"/>
                <w:i/>
                <w:spacing w:val="-2"/>
                <w:sz w:val="20"/>
                <w:szCs w:val="20"/>
              </w:rPr>
              <w:t>v</w:t>
            </w:r>
            <w:r w:rsidRPr="009F7454">
              <w:rPr>
                <w:rFonts w:ascii="Times New Roman" w:hAnsi="Times New Roman" w:cs="Times New Roman"/>
                <w:i/>
                <w:spacing w:val="1"/>
                <w:sz w:val="20"/>
                <w:szCs w:val="20"/>
              </w:rPr>
              <w:t>an</w:t>
            </w:r>
            <w:r w:rsidRPr="009F7454">
              <w:rPr>
                <w:rFonts w:ascii="Times New Roman" w:hAnsi="Times New Roman" w:cs="Times New Roman"/>
                <w:i/>
                <w:sz w:val="20"/>
                <w:szCs w:val="20"/>
              </w:rPr>
              <w:t>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ská</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yst</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P</w:t>
            </w:r>
            <w:r w:rsidRPr="00E824B7">
              <w:rPr>
                <w:rFonts w:ascii="Times New Roman" w:hAnsi="Times New Roman" w:cs="Times New Roman"/>
                <w:sz w:val="20"/>
                <w:szCs w:val="20"/>
              </w:rPr>
              <w:t>F</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U</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B</w:t>
            </w:r>
            <w:r>
              <w:rPr>
                <w:rFonts w:ascii="Times New Roman" w:hAnsi="Times New Roman" w:cs="Times New Roman"/>
                <w:spacing w:val="1"/>
                <w:sz w:val="20"/>
                <w:szCs w:val="20"/>
              </w:rPr>
              <w:t>.</w:t>
            </w:r>
          </w:p>
          <w:p w:rsidR="00E374B8" w:rsidRPr="003423DE" w:rsidRDefault="00E374B8" w:rsidP="003423DE">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rFonts w:ascii="Times New Roman" w:eastAsia="Helvetica" w:hAnsi="Times New Roman" w:cs="Times New Roman"/>
                <w:sz w:val="20"/>
                <w:szCs w:val="20"/>
              </w:rPr>
            </w:pPr>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H</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a</w:t>
            </w:r>
            <w:r w:rsidRPr="00E824B7">
              <w:rPr>
                <w:rFonts w:ascii="Times New Roman" w:hAnsi="Times New Roman" w:cs="Times New Roman"/>
                <w:sz w:val="20"/>
                <w:szCs w:val="20"/>
                <w:lang w:val="en-US"/>
              </w:rPr>
              <w:t>lth</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du</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n</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in</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t</w:t>
            </w:r>
            <w:r w:rsidRPr="00E824B7">
              <w:rPr>
                <w:rFonts w:ascii="Times New Roman" w:hAnsi="Times New Roman" w:cs="Times New Roman"/>
                <w:spacing w:val="1"/>
                <w:sz w:val="20"/>
                <w:szCs w:val="20"/>
              </w:rPr>
              <w:t>h</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lang w:val="da-DK"/>
              </w:rPr>
              <w:t>syll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bu</w:t>
            </w:r>
            <w:r w:rsidRPr="00E824B7">
              <w:rPr>
                <w:rFonts w:ascii="Times New Roman" w:hAnsi="Times New Roman" w:cs="Times New Roman"/>
                <w:sz w:val="20"/>
                <w:szCs w:val="20"/>
              </w:rPr>
              <w:t xml:space="preserve">s </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f</w:t>
            </w:r>
            <w:r w:rsidRPr="00E824B7">
              <w:rPr>
                <w:rFonts w:ascii="Times New Roman" w:hAnsi="Times New Roman" w:cs="Times New Roman"/>
                <w:spacing w:val="1"/>
                <w:sz w:val="20"/>
                <w:szCs w:val="20"/>
              </w:rPr>
              <w:t xml:space="preserve"> 1</w:t>
            </w:r>
            <w:r w:rsidRPr="00E824B7">
              <w:rPr>
                <w:rFonts w:ascii="Times New Roman" w:hAnsi="Times New Roman" w:cs="Times New Roman"/>
                <w:spacing w:val="-2"/>
                <w:sz w:val="20"/>
                <w:szCs w:val="20"/>
              </w:rPr>
              <w:t>s</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 xml:space="preserve"> g</w:t>
            </w:r>
            <w:r w:rsidRPr="00E824B7">
              <w:rPr>
                <w:rFonts w:ascii="Times New Roman" w:hAnsi="Times New Roman" w:cs="Times New Roman"/>
                <w:spacing w:val="-1"/>
                <w:sz w:val="20"/>
                <w:szCs w:val="20"/>
              </w:rPr>
              <w:t>ra</w:t>
            </w:r>
            <w:r w:rsidRPr="00E824B7">
              <w:rPr>
                <w:rFonts w:ascii="Times New Roman" w:hAnsi="Times New Roman" w:cs="Times New Roman"/>
                <w:spacing w:val="1"/>
                <w:sz w:val="20"/>
                <w:szCs w:val="20"/>
              </w:rPr>
              <w:t>d</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f</w:t>
            </w:r>
            <w:r w:rsidRPr="00E824B7">
              <w:rPr>
                <w:rFonts w:ascii="Times New Roman" w:hAnsi="Times New Roman" w:cs="Times New Roman"/>
                <w:spacing w:val="1"/>
                <w:sz w:val="20"/>
                <w:szCs w:val="20"/>
              </w:rPr>
              <w:t xml:space="preserve"> e</w:t>
            </w:r>
            <w:r w:rsidRPr="00E824B7">
              <w:rPr>
                <w:rFonts w:ascii="Times New Roman" w:hAnsi="Times New Roman" w:cs="Times New Roman"/>
                <w:spacing w:val="-2"/>
                <w:sz w:val="20"/>
                <w:szCs w:val="20"/>
              </w:rPr>
              <w:t>l</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m</w:t>
            </w:r>
            <w:r w:rsidRPr="00E824B7">
              <w:rPr>
                <w:rFonts w:ascii="Times New Roman" w:hAnsi="Times New Roman" w:cs="Times New Roman"/>
                <w:spacing w:val="1"/>
                <w:sz w:val="20"/>
                <w:szCs w:val="20"/>
              </w:rPr>
              <w:t>en</w:t>
            </w:r>
            <w:r w:rsidRPr="00E824B7">
              <w:rPr>
                <w:rFonts w:ascii="Times New Roman" w:hAnsi="Times New Roman" w:cs="Times New Roman"/>
                <w:spacing w:val="-2"/>
                <w:sz w:val="20"/>
                <w:szCs w:val="20"/>
              </w:rPr>
              <w:t>t</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y</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s</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h</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l 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4547F">
              <w:rPr>
                <w:rFonts w:ascii="Times New Roman" w:hAnsi="Times New Roman" w:cs="Times New Roman"/>
                <w:i/>
                <w:spacing w:val="-2"/>
                <w:sz w:val="20"/>
                <w:szCs w:val="20"/>
              </w:rPr>
              <w:t>T</w:t>
            </w:r>
            <w:r w:rsidRPr="0094547F">
              <w:rPr>
                <w:rFonts w:ascii="Times New Roman" w:hAnsi="Times New Roman" w:cs="Times New Roman"/>
                <w:i/>
                <w:spacing w:val="1"/>
                <w:sz w:val="20"/>
                <w:szCs w:val="20"/>
              </w:rPr>
              <w:t>ea</w:t>
            </w:r>
            <w:r w:rsidRPr="0094547F">
              <w:rPr>
                <w:rFonts w:ascii="Times New Roman" w:hAnsi="Times New Roman" w:cs="Times New Roman"/>
                <w:i/>
                <w:sz w:val="20"/>
                <w:szCs w:val="20"/>
              </w:rPr>
              <w:t>c</w:t>
            </w:r>
            <w:r w:rsidRPr="0094547F">
              <w:rPr>
                <w:rFonts w:ascii="Times New Roman" w:hAnsi="Times New Roman" w:cs="Times New Roman"/>
                <w:i/>
                <w:spacing w:val="-1"/>
                <w:sz w:val="20"/>
                <w:szCs w:val="20"/>
              </w:rPr>
              <w:t>h</w:t>
            </w:r>
            <w:r w:rsidRPr="0094547F">
              <w:rPr>
                <w:rFonts w:ascii="Times New Roman" w:hAnsi="Times New Roman" w:cs="Times New Roman"/>
                <w:i/>
                <w:spacing w:val="1"/>
                <w:sz w:val="20"/>
                <w:szCs w:val="20"/>
              </w:rPr>
              <w:t>e</w:t>
            </w:r>
            <w:r w:rsidRPr="0094547F">
              <w:rPr>
                <w:rFonts w:ascii="Times New Roman" w:hAnsi="Times New Roman" w:cs="Times New Roman"/>
                <w:i/>
                <w:spacing w:val="-1"/>
                <w:sz w:val="20"/>
                <w:szCs w:val="20"/>
              </w:rPr>
              <w:t>r</w:t>
            </w:r>
            <w:r w:rsidRPr="0094547F">
              <w:rPr>
                <w:rFonts w:ascii="Times New Roman" w:hAnsi="Times New Roman" w:cs="Times New Roman"/>
                <w:i/>
                <w:sz w:val="20"/>
                <w:szCs w:val="20"/>
              </w:rPr>
              <w:t xml:space="preserve">s </w:t>
            </w:r>
            <w:r w:rsidRPr="0094547F">
              <w:rPr>
                <w:rFonts w:ascii="Times New Roman" w:hAnsi="Times New Roman" w:cs="Times New Roman"/>
                <w:i/>
                <w:spacing w:val="1"/>
                <w:sz w:val="20"/>
                <w:szCs w:val="20"/>
              </w:rPr>
              <w:t>a</w:t>
            </w:r>
            <w:r w:rsidRPr="0094547F">
              <w:rPr>
                <w:rFonts w:ascii="Times New Roman" w:hAnsi="Times New Roman" w:cs="Times New Roman"/>
                <w:i/>
                <w:spacing w:val="-1"/>
                <w:sz w:val="20"/>
                <w:szCs w:val="20"/>
              </w:rPr>
              <w:t>n</w:t>
            </w:r>
            <w:r w:rsidRPr="0094547F">
              <w:rPr>
                <w:rFonts w:ascii="Times New Roman" w:hAnsi="Times New Roman" w:cs="Times New Roman"/>
                <w:i/>
                <w:sz w:val="20"/>
                <w:szCs w:val="20"/>
              </w:rPr>
              <w:t>d</w:t>
            </w:r>
            <w:r w:rsidRPr="0094547F">
              <w:rPr>
                <w:rFonts w:ascii="Times New Roman" w:hAnsi="Times New Roman" w:cs="Times New Roman"/>
                <w:i/>
                <w:spacing w:val="1"/>
                <w:sz w:val="20"/>
                <w:szCs w:val="20"/>
              </w:rPr>
              <w:t xml:space="preserve"> </w:t>
            </w:r>
            <w:r w:rsidRPr="0094547F">
              <w:rPr>
                <w:rFonts w:ascii="Times New Roman" w:hAnsi="Times New Roman" w:cs="Times New Roman"/>
                <w:i/>
                <w:sz w:val="20"/>
                <w:szCs w:val="20"/>
              </w:rPr>
              <w:t>H</w:t>
            </w:r>
            <w:r w:rsidRPr="0094547F">
              <w:rPr>
                <w:rFonts w:ascii="Times New Roman" w:hAnsi="Times New Roman" w:cs="Times New Roman"/>
                <w:i/>
                <w:spacing w:val="-1"/>
                <w:sz w:val="20"/>
                <w:szCs w:val="20"/>
              </w:rPr>
              <w:t>e</w:t>
            </w:r>
            <w:r w:rsidRPr="0094547F">
              <w:rPr>
                <w:rFonts w:ascii="Times New Roman" w:hAnsi="Times New Roman" w:cs="Times New Roman"/>
                <w:i/>
                <w:spacing w:val="1"/>
                <w:sz w:val="20"/>
                <w:szCs w:val="20"/>
              </w:rPr>
              <w:t>a</w:t>
            </w:r>
            <w:r w:rsidRPr="0094547F">
              <w:rPr>
                <w:rFonts w:ascii="Times New Roman" w:hAnsi="Times New Roman" w:cs="Times New Roman"/>
                <w:i/>
                <w:sz w:val="20"/>
                <w:szCs w:val="20"/>
              </w:rPr>
              <w:t>lt</w:t>
            </w:r>
            <w:r w:rsidRPr="0094547F">
              <w:rPr>
                <w:rFonts w:ascii="Times New Roman" w:hAnsi="Times New Roman" w:cs="Times New Roman"/>
                <w:i/>
                <w:spacing w:val="1"/>
                <w:sz w:val="20"/>
                <w:szCs w:val="20"/>
              </w:rPr>
              <w:t>h</w:t>
            </w:r>
            <w:r w:rsidRPr="0094547F">
              <w:rPr>
                <w:rFonts w:ascii="Times New Roman" w:hAnsi="Times New Roman" w:cs="Times New Roman"/>
                <w:i/>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no</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Pa</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d</w:t>
            </w:r>
            <w:r w:rsidRPr="00E824B7">
              <w:rPr>
                <w:rFonts w:ascii="Times New Roman" w:hAnsi="Times New Roman" w:cs="Times New Roman"/>
                <w:sz w:val="20"/>
                <w:szCs w:val="20"/>
              </w:rPr>
              <w:t>o</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M</w:t>
            </w:r>
            <w:r w:rsidRPr="00E824B7">
              <w:rPr>
                <w:rFonts w:ascii="Times New Roman" w:hAnsi="Times New Roman" w:cs="Times New Roman"/>
                <w:sz w:val="20"/>
                <w:szCs w:val="20"/>
              </w:rPr>
              <w:t>U</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 xml:space="preserve">v </w:t>
            </w:r>
            <w:r w:rsidRPr="00E824B7">
              <w:rPr>
                <w:rFonts w:ascii="Times New Roman" w:hAnsi="Times New Roman" w:cs="Times New Roman"/>
                <w:spacing w:val="1"/>
                <w:sz w:val="20"/>
                <w:szCs w:val="20"/>
              </w:rPr>
              <w:t>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ně</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lang w:val="pt-PT"/>
              </w:rPr>
              <w:t>s.</w:t>
            </w:r>
            <w:r w:rsidRPr="00E824B7">
              <w:rPr>
                <w:rFonts w:ascii="Times New Roman" w:hAnsi="Times New Roman" w:cs="Times New Roman"/>
                <w:spacing w:val="1"/>
                <w:sz w:val="20"/>
                <w:szCs w:val="20"/>
              </w:rPr>
              <w:t xml:space="preserve"> 3</w:t>
            </w:r>
            <w:r w:rsidRPr="00E824B7">
              <w:rPr>
                <w:rFonts w:ascii="Times New Roman" w:hAnsi="Times New Roman" w:cs="Times New Roman"/>
                <w:spacing w:val="-1"/>
                <w:sz w:val="20"/>
                <w:szCs w:val="20"/>
              </w:rPr>
              <w:t>1</w:t>
            </w:r>
            <w:r w:rsidRPr="00E824B7">
              <w:rPr>
                <w:rFonts w:ascii="Times New Roman" w:hAnsi="Times New Roman" w:cs="Times New Roman"/>
                <w:spacing w:val="1"/>
                <w:sz w:val="20"/>
                <w:szCs w:val="20"/>
              </w:rPr>
              <w:t>3</w:t>
            </w:r>
            <w:r>
              <w:rPr>
                <w:rFonts w:ascii="Times New Roman" w:hAnsi="Times New Roman" w:cs="Times New Roman"/>
                <w:sz w:val="20"/>
                <w:szCs w:val="20"/>
              </w:rPr>
              <w:t>.</w:t>
            </w:r>
          </w:p>
        </w:tc>
      </w:tr>
      <w:tr w:rsidR="00E374B8" w:rsidRPr="00E824B7" w:rsidTr="00E374B8">
        <w:trPr>
          <w:trHeight w:val="218"/>
        </w:trPr>
        <w:tc>
          <w:tcPr>
            <w:tcW w:w="9893" w:type="dxa"/>
            <w:gridSpan w:val="11"/>
            <w:shd w:val="clear" w:color="auto" w:fill="F7CAAC"/>
          </w:tcPr>
          <w:p w:rsidR="00E374B8" w:rsidRPr="00E824B7" w:rsidRDefault="00E374B8" w:rsidP="00E374B8">
            <w:pPr>
              <w:rPr>
                <w:b/>
              </w:rPr>
            </w:pPr>
            <w:r w:rsidRPr="00E824B7">
              <w:rPr>
                <w:b/>
              </w:rPr>
              <w:t>Působení v zahraničí</w:t>
            </w:r>
          </w:p>
        </w:tc>
      </w:tr>
      <w:tr w:rsidR="00E374B8" w:rsidRPr="00E824B7" w:rsidTr="00E374B8">
        <w:trPr>
          <w:trHeight w:val="328"/>
        </w:trPr>
        <w:tc>
          <w:tcPr>
            <w:tcW w:w="9893" w:type="dxa"/>
            <w:gridSpan w:val="11"/>
          </w:tcPr>
          <w:p w:rsidR="00E374B8" w:rsidRPr="00E824B7" w:rsidRDefault="00E374B8" w:rsidP="00E374B8"/>
        </w:tc>
      </w:tr>
      <w:tr w:rsidR="00E374B8" w:rsidRPr="00E824B7" w:rsidTr="00E374B8">
        <w:trPr>
          <w:cantSplit/>
          <w:trHeight w:val="470"/>
        </w:trPr>
        <w:tc>
          <w:tcPr>
            <w:tcW w:w="2552" w:type="dxa"/>
            <w:shd w:val="clear" w:color="auto" w:fill="F7CAAC"/>
          </w:tcPr>
          <w:p w:rsidR="00E374B8" w:rsidRPr="00E824B7" w:rsidRDefault="00E374B8" w:rsidP="00E374B8">
            <w:pPr>
              <w:jc w:val="both"/>
              <w:rPr>
                <w:b/>
              </w:rPr>
            </w:pPr>
            <w:r w:rsidRPr="00E824B7">
              <w:rPr>
                <w:b/>
              </w:rPr>
              <w:t xml:space="preserve">Podpis </w:t>
            </w:r>
          </w:p>
        </w:tc>
        <w:tc>
          <w:tcPr>
            <w:tcW w:w="4536" w:type="dxa"/>
            <w:gridSpan w:val="5"/>
          </w:tcPr>
          <w:p w:rsidR="00E374B8" w:rsidRPr="00E824B7" w:rsidRDefault="00DC02FD" w:rsidP="00E374B8">
            <w:pPr>
              <w:jc w:val="both"/>
            </w:pPr>
            <w:r>
              <w:t xml:space="preserve">Gabriela Česlová, v. r. </w:t>
            </w:r>
          </w:p>
        </w:tc>
        <w:tc>
          <w:tcPr>
            <w:tcW w:w="786" w:type="dxa"/>
            <w:gridSpan w:val="2"/>
            <w:shd w:val="clear" w:color="auto" w:fill="F7CAAC"/>
          </w:tcPr>
          <w:p w:rsidR="00E374B8" w:rsidRPr="00E824B7" w:rsidRDefault="00E374B8" w:rsidP="00E374B8">
            <w:pPr>
              <w:jc w:val="both"/>
            </w:pPr>
            <w:r w:rsidRPr="00E824B7">
              <w:rPr>
                <w:b/>
              </w:rPr>
              <w:t>datum</w:t>
            </w:r>
          </w:p>
        </w:tc>
        <w:tc>
          <w:tcPr>
            <w:tcW w:w="2019" w:type="dxa"/>
            <w:gridSpan w:val="3"/>
          </w:tcPr>
          <w:p w:rsidR="00E374B8" w:rsidRPr="00E824B7" w:rsidRDefault="00DC02FD" w:rsidP="00E374B8">
            <w:pPr>
              <w:jc w:val="both"/>
            </w:pPr>
            <w:r>
              <w:t>30. 5. 2018</w:t>
            </w:r>
          </w:p>
        </w:tc>
      </w:tr>
    </w:tbl>
    <w:p w:rsidR="009B1397" w:rsidRDefault="009B1397"/>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80601D">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80601D">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Jana Doležalová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PhDr., Ph.D.</w:t>
            </w:r>
          </w:p>
        </w:tc>
      </w:tr>
      <w:tr w:rsidR="009F15FF" w:rsidRPr="0040774B" w:rsidTr="0080601D">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1954</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w:t>
            </w:r>
            <w:r w:rsidR="003423DE">
              <w:t xml:space="preserve">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3423DE" w:rsidP="009F15FF">
            <w:pPr>
              <w:jc w:val="both"/>
            </w:pPr>
            <w:r>
              <w:t>0120</w:t>
            </w:r>
            <w:r w:rsidR="008F6D43">
              <w:t>20</w:t>
            </w:r>
          </w:p>
        </w:tc>
      </w:tr>
      <w:tr w:rsidR="009F15FF" w:rsidRPr="0040774B" w:rsidTr="0080601D">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w:t>
            </w:r>
            <w:r w:rsidR="003423DE">
              <w:t xml:space="preserve">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3423DE" w:rsidP="009F15FF">
            <w:pPr>
              <w:jc w:val="both"/>
            </w:pPr>
            <w:r>
              <w:t>0120</w:t>
            </w:r>
            <w:r w:rsidR="008F6D43">
              <w:t>20</w:t>
            </w:r>
          </w:p>
        </w:tc>
      </w:tr>
      <w:tr w:rsidR="009F15FF" w:rsidRPr="0040774B" w:rsidTr="0080601D">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80601D">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80601D">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80601D">
        <w:trPr>
          <w:trHeight w:val="470"/>
        </w:trPr>
        <w:tc>
          <w:tcPr>
            <w:tcW w:w="9893" w:type="dxa"/>
            <w:gridSpan w:val="11"/>
            <w:tcBorders>
              <w:top w:val="nil"/>
            </w:tcBorders>
          </w:tcPr>
          <w:p w:rsidR="009F15FF" w:rsidRPr="0040774B" w:rsidRDefault="009F15FF" w:rsidP="009F15FF">
            <w:pPr>
              <w:jc w:val="both"/>
            </w:pPr>
            <w:r w:rsidRPr="0040774B">
              <w:t>Rozvoj počáteční gramotnosti v MŠ, Jazyková a literární gramotnost (dále viz BIIa).</w:t>
            </w:r>
          </w:p>
        </w:tc>
      </w:tr>
      <w:tr w:rsidR="009F15FF" w:rsidRPr="0040774B" w:rsidTr="0080601D">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80601D">
        <w:trPr>
          <w:trHeight w:val="1055"/>
        </w:trPr>
        <w:tc>
          <w:tcPr>
            <w:tcW w:w="9893" w:type="dxa"/>
            <w:gridSpan w:val="11"/>
          </w:tcPr>
          <w:p w:rsidR="009F15FF" w:rsidRPr="0040774B" w:rsidRDefault="009F15FF" w:rsidP="009F15FF">
            <w:pPr>
              <w:jc w:val="both"/>
              <w:rPr>
                <w:rFonts w:ascii="Arial Unicode MS" w:hAnsi="Arial Unicode MS" w:cs="Arial Unicode MS"/>
                <w:color w:val="000000"/>
              </w:rPr>
            </w:pPr>
            <w:r w:rsidRPr="0040774B">
              <w:rPr>
                <w:color w:val="000000"/>
              </w:rPr>
              <w:t>1977 PdF Hradec Králové, ukončené magisterské studium, aprobace učitelství pro 1. - 4. ročník ZŠ, specializace výtvarná výchova – Mgr.</w:t>
            </w:r>
          </w:p>
          <w:p w:rsidR="009F15FF" w:rsidRPr="0040774B" w:rsidRDefault="009F15FF" w:rsidP="009F15FF">
            <w:pPr>
              <w:jc w:val="both"/>
              <w:rPr>
                <w:rFonts w:ascii="Arial Unicode MS" w:hAnsi="Arial Unicode MS" w:cs="Arial Unicode MS"/>
                <w:color w:val="FF0000"/>
              </w:rPr>
            </w:pPr>
            <w:r w:rsidRPr="0040774B">
              <w:rPr>
                <w:color w:val="000000"/>
              </w:rPr>
              <w:t>1989  FF UK Praha, ukončené magisterské studium, obor pedagogika</w:t>
            </w:r>
            <w:r w:rsidRPr="0040774B">
              <w:rPr>
                <w:color w:val="FF0000"/>
              </w:rPr>
              <w:t xml:space="preserve"> </w:t>
            </w:r>
            <w:r w:rsidRPr="0040774B">
              <w:t>-</w:t>
            </w:r>
            <w:r w:rsidRPr="0040774B">
              <w:rPr>
                <w:color w:val="000000"/>
              </w:rPr>
              <w:t xml:space="preserve"> Mgr.</w:t>
            </w:r>
          </w:p>
          <w:p w:rsidR="009F15FF" w:rsidRPr="0040774B" w:rsidRDefault="009F15FF" w:rsidP="009F15FF">
            <w:pPr>
              <w:jc w:val="both"/>
              <w:rPr>
                <w:color w:val="000000"/>
              </w:rPr>
            </w:pPr>
            <w:r w:rsidRPr="0040774B">
              <w:rPr>
                <w:color w:val="000000"/>
              </w:rPr>
              <w:t>1989  PdF UK Praha - PhDr.</w:t>
            </w:r>
          </w:p>
          <w:p w:rsidR="009F15FF" w:rsidRPr="0040774B" w:rsidRDefault="009F15FF" w:rsidP="009F15FF">
            <w:pPr>
              <w:rPr>
                <w:color w:val="000000"/>
              </w:rPr>
            </w:pPr>
            <w:r w:rsidRPr="0040774B">
              <w:rPr>
                <w:color w:val="000000"/>
              </w:rPr>
              <w:t>2003  PdF UK Praha, ukončené doktorské studium v oboru Pedagogika - Ph.D.</w:t>
            </w:r>
          </w:p>
          <w:p w:rsidR="009F15FF" w:rsidRPr="0040774B" w:rsidRDefault="009F15FF" w:rsidP="009F15FF">
            <w:pPr>
              <w:rPr>
                <w:rFonts w:ascii="Arial Unicode MS" w:hAnsi="Arial Unicode MS" w:cs="Arial Unicode MS"/>
                <w:color w:val="000000"/>
              </w:rPr>
            </w:pPr>
          </w:p>
        </w:tc>
      </w:tr>
      <w:tr w:rsidR="009F15FF" w:rsidRPr="0040774B" w:rsidTr="0080601D">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80601D">
        <w:trPr>
          <w:trHeight w:val="1090"/>
        </w:trPr>
        <w:tc>
          <w:tcPr>
            <w:tcW w:w="9893" w:type="dxa"/>
            <w:gridSpan w:val="11"/>
          </w:tcPr>
          <w:p w:rsidR="009F15FF" w:rsidRPr="0040774B" w:rsidRDefault="009F15FF" w:rsidP="009F15FF">
            <w:pPr>
              <w:jc w:val="both"/>
            </w:pPr>
            <w:r w:rsidRPr="0040774B">
              <w:t>1977 – 1983 ZŠ Třebechovice pod Orebem, výuka na 1. stupni ZŠ, učitelka</w:t>
            </w:r>
          </w:p>
          <w:p w:rsidR="009F15FF" w:rsidRPr="0040774B" w:rsidRDefault="009F15FF" w:rsidP="009F15FF">
            <w:pPr>
              <w:tabs>
                <w:tab w:val="left" w:pos="2160"/>
              </w:tabs>
              <w:ind w:left="2160" w:hanging="2160"/>
            </w:pPr>
            <w:r w:rsidRPr="0040774B">
              <w:t>1983 – 2017 PdF UHK Hradec Králové, asistent (1983-1984), odborný asistent (1984-2017), zástupce vedoucího katedry</w:t>
            </w:r>
          </w:p>
          <w:p w:rsidR="009F15FF" w:rsidRPr="0040774B" w:rsidRDefault="009F15FF" w:rsidP="009F15FF">
            <w:pPr>
              <w:tabs>
                <w:tab w:val="left" w:pos="2160"/>
              </w:tabs>
              <w:ind w:left="2160" w:hanging="2160"/>
            </w:pPr>
            <w:r w:rsidRPr="0040774B">
              <w:t xml:space="preserve">                     (2013 – 2015), vedoucí oddělení pedagogiky (1993-2017)</w:t>
            </w:r>
            <w:r w:rsidRPr="0040774B">
              <w:tab/>
              <w:t xml:space="preserve"> </w:t>
            </w:r>
          </w:p>
          <w:p w:rsidR="009F15FF" w:rsidRPr="0040774B" w:rsidRDefault="009F15FF" w:rsidP="009F15FF">
            <w:pPr>
              <w:tabs>
                <w:tab w:val="left" w:pos="2160"/>
              </w:tabs>
              <w:ind w:left="2160" w:hanging="2160"/>
              <w:rPr>
                <w:color w:val="000000"/>
              </w:rPr>
            </w:pPr>
            <w:r w:rsidRPr="0040774B">
              <w:rPr>
                <w:color w:val="000000"/>
              </w:rPr>
              <w:t>2002 – 2005 LF UK Hradec Králové, Ústav sociálního lékařství, externí učitel</w:t>
            </w:r>
          </w:p>
          <w:p w:rsidR="009F15FF" w:rsidRPr="0040774B" w:rsidRDefault="009F15FF" w:rsidP="009F15FF">
            <w:pPr>
              <w:pStyle w:val="Normlnweb"/>
              <w:spacing w:before="0" w:beforeAutospacing="0" w:after="0" w:afterAutospacing="0"/>
              <w:jc w:val="both"/>
              <w:rPr>
                <w:sz w:val="20"/>
                <w:szCs w:val="20"/>
              </w:rPr>
            </w:pPr>
          </w:p>
        </w:tc>
      </w:tr>
      <w:tr w:rsidR="009F15FF" w:rsidRPr="0040774B" w:rsidTr="0080601D">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80601D">
        <w:trPr>
          <w:trHeight w:val="491"/>
        </w:trPr>
        <w:tc>
          <w:tcPr>
            <w:tcW w:w="9893" w:type="dxa"/>
            <w:gridSpan w:val="11"/>
          </w:tcPr>
          <w:p w:rsidR="009F15FF" w:rsidRPr="0040774B" w:rsidRDefault="009F15FF" w:rsidP="009F15FF">
            <w:pPr>
              <w:jc w:val="both"/>
            </w:pPr>
            <w:r w:rsidRPr="0040774B">
              <w:t xml:space="preserve">Obhájených několik desítek bakalářských prací, diplomových prací. </w:t>
            </w:r>
          </w:p>
        </w:tc>
      </w:tr>
      <w:tr w:rsidR="009F15FF" w:rsidRPr="0040774B" w:rsidTr="0080601D">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80601D">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80601D">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80601D">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80601D">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80601D">
        <w:trPr>
          <w:trHeight w:val="70"/>
        </w:trPr>
        <w:tc>
          <w:tcPr>
            <w:tcW w:w="9893" w:type="dxa"/>
            <w:gridSpan w:val="11"/>
          </w:tcPr>
          <w:p w:rsidR="00E374B8" w:rsidRPr="0040774B" w:rsidRDefault="00E374B8" w:rsidP="00E374B8">
            <w:r w:rsidRPr="0040774B">
              <w:rPr>
                <w:color w:val="000000"/>
              </w:rPr>
              <w:t xml:space="preserve">Doležalová, J. (2016). Strategie porozumění textu a studenti učitelství. </w:t>
            </w:r>
            <w:r w:rsidRPr="0040774B">
              <w:rPr>
                <w:i/>
                <w:color w:val="000000"/>
              </w:rPr>
              <w:t>Orbis scholae</w:t>
            </w:r>
            <w:r w:rsidRPr="0040774B">
              <w:rPr>
                <w:color w:val="000000"/>
              </w:rPr>
              <w:t xml:space="preserve">, </w:t>
            </w:r>
            <w:r w:rsidRPr="0040774B">
              <w:rPr>
                <w:i/>
                <w:color w:val="000000"/>
              </w:rPr>
              <w:t>9</w:t>
            </w:r>
            <w:r w:rsidRPr="0040774B">
              <w:rPr>
                <w:color w:val="000000"/>
              </w:rPr>
              <w:t xml:space="preserve">(3) 11-124. </w:t>
            </w:r>
          </w:p>
          <w:p w:rsidR="009F15FF" w:rsidRPr="0040774B" w:rsidRDefault="009F15FF" w:rsidP="009F15FF">
            <w:pPr>
              <w:rPr>
                <w:color w:val="000000"/>
              </w:rPr>
            </w:pPr>
            <w:r w:rsidRPr="0040774B">
              <w:rPr>
                <w:color w:val="000000"/>
              </w:rPr>
              <w:t xml:space="preserve">Doležalová, J. (2015). Students’ strategies for learning from the text – conceptual framework and research objectives; Strategies of learning from text used by students of monitored faculties of education. In Juklová, K. </w:t>
            </w:r>
            <w:r w:rsidRPr="0040774B">
              <w:rPr>
                <w:i/>
                <w:color w:val="000000"/>
              </w:rPr>
              <w:t>Learning and Reading Strategies of Future Teachers in International Comparison.</w:t>
            </w:r>
            <w:r w:rsidRPr="0040774B">
              <w:rPr>
                <w:color w:val="000000"/>
              </w:rPr>
              <w:t xml:space="preserve"> Toruň: Adam Marszalek. </w:t>
            </w:r>
          </w:p>
          <w:p w:rsidR="009F15FF" w:rsidRPr="0040774B" w:rsidRDefault="009F15FF" w:rsidP="009F15FF">
            <w:pPr>
              <w:rPr>
                <w:color w:val="000000"/>
              </w:rPr>
            </w:pPr>
            <w:r w:rsidRPr="0040774B">
              <w:rPr>
                <w:color w:val="000000"/>
              </w:rPr>
              <w:t xml:space="preserve">Doležalová, J. (2012). Kvalita života studentů pedagogických fakult. In Doležalová, J., Ondráková, J., </w:t>
            </w:r>
            <w:r w:rsidRPr="0040774B">
              <w:rPr>
                <w:rFonts w:eastAsiaTheme="minorHAnsi"/>
                <w:lang w:eastAsia="en-US"/>
              </w:rPr>
              <w:t xml:space="preserve">&amp; </w:t>
            </w:r>
            <w:r w:rsidRPr="0040774B">
              <w:rPr>
                <w:color w:val="000000"/>
              </w:rPr>
              <w:t xml:space="preserve">Novosad, I. (eds.) </w:t>
            </w:r>
            <w:r w:rsidRPr="0040774B">
              <w:rPr>
                <w:i/>
                <w:color w:val="000000"/>
              </w:rPr>
              <w:t>Kvalita života v kontextech vzdělávání</w:t>
            </w:r>
            <w:r w:rsidRPr="0040774B">
              <w:rPr>
                <w:color w:val="000000"/>
              </w:rPr>
              <w:t xml:space="preserve"> (pp. 145 - 154).  Zielona Góra: Oficyna Wydawnicza Uniwersytetu Zielonogórskiego.</w:t>
            </w:r>
          </w:p>
          <w:p w:rsidR="009F15FF" w:rsidRPr="0040774B" w:rsidRDefault="009F15FF" w:rsidP="009F15FF">
            <w:pPr>
              <w:rPr>
                <w:color w:val="000000"/>
              </w:rPr>
            </w:pPr>
            <w:r w:rsidRPr="0040774B">
              <w:rPr>
                <w:color w:val="000000"/>
              </w:rPr>
              <w:t xml:space="preserve">Doležalová, J. (2013). Learning style and reading strategies of prospective teachers in international comparison. In </w:t>
            </w:r>
            <w:r w:rsidRPr="0040774B">
              <w:rPr>
                <w:i/>
                <w:color w:val="000000"/>
              </w:rPr>
              <w:t>Proceedings of ICERI 2013. 6th International Conference of Education Research and Innovation. 18th-20th November 2013</w:t>
            </w:r>
            <w:r w:rsidRPr="0040774B">
              <w:rPr>
                <w:color w:val="000000"/>
              </w:rPr>
              <w:t>, pp. 4321- 4328, Seville, Spain.</w:t>
            </w:r>
          </w:p>
          <w:p w:rsidR="009F15FF" w:rsidRDefault="009F15FF" w:rsidP="00E374B8"/>
          <w:p w:rsidR="003423DE" w:rsidRDefault="003423DE" w:rsidP="00E374B8"/>
          <w:p w:rsidR="003423DE" w:rsidRDefault="003423DE" w:rsidP="00E374B8"/>
          <w:p w:rsidR="003423DE" w:rsidRPr="0040774B" w:rsidRDefault="003423DE" w:rsidP="00E374B8"/>
        </w:tc>
      </w:tr>
      <w:tr w:rsidR="009F15FF" w:rsidRPr="0040774B" w:rsidTr="0080601D">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F903D9">
        <w:trPr>
          <w:trHeight w:val="435"/>
        </w:trPr>
        <w:tc>
          <w:tcPr>
            <w:tcW w:w="9893" w:type="dxa"/>
            <w:gridSpan w:val="11"/>
          </w:tcPr>
          <w:p w:rsidR="009F15FF" w:rsidRDefault="009F15FF" w:rsidP="009F15FF"/>
          <w:p w:rsidR="003423DE" w:rsidRDefault="003423DE" w:rsidP="009F15FF"/>
          <w:p w:rsidR="003423DE" w:rsidRPr="0040774B" w:rsidRDefault="003423DE" w:rsidP="009F15FF"/>
        </w:tc>
      </w:tr>
      <w:tr w:rsidR="009F15FF" w:rsidRPr="0040774B" w:rsidTr="0080601D">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Jana Doležalová,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2701F8" w:rsidRPr="0040774B" w:rsidRDefault="002701F8"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9F15FF">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Lucia Ficová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PaedDr., PhD.</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1982</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DPP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CC644B" w:rsidP="009F15FF">
            <w:pPr>
              <w:jc w:val="both"/>
            </w:pPr>
            <w:r w:rsidRPr="0040774B">
              <w:t>6</w:t>
            </w:r>
            <w:r w:rsidR="009F15FF" w:rsidRPr="0040774B">
              <w:t xml:space="preserve"> hod./</w:t>
            </w:r>
          </w:p>
          <w:p w:rsidR="009F15FF" w:rsidRPr="0040774B" w:rsidRDefault="00CC644B" w:rsidP="009F15FF">
            <w:pPr>
              <w:jc w:val="both"/>
            </w:pPr>
            <w:r w:rsidRPr="0040774B">
              <w:t>sem.</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bud.</w:t>
            </w:r>
          </w:p>
        </w:tc>
      </w:tr>
      <w:tr w:rsidR="009F15FF" w:rsidRPr="0040774B" w:rsidTr="009F15FF">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DPP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CC644B" w:rsidP="009F15FF">
            <w:pPr>
              <w:jc w:val="both"/>
            </w:pPr>
            <w:r w:rsidRPr="0040774B">
              <w:t>6</w:t>
            </w:r>
            <w:r w:rsidR="009F15FF" w:rsidRPr="0040774B">
              <w:t xml:space="preserve"> hod./</w:t>
            </w:r>
          </w:p>
          <w:p w:rsidR="009F15FF" w:rsidRPr="0040774B" w:rsidRDefault="00CC644B" w:rsidP="009F15FF">
            <w:pPr>
              <w:jc w:val="both"/>
            </w:pPr>
            <w:r w:rsidRPr="0040774B">
              <w:t>sem.</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bud.</w:t>
            </w:r>
          </w:p>
        </w:tc>
      </w:tr>
      <w:tr w:rsidR="009F15FF" w:rsidRPr="0040774B" w:rsidTr="009F15FF">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F903D9">
        <w:trPr>
          <w:trHeight w:val="347"/>
        </w:trPr>
        <w:tc>
          <w:tcPr>
            <w:tcW w:w="9893" w:type="dxa"/>
            <w:gridSpan w:val="11"/>
            <w:tcBorders>
              <w:top w:val="nil"/>
            </w:tcBorders>
          </w:tcPr>
          <w:p w:rsidR="009F15FF" w:rsidRPr="0040774B" w:rsidRDefault="009F15FF" w:rsidP="009F15FF">
            <w:pPr>
              <w:jc w:val="both"/>
            </w:pPr>
            <w:r w:rsidRPr="0040774B">
              <w:t>Rozvoj počátečních matematických představ (dále viz BIIa)</w:t>
            </w: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891"/>
        </w:trPr>
        <w:tc>
          <w:tcPr>
            <w:tcW w:w="9893" w:type="dxa"/>
            <w:gridSpan w:val="11"/>
          </w:tcPr>
          <w:p w:rsidR="009F15FF" w:rsidRPr="0040774B" w:rsidRDefault="009F15FF" w:rsidP="009F15FF">
            <w:pPr>
              <w:pStyle w:val="Default"/>
              <w:jc w:val="both"/>
              <w:rPr>
                <w:sz w:val="20"/>
                <w:szCs w:val="20"/>
              </w:rPr>
            </w:pPr>
            <w:r w:rsidRPr="0040774B">
              <w:rPr>
                <w:sz w:val="20"/>
                <w:szCs w:val="20"/>
              </w:rPr>
              <w:t xml:space="preserve">2006 PdF UK Bratislava, ukončené magisterské studium, aprobace pedagogika a matematika - Mgr. </w:t>
            </w:r>
          </w:p>
          <w:p w:rsidR="009F15FF" w:rsidRPr="0040774B" w:rsidRDefault="009F15FF" w:rsidP="009F15FF">
            <w:pPr>
              <w:pStyle w:val="Default"/>
              <w:jc w:val="both"/>
              <w:rPr>
                <w:sz w:val="20"/>
                <w:szCs w:val="20"/>
              </w:rPr>
            </w:pPr>
            <w:r w:rsidRPr="0040774B">
              <w:rPr>
                <w:sz w:val="20"/>
                <w:szCs w:val="20"/>
              </w:rPr>
              <w:t xml:space="preserve">2009 PdF UK Bratislava, rigorózní zkouška v oboru Předškolní a elementární pedagogika - PaedDr. </w:t>
            </w:r>
          </w:p>
          <w:p w:rsidR="009F15FF" w:rsidRPr="0040774B" w:rsidRDefault="009F15FF" w:rsidP="009F15FF">
            <w:pPr>
              <w:pStyle w:val="Default"/>
              <w:jc w:val="both"/>
              <w:rPr>
                <w:sz w:val="20"/>
                <w:szCs w:val="20"/>
              </w:rPr>
            </w:pPr>
            <w:r w:rsidRPr="0040774B">
              <w:rPr>
                <w:sz w:val="20"/>
                <w:szCs w:val="20"/>
              </w:rPr>
              <w:t xml:space="preserve">2010 PdF UK Bratislava, ukončené doktorské studium v oboru Předškolní a elementární pedagogika - PhD. </w:t>
            </w: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1090"/>
        </w:trPr>
        <w:tc>
          <w:tcPr>
            <w:tcW w:w="9893" w:type="dxa"/>
            <w:gridSpan w:val="11"/>
          </w:tcPr>
          <w:p w:rsidR="009F15FF" w:rsidRPr="0040774B" w:rsidRDefault="009F15FF" w:rsidP="009F15FF">
            <w:pPr>
              <w:jc w:val="both"/>
            </w:pPr>
            <w:r w:rsidRPr="0040774B">
              <w:rPr>
                <w:rFonts w:eastAsiaTheme="minorHAnsi"/>
                <w:color w:val="000000"/>
                <w:lang w:eastAsia="en-US"/>
              </w:rPr>
              <w:t>2008 - 2013</w:t>
            </w:r>
            <w:r w:rsidRPr="0040774B">
              <w:t xml:space="preserve"> PdF UK Bratislava, odborný asistent a vědecko-výzkumný pracovník </w:t>
            </w:r>
          </w:p>
          <w:p w:rsidR="009F15FF" w:rsidRPr="0040774B" w:rsidRDefault="009F15FF" w:rsidP="009F15FF">
            <w:pPr>
              <w:pStyle w:val="Default"/>
              <w:jc w:val="both"/>
              <w:rPr>
                <w:rFonts w:eastAsia="Times New Roman"/>
                <w:color w:val="auto"/>
                <w:sz w:val="20"/>
                <w:szCs w:val="20"/>
                <w:lang w:eastAsia="cs-CZ"/>
              </w:rPr>
            </w:pPr>
            <w:r w:rsidRPr="0040774B">
              <w:rPr>
                <w:sz w:val="20"/>
                <w:szCs w:val="20"/>
              </w:rPr>
              <w:t xml:space="preserve">2013 - 2015 </w:t>
            </w:r>
            <w:r w:rsidRPr="0040774B">
              <w:rPr>
                <w:rFonts w:eastAsia="Times New Roman"/>
                <w:color w:val="auto"/>
                <w:sz w:val="20"/>
                <w:szCs w:val="20"/>
                <w:lang w:eastAsia="cs-CZ"/>
              </w:rPr>
              <w:t>NÚCEM Bratislava, garant tvorby testovacích nástrojů – oblast matematika a práce s informacemi</w:t>
            </w:r>
          </w:p>
          <w:p w:rsidR="009F15FF" w:rsidRPr="0040774B" w:rsidRDefault="009F15FF" w:rsidP="009F15FF">
            <w:pPr>
              <w:pStyle w:val="Default"/>
              <w:jc w:val="both"/>
              <w:rPr>
                <w:sz w:val="20"/>
                <w:szCs w:val="20"/>
              </w:rPr>
            </w:pPr>
            <w:r w:rsidRPr="0040774B">
              <w:rPr>
                <w:sz w:val="20"/>
                <w:szCs w:val="20"/>
              </w:rPr>
              <w:t>2016</w:t>
            </w:r>
            <w:r w:rsidRPr="0040774B">
              <w:rPr>
                <w:rFonts w:eastAsia="Times New Roman"/>
                <w:color w:val="auto"/>
                <w:sz w:val="20"/>
                <w:szCs w:val="20"/>
                <w:lang w:eastAsia="cs-CZ"/>
              </w:rPr>
              <w:t xml:space="preserve"> </w:t>
            </w:r>
            <w:r w:rsidRPr="0040774B">
              <w:rPr>
                <w:sz w:val="20"/>
                <w:szCs w:val="20"/>
              </w:rPr>
              <w:t>ZŠ, Bratislava, výuka předmětů matematika, učitel</w:t>
            </w:r>
          </w:p>
          <w:p w:rsidR="009F15FF" w:rsidRPr="0040774B" w:rsidRDefault="009F15FF" w:rsidP="009F15FF">
            <w:pPr>
              <w:jc w:val="both"/>
            </w:pPr>
            <w:r w:rsidRPr="0040774B">
              <w:rPr>
                <w:rFonts w:eastAsiaTheme="minorHAnsi"/>
                <w:color w:val="000000"/>
                <w:lang w:eastAsia="en-US"/>
              </w:rPr>
              <w:t>2016 - dosud</w:t>
            </w:r>
            <w:r w:rsidRPr="0040774B">
              <w:t xml:space="preserve"> NÚCEM Bratislava, </w:t>
            </w:r>
            <w:r w:rsidRPr="0040774B">
              <w:rPr>
                <w:rFonts w:eastAsiaTheme="minorHAnsi"/>
                <w:color w:val="000000"/>
                <w:lang w:eastAsia="en-US"/>
              </w:rPr>
              <w:t>výzkumný a vývojový zaměstnanec, koordinátor tvorby testů a banky úloh z matematiky a matematické gramotnosti</w:t>
            </w:r>
          </w:p>
          <w:p w:rsidR="009F15FF" w:rsidRPr="0040774B" w:rsidRDefault="009F15FF" w:rsidP="009F15FF">
            <w:pPr>
              <w:jc w:val="both"/>
            </w:pPr>
            <w:r w:rsidRPr="0040774B">
              <w:t xml:space="preserve">2011 - dosud FHS UTB ve Zlíně, externí odborný asistent </w:t>
            </w:r>
          </w:p>
          <w:p w:rsidR="009F15FF" w:rsidRPr="0040774B" w:rsidRDefault="009F15FF" w:rsidP="009F15FF">
            <w:pPr>
              <w:pStyle w:val="Normlnweb"/>
              <w:spacing w:before="0" w:beforeAutospacing="0" w:after="0" w:afterAutospacing="0"/>
              <w:jc w:val="both"/>
              <w:rPr>
                <w:sz w:val="20"/>
                <w:szCs w:val="20"/>
              </w:rPr>
            </w:pPr>
          </w:p>
        </w:tc>
      </w:tr>
      <w:tr w:rsidR="009F15FF" w:rsidRPr="0040774B" w:rsidTr="009F15FF">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398"/>
        </w:trPr>
        <w:tc>
          <w:tcPr>
            <w:tcW w:w="9893" w:type="dxa"/>
            <w:gridSpan w:val="11"/>
          </w:tcPr>
          <w:p w:rsidR="009F15FF" w:rsidRPr="0040774B" w:rsidRDefault="009F15FF" w:rsidP="009F15FF">
            <w:pPr>
              <w:jc w:val="both"/>
            </w:pPr>
            <w:r w:rsidRPr="0040774B">
              <w:t>Obhájených několik desítek bakalářských (minimálně 25) a diplomových (minimálně 15) prací.</w:t>
            </w:r>
          </w:p>
        </w:tc>
      </w:tr>
      <w:tr w:rsidR="009F15FF" w:rsidRPr="0040774B" w:rsidTr="009F15FF">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9F15FF">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70"/>
        </w:trPr>
        <w:tc>
          <w:tcPr>
            <w:tcW w:w="9893" w:type="dxa"/>
            <w:gridSpan w:val="11"/>
          </w:tcPr>
          <w:p w:rsidR="00E374B8" w:rsidRPr="00487289" w:rsidRDefault="00E374B8" w:rsidP="00E374B8">
            <w:r w:rsidRPr="00487289">
              <w:t xml:space="preserve">Ficová, L., &amp; Pichaničová, I. (2016). </w:t>
            </w:r>
            <w:r w:rsidRPr="00487289">
              <w:rPr>
                <w:i/>
              </w:rPr>
              <w:t>Externé testovania na Slovensku – od papierových testov k e-testovaniu.</w:t>
            </w:r>
            <w:r w:rsidRPr="00487289">
              <w:t xml:space="preserve"> Ostrava: Repronis s. r. o.</w:t>
            </w:r>
          </w:p>
          <w:p w:rsidR="00E374B8" w:rsidRPr="00487289" w:rsidRDefault="00E374B8" w:rsidP="00E374B8">
            <w:r w:rsidRPr="00487289">
              <w:t xml:space="preserve">Ficová, L. (2015). </w:t>
            </w:r>
            <w:r w:rsidRPr="00487289">
              <w:rPr>
                <w:i/>
              </w:rPr>
              <w:t>Možnosť identifikovania úrovne schopností žiakov primárneho matematického vzdelávania prostredníctvom testových úloh</w:t>
            </w:r>
            <w:r w:rsidRPr="00487289">
              <w:t>. Praha: UK PdF.</w:t>
            </w:r>
          </w:p>
          <w:p w:rsidR="00E374B8" w:rsidRPr="00487289" w:rsidRDefault="00E374B8" w:rsidP="00E374B8">
            <w:pPr>
              <w:widowControl w:val="0"/>
              <w:autoSpaceDE w:val="0"/>
              <w:autoSpaceDN w:val="0"/>
              <w:adjustRightInd w:val="0"/>
              <w:ind w:left="480" w:hanging="480"/>
              <w:jc w:val="both"/>
            </w:pPr>
            <w:r w:rsidRPr="00487289">
              <w:t xml:space="preserve">Ficová, L., &amp; Hirschnerová, Z. (2014). </w:t>
            </w:r>
            <w:r w:rsidRPr="00487289">
              <w:rPr>
                <w:i/>
              </w:rPr>
              <w:t>Gramotnosť ako predmet testovania.</w:t>
            </w:r>
            <w:r w:rsidRPr="00487289">
              <w:t xml:space="preserve"> Ostravice: Ostravská univerzita PdF.</w:t>
            </w:r>
          </w:p>
          <w:p w:rsidR="00E374B8" w:rsidRPr="00487289" w:rsidRDefault="00E374B8" w:rsidP="00E374B8">
            <w:r w:rsidRPr="00487289">
              <w:t xml:space="preserve">Ficová, L., &amp; Repovský, M. (2014). </w:t>
            </w:r>
            <w:r w:rsidRPr="00487289">
              <w:rPr>
                <w:i/>
              </w:rPr>
              <w:t xml:space="preserve">Školské a národné testovania z matematiky v elektronickom prostredí E-test. </w:t>
            </w:r>
            <w:r w:rsidRPr="00487289">
              <w:t>Jasná: Žilinská univerzita.</w:t>
            </w:r>
          </w:p>
          <w:p w:rsidR="00E374B8" w:rsidRPr="00487289" w:rsidRDefault="00E374B8" w:rsidP="00E374B8">
            <w:pPr>
              <w:autoSpaceDE w:val="0"/>
              <w:autoSpaceDN w:val="0"/>
              <w:jc w:val="both"/>
              <w:rPr>
                <w:bCs/>
              </w:rPr>
            </w:pPr>
            <w:r w:rsidRPr="00487289">
              <w:rPr>
                <w:bCs/>
              </w:rPr>
              <w:t xml:space="preserve">Ficová, L., &amp; Žilková, K. (2012). </w:t>
            </w:r>
            <w:r w:rsidRPr="00487289">
              <w:rPr>
                <w:i/>
              </w:rPr>
              <w:t>Mentálne mapy ako prostriedok integrácie obsahu primárneho matematického vzdelávania.</w:t>
            </w:r>
            <w:r w:rsidRPr="00487289">
              <w:rPr>
                <w:bCs/>
              </w:rPr>
              <w:t xml:space="preserve"> Prešov: Vydavateľstvo PdF Prešov. </w:t>
            </w:r>
          </w:p>
          <w:p w:rsidR="00E374B8" w:rsidRPr="00487289" w:rsidRDefault="00E374B8" w:rsidP="00E374B8">
            <w:pPr>
              <w:widowControl w:val="0"/>
              <w:autoSpaceDE w:val="0"/>
              <w:autoSpaceDN w:val="0"/>
              <w:adjustRightInd w:val="0"/>
              <w:ind w:left="480" w:hanging="480"/>
            </w:pPr>
            <w:r w:rsidRPr="00487289">
              <w:t xml:space="preserve">Ficová, L. (2011). </w:t>
            </w:r>
            <w:r w:rsidRPr="00487289">
              <w:rPr>
                <w:i/>
              </w:rPr>
              <w:t>Záškoláctvo ako problém súčasnej základnej školy</w:t>
            </w:r>
            <w:r w:rsidRPr="00487289">
              <w:t>. Bratislava: OZ V4.</w:t>
            </w:r>
          </w:p>
          <w:p w:rsidR="00E374B8" w:rsidRPr="00487289" w:rsidDel="00FD292D" w:rsidRDefault="00E374B8" w:rsidP="00E374B8">
            <w:pPr>
              <w:widowControl w:val="0"/>
              <w:autoSpaceDE w:val="0"/>
              <w:autoSpaceDN w:val="0"/>
              <w:adjustRightInd w:val="0"/>
              <w:rPr>
                <w:del w:id="367" w:author="Hana Navrátilová" w:date="2018-05-31T14:04:00Z"/>
              </w:rPr>
            </w:pPr>
            <w:r w:rsidRPr="00487289">
              <w:t xml:space="preserve">Ficová, L., &amp; Žilková, K. (2011). </w:t>
            </w:r>
            <w:r w:rsidRPr="00487289">
              <w:rPr>
                <w:i/>
              </w:rPr>
              <w:t xml:space="preserve">Charakteristika hry Quarto s akcentom na špecifiká matematiky v primárnom vzdelávaní. </w:t>
            </w:r>
            <w:r w:rsidRPr="00487289">
              <w:t xml:space="preserve">Plzeň: Západočeská univerzita. </w:t>
            </w:r>
          </w:p>
          <w:p w:rsidR="008C7EEC" w:rsidRDefault="008C7EEC" w:rsidP="0016742B">
            <w:pPr>
              <w:widowControl w:val="0"/>
              <w:autoSpaceDE w:val="0"/>
              <w:autoSpaceDN w:val="0"/>
              <w:adjustRightInd w:val="0"/>
            </w:pPr>
          </w:p>
          <w:p w:rsidR="00E374B8" w:rsidRPr="00487289" w:rsidRDefault="00E374B8" w:rsidP="00E374B8">
            <w:pPr>
              <w:jc w:val="both"/>
            </w:pPr>
            <w:r w:rsidRPr="00487289">
              <w:t>Recenzování učebnic matematiky pro primární a nižší sekundární stupeň vzdělávání – vydavatelství SPN, Orbis, Aitec.</w:t>
            </w:r>
          </w:p>
          <w:p w:rsidR="00E374B8" w:rsidRPr="00487289" w:rsidRDefault="00E374B8" w:rsidP="00E374B8">
            <w:pPr>
              <w:jc w:val="both"/>
            </w:pPr>
            <w:r w:rsidRPr="00487289">
              <w:t>Člen Odbornej komisie pre primárne matematické vzdelávanie při ŠPÚ (SR).</w:t>
            </w:r>
          </w:p>
          <w:p w:rsidR="009F15FF" w:rsidRPr="0040774B" w:rsidRDefault="00E374B8" w:rsidP="00E374B8">
            <w:pPr>
              <w:jc w:val="both"/>
            </w:pPr>
            <w:r w:rsidRPr="00487289">
              <w:t xml:space="preserve">Člen Odbornej komise pre poskytovanie odborných, hodnotiacich činností pre oddelenie učebnicovej politiky při MŠVVaŠ SR.  </w:t>
            </w:r>
          </w:p>
        </w:tc>
      </w:tr>
      <w:tr w:rsidR="009F15FF" w:rsidRPr="0040774B" w:rsidTr="009F15FF">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9F15FF">
        <w:trPr>
          <w:trHeight w:val="328"/>
        </w:trPr>
        <w:tc>
          <w:tcPr>
            <w:tcW w:w="9893" w:type="dxa"/>
            <w:gridSpan w:val="11"/>
          </w:tcPr>
          <w:p w:rsidR="009F15FF" w:rsidRPr="0040774B" w:rsidRDefault="009F15FF" w:rsidP="009F15FF">
            <w:r w:rsidRPr="0040774B">
              <w:t>Duben 2010 - Studijní pobyt – Pedagogická fakulta MU v Brně, ČR</w:t>
            </w:r>
          </w:p>
          <w:p w:rsidR="009F15FF" w:rsidRPr="0040774B" w:rsidRDefault="009F15FF" w:rsidP="009F15FF">
            <w:r w:rsidRPr="0040774B">
              <w:t>Duben 2012 – Studijní pobyt – Pedagogická fakulta UK v Praze, ČR</w:t>
            </w:r>
          </w:p>
        </w:tc>
      </w:tr>
      <w:tr w:rsidR="009F15FF" w:rsidRPr="0040774B" w:rsidTr="009F15FF">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Lucia Ficová, v.r .</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DC02FD" w:rsidRDefault="00DC02FD">
      <w:pPr>
        <w:rPr>
          <w:ins w:id="368" w:author="§.opiékoiíkkoíikoíi" w:date="2018-05-25T22:43:00Z"/>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9F15FF">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Markéta Hrozová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 PhD.</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1983</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DPP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693E55" w:rsidP="009F15FF">
            <w:pPr>
              <w:jc w:val="both"/>
            </w:pPr>
            <w:r w:rsidRPr="0040774B">
              <w:t>7</w:t>
            </w:r>
            <w:r w:rsidR="009F15FF" w:rsidRPr="0040774B">
              <w:t xml:space="preserve"> hod./</w:t>
            </w:r>
          </w:p>
          <w:p w:rsidR="009F15FF" w:rsidRPr="0040774B" w:rsidRDefault="00693E55" w:rsidP="009F15FF">
            <w:pPr>
              <w:jc w:val="both"/>
            </w:pPr>
            <w:r w:rsidRPr="0040774B">
              <w:t>sem.</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bud.</w:t>
            </w:r>
          </w:p>
        </w:tc>
      </w:tr>
      <w:tr w:rsidR="009F15FF" w:rsidRPr="0040774B" w:rsidTr="009F15FF">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DPP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693E55" w:rsidRPr="0040774B" w:rsidRDefault="00693E55" w:rsidP="00693E55">
            <w:pPr>
              <w:jc w:val="both"/>
            </w:pPr>
            <w:r w:rsidRPr="0040774B">
              <w:t>7 hod./</w:t>
            </w:r>
          </w:p>
          <w:p w:rsidR="009F15FF" w:rsidRPr="0040774B" w:rsidRDefault="00693E55" w:rsidP="00693E55">
            <w:pPr>
              <w:jc w:val="both"/>
            </w:pPr>
            <w:r w:rsidRPr="0040774B">
              <w:t>sem.</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bud.</w:t>
            </w:r>
          </w:p>
        </w:tc>
      </w:tr>
      <w:tr w:rsidR="009F15FF" w:rsidRPr="0040774B" w:rsidTr="009F15FF">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470"/>
        </w:trPr>
        <w:tc>
          <w:tcPr>
            <w:tcW w:w="9893" w:type="dxa"/>
            <w:gridSpan w:val="11"/>
            <w:tcBorders>
              <w:top w:val="nil"/>
            </w:tcBorders>
          </w:tcPr>
          <w:p w:rsidR="009F15FF" w:rsidRPr="0040774B" w:rsidRDefault="009F15FF" w:rsidP="009F15FF">
            <w:pPr>
              <w:jc w:val="both"/>
            </w:pPr>
            <w:r w:rsidRPr="0040774B">
              <w:t>Kurikulární dokumenty v praxi MŠ</w:t>
            </w:r>
            <w:ins w:id="369" w:author="§.opiékoiíkkoíikoíi" w:date="2018-05-25T22:02:00Z">
              <w:r w:rsidR="00D25DB4">
                <w:t>, Základy podnikatelství</w:t>
              </w:r>
            </w:ins>
            <w:r w:rsidRPr="0040774B">
              <w:t xml:space="preserve"> (dále viz BIIa)</w:t>
            </w: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1055"/>
        </w:trPr>
        <w:tc>
          <w:tcPr>
            <w:tcW w:w="9893" w:type="dxa"/>
            <w:gridSpan w:val="11"/>
          </w:tcPr>
          <w:p w:rsidR="009F15FF" w:rsidRPr="0040774B" w:rsidRDefault="009F15FF" w:rsidP="009F15FF">
            <w:pPr>
              <w:jc w:val="both"/>
            </w:pPr>
            <w:r w:rsidRPr="0040774B">
              <w:t>2009 PdF MU Brno, ukončené magisterské studium, obor Učitelství pro 1. stupeň ZŠ se zaměřením na NJ - Mgr.</w:t>
            </w:r>
          </w:p>
          <w:p w:rsidR="009F15FF" w:rsidRPr="0040774B" w:rsidRDefault="009F15FF" w:rsidP="009F15FF">
            <w:pPr>
              <w:jc w:val="both"/>
            </w:pPr>
            <w:r w:rsidRPr="0040774B">
              <w:t>2014 PdF MU Brno, ukončené doktorské studium, obor Pedagogika - Ph.D.</w:t>
            </w:r>
          </w:p>
          <w:p w:rsidR="009F15FF" w:rsidRPr="0040774B" w:rsidRDefault="009F15FF" w:rsidP="009F15FF">
            <w:pPr>
              <w:jc w:val="both"/>
            </w:pPr>
          </w:p>
          <w:p w:rsidR="009F15FF" w:rsidRPr="0040774B" w:rsidRDefault="009F15FF" w:rsidP="009F15FF">
            <w:pPr>
              <w:shd w:val="clear" w:color="auto" w:fill="FFFFFF"/>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1090"/>
        </w:trPr>
        <w:tc>
          <w:tcPr>
            <w:tcW w:w="9893" w:type="dxa"/>
            <w:gridSpan w:val="11"/>
          </w:tcPr>
          <w:p w:rsidR="009F15FF" w:rsidRPr="0040774B" w:rsidRDefault="009F15FF" w:rsidP="009F15FF">
            <w:pPr>
              <w:jc w:val="both"/>
            </w:pPr>
            <w:r w:rsidRPr="0040774B">
              <w:t>2009 – 2011 MŠ Brno, učitel</w:t>
            </w:r>
          </w:p>
          <w:p w:rsidR="009F15FF" w:rsidRPr="0040774B" w:rsidRDefault="009F15FF" w:rsidP="009F15FF">
            <w:pPr>
              <w:jc w:val="both"/>
            </w:pPr>
            <w:r w:rsidRPr="0040774B">
              <w:t>2011 – 2012 PdF MU v Brně, lektor</w:t>
            </w:r>
          </w:p>
          <w:p w:rsidR="009F15FF" w:rsidRPr="0040774B" w:rsidRDefault="009F15FF" w:rsidP="009F15FF">
            <w:pPr>
              <w:jc w:val="both"/>
            </w:pPr>
            <w:r w:rsidRPr="0040774B">
              <w:t>2012 – 2016 MU v Brně, výzkumný pracovník</w:t>
            </w:r>
          </w:p>
          <w:p w:rsidR="009F15FF" w:rsidRPr="0040774B" w:rsidRDefault="009F15FF" w:rsidP="009F15FF">
            <w:pPr>
              <w:pStyle w:val="Normln1"/>
              <w:tabs>
                <w:tab w:val="left" w:pos="708"/>
                <w:tab w:val="left" w:pos="1416"/>
                <w:tab w:val="left" w:pos="2124"/>
                <w:tab w:val="left" w:pos="2832"/>
                <w:tab w:val="left" w:pos="3540"/>
                <w:tab w:val="left" w:pos="4248"/>
                <w:tab w:val="left" w:pos="4755"/>
              </w:tabs>
              <w:ind w:left="2124" w:hanging="2124"/>
            </w:pPr>
            <w:r w:rsidRPr="0040774B">
              <w:t xml:space="preserve">2017 PdF MU v Brně, Katedra tělesné výchovy a výchovy ke zdraví PdF MU, externí odborný lektor </w:t>
            </w:r>
          </w:p>
          <w:p w:rsidR="009F15FF" w:rsidRPr="0040774B" w:rsidRDefault="009F15FF" w:rsidP="009F15FF">
            <w:pPr>
              <w:pStyle w:val="Normln1"/>
              <w:tabs>
                <w:tab w:val="left" w:pos="708"/>
                <w:tab w:val="left" w:pos="1416"/>
                <w:tab w:val="left" w:pos="2124"/>
                <w:tab w:val="left" w:pos="2832"/>
                <w:tab w:val="left" w:pos="3540"/>
                <w:tab w:val="left" w:pos="4248"/>
                <w:tab w:val="left" w:pos="4755"/>
              </w:tabs>
              <w:ind w:left="2124" w:hanging="2124"/>
            </w:pPr>
            <w:r w:rsidRPr="0040774B">
              <w:t>2017 – dosud UTB ve Zlíně - Univerzitní mateřská škola Qočna, ředitelka</w:t>
            </w:r>
          </w:p>
          <w:p w:rsidR="009F15FF" w:rsidRPr="0040774B" w:rsidRDefault="009F15FF" w:rsidP="009F15FF">
            <w:pPr>
              <w:shd w:val="clear" w:color="auto" w:fill="FFFFFF"/>
            </w:pPr>
          </w:p>
        </w:tc>
      </w:tr>
      <w:tr w:rsidR="009F15FF" w:rsidRPr="0040774B" w:rsidTr="009F15FF">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491"/>
        </w:trPr>
        <w:tc>
          <w:tcPr>
            <w:tcW w:w="9893" w:type="dxa"/>
            <w:gridSpan w:val="11"/>
          </w:tcPr>
          <w:p w:rsidR="009F15FF" w:rsidRPr="0040774B" w:rsidRDefault="009F15FF" w:rsidP="009F15FF">
            <w:pPr>
              <w:jc w:val="both"/>
            </w:pPr>
            <w:r w:rsidRPr="0040774B">
              <w:t>Vedení 1 bakalářské a 1 magisterské práce.</w:t>
            </w:r>
          </w:p>
        </w:tc>
      </w:tr>
      <w:tr w:rsidR="009F15FF" w:rsidRPr="0040774B" w:rsidTr="009F15FF">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9F15FF">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70"/>
        </w:trPr>
        <w:tc>
          <w:tcPr>
            <w:tcW w:w="9893" w:type="dxa"/>
            <w:gridSpan w:val="11"/>
          </w:tcPr>
          <w:p w:rsidR="009F15FF" w:rsidRPr="0040774B" w:rsidRDefault="009F15FF" w:rsidP="009F15FF">
            <w:pPr>
              <w:pStyle w:val="Default"/>
              <w:jc w:val="both"/>
              <w:rPr>
                <w:sz w:val="20"/>
                <w:szCs w:val="20"/>
              </w:rPr>
            </w:pPr>
            <w:r w:rsidRPr="0040774B">
              <w:rPr>
                <w:color w:val="auto"/>
                <w:sz w:val="20"/>
                <w:szCs w:val="20"/>
              </w:rPr>
              <w:t>Hrozová, M. (2013). T</w:t>
            </w:r>
            <w:r w:rsidRPr="0040774B">
              <w:rPr>
                <w:sz w:val="20"/>
                <w:szCs w:val="20"/>
              </w:rPr>
              <w:t xml:space="preserve">vorba a ověření kategoriálního systému pro obsahovou analýzu didaktického aparátu učebnic prvouky a přírodovědy pro primární školu. </w:t>
            </w:r>
            <w:r w:rsidRPr="0040774B">
              <w:rPr>
                <w:color w:val="auto"/>
                <w:sz w:val="20"/>
                <w:szCs w:val="20"/>
              </w:rPr>
              <w:t xml:space="preserve">In </w:t>
            </w:r>
            <w:r w:rsidRPr="0040774B">
              <w:rPr>
                <w:iCs/>
                <w:sz w:val="20"/>
                <w:szCs w:val="20"/>
              </w:rPr>
              <w:t xml:space="preserve">Janík, T., </w:t>
            </w:r>
            <w:r w:rsidRPr="0040774B">
              <w:rPr>
                <w:noProof/>
                <w:sz w:val="20"/>
                <w:szCs w:val="20"/>
                <w:shd w:val="clear" w:color="auto" w:fill="FFFFFF"/>
              </w:rPr>
              <w:t xml:space="preserve">&amp; </w:t>
            </w:r>
            <w:r w:rsidRPr="0040774B">
              <w:rPr>
                <w:iCs/>
                <w:sz w:val="20"/>
                <w:szCs w:val="20"/>
              </w:rPr>
              <w:t xml:space="preserve">Pešková, K. et al. </w:t>
            </w:r>
            <w:r w:rsidRPr="0040774B">
              <w:rPr>
                <w:i/>
                <w:iCs/>
                <w:sz w:val="20"/>
                <w:szCs w:val="20"/>
              </w:rPr>
              <w:t>Školní vzdělávání: od podmínek k výsledkům</w:t>
            </w:r>
            <w:r w:rsidRPr="0040774B">
              <w:rPr>
                <w:i/>
                <w:sz w:val="20"/>
                <w:szCs w:val="20"/>
              </w:rPr>
              <w:t xml:space="preserve">. </w:t>
            </w:r>
            <w:r w:rsidRPr="0040774B">
              <w:rPr>
                <w:sz w:val="20"/>
                <w:szCs w:val="20"/>
              </w:rPr>
              <w:t>Brno: Masarykova univerzita.</w:t>
            </w:r>
          </w:p>
          <w:p w:rsidR="009F15FF" w:rsidRPr="0040774B" w:rsidRDefault="009F15FF" w:rsidP="009F15FF">
            <w:pPr>
              <w:pStyle w:val="Default"/>
              <w:shd w:val="clear" w:color="auto" w:fill="FFFFFF" w:themeFill="background1"/>
              <w:jc w:val="both"/>
              <w:rPr>
                <w:sz w:val="20"/>
                <w:szCs w:val="20"/>
              </w:rPr>
            </w:pPr>
            <w:r w:rsidRPr="0040774B">
              <w:rPr>
                <w:sz w:val="20"/>
                <w:szCs w:val="20"/>
              </w:rPr>
              <w:t>Hrozová, M. (2012). Podmínky pro realizaci výchovy ke zdraví v primární škole: teoreticko-metodologická východiska k tvorbě výzkumného nástroje. In</w:t>
            </w:r>
            <w:r w:rsidRPr="0040774B">
              <w:rPr>
                <w:rStyle w:val="apple-converted-space"/>
                <w:sz w:val="20"/>
                <w:szCs w:val="20"/>
              </w:rPr>
              <w:t xml:space="preserve"> </w:t>
            </w:r>
            <w:r w:rsidRPr="0040774B">
              <w:rPr>
                <w:iCs/>
                <w:sz w:val="20"/>
                <w:szCs w:val="20"/>
              </w:rPr>
              <w:t xml:space="preserve">Janík, T., </w:t>
            </w:r>
            <w:r w:rsidRPr="0040774B">
              <w:rPr>
                <w:noProof/>
                <w:sz w:val="20"/>
                <w:szCs w:val="20"/>
                <w:shd w:val="clear" w:color="auto" w:fill="FFFFFF"/>
              </w:rPr>
              <w:t>&amp;</w:t>
            </w:r>
            <w:r w:rsidRPr="0040774B">
              <w:rPr>
                <w:iCs/>
                <w:sz w:val="20"/>
                <w:szCs w:val="20"/>
              </w:rPr>
              <w:t xml:space="preserve"> Pešková, K. et al. </w:t>
            </w:r>
            <w:r w:rsidRPr="0040774B">
              <w:rPr>
                <w:i/>
                <w:iCs/>
                <w:sz w:val="20"/>
                <w:szCs w:val="20"/>
              </w:rPr>
              <w:t>Školní vzdělávání: podmínky, kurikulum, aktéři, procesy, výsledky</w:t>
            </w:r>
            <w:r w:rsidRPr="0040774B">
              <w:rPr>
                <w:sz w:val="20"/>
                <w:szCs w:val="20"/>
              </w:rPr>
              <w:t>. Brno: Masarykova univerzita.</w:t>
            </w:r>
          </w:p>
          <w:p w:rsidR="009F15FF" w:rsidRPr="0040774B" w:rsidRDefault="009F15FF" w:rsidP="009F15FF">
            <w:pPr>
              <w:pStyle w:val="Default"/>
              <w:shd w:val="clear" w:color="auto" w:fill="FFFFFF" w:themeFill="background1"/>
              <w:jc w:val="both"/>
              <w:rPr>
                <w:sz w:val="20"/>
                <w:szCs w:val="20"/>
                <w:shd w:val="clear" w:color="auto" w:fill="F7F8FC"/>
              </w:rPr>
            </w:pPr>
            <w:r w:rsidRPr="0040774B">
              <w:rPr>
                <w:sz w:val="20"/>
                <w:szCs w:val="20"/>
                <w:shd w:val="clear" w:color="auto" w:fill="F7F8FC"/>
              </w:rPr>
              <w:t xml:space="preserve">Hrozová, M. (2012). Zjištění podmínek pro realizaci výchovy ke zdraví na prvním stupni základních škol. In Prídavková A., </w:t>
            </w:r>
            <w:r w:rsidRPr="0040774B">
              <w:rPr>
                <w:noProof/>
                <w:sz w:val="20"/>
                <w:szCs w:val="20"/>
                <w:shd w:val="clear" w:color="auto" w:fill="FFFFFF"/>
              </w:rPr>
              <w:t xml:space="preserve">&amp; </w:t>
            </w:r>
            <w:r w:rsidRPr="0040774B">
              <w:rPr>
                <w:sz w:val="20"/>
                <w:szCs w:val="20"/>
                <w:shd w:val="clear" w:color="auto" w:fill="F7F8FC"/>
              </w:rPr>
              <w:t>Klimovič</w:t>
            </w:r>
            <w:ins w:id="370" w:author="Majercikova" w:date="2018-05-29T07:28:00Z">
              <w:r w:rsidR="002D75B4">
                <w:rPr>
                  <w:sz w:val="20"/>
                  <w:szCs w:val="20"/>
                  <w:shd w:val="clear" w:color="auto" w:fill="F7F8FC"/>
                </w:rPr>
                <w:t>,</w:t>
              </w:r>
            </w:ins>
            <w:r w:rsidRPr="0040774B">
              <w:rPr>
                <w:sz w:val="20"/>
                <w:szCs w:val="20"/>
                <w:shd w:val="clear" w:color="auto" w:fill="F7F8FC"/>
              </w:rPr>
              <w:t xml:space="preserve"> M.</w:t>
            </w:r>
            <w:r w:rsidRPr="0040774B">
              <w:rPr>
                <w:rStyle w:val="apple-converted-space"/>
                <w:sz w:val="20"/>
                <w:szCs w:val="20"/>
                <w:shd w:val="clear" w:color="auto" w:fill="F7F8FC"/>
              </w:rPr>
              <w:t> </w:t>
            </w:r>
            <w:r w:rsidRPr="0040774B">
              <w:rPr>
                <w:i/>
                <w:iCs/>
                <w:sz w:val="20"/>
                <w:szCs w:val="20"/>
              </w:rPr>
              <w:t>Komplexnosť a integrita v predprimárnej, primárnej a špeciálnej edukácii</w:t>
            </w:r>
            <w:r w:rsidRPr="0040774B">
              <w:rPr>
                <w:sz w:val="20"/>
                <w:szCs w:val="20"/>
                <w:shd w:val="clear" w:color="auto" w:fill="F7F8FC"/>
              </w:rPr>
              <w:t>. Prešov: Pedagogická fakulta Prešovskej univerzity.</w:t>
            </w:r>
          </w:p>
          <w:p w:rsidR="009F15FF" w:rsidRPr="0040774B" w:rsidRDefault="009F15FF" w:rsidP="009F15FF">
            <w:pPr>
              <w:pStyle w:val="Default"/>
              <w:shd w:val="clear" w:color="auto" w:fill="FFFFFF" w:themeFill="background1"/>
              <w:jc w:val="both"/>
              <w:rPr>
                <w:sz w:val="20"/>
                <w:szCs w:val="20"/>
              </w:rPr>
            </w:pPr>
            <w:r w:rsidRPr="0040774B">
              <w:rPr>
                <w:sz w:val="20"/>
                <w:szCs w:val="20"/>
              </w:rPr>
              <w:t xml:space="preserve">Hrozová, M. (2011). Klíčové kompetence žáků v oblasti Výchovy ke zdraví v přípravě budoucích učitelů 1. stupně ZŠ. In Šimoník, O. </w:t>
            </w:r>
            <w:r w:rsidRPr="0040774B">
              <w:rPr>
                <w:i/>
                <w:iCs/>
                <w:sz w:val="20"/>
                <w:szCs w:val="20"/>
              </w:rPr>
              <w:t>Příprava budoucích učitelů na rozvíjení klíčových kompetencí žáků na jednotlivých úrovních vzdělávání: kooperace, participace, konsekvence</w:t>
            </w:r>
            <w:r w:rsidRPr="0040774B">
              <w:rPr>
                <w:iCs/>
                <w:sz w:val="20"/>
                <w:szCs w:val="20"/>
              </w:rPr>
              <w:t xml:space="preserve">. </w:t>
            </w:r>
            <w:r w:rsidRPr="0040774B">
              <w:rPr>
                <w:sz w:val="20"/>
                <w:szCs w:val="20"/>
              </w:rPr>
              <w:t>Brno: Masarykova univerzita.</w:t>
            </w:r>
          </w:p>
          <w:p w:rsidR="009F15FF" w:rsidRPr="0040774B" w:rsidRDefault="009F15FF" w:rsidP="009F15FF">
            <w:pPr>
              <w:pStyle w:val="Default"/>
              <w:jc w:val="both"/>
              <w:rPr>
                <w:sz w:val="20"/>
                <w:szCs w:val="20"/>
              </w:rPr>
            </w:pPr>
            <w:r w:rsidRPr="0040774B">
              <w:rPr>
                <w:sz w:val="20"/>
                <w:szCs w:val="20"/>
              </w:rPr>
              <w:t xml:space="preserve">Hrozová, M., </w:t>
            </w:r>
            <w:r w:rsidRPr="0040774B">
              <w:rPr>
                <w:noProof/>
                <w:sz w:val="20"/>
                <w:szCs w:val="20"/>
                <w:shd w:val="clear" w:color="auto" w:fill="FFFFFF"/>
              </w:rPr>
              <w:t>&amp;</w:t>
            </w:r>
            <w:r w:rsidRPr="0040774B">
              <w:rPr>
                <w:sz w:val="20"/>
                <w:szCs w:val="20"/>
              </w:rPr>
              <w:t xml:space="preserve"> Dusíková, M. (2011). School Psychologist and Teacher with the Possibility of Cooperation in the Care of gifted pupils in Elementary schools. In </w:t>
            </w:r>
            <w:r w:rsidRPr="0040774B">
              <w:rPr>
                <w:rStyle w:val="apple-converted-space"/>
                <w:sz w:val="20"/>
                <w:szCs w:val="20"/>
              </w:rPr>
              <w:t xml:space="preserve">Šimoník, O. </w:t>
            </w:r>
            <w:r w:rsidRPr="0040774B">
              <w:rPr>
                <w:i/>
                <w:iCs/>
                <w:sz w:val="20"/>
                <w:szCs w:val="20"/>
              </w:rPr>
              <w:t>Talented Learner.</w:t>
            </w:r>
            <w:r w:rsidRPr="0040774B">
              <w:rPr>
                <w:sz w:val="20"/>
                <w:szCs w:val="20"/>
              </w:rPr>
              <w:t xml:space="preserve"> Brno: Masarykova univerzita.</w:t>
            </w:r>
          </w:p>
          <w:p w:rsidR="009F15FF" w:rsidRPr="0040774B" w:rsidRDefault="009F15FF" w:rsidP="009F15FF">
            <w:pPr>
              <w:jc w:val="both"/>
            </w:pPr>
          </w:p>
        </w:tc>
      </w:tr>
      <w:tr w:rsidR="009F15FF" w:rsidRPr="0040774B" w:rsidTr="009F15FF">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9F15FF">
        <w:trPr>
          <w:trHeight w:val="328"/>
        </w:trPr>
        <w:tc>
          <w:tcPr>
            <w:tcW w:w="9893" w:type="dxa"/>
            <w:gridSpan w:val="11"/>
          </w:tcPr>
          <w:p w:rsidR="009F15FF" w:rsidRDefault="009F15FF" w:rsidP="009F15FF"/>
          <w:p w:rsidR="003423DE" w:rsidRPr="0040774B" w:rsidRDefault="003423DE" w:rsidP="009F15FF"/>
        </w:tc>
      </w:tr>
      <w:tr w:rsidR="009F15FF" w:rsidRPr="0040774B" w:rsidTr="009F15FF">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Markéta Hrozová, v.r .</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9F15FF" w:rsidRDefault="009F15FF" w:rsidP="00B8153E">
      <w:pPr>
        <w:spacing w:after="160" w:line="259" w:lineRule="auto"/>
        <w:rPr>
          <w:ins w:id="371" w:author="§.opiékoiíkkoíikoíi" w:date="2018-05-27T13:21:00Z"/>
          <w:b/>
        </w:rPr>
      </w:pPr>
    </w:p>
    <w:p w:rsidR="00933293" w:rsidRDefault="00933293" w:rsidP="00B8153E">
      <w:pPr>
        <w:spacing w:after="160" w:line="259" w:lineRule="auto"/>
        <w:rPr>
          <w:ins w:id="372" w:author="§.opiékoiíkkoíikoíi" w:date="2018-05-27T13:21:00Z"/>
          <w:b/>
        </w:rPr>
      </w:pPr>
    </w:p>
    <w:tbl>
      <w:tblPr>
        <w:tblW w:w="1025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2"/>
        <w:gridCol w:w="1873"/>
        <w:gridCol w:w="829"/>
        <w:gridCol w:w="1721"/>
        <w:gridCol w:w="524"/>
        <w:gridCol w:w="468"/>
        <w:gridCol w:w="994"/>
        <w:gridCol w:w="709"/>
        <w:gridCol w:w="77"/>
        <w:gridCol w:w="632"/>
        <w:gridCol w:w="123"/>
        <w:gridCol w:w="585"/>
        <w:gridCol w:w="794"/>
        <w:gridCol w:w="478"/>
      </w:tblGrid>
      <w:tr w:rsidR="00933293" w:rsidRPr="00944A9E" w:rsidTr="00AC6723">
        <w:trPr>
          <w:gridAfter w:val="1"/>
          <w:wAfter w:w="478" w:type="dxa"/>
          <w:ins w:id="373" w:author="§.opiékoiíkkoíikoíi" w:date="2018-05-27T13:21:00Z"/>
        </w:trPr>
        <w:tc>
          <w:tcPr>
            <w:tcW w:w="9781" w:type="dxa"/>
            <w:gridSpan w:val="13"/>
            <w:tcBorders>
              <w:top w:val="single" w:sz="4" w:space="0" w:color="auto"/>
              <w:left w:val="single" w:sz="4" w:space="0" w:color="auto"/>
              <w:bottom w:val="double" w:sz="4" w:space="0" w:color="auto"/>
              <w:right w:val="single" w:sz="4" w:space="0" w:color="auto"/>
            </w:tcBorders>
            <w:shd w:val="clear" w:color="auto" w:fill="BDD6EE"/>
          </w:tcPr>
          <w:p w:rsidR="00933293" w:rsidRPr="00933293" w:rsidRDefault="00933293" w:rsidP="005B0326">
            <w:pPr>
              <w:jc w:val="both"/>
              <w:rPr>
                <w:ins w:id="374" w:author="§.opiékoiíkkoíikoíi" w:date="2018-05-27T13:21:00Z"/>
                <w:b/>
                <w:sz w:val="28"/>
              </w:rPr>
            </w:pPr>
            <w:ins w:id="375" w:author="§.opiékoiíkkoíikoíi" w:date="2018-05-27T13:21:00Z">
              <w:r w:rsidRPr="00933293">
                <w:rPr>
                  <w:b/>
                  <w:sz w:val="28"/>
                </w:rPr>
                <w:t>C – I – Personální zabezpečení</w:t>
              </w:r>
            </w:ins>
          </w:p>
        </w:tc>
      </w:tr>
      <w:tr w:rsidR="00933293" w:rsidRPr="00944A9E" w:rsidTr="00AC6723">
        <w:tblPrEx>
          <w:jc w:val="center"/>
          <w:tblInd w:w="0" w:type="dxa"/>
        </w:tblPrEx>
        <w:trPr>
          <w:gridBefore w:val="1"/>
          <w:wBefore w:w="452" w:type="dxa"/>
          <w:jc w:val="center"/>
          <w:ins w:id="376" w:author="§.opiékoiíkkoíikoíi" w:date="2018-05-27T13:21:00Z"/>
        </w:trPr>
        <w:tc>
          <w:tcPr>
            <w:tcW w:w="1873" w:type="dxa"/>
            <w:tcBorders>
              <w:top w:val="double" w:sz="4" w:space="0" w:color="auto"/>
            </w:tcBorders>
            <w:shd w:val="clear" w:color="auto" w:fill="F7CAAC"/>
          </w:tcPr>
          <w:p w:rsidR="00933293" w:rsidRPr="00944A9E" w:rsidRDefault="00933293" w:rsidP="00FD292D">
            <w:pPr>
              <w:ind w:left="-75"/>
              <w:jc w:val="both"/>
              <w:rPr>
                <w:ins w:id="377" w:author="§.opiékoiíkkoíikoíi" w:date="2018-05-27T13:21:00Z"/>
                <w:b/>
              </w:rPr>
            </w:pPr>
            <w:ins w:id="378" w:author="§.opiékoiíkkoíikoíi" w:date="2018-05-27T13:21:00Z">
              <w:r w:rsidRPr="00944A9E">
                <w:rPr>
                  <w:b/>
                </w:rPr>
                <w:t>Vysok</w:t>
              </w:r>
            </w:ins>
            <w:ins w:id="379" w:author="Hana Navrátilová" w:date="2018-05-31T14:05:00Z">
              <w:r w:rsidR="00FD292D">
                <w:rPr>
                  <w:b/>
                </w:rPr>
                <w:t>á škola</w:t>
              </w:r>
            </w:ins>
            <w:ins w:id="380" w:author="§.opiékoiíkkoíikoíi" w:date="2018-05-27T13:21:00Z">
              <w:del w:id="381" w:author="Hana Navrátilová" w:date="2018-05-31T14:04:00Z">
                <w:r w:rsidRPr="00944A9E" w:rsidDel="00FD292D">
                  <w:rPr>
                    <w:b/>
                  </w:rPr>
                  <w:delText>á škola</w:delText>
                </w:r>
              </w:del>
            </w:ins>
          </w:p>
        </w:tc>
        <w:tc>
          <w:tcPr>
            <w:tcW w:w="7934" w:type="dxa"/>
            <w:gridSpan w:val="12"/>
          </w:tcPr>
          <w:p w:rsidR="00933293" w:rsidRPr="00944A9E" w:rsidRDefault="00933293" w:rsidP="005B0326">
            <w:pPr>
              <w:jc w:val="both"/>
              <w:rPr>
                <w:ins w:id="382" w:author="§.opiékoiíkkoíikoíi" w:date="2018-05-27T13:21:00Z"/>
              </w:rPr>
            </w:pPr>
            <w:ins w:id="383" w:author="§.opiékoiíkkoíikoíi" w:date="2018-05-27T13:21:00Z">
              <w:r w:rsidRPr="00944A9E">
                <w:t>UTB ve Zlíně</w:t>
              </w:r>
            </w:ins>
          </w:p>
        </w:tc>
      </w:tr>
      <w:tr w:rsidR="00933293" w:rsidRPr="00944A9E" w:rsidTr="00AC6723">
        <w:tblPrEx>
          <w:jc w:val="center"/>
          <w:tblInd w:w="0" w:type="dxa"/>
        </w:tblPrEx>
        <w:trPr>
          <w:gridBefore w:val="1"/>
          <w:wBefore w:w="452" w:type="dxa"/>
          <w:jc w:val="center"/>
          <w:ins w:id="384" w:author="§.opiékoiíkkoíikoíi" w:date="2018-05-27T13:21:00Z"/>
        </w:trPr>
        <w:tc>
          <w:tcPr>
            <w:tcW w:w="1873" w:type="dxa"/>
            <w:shd w:val="clear" w:color="auto" w:fill="F7CAAC"/>
          </w:tcPr>
          <w:p w:rsidR="00933293" w:rsidRPr="00944A9E" w:rsidRDefault="00933293" w:rsidP="005B0326">
            <w:pPr>
              <w:jc w:val="both"/>
              <w:rPr>
                <w:ins w:id="385" w:author="§.opiékoiíkkoíikoíi" w:date="2018-05-27T13:21:00Z"/>
                <w:b/>
              </w:rPr>
            </w:pPr>
            <w:ins w:id="386" w:author="§.opiékoiíkkoíikoíi" w:date="2018-05-27T13:21:00Z">
              <w:r w:rsidRPr="00944A9E">
                <w:rPr>
                  <w:b/>
                </w:rPr>
                <w:t>Součást vysoké školy</w:t>
              </w:r>
            </w:ins>
          </w:p>
        </w:tc>
        <w:tc>
          <w:tcPr>
            <w:tcW w:w="7934" w:type="dxa"/>
            <w:gridSpan w:val="12"/>
          </w:tcPr>
          <w:p w:rsidR="00933293" w:rsidRPr="00944A9E" w:rsidRDefault="00933293" w:rsidP="005B0326">
            <w:pPr>
              <w:jc w:val="both"/>
              <w:rPr>
                <w:ins w:id="387" w:author="§.opiékoiíkkoíikoíi" w:date="2018-05-27T13:21:00Z"/>
              </w:rPr>
            </w:pPr>
            <w:ins w:id="388" w:author="§.opiékoiíkkoíikoíi" w:date="2018-05-27T13:21:00Z">
              <w:r>
                <w:t>FHS UTB ve Zlíně</w:t>
              </w:r>
            </w:ins>
          </w:p>
        </w:tc>
      </w:tr>
      <w:tr w:rsidR="00933293" w:rsidRPr="00944A9E" w:rsidTr="00AC6723">
        <w:tblPrEx>
          <w:jc w:val="center"/>
          <w:tblInd w:w="0" w:type="dxa"/>
        </w:tblPrEx>
        <w:trPr>
          <w:gridBefore w:val="1"/>
          <w:wBefore w:w="452" w:type="dxa"/>
          <w:jc w:val="center"/>
          <w:ins w:id="389" w:author="§.opiékoiíkkoíikoíi" w:date="2018-05-27T13:21:00Z"/>
        </w:trPr>
        <w:tc>
          <w:tcPr>
            <w:tcW w:w="1873" w:type="dxa"/>
            <w:shd w:val="clear" w:color="auto" w:fill="F7CAAC"/>
          </w:tcPr>
          <w:p w:rsidR="00933293" w:rsidRPr="00944A9E" w:rsidRDefault="00933293" w:rsidP="005B0326">
            <w:pPr>
              <w:jc w:val="both"/>
              <w:rPr>
                <w:ins w:id="390" w:author="§.opiékoiíkkoíikoíi" w:date="2018-05-27T13:21:00Z"/>
                <w:b/>
              </w:rPr>
            </w:pPr>
            <w:ins w:id="391" w:author="§.opiékoiíkkoíikoíi" w:date="2018-05-27T13:21:00Z">
              <w:r w:rsidRPr="00944A9E">
                <w:rPr>
                  <w:b/>
                </w:rPr>
                <w:t>Název studijního programu</w:t>
              </w:r>
            </w:ins>
          </w:p>
        </w:tc>
        <w:tc>
          <w:tcPr>
            <w:tcW w:w="7934" w:type="dxa"/>
            <w:gridSpan w:val="12"/>
          </w:tcPr>
          <w:p w:rsidR="00933293" w:rsidRPr="00944A9E" w:rsidRDefault="00933293" w:rsidP="005B0326">
            <w:pPr>
              <w:jc w:val="both"/>
              <w:rPr>
                <w:ins w:id="392" w:author="§.opiékoiíkkoíikoíi" w:date="2018-05-27T13:21:00Z"/>
              </w:rPr>
            </w:pPr>
            <w:ins w:id="393" w:author="§.opiékoiíkkoíikoíi" w:date="2018-05-27T13:21:00Z">
              <w:r w:rsidRPr="00944A9E">
                <w:t xml:space="preserve">Učitelství </w:t>
              </w:r>
              <w:r>
                <w:t>pro mateřské školy</w:t>
              </w:r>
              <w:bookmarkStart w:id="394" w:name="_GoBack"/>
              <w:bookmarkEnd w:id="394"/>
            </w:ins>
          </w:p>
        </w:tc>
      </w:tr>
      <w:tr w:rsidR="00933293" w:rsidRPr="00944A9E" w:rsidTr="00AC6723">
        <w:tblPrEx>
          <w:jc w:val="center"/>
          <w:tblInd w:w="0" w:type="dxa"/>
        </w:tblPrEx>
        <w:trPr>
          <w:gridBefore w:val="1"/>
          <w:wBefore w:w="452" w:type="dxa"/>
          <w:trHeight w:val="207"/>
          <w:jc w:val="center"/>
          <w:ins w:id="395" w:author="§.opiékoiíkkoíikoíi" w:date="2018-05-27T13:21:00Z"/>
        </w:trPr>
        <w:tc>
          <w:tcPr>
            <w:tcW w:w="1873" w:type="dxa"/>
            <w:shd w:val="clear" w:color="auto" w:fill="F7CAAC"/>
          </w:tcPr>
          <w:p w:rsidR="00933293" w:rsidRPr="00944A9E" w:rsidRDefault="00933293" w:rsidP="005B0326">
            <w:pPr>
              <w:jc w:val="both"/>
              <w:rPr>
                <w:ins w:id="396" w:author="§.opiékoiíkkoíikoíi" w:date="2018-05-27T13:21:00Z"/>
                <w:b/>
              </w:rPr>
            </w:pPr>
            <w:ins w:id="397" w:author="§.opiékoiíkkoíikoíi" w:date="2018-05-27T13:21:00Z">
              <w:r w:rsidRPr="00944A9E">
                <w:rPr>
                  <w:b/>
                </w:rPr>
                <w:t>Jméno a příjmení</w:t>
              </w:r>
            </w:ins>
          </w:p>
        </w:tc>
        <w:tc>
          <w:tcPr>
            <w:tcW w:w="4536" w:type="dxa"/>
            <w:gridSpan w:val="5"/>
          </w:tcPr>
          <w:p w:rsidR="00933293" w:rsidRPr="00944A9E" w:rsidRDefault="00933293" w:rsidP="005B0326">
            <w:pPr>
              <w:rPr>
                <w:ins w:id="398" w:author="§.opiékoiíkkoíikoíi" w:date="2018-05-27T13:21:00Z"/>
              </w:rPr>
            </w:pPr>
            <w:ins w:id="399" w:author="§.opiékoiíkkoíikoíi" w:date="2018-05-27T13:21:00Z">
              <w:r w:rsidRPr="00944A9E">
                <w:t>Marcela Janíková</w:t>
              </w:r>
            </w:ins>
          </w:p>
        </w:tc>
        <w:tc>
          <w:tcPr>
            <w:tcW w:w="709" w:type="dxa"/>
            <w:shd w:val="clear" w:color="auto" w:fill="F7CAAC"/>
          </w:tcPr>
          <w:p w:rsidR="00933293" w:rsidRPr="00944A9E" w:rsidRDefault="00933293" w:rsidP="005B0326">
            <w:pPr>
              <w:jc w:val="both"/>
              <w:rPr>
                <w:ins w:id="400" w:author="§.opiékoiíkkoíikoíi" w:date="2018-05-27T13:21:00Z"/>
                <w:b/>
              </w:rPr>
            </w:pPr>
            <w:ins w:id="401" w:author="§.opiékoiíkkoíikoíi" w:date="2018-05-27T13:21:00Z">
              <w:r w:rsidRPr="00944A9E">
                <w:rPr>
                  <w:b/>
                </w:rPr>
                <w:t>Tituly</w:t>
              </w:r>
            </w:ins>
          </w:p>
        </w:tc>
        <w:tc>
          <w:tcPr>
            <w:tcW w:w="2689" w:type="dxa"/>
            <w:gridSpan w:val="6"/>
          </w:tcPr>
          <w:p w:rsidR="00933293" w:rsidRPr="00944A9E" w:rsidRDefault="00933293" w:rsidP="000262F1">
            <w:pPr>
              <w:rPr>
                <w:ins w:id="402" w:author="§.opiékoiíkkoíikoíi" w:date="2018-05-27T13:21:00Z"/>
              </w:rPr>
            </w:pPr>
            <w:ins w:id="403" w:author="§.opiékoiíkkoíikoíi" w:date="2018-05-27T13:21:00Z">
              <w:r w:rsidRPr="00944A9E">
                <w:t>PhDr.</w:t>
              </w:r>
            </w:ins>
            <w:r w:rsidRPr="00944A9E">
              <w:t xml:space="preserve"> </w:t>
            </w:r>
            <w:ins w:id="404" w:author="§.opiékoiíkkoíikoíi" w:date="2018-05-27T13:21:00Z">
              <w:r w:rsidRPr="00944A9E">
                <w:t>Mgr., Ph.D.</w:t>
              </w:r>
            </w:ins>
          </w:p>
        </w:tc>
      </w:tr>
      <w:tr w:rsidR="00933293" w:rsidRPr="00944A9E" w:rsidTr="00AC6723">
        <w:tblPrEx>
          <w:jc w:val="center"/>
          <w:tblInd w:w="0" w:type="dxa"/>
        </w:tblPrEx>
        <w:trPr>
          <w:gridBefore w:val="1"/>
          <w:wBefore w:w="452" w:type="dxa"/>
          <w:jc w:val="center"/>
          <w:ins w:id="405" w:author="§.opiékoiíkkoíikoíi" w:date="2018-05-27T13:21:00Z"/>
        </w:trPr>
        <w:tc>
          <w:tcPr>
            <w:tcW w:w="1873" w:type="dxa"/>
            <w:shd w:val="clear" w:color="auto" w:fill="F7CAAC"/>
          </w:tcPr>
          <w:p w:rsidR="00933293" w:rsidRPr="00944A9E" w:rsidRDefault="00933293" w:rsidP="005B0326">
            <w:pPr>
              <w:jc w:val="both"/>
              <w:rPr>
                <w:ins w:id="406" w:author="§.opiékoiíkkoíikoíi" w:date="2018-05-27T13:21:00Z"/>
                <w:b/>
              </w:rPr>
            </w:pPr>
            <w:ins w:id="407" w:author="§.opiékoiíkkoíikoíi" w:date="2018-05-27T13:21:00Z">
              <w:r w:rsidRPr="00944A9E">
                <w:rPr>
                  <w:b/>
                </w:rPr>
                <w:t>Rok narození</w:t>
              </w:r>
            </w:ins>
          </w:p>
        </w:tc>
        <w:tc>
          <w:tcPr>
            <w:tcW w:w="829" w:type="dxa"/>
          </w:tcPr>
          <w:p w:rsidR="00933293" w:rsidRPr="00944A9E" w:rsidRDefault="00933293" w:rsidP="005B0326">
            <w:pPr>
              <w:jc w:val="both"/>
              <w:rPr>
                <w:ins w:id="408" w:author="§.opiékoiíkkoíikoíi" w:date="2018-05-27T13:21:00Z"/>
              </w:rPr>
            </w:pPr>
            <w:ins w:id="409" w:author="§.opiékoiíkkoíikoíi" w:date="2018-05-27T13:21:00Z">
              <w:r w:rsidRPr="00944A9E">
                <w:t>1979</w:t>
              </w:r>
            </w:ins>
          </w:p>
        </w:tc>
        <w:tc>
          <w:tcPr>
            <w:tcW w:w="1721" w:type="dxa"/>
            <w:shd w:val="clear" w:color="auto" w:fill="F7CAAC"/>
          </w:tcPr>
          <w:p w:rsidR="00933293" w:rsidRPr="00944A9E" w:rsidRDefault="00933293" w:rsidP="005B0326">
            <w:pPr>
              <w:jc w:val="both"/>
              <w:rPr>
                <w:ins w:id="410" w:author="§.opiékoiíkkoíikoíi" w:date="2018-05-27T13:21:00Z"/>
                <w:b/>
              </w:rPr>
            </w:pPr>
            <w:ins w:id="411" w:author="§.opiékoiíkkoíikoíi" w:date="2018-05-27T13:21:00Z">
              <w:r w:rsidRPr="00944A9E">
                <w:rPr>
                  <w:b/>
                </w:rPr>
                <w:t>typ vztahu k VŠ</w:t>
              </w:r>
            </w:ins>
          </w:p>
        </w:tc>
        <w:tc>
          <w:tcPr>
            <w:tcW w:w="992" w:type="dxa"/>
            <w:gridSpan w:val="2"/>
          </w:tcPr>
          <w:p w:rsidR="00933293" w:rsidRPr="00944A9E" w:rsidRDefault="00933293" w:rsidP="005B0326">
            <w:pPr>
              <w:jc w:val="both"/>
              <w:rPr>
                <w:ins w:id="412" w:author="§.opiékoiíkkoíikoíi" w:date="2018-05-27T13:21:00Z"/>
              </w:rPr>
            </w:pPr>
            <w:ins w:id="413" w:author="§.opiékoiíkkoíikoíi" w:date="2018-05-27T13:21:00Z">
              <w:r>
                <w:t>pp.</w:t>
              </w:r>
            </w:ins>
          </w:p>
        </w:tc>
        <w:tc>
          <w:tcPr>
            <w:tcW w:w="994" w:type="dxa"/>
            <w:shd w:val="clear" w:color="auto" w:fill="F7CAAC"/>
          </w:tcPr>
          <w:p w:rsidR="00933293" w:rsidRPr="00944A9E" w:rsidRDefault="00933293" w:rsidP="005B0326">
            <w:pPr>
              <w:jc w:val="both"/>
              <w:rPr>
                <w:ins w:id="414" w:author="§.opiékoiíkkoíikoíi" w:date="2018-05-27T13:21:00Z"/>
                <w:b/>
              </w:rPr>
            </w:pPr>
            <w:ins w:id="415" w:author="§.opiékoiíkkoíikoíi" w:date="2018-05-27T13:21:00Z">
              <w:r w:rsidRPr="00944A9E">
                <w:rPr>
                  <w:b/>
                </w:rPr>
                <w:t>rozsah</w:t>
              </w:r>
            </w:ins>
          </w:p>
        </w:tc>
        <w:tc>
          <w:tcPr>
            <w:tcW w:w="709" w:type="dxa"/>
          </w:tcPr>
          <w:p w:rsidR="00933293" w:rsidRPr="00944A9E" w:rsidRDefault="00933293" w:rsidP="005B0326">
            <w:pPr>
              <w:jc w:val="both"/>
              <w:rPr>
                <w:ins w:id="416" w:author="§.opiékoiíkkoíikoíi" w:date="2018-05-27T13:21:00Z"/>
              </w:rPr>
            </w:pPr>
            <w:ins w:id="417" w:author="§.opiékoiíkkoíikoíi" w:date="2018-05-27T13:21:00Z">
              <w:r>
                <w:t>20 h.</w:t>
              </w:r>
            </w:ins>
          </w:p>
        </w:tc>
        <w:tc>
          <w:tcPr>
            <w:tcW w:w="832" w:type="dxa"/>
            <w:gridSpan w:val="3"/>
            <w:shd w:val="clear" w:color="auto" w:fill="F7CAAC"/>
          </w:tcPr>
          <w:p w:rsidR="00933293" w:rsidRPr="00944A9E" w:rsidRDefault="00933293" w:rsidP="005B0326">
            <w:pPr>
              <w:jc w:val="both"/>
              <w:rPr>
                <w:ins w:id="418" w:author="§.opiékoiíkkoíikoíi" w:date="2018-05-27T13:21:00Z"/>
                <w:b/>
              </w:rPr>
            </w:pPr>
            <w:ins w:id="419" w:author="§.opiékoiíkkoíikoíi" w:date="2018-05-27T13:21:00Z">
              <w:r w:rsidRPr="00944A9E">
                <w:rPr>
                  <w:b/>
                </w:rPr>
                <w:t>do kdy</w:t>
              </w:r>
            </w:ins>
          </w:p>
        </w:tc>
        <w:tc>
          <w:tcPr>
            <w:tcW w:w="1857" w:type="dxa"/>
            <w:gridSpan w:val="3"/>
          </w:tcPr>
          <w:p w:rsidR="00933293" w:rsidRDefault="00933293" w:rsidP="005B0326">
            <w:pPr>
              <w:jc w:val="both"/>
              <w:rPr>
                <w:ins w:id="420" w:author="§.opiékoiíkkoíikoíi" w:date="2018-05-27T13:21:00Z"/>
              </w:rPr>
            </w:pPr>
            <w:ins w:id="421" w:author="§.opiékoiíkkoíikoíi" w:date="2018-05-27T13:21:00Z">
              <w:r>
                <w:t>082020</w:t>
              </w:r>
            </w:ins>
          </w:p>
          <w:p w:rsidR="00933293" w:rsidRPr="00944A9E" w:rsidRDefault="00933293" w:rsidP="008F6D43">
            <w:pPr>
              <w:rPr>
                <w:ins w:id="422" w:author="§.opiékoiíkkoíikoíi" w:date="2018-05-27T13:21:00Z"/>
              </w:rPr>
            </w:pPr>
          </w:p>
        </w:tc>
      </w:tr>
      <w:tr w:rsidR="00933293" w:rsidRPr="00944A9E" w:rsidTr="00AC6723">
        <w:tblPrEx>
          <w:jc w:val="center"/>
          <w:tblInd w:w="0" w:type="dxa"/>
        </w:tblPrEx>
        <w:trPr>
          <w:gridBefore w:val="1"/>
          <w:wBefore w:w="452" w:type="dxa"/>
          <w:jc w:val="center"/>
          <w:ins w:id="423" w:author="§.opiékoiíkkoíikoíi" w:date="2018-05-27T13:21:00Z"/>
        </w:trPr>
        <w:tc>
          <w:tcPr>
            <w:tcW w:w="4423" w:type="dxa"/>
            <w:gridSpan w:val="3"/>
            <w:shd w:val="clear" w:color="auto" w:fill="F7CAAC"/>
          </w:tcPr>
          <w:p w:rsidR="00933293" w:rsidRPr="00944A9E" w:rsidRDefault="00933293" w:rsidP="005B0326">
            <w:pPr>
              <w:jc w:val="both"/>
              <w:rPr>
                <w:ins w:id="424" w:author="§.opiékoiíkkoíikoíi" w:date="2018-05-27T13:21:00Z"/>
                <w:b/>
              </w:rPr>
            </w:pPr>
            <w:ins w:id="425" w:author="§.opiékoiíkkoíikoíi" w:date="2018-05-27T13:21:00Z">
              <w:r w:rsidRPr="00944A9E">
                <w:rPr>
                  <w:b/>
                </w:rPr>
                <w:t>Typ vztahu na součásti VŠ, která uskutečňuje st. program</w:t>
              </w:r>
            </w:ins>
          </w:p>
        </w:tc>
        <w:tc>
          <w:tcPr>
            <w:tcW w:w="992" w:type="dxa"/>
            <w:gridSpan w:val="2"/>
          </w:tcPr>
          <w:p w:rsidR="00933293" w:rsidRPr="00944A9E" w:rsidRDefault="00933293" w:rsidP="005B0326">
            <w:pPr>
              <w:jc w:val="both"/>
              <w:rPr>
                <w:ins w:id="426" w:author="§.opiékoiíkkoíikoíi" w:date="2018-05-27T13:21:00Z"/>
              </w:rPr>
            </w:pPr>
            <w:ins w:id="427" w:author="§.opiékoiíkkoíikoíi" w:date="2018-05-27T13:21:00Z">
              <w:r>
                <w:t>pp.</w:t>
              </w:r>
            </w:ins>
          </w:p>
        </w:tc>
        <w:tc>
          <w:tcPr>
            <w:tcW w:w="994" w:type="dxa"/>
            <w:shd w:val="clear" w:color="auto" w:fill="F7CAAC"/>
          </w:tcPr>
          <w:p w:rsidR="00933293" w:rsidRPr="00944A9E" w:rsidRDefault="00933293" w:rsidP="005B0326">
            <w:pPr>
              <w:jc w:val="both"/>
              <w:rPr>
                <w:ins w:id="428" w:author="§.opiékoiíkkoíikoíi" w:date="2018-05-27T13:21:00Z"/>
                <w:b/>
              </w:rPr>
            </w:pPr>
            <w:ins w:id="429" w:author="§.opiékoiíkkoíikoíi" w:date="2018-05-27T13:21:00Z">
              <w:r w:rsidRPr="00944A9E">
                <w:rPr>
                  <w:b/>
                </w:rPr>
                <w:t>rozsah</w:t>
              </w:r>
            </w:ins>
          </w:p>
        </w:tc>
        <w:tc>
          <w:tcPr>
            <w:tcW w:w="709" w:type="dxa"/>
          </w:tcPr>
          <w:p w:rsidR="00933293" w:rsidRPr="00944A9E" w:rsidRDefault="00933293" w:rsidP="005B0326">
            <w:pPr>
              <w:jc w:val="both"/>
              <w:rPr>
                <w:ins w:id="430" w:author="§.opiékoiíkkoíikoíi" w:date="2018-05-27T13:21:00Z"/>
                <w:lang w:val="sk-SK"/>
              </w:rPr>
            </w:pPr>
            <w:ins w:id="431" w:author="§.opiékoiíkkoíikoíi" w:date="2018-05-27T13:21:00Z">
              <w:r>
                <w:rPr>
                  <w:lang w:val="sk-SK"/>
                </w:rPr>
                <w:t>20 h.</w:t>
              </w:r>
            </w:ins>
          </w:p>
        </w:tc>
        <w:tc>
          <w:tcPr>
            <w:tcW w:w="832" w:type="dxa"/>
            <w:gridSpan w:val="3"/>
            <w:shd w:val="clear" w:color="auto" w:fill="F7CAAC"/>
          </w:tcPr>
          <w:p w:rsidR="00933293" w:rsidRPr="00944A9E" w:rsidRDefault="00933293" w:rsidP="005B0326">
            <w:pPr>
              <w:jc w:val="both"/>
              <w:rPr>
                <w:ins w:id="432" w:author="§.opiékoiíkkoíikoíi" w:date="2018-05-27T13:21:00Z"/>
                <w:b/>
              </w:rPr>
            </w:pPr>
            <w:ins w:id="433" w:author="§.opiékoiíkkoíikoíi" w:date="2018-05-27T13:21:00Z">
              <w:r w:rsidRPr="00944A9E">
                <w:rPr>
                  <w:b/>
                </w:rPr>
                <w:t>do kdy</w:t>
              </w:r>
            </w:ins>
          </w:p>
        </w:tc>
        <w:tc>
          <w:tcPr>
            <w:tcW w:w="1857" w:type="dxa"/>
            <w:gridSpan w:val="3"/>
          </w:tcPr>
          <w:p w:rsidR="00933293" w:rsidRPr="00944A9E" w:rsidRDefault="00933293" w:rsidP="005B0326">
            <w:pPr>
              <w:jc w:val="both"/>
              <w:rPr>
                <w:ins w:id="434" w:author="§.opiékoiíkkoíikoíi" w:date="2018-05-27T13:21:00Z"/>
              </w:rPr>
            </w:pPr>
            <w:ins w:id="435" w:author="§.opiékoiíkkoíikoíi" w:date="2018-05-27T13:21:00Z">
              <w:r>
                <w:t>082020</w:t>
              </w:r>
            </w:ins>
          </w:p>
        </w:tc>
      </w:tr>
      <w:tr w:rsidR="00933293" w:rsidRPr="00944A9E" w:rsidTr="00AC6723">
        <w:tblPrEx>
          <w:jc w:val="center"/>
          <w:tblInd w:w="0" w:type="dxa"/>
        </w:tblPrEx>
        <w:trPr>
          <w:gridBefore w:val="1"/>
          <w:wBefore w:w="452" w:type="dxa"/>
          <w:jc w:val="center"/>
          <w:ins w:id="436" w:author="§.opiékoiíkkoíikoíi" w:date="2018-05-27T13:21:00Z"/>
        </w:trPr>
        <w:tc>
          <w:tcPr>
            <w:tcW w:w="5415" w:type="dxa"/>
            <w:gridSpan w:val="5"/>
            <w:shd w:val="clear" w:color="auto" w:fill="F7CAAC"/>
          </w:tcPr>
          <w:p w:rsidR="00933293" w:rsidRPr="00944A9E" w:rsidRDefault="00933293" w:rsidP="005B0326">
            <w:pPr>
              <w:jc w:val="both"/>
              <w:rPr>
                <w:ins w:id="437" w:author="§.opiékoiíkkoíikoíi" w:date="2018-05-27T13:21:00Z"/>
              </w:rPr>
            </w:pPr>
            <w:ins w:id="438" w:author="§.opiékoiíkkoíikoíi" w:date="2018-05-27T13:21:00Z">
              <w:r w:rsidRPr="00944A9E">
                <w:rPr>
                  <w:b/>
                </w:rPr>
                <w:t>Další současná působení jako akademický pracovník na jiných VŠ</w:t>
              </w:r>
            </w:ins>
          </w:p>
        </w:tc>
        <w:tc>
          <w:tcPr>
            <w:tcW w:w="1703" w:type="dxa"/>
            <w:gridSpan w:val="2"/>
            <w:shd w:val="clear" w:color="auto" w:fill="F7CAAC"/>
          </w:tcPr>
          <w:p w:rsidR="00933293" w:rsidRPr="00944A9E" w:rsidRDefault="00933293" w:rsidP="005B0326">
            <w:pPr>
              <w:jc w:val="both"/>
              <w:rPr>
                <w:ins w:id="439" w:author="§.opiékoiíkkoíikoíi" w:date="2018-05-27T13:21:00Z"/>
                <w:b/>
              </w:rPr>
            </w:pPr>
            <w:ins w:id="440" w:author="§.opiékoiíkkoíikoíi" w:date="2018-05-27T13:21:00Z">
              <w:r w:rsidRPr="00944A9E">
                <w:rPr>
                  <w:b/>
                </w:rPr>
                <w:t>typ prac. vztahu</w:t>
              </w:r>
            </w:ins>
          </w:p>
        </w:tc>
        <w:tc>
          <w:tcPr>
            <w:tcW w:w="2689" w:type="dxa"/>
            <w:gridSpan w:val="6"/>
            <w:shd w:val="clear" w:color="auto" w:fill="F7CAAC"/>
          </w:tcPr>
          <w:p w:rsidR="00933293" w:rsidRPr="00944A9E" w:rsidRDefault="00933293" w:rsidP="005B0326">
            <w:pPr>
              <w:jc w:val="both"/>
              <w:rPr>
                <w:ins w:id="441" w:author="§.opiékoiíkkoíikoíi" w:date="2018-05-27T13:21:00Z"/>
                <w:b/>
              </w:rPr>
            </w:pPr>
            <w:ins w:id="442" w:author="§.opiékoiíkkoíikoíi" w:date="2018-05-27T13:21:00Z">
              <w:r w:rsidRPr="00944A9E">
                <w:rPr>
                  <w:b/>
                </w:rPr>
                <w:t>rozsah</w:t>
              </w:r>
            </w:ins>
          </w:p>
        </w:tc>
      </w:tr>
      <w:tr w:rsidR="00933293" w:rsidRPr="00944A9E" w:rsidTr="00AC6723">
        <w:tblPrEx>
          <w:jc w:val="center"/>
          <w:tblInd w:w="0" w:type="dxa"/>
        </w:tblPrEx>
        <w:trPr>
          <w:gridBefore w:val="1"/>
          <w:wBefore w:w="452" w:type="dxa"/>
          <w:jc w:val="center"/>
          <w:ins w:id="443" w:author="§.opiékoiíkkoíikoíi" w:date="2018-05-27T13:21:00Z"/>
        </w:trPr>
        <w:tc>
          <w:tcPr>
            <w:tcW w:w="5415" w:type="dxa"/>
            <w:gridSpan w:val="5"/>
          </w:tcPr>
          <w:p w:rsidR="00933293" w:rsidRPr="00944A9E" w:rsidRDefault="00933293" w:rsidP="005B0326">
            <w:pPr>
              <w:jc w:val="both"/>
              <w:rPr>
                <w:ins w:id="444" w:author="§.opiékoiíkkoíikoíi" w:date="2018-05-27T13:21:00Z"/>
              </w:rPr>
            </w:pPr>
            <w:ins w:id="445" w:author="§.opiékoiíkkoíikoíi" w:date="2018-05-27T13:21:00Z">
              <w:r w:rsidRPr="00944A9E">
                <w:t>Fakulta sportovních studií MU, Brno</w:t>
              </w:r>
            </w:ins>
          </w:p>
        </w:tc>
        <w:tc>
          <w:tcPr>
            <w:tcW w:w="1703" w:type="dxa"/>
            <w:gridSpan w:val="2"/>
          </w:tcPr>
          <w:p w:rsidR="00933293" w:rsidRPr="00944A9E" w:rsidRDefault="00933293" w:rsidP="005B0326">
            <w:pPr>
              <w:jc w:val="both"/>
              <w:rPr>
                <w:ins w:id="446" w:author="§.opiékoiíkkoíikoíi" w:date="2018-05-27T13:21:00Z"/>
              </w:rPr>
            </w:pPr>
            <w:ins w:id="447" w:author="§.opiékoiíkkoíikoíi" w:date="2018-05-27T13:21:00Z">
              <w:r w:rsidRPr="00944A9E">
                <w:t>pp</w:t>
              </w:r>
              <w:r>
                <w:t>.</w:t>
              </w:r>
            </w:ins>
          </w:p>
        </w:tc>
        <w:tc>
          <w:tcPr>
            <w:tcW w:w="2689" w:type="dxa"/>
            <w:gridSpan w:val="6"/>
          </w:tcPr>
          <w:p w:rsidR="00933293" w:rsidRPr="00944A9E" w:rsidRDefault="00933293" w:rsidP="005B0326">
            <w:pPr>
              <w:jc w:val="both"/>
              <w:rPr>
                <w:ins w:id="448" w:author="§.opiékoiíkkoíikoíi" w:date="2018-05-27T13:21:00Z"/>
              </w:rPr>
            </w:pPr>
            <w:ins w:id="449" w:author="§.opiékoiíkkoíikoíi" w:date="2018-05-27T13:21:00Z">
              <w:r w:rsidRPr="00944A9E">
                <w:t>40</w:t>
              </w:r>
              <w:r>
                <w:t xml:space="preserve"> h.</w:t>
              </w:r>
            </w:ins>
          </w:p>
        </w:tc>
      </w:tr>
      <w:tr w:rsidR="00933293" w:rsidRPr="00944A9E" w:rsidTr="00AC6723">
        <w:tblPrEx>
          <w:jc w:val="center"/>
          <w:tblInd w:w="0" w:type="dxa"/>
        </w:tblPrEx>
        <w:trPr>
          <w:gridBefore w:val="1"/>
          <w:wBefore w:w="452" w:type="dxa"/>
          <w:jc w:val="center"/>
          <w:ins w:id="450" w:author="§.opiékoiíkkoíikoíi" w:date="2018-05-27T13:21:00Z"/>
        </w:trPr>
        <w:tc>
          <w:tcPr>
            <w:tcW w:w="9807" w:type="dxa"/>
            <w:gridSpan w:val="13"/>
            <w:shd w:val="clear" w:color="auto" w:fill="F7CAAC"/>
          </w:tcPr>
          <w:p w:rsidR="00933293" w:rsidRPr="00944A9E" w:rsidRDefault="00933293" w:rsidP="005B0326">
            <w:pPr>
              <w:jc w:val="both"/>
              <w:rPr>
                <w:ins w:id="451" w:author="§.opiékoiíkkoíikoíi" w:date="2018-05-27T13:21:00Z"/>
              </w:rPr>
            </w:pPr>
            <w:ins w:id="452" w:author="§.opiékoiíkkoíikoíi" w:date="2018-05-27T13:21:00Z">
              <w:r w:rsidRPr="00944A9E">
                <w:rPr>
                  <w:b/>
                </w:rPr>
                <w:t>Předměty příslušného studijního programu a způsob zapojení do jejich výuky, příp. další zapojení do uskutečňování studijního programu</w:t>
              </w:r>
            </w:ins>
          </w:p>
        </w:tc>
      </w:tr>
      <w:tr w:rsidR="00933293" w:rsidRPr="00944A9E" w:rsidTr="00AC6723">
        <w:tblPrEx>
          <w:jc w:val="center"/>
          <w:tblInd w:w="0" w:type="dxa"/>
        </w:tblPrEx>
        <w:trPr>
          <w:gridBefore w:val="1"/>
          <w:wBefore w:w="452" w:type="dxa"/>
          <w:trHeight w:val="195"/>
          <w:jc w:val="center"/>
          <w:ins w:id="453" w:author="§.opiékoiíkkoíikoíi" w:date="2018-05-27T13:21:00Z"/>
        </w:trPr>
        <w:tc>
          <w:tcPr>
            <w:tcW w:w="9807" w:type="dxa"/>
            <w:gridSpan w:val="13"/>
            <w:tcBorders>
              <w:top w:val="nil"/>
            </w:tcBorders>
          </w:tcPr>
          <w:p w:rsidR="00933293" w:rsidRPr="00944A9E" w:rsidRDefault="00933293" w:rsidP="005B0326">
            <w:pPr>
              <w:rPr>
                <w:ins w:id="454" w:author="§.opiékoiíkkoíikoíi" w:date="2018-05-27T13:21:00Z"/>
              </w:rPr>
            </w:pPr>
            <w:ins w:id="455" w:author="§.opiékoiíkkoíikoíi" w:date="2018-05-27T13:21:00Z">
              <w:r>
                <w:t>Základy tělesné kultury, Rozvoj základních lokomocí dítěte (dále viz BIIa).</w:t>
              </w:r>
            </w:ins>
          </w:p>
        </w:tc>
      </w:tr>
      <w:tr w:rsidR="00933293" w:rsidRPr="00944A9E" w:rsidTr="00AC6723">
        <w:tblPrEx>
          <w:jc w:val="center"/>
          <w:tblInd w:w="0" w:type="dxa"/>
        </w:tblPrEx>
        <w:trPr>
          <w:gridBefore w:val="1"/>
          <w:wBefore w:w="452" w:type="dxa"/>
          <w:jc w:val="center"/>
          <w:ins w:id="456" w:author="§.opiékoiíkkoíikoíi" w:date="2018-05-27T13:21:00Z"/>
        </w:trPr>
        <w:tc>
          <w:tcPr>
            <w:tcW w:w="9807" w:type="dxa"/>
            <w:gridSpan w:val="13"/>
            <w:shd w:val="clear" w:color="auto" w:fill="F7CAAC"/>
          </w:tcPr>
          <w:p w:rsidR="00933293" w:rsidRPr="00944A9E" w:rsidRDefault="00933293" w:rsidP="005B0326">
            <w:pPr>
              <w:jc w:val="both"/>
              <w:rPr>
                <w:ins w:id="457" w:author="§.opiékoiíkkoíikoíi" w:date="2018-05-27T13:21:00Z"/>
              </w:rPr>
            </w:pPr>
            <w:ins w:id="458" w:author="§.opiékoiíkkoíikoíi" w:date="2018-05-27T13:21:00Z">
              <w:r w:rsidRPr="00944A9E">
                <w:rPr>
                  <w:b/>
                </w:rPr>
                <w:t xml:space="preserve">Údaje o vzdělání na VŠ </w:t>
              </w:r>
            </w:ins>
          </w:p>
        </w:tc>
      </w:tr>
      <w:tr w:rsidR="00933293" w:rsidRPr="00944A9E" w:rsidTr="00AC6723">
        <w:tblPrEx>
          <w:jc w:val="center"/>
          <w:tblInd w:w="0" w:type="dxa"/>
        </w:tblPrEx>
        <w:trPr>
          <w:gridBefore w:val="1"/>
          <w:wBefore w:w="452" w:type="dxa"/>
          <w:trHeight w:val="1055"/>
          <w:jc w:val="center"/>
          <w:ins w:id="459" w:author="§.opiékoiíkkoíikoíi" w:date="2018-05-27T13:21:00Z"/>
        </w:trPr>
        <w:tc>
          <w:tcPr>
            <w:tcW w:w="9807" w:type="dxa"/>
            <w:gridSpan w:val="13"/>
          </w:tcPr>
          <w:p w:rsidR="00933293" w:rsidRPr="007E0652" w:rsidRDefault="00933293" w:rsidP="005B0326">
            <w:pPr>
              <w:rPr>
                <w:ins w:id="460" w:author="§.opiékoiíkkoíikoíi" w:date="2018-05-27T13:21:00Z"/>
                <w:lang w:eastAsia="en-US"/>
              </w:rPr>
            </w:pPr>
            <w:ins w:id="461" w:author="§.opiékoiíkkoíikoíi" w:date="2018-05-27T13:21:00Z">
              <w:r w:rsidRPr="007E0652">
                <w:rPr>
                  <w:lang w:eastAsia="en-US"/>
                </w:rPr>
                <w:t>2001 PdF MU Brno,  ukončené magisterské studium, obor Učitelství pro 1. stupeň ZŠ, specializace německý jazyk – Mgr.</w:t>
              </w:r>
            </w:ins>
          </w:p>
          <w:p w:rsidR="00933293" w:rsidRPr="007E0652" w:rsidRDefault="00933293" w:rsidP="005B0326">
            <w:pPr>
              <w:rPr>
                <w:ins w:id="462" w:author="§.opiékoiíkkoíikoíi" w:date="2018-05-27T13:21:00Z"/>
                <w:lang w:eastAsia="en-US"/>
              </w:rPr>
            </w:pPr>
            <w:ins w:id="463" w:author="§.opiékoiíkkoíikoíi" w:date="2018-05-27T13:21:00Z">
              <w:r w:rsidRPr="007E0652">
                <w:rPr>
                  <w:lang w:eastAsia="en-US"/>
                </w:rPr>
                <w:t>2005 PdF MU Brno, rigorózní zkouška v oboru Pedagogika – PhDr.</w:t>
              </w:r>
            </w:ins>
          </w:p>
          <w:p w:rsidR="00933293" w:rsidRPr="007E0652" w:rsidRDefault="00933293" w:rsidP="005B0326">
            <w:pPr>
              <w:rPr>
                <w:ins w:id="464" w:author="§.opiékoiíkkoíikoíi" w:date="2018-05-27T13:21:00Z"/>
                <w:lang w:eastAsia="en-US"/>
              </w:rPr>
            </w:pPr>
            <w:ins w:id="465" w:author="§.opiékoiíkkoíikoíi" w:date="2018-05-27T13:21:00Z">
              <w:r w:rsidRPr="007E0652">
                <w:rPr>
                  <w:lang w:eastAsia="en-US"/>
                </w:rPr>
                <w:t xml:space="preserve">2006 PdF MU Brno, </w:t>
              </w:r>
              <w:r w:rsidRPr="00487289">
                <w:t xml:space="preserve">ukončené doktorské studium v oboru </w:t>
              </w:r>
              <w:r w:rsidRPr="007E0652">
                <w:rPr>
                  <w:lang w:eastAsia="en-US"/>
                </w:rPr>
                <w:t>Pedagogika – Ph.D.</w:t>
              </w:r>
            </w:ins>
          </w:p>
          <w:p w:rsidR="00933293" w:rsidRPr="007E0652" w:rsidRDefault="00933293" w:rsidP="005B0326">
            <w:pPr>
              <w:rPr>
                <w:ins w:id="466" w:author="§.opiékoiíkkoíikoíi" w:date="2018-05-27T13:21:00Z"/>
                <w:lang w:val="de-DE" w:eastAsia="en-US"/>
              </w:rPr>
            </w:pPr>
            <w:ins w:id="467" w:author="§.opiékoiíkkoíikoíi" w:date="2018-05-27T13:21:00Z">
              <w:r w:rsidRPr="007E0652">
                <w:rPr>
                  <w:lang w:val="de-DE" w:eastAsia="en-US"/>
                </w:rPr>
                <w:t>2008 FF MU Brno, funkční studium školského managementu II</w:t>
              </w:r>
            </w:ins>
          </w:p>
          <w:p w:rsidR="00933293" w:rsidRPr="00944A9E" w:rsidRDefault="00933293" w:rsidP="005B0326">
            <w:pPr>
              <w:jc w:val="both"/>
              <w:rPr>
                <w:ins w:id="468" w:author="§.opiékoiíkkoíikoíi" w:date="2018-05-27T13:21:00Z"/>
              </w:rPr>
            </w:pPr>
          </w:p>
        </w:tc>
      </w:tr>
      <w:tr w:rsidR="00933293" w:rsidRPr="00944A9E" w:rsidTr="00AC6723">
        <w:tblPrEx>
          <w:jc w:val="center"/>
          <w:tblInd w:w="0" w:type="dxa"/>
        </w:tblPrEx>
        <w:trPr>
          <w:gridBefore w:val="1"/>
          <w:wBefore w:w="452" w:type="dxa"/>
          <w:jc w:val="center"/>
          <w:ins w:id="469" w:author="§.opiékoiíkkoíikoíi" w:date="2018-05-27T13:21:00Z"/>
        </w:trPr>
        <w:tc>
          <w:tcPr>
            <w:tcW w:w="9807" w:type="dxa"/>
            <w:gridSpan w:val="13"/>
            <w:shd w:val="clear" w:color="auto" w:fill="F7CAAC"/>
          </w:tcPr>
          <w:p w:rsidR="00933293" w:rsidRPr="00944A9E" w:rsidRDefault="00933293" w:rsidP="005B0326">
            <w:pPr>
              <w:jc w:val="both"/>
              <w:rPr>
                <w:ins w:id="470" w:author="§.opiékoiíkkoíikoíi" w:date="2018-05-27T13:21:00Z"/>
                <w:b/>
              </w:rPr>
            </w:pPr>
            <w:ins w:id="471" w:author="§.opiékoiíkkoíikoíi" w:date="2018-05-27T13:21:00Z">
              <w:r w:rsidRPr="00944A9E">
                <w:rPr>
                  <w:b/>
                </w:rPr>
                <w:t>Údaje o odborném působení od absolvování VŠ</w:t>
              </w:r>
            </w:ins>
          </w:p>
        </w:tc>
      </w:tr>
      <w:tr w:rsidR="00933293" w:rsidRPr="00944A9E" w:rsidTr="00AC6723">
        <w:tblPrEx>
          <w:jc w:val="center"/>
          <w:tblInd w:w="0" w:type="dxa"/>
        </w:tblPrEx>
        <w:trPr>
          <w:gridBefore w:val="1"/>
          <w:wBefore w:w="452" w:type="dxa"/>
          <w:trHeight w:val="1327"/>
          <w:jc w:val="center"/>
          <w:ins w:id="472" w:author="§.opiékoiíkkoíikoíi" w:date="2018-05-27T13:21:00Z"/>
        </w:trPr>
        <w:tc>
          <w:tcPr>
            <w:tcW w:w="9807" w:type="dxa"/>
            <w:gridSpan w:val="13"/>
          </w:tcPr>
          <w:p w:rsidR="00933293" w:rsidRPr="007E0652" w:rsidRDefault="00933293" w:rsidP="005B0326">
            <w:pPr>
              <w:rPr>
                <w:ins w:id="473" w:author="§.opiékoiíkkoíikoíi" w:date="2018-05-27T13:21:00Z"/>
                <w:lang w:eastAsia="en-US"/>
              </w:rPr>
            </w:pPr>
            <w:ins w:id="474" w:author="§.opiékoiíkkoíikoíi" w:date="2018-05-27T13:21:00Z">
              <w:r w:rsidRPr="007E0652">
                <w:rPr>
                  <w:lang w:eastAsia="en-US"/>
                </w:rPr>
                <w:t>2005 – 2005 VUT Brno, lektor</w:t>
              </w:r>
            </w:ins>
          </w:p>
          <w:p w:rsidR="00933293" w:rsidRPr="00944A9E" w:rsidRDefault="00933293" w:rsidP="005B0326">
            <w:pPr>
              <w:rPr>
                <w:ins w:id="475" w:author="§.opiékoiíkkoíikoíi" w:date="2018-05-27T13:21:00Z"/>
              </w:rPr>
            </w:pPr>
            <w:ins w:id="476" w:author="§.opiékoiíkkoíikoíi" w:date="2018-05-27T13:21:00Z">
              <w:r w:rsidRPr="007E0652">
                <w:rPr>
                  <w:lang w:eastAsia="en-US"/>
                </w:rPr>
                <w:t>2002 – 2007 Vyšší odborná škola sociálně právní v Brně, učitel</w:t>
              </w:r>
              <w:r w:rsidRPr="007E0652">
                <w:rPr>
                  <w:lang w:eastAsia="en-US"/>
                </w:rPr>
                <w:br/>
                <w:t>2005 – dosud Fakulta sportovních studií MU v Brně, odborný asistent</w:t>
              </w:r>
              <w:r w:rsidRPr="007E0652">
                <w:rPr>
                  <w:lang w:eastAsia="en-US"/>
                </w:rPr>
                <w:br/>
                <w:t>2005 – dosud PdF MU v Brně, oborný asistent</w:t>
              </w:r>
              <w:r w:rsidRPr="007E0652">
                <w:rPr>
                  <w:lang w:eastAsia="en-US"/>
                </w:rPr>
                <w:br/>
              </w:r>
            </w:ins>
          </w:p>
        </w:tc>
      </w:tr>
      <w:tr w:rsidR="00933293" w:rsidRPr="00944A9E" w:rsidTr="00AC6723">
        <w:tblPrEx>
          <w:jc w:val="center"/>
          <w:tblInd w:w="0" w:type="dxa"/>
        </w:tblPrEx>
        <w:trPr>
          <w:gridBefore w:val="1"/>
          <w:wBefore w:w="452" w:type="dxa"/>
          <w:trHeight w:val="250"/>
          <w:jc w:val="center"/>
          <w:ins w:id="477" w:author="§.opiékoiíkkoíikoíi" w:date="2018-05-27T13:21:00Z"/>
        </w:trPr>
        <w:tc>
          <w:tcPr>
            <w:tcW w:w="9807" w:type="dxa"/>
            <w:gridSpan w:val="13"/>
            <w:shd w:val="clear" w:color="auto" w:fill="F7CAAC"/>
          </w:tcPr>
          <w:p w:rsidR="00933293" w:rsidRPr="00944A9E" w:rsidRDefault="00933293" w:rsidP="005B0326">
            <w:pPr>
              <w:jc w:val="both"/>
              <w:rPr>
                <w:ins w:id="478" w:author="§.opiékoiíkkoíikoíi" w:date="2018-05-27T13:21:00Z"/>
              </w:rPr>
            </w:pPr>
            <w:ins w:id="479" w:author="§.opiékoiíkkoíikoíi" w:date="2018-05-27T13:21:00Z">
              <w:r w:rsidRPr="00944A9E">
                <w:rPr>
                  <w:b/>
                </w:rPr>
                <w:t>Zkušenosti s vedením kvalifikačních a rigorózních prací</w:t>
              </w:r>
            </w:ins>
          </w:p>
        </w:tc>
      </w:tr>
      <w:tr w:rsidR="00933293" w:rsidRPr="00944A9E" w:rsidTr="00AC6723">
        <w:tblPrEx>
          <w:jc w:val="center"/>
          <w:tblInd w:w="0" w:type="dxa"/>
        </w:tblPrEx>
        <w:trPr>
          <w:gridBefore w:val="1"/>
          <w:wBefore w:w="452" w:type="dxa"/>
          <w:trHeight w:val="491"/>
          <w:jc w:val="center"/>
          <w:ins w:id="480" w:author="§.opiékoiíkkoíikoíi" w:date="2018-05-27T13:21:00Z"/>
        </w:trPr>
        <w:tc>
          <w:tcPr>
            <w:tcW w:w="9807" w:type="dxa"/>
            <w:gridSpan w:val="13"/>
          </w:tcPr>
          <w:p w:rsidR="00933293" w:rsidRPr="00944A9E" w:rsidRDefault="00933293" w:rsidP="005B0326">
            <w:pPr>
              <w:jc w:val="both"/>
              <w:rPr>
                <w:ins w:id="481" w:author="§.opiékoiíkkoíikoíi" w:date="2018-05-27T13:21:00Z"/>
              </w:rPr>
            </w:pPr>
            <w:ins w:id="482" w:author="§.opiékoiíkkoíikoíi" w:date="2018-05-27T13:21:00Z">
              <w:r w:rsidRPr="00944A9E">
                <w:t>1 úspěšně obhájené bakalářská práce, 29 úspěšně obhájených diplomových prací, konzultant disertační práce</w:t>
              </w:r>
            </w:ins>
          </w:p>
        </w:tc>
      </w:tr>
      <w:tr w:rsidR="00933293" w:rsidRPr="00944A9E" w:rsidTr="00AC6723">
        <w:tblPrEx>
          <w:jc w:val="center"/>
          <w:tblInd w:w="0" w:type="dxa"/>
        </w:tblPrEx>
        <w:trPr>
          <w:gridBefore w:val="1"/>
          <w:wBefore w:w="452" w:type="dxa"/>
          <w:jc w:val="center"/>
          <w:ins w:id="483" w:author="§.opiékoiíkkoíikoíi" w:date="2018-05-27T13:21:00Z"/>
        </w:trPr>
        <w:tc>
          <w:tcPr>
            <w:tcW w:w="2702" w:type="dxa"/>
            <w:gridSpan w:val="2"/>
            <w:tcBorders>
              <w:top w:val="single" w:sz="12" w:space="0" w:color="auto"/>
            </w:tcBorders>
            <w:shd w:val="clear" w:color="auto" w:fill="F7CAAC"/>
          </w:tcPr>
          <w:p w:rsidR="00933293" w:rsidRPr="00944A9E" w:rsidRDefault="00933293" w:rsidP="005B0326">
            <w:pPr>
              <w:jc w:val="both"/>
              <w:rPr>
                <w:ins w:id="484" w:author="§.opiékoiíkkoíikoíi" w:date="2018-05-27T13:21:00Z"/>
              </w:rPr>
            </w:pPr>
            <w:ins w:id="485" w:author="§.opiékoiíkkoíikoíi" w:date="2018-05-27T13:21:00Z">
              <w:r w:rsidRPr="00944A9E">
                <w:rPr>
                  <w:b/>
                </w:rPr>
                <w:t xml:space="preserve">Obor habilitačního řízení </w:t>
              </w:r>
            </w:ins>
          </w:p>
        </w:tc>
        <w:tc>
          <w:tcPr>
            <w:tcW w:w="2245" w:type="dxa"/>
            <w:gridSpan w:val="2"/>
            <w:tcBorders>
              <w:top w:val="single" w:sz="12" w:space="0" w:color="auto"/>
            </w:tcBorders>
            <w:shd w:val="clear" w:color="auto" w:fill="F7CAAC"/>
          </w:tcPr>
          <w:p w:rsidR="00933293" w:rsidRPr="00944A9E" w:rsidRDefault="00933293" w:rsidP="005B0326">
            <w:pPr>
              <w:jc w:val="both"/>
              <w:rPr>
                <w:ins w:id="486" w:author="§.opiékoiíkkoíikoíi" w:date="2018-05-27T13:21:00Z"/>
              </w:rPr>
            </w:pPr>
            <w:ins w:id="487" w:author="§.opiékoiíkkoíikoíi" w:date="2018-05-27T13:21:00Z">
              <w:r w:rsidRPr="00944A9E">
                <w:rPr>
                  <w:b/>
                </w:rPr>
                <w:t>Rok udělení hodnosti</w:t>
              </w:r>
            </w:ins>
          </w:p>
        </w:tc>
        <w:tc>
          <w:tcPr>
            <w:tcW w:w="2248" w:type="dxa"/>
            <w:gridSpan w:val="4"/>
            <w:tcBorders>
              <w:top w:val="single" w:sz="12" w:space="0" w:color="auto"/>
              <w:right w:val="single" w:sz="12" w:space="0" w:color="auto"/>
            </w:tcBorders>
            <w:shd w:val="clear" w:color="auto" w:fill="F7CAAC"/>
          </w:tcPr>
          <w:p w:rsidR="00933293" w:rsidRPr="00944A9E" w:rsidRDefault="00933293" w:rsidP="005B0326">
            <w:pPr>
              <w:jc w:val="both"/>
              <w:rPr>
                <w:ins w:id="488" w:author="§.opiékoiíkkoíikoíi" w:date="2018-05-27T13:21:00Z"/>
              </w:rPr>
            </w:pPr>
            <w:ins w:id="489" w:author="§.opiékoiíkkoíikoíi" w:date="2018-05-27T13:21:00Z">
              <w:r w:rsidRPr="00944A9E">
                <w:rPr>
                  <w:b/>
                </w:rPr>
                <w:t>Řízení konáno na VŠ</w:t>
              </w:r>
            </w:ins>
          </w:p>
        </w:tc>
        <w:tc>
          <w:tcPr>
            <w:tcW w:w="2612" w:type="dxa"/>
            <w:gridSpan w:val="5"/>
            <w:tcBorders>
              <w:top w:val="single" w:sz="12" w:space="0" w:color="auto"/>
              <w:left w:val="single" w:sz="12" w:space="0" w:color="auto"/>
            </w:tcBorders>
            <w:shd w:val="clear" w:color="auto" w:fill="F7CAAC"/>
          </w:tcPr>
          <w:p w:rsidR="00933293" w:rsidRPr="00944A9E" w:rsidRDefault="00933293" w:rsidP="005B0326">
            <w:pPr>
              <w:jc w:val="both"/>
              <w:rPr>
                <w:ins w:id="490" w:author="§.opiékoiíkkoíikoíi" w:date="2018-05-27T13:21:00Z"/>
                <w:b/>
              </w:rPr>
            </w:pPr>
            <w:ins w:id="491" w:author="§.opiékoiíkkoíikoíi" w:date="2018-05-27T13:21:00Z">
              <w:r w:rsidRPr="00944A9E">
                <w:rPr>
                  <w:b/>
                </w:rPr>
                <w:t>Ohlasy publikací</w:t>
              </w:r>
            </w:ins>
          </w:p>
        </w:tc>
      </w:tr>
      <w:tr w:rsidR="00933293" w:rsidRPr="00944A9E" w:rsidTr="00AC6723">
        <w:tblPrEx>
          <w:jc w:val="center"/>
          <w:tblInd w:w="0" w:type="dxa"/>
        </w:tblPrEx>
        <w:trPr>
          <w:gridBefore w:val="1"/>
          <w:wBefore w:w="452" w:type="dxa"/>
          <w:jc w:val="center"/>
          <w:ins w:id="492" w:author="§.opiékoiíkkoíikoíi" w:date="2018-05-27T13:21:00Z"/>
        </w:trPr>
        <w:tc>
          <w:tcPr>
            <w:tcW w:w="2702" w:type="dxa"/>
            <w:gridSpan w:val="2"/>
          </w:tcPr>
          <w:p w:rsidR="00933293" w:rsidRPr="00944A9E" w:rsidRDefault="00933293" w:rsidP="005B0326">
            <w:pPr>
              <w:jc w:val="both"/>
              <w:rPr>
                <w:ins w:id="493" w:author="§.opiékoiíkkoíikoíi" w:date="2018-05-27T13:21:00Z"/>
              </w:rPr>
            </w:pPr>
          </w:p>
        </w:tc>
        <w:tc>
          <w:tcPr>
            <w:tcW w:w="2245" w:type="dxa"/>
            <w:gridSpan w:val="2"/>
          </w:tcPr>
          <w:p w:rsidR="00933293" w:rsidRPr="00944A9E" w:rsidRDefault="00933293" w:rsidP="005B0326">
            <w:pPr>
              <w:jc w:val="both"/>
              <w:rPr>
                <w:ins w:id="494" w:author="§.opiékoiíkkoíikoíi" w:date="2018-05-27T13:21:00Z"/>
              </w:rPr>
            </w:pPr>
          </w:p>
        </w:tc>
        <w:tc>
          <w:tcPr>
            <w:tcW w:w="2248" w:type="dxa"/>
            <w:gridSpan w:val="4"/>
            <w:tcBorders>
              <w:right w:val="single" w:sz="12" w:space="0" w:color="auto"/>
            </w:tcBorders>
          </w:tcPr>
          <w:p w:rsidR="00933293" w:rsidRPr="00944A9E" w:rsidRDefault="00933293" w:rsidP="005B0326">
            <w:pPr>
              <w:jc w:val="both"/>
              <w:rPr>
                <w:ins w:id="495" w:author="§.opiékoiíkkoíikoíi" w:date="2018-05-27T13:21:00Z"/>
              </w:rPr>
            </w:pPr>
          </w:p>
        </w:tc>
        <w:tc>
          <w:tcPr>
            <w:tcW w:w="632" w:type="dxa"/>
            <w:tcBorders>
              <w:left w:val="single" w:sz="12" w:space="0" w:color="auto"/>
            </w:tcBorders>
            <w:shd w:val="clear" w:color="auto" w:fill="F7CAAC"/>
          </w:tcPr>
          <w:p w:rsidR="00933293" w:rsidRPr="00944A9E" w:rsidRDefault="00933293" w:rsidP="005B0326">
            <w:pPr>
              <w:jc w:val="both"/>
              <w:rPr>
                <w:ins w:id="496" w:author="§.opiékoiíkkoíikoíi" w:date="2018-05-27T13:21:00Z"/>
                <w:sz w:val="18"/>
                <w:szCs w:val="18"/>
              </w:rPr>
            </w:pPr>
            <w:ins w:id="497" w:author="§.opiékoiíkkoíikoíi" w:date="2018-05-27T13:21:00Z">
              <w:r w:rsidRPr="00944A9E">
                <w:rPr>
                  <w:b/>
                  <w:sz w:val="18"/>
                  <w:szCs w:val="18"/>
                </w:rPr>
                <w:t>WOS</w:t>
              </w:r>
            </w:ins>
          </w:p>
        </w:tc>
        <w:tc>
          <w:tcPr>
            <w:tcW w:w="708" w:type="dxa"/>
            <w:gridSpan w:val="2"/>
            <w:shd w:val="clear" w:color="auto" w:fill="F7CAAC"/>
          </w:tcPr>
          <w:p w:rsidR="00933293" w:rsidRPr="00944A9E" w:rsidRDefault="00933293" w:rsidP="005B0326">
            <w:pPr>
              <w:jc w:val="both"/>
              <w:rPr>
                <w:ins w:id="498" w:author="§.opiékoiíkkoíikoíi" w:date="2018-05-27T13:21:00Z"/>
                <w:sz w:val="18"/>
                <w:szCs w:val="18"/>
              </w:rPr>
            </w:pPr>
            <w:ins w:id="499" w:author="§.opiékoiíkkoíikoíi" w:date="2018-05-27T13:21:00Z">
              <w:r w:rsidRPr="00944A9E">
                <w:rPr>
                  <w:b/>
                  <w:sz w:val="18"/>
                  <w:szCs w:val="18"/>
                </w:rPr>
                <w:t>Scopus</w:t>
              </w:r>
            </w:ins>
          </w:p>
        </w:tc>
        <w:tc>
          <w:tcPr>
            <w:tcW w:w="1272" w:type="dxa"/>
            <w:gridSpan w:val="2"/>
            <w:shd w:val="clear" w:color="auto" w:fill="F7CAAC"/>
          </w:tcPr>
          <w:p w:rsidR="00933293" w:rsidRPr="00944A9E" w:rsidRDefault="00933293" w:rsidP="005B0326">
            <w:pPr>
              <w:jc w:val="both"/>
              <w:rPr>
                <w:ins w:id="500" w:author="§.opiékoiíkkoíikoíi" w:date="2018-05-27T13:21:00Z"/>
                <w:sz w:val="18"/>
                <w:szCs w:val="18"/>
              </w:rPr>
            </w:pPr>
            <w:ins w:id="501" w:author="§.opiékoiíkkoíikoíi" w:date="2018-05-27T13:21:00Z">
              <w:r w:rsidRPr="00944A9E">
                <w:rPr>
                  <w:b/>
                  <w:sz w:val="18"/>
                  <w:szCs w:val="18"/>
                </w:rPr>
                <w:t>ostatní</w:t>
              </w:r>
            </w:ins>
          </w:p>
        </w:tc>
      </w:tr>
      <w:tr w:rsidR="00933293" w:rsidRPr="00944A9E" w:rsidTr="00AC6723">
        <w:tblPrEx>
          <w:jc w:val="center"/>
          <w:tblInd w:w="0" w:type="dxa"/>
        </w:tblPrEx>
        <w:trPr>
          <w:gridBefore w:val="1"/>
          <w:wBefore w:w="452" w:type="dxa"/>
          <w:trHeight w:val="70"/>
          <w:jc w:val="center"/>
          <w:ins w:id="502" w:author="§.opiékoiíkkoíikoíi" w:date="2018-05-27T13:21:00Z"/>
        </w:trPr>
        <w:tc>
          <w:tcPr>
            <w:tcW w:w="2702" w:type="dxa"/>
            <w:gridSpan w:val="2"/>
            <w:shd w:val="clear" w:color="auto" w:fill="F7CAAC"/>
          </w:tcPr>
          <w:p w:rsidR="00933293" w:rsidRPr="00944A9E" w:rsidRDefault="00933293" w:rsidP="005B0326">
            <w:pPr>
              <w:jc w:val="both"/>
              <w:rPr>
                <w:ins w:id="503" w:author="§.opiékoiíkkoíikoíi" w:date="2018-05-27T13:21:00Z"/>
              </w:rPr>
            </w:pPr>
            <w:ins w:id="504" w:author="§.opiékoiíkkoíikoíi" w:date="2018-05-27T13:21:00Z">
              <w:r w:rsidRPr="00944A9E">
                <w:rPr>
                  <w:b/>
                </w:rPr>
                <w:t>Obor jmenovacího řízení</w:t>
              </w:r>
            </w:ins>
          </w:p>
        </w:tc>
        <w:tc>
          <w:tcPr>
            <w:tcW w:w="2245" w:type="dxa"/>
            <w:gridSpan w:val="2"/>
            <w:shd w:val="clear" w:color="auto" w:fill="F7CAAC"/>
          </w:tcPr>
          <w:p w:rsidR="00933293" w:rsidRPr="00944A9E" w:rsidRDefault="00933293" w:rsidP="005B0326">
            <w:pPr>
              <w:jc w:val="both"/>
              <w:rPr>
                <w:ins w:id="505" w:author="§.opiékoiíkkoíikoíi" w:date="2018-05-27T13:21:00Z"/>
              </w:rPr>
            </w:pPr>
            <w:ins w:id="506" w:author="§.opiékoiíkkoíikoíi" w:date="2018-05-27T13:21:00Z">
              <w:r w:rsidRPr="00944A9E">
                <w:rPr>
                  <w:b/>
                </w:rPr>
                <w:t>Rok udělení hodnosti</w:t>
              </w:r>
            </w:ins>
          </w:p>
        </w:tc>
        <w:tc>
          <w:tcPr>
            <w:tcW w:w="2248" w:type="dxa"/>
            <w:gridSpan w:val="4"/>
            <w:tcBorders>
              <w:right w:val="single" w:sz="12" w:space="0" w:color="auto"/>
            </w:tcBorders>
            <w:shd w:val="clear" w:color="auto" w:fill="F7CAAC"/>
          </w:tcPr>
          <w:p w:rsidR="00933293" w:rsidRPr="00944A9E" w:rsidRDefault="00933293" w:rsidP="005B0326">
            <w:pPr>
              <w:jc w:val="both"/>
              <w:rPr>
                <w:ins w:id="507" w:author="§.opiékoiíkkoíikoíi" w:date="2018-05-27T13:21:00Z"/>
              </w:rPr>
            </w:pPr>
            <w:ins w:id="508" w:author="§.opiékoiíkkoíikoíi" w:date="2018-05-27T13:21:00Z">
              <w:r w:rsidRPr="00944A9E">
                <w:rPr>
                  <w:b/>
                </w:rPr>
                <w:t>Řízení konáno na VŠ</w:t>
              </w:r>
            </w:ins>
          </w:p>
        </w:tc>
        <w:tc>
          <w:tcPr>
            <w:tcW w:w="632" w:type="dxa"/>
            <w:vMerge w:val="restart"/>
            <w:tcBorders>
              <w:left w:val="single" w:sz="12" w:space="0" w:color="auto"/>
            </w:tcBorders>
          </w:tcPr>
          <w:p w:rsidR="00933293" w:rsidRPr="00944A9E" w:rsidRDefault="00933293" w:rsidP="005B0326">
            <w:pPr>
              <w:jc w:val="both"/>
              <w:rPr>
                <w:ins w:id="509" w:author="§.opiékoiíkkoíikoíi" w:date="2018-05-27T13:21:00Z"/>
              </w:rPr>
            </w:pPr>
            <w:ins w:id="510" w:author="§.opiékoiíkkoíikoíi" w:date="2018-05-27T13:21:00Z">
              <w:r w:rsidRPr="00944A9E">
                <w:t>0</w:t>
              </w:r>
            </w:ins>
          </w:p>
        </w:tc>
        <w:tc>
          <w:tcPr>
            <w:tcW w:w="708" w:type="dxa"/>
            <w:gridSpan w:val="2"/>
            <w:vMerge w:val="restart"/>
          </w:tcPr>
          <w:p w:rsidR="00933293" w:rsidRPr="00944A9E" w:rsidRDefault="00933293" w:rsidP="005B0326">
            <w:pPr>
              <w:jc w:val="both"/>
              <w:rPr>
                <w:ins w:id="511" w:author="§.opiékoiíkkoíikoíi" w:date="2018-05-27T13:21:00Z"/>
              </w:rPr>
            </w:pPr>
            <w:ins w:id="512" w:author="§.opiékoiíkkoíikoíi" w:date="2018-05-27T13:21:00Z">
              <w:r w:rsidRPr="00944A9E">
                <w:t>0</w:t>
              </w:r>
            </w:ins>
          </w:p>
        </w:tc>
        <w:tc>
          <w:tcPr>
            <w:tcW w:w="1272" w:type="dxa"/>
            <w:gridSpan w:val="2"/>
            <w:vMerge w:val="restart"/>
          </w:tcPr>
          <w:p w:rsidR="00933293" w:rsidRPr="00944A9E" w:rsidRDefault="00933293" w:rsidP="005B0326">
            <w:pPr>
              <w:jc w:val="both"/>
              <w:rPr>
                <w:ins w:id="513" w:author="§.opiékoiíkkoíikoíi" w:date="2018-05-27T13:21:00Z"/>
              </w:rPr>
            </w:pPr>
            <w:ins w:id="514" w:author="§.opiékoiíkkoíikoíi" w:date="2018-05-27T13:21:00Z">
              <w:r w:rsidRPr="00944A9E">
                <w:t>136</w:t>
              </w:r>
            </w:ins>
          </w:p>
        </w:tc>
      </w:tr>
      <w:tr w:rsidR="00933293" w:rsidRPr="00944A9E" w:rsidTr="00AC6723">
        <w:tblPrEx>
          <w:jc w:val="center"/>
          <w:tblInd w:w="0" w:type="dxa"/>
        </w:tblPrEx>
        <w:trPr>
          <w:gridBefore w:val="1"/>
          <w:wBefore w:w="452" w:type="dxa"/>
          <w:trHeight w:val="205"/>
          <w:jc w:val="center"/>
          <w:ins w:id="515" w:author="§.opiékoiíkkoíikoíi" w:date="2018-05-27T13:21:00Z"/>
        </w:trPr>
        <w:tc>
          <w:tcPr>
            <w:tcW w:w="2702" w:type="dxa"/>
            <w:gridSpan w:val="2"/>
          </w:tcPr>
          <w:p w:rsidR="00933293" w:rsidRPr="00944A9E" w:rsidRDefault="00933293" w:rsidP="005B0326">
            <w:pPr>
              <w:jc w:val="both"/>
              <w:rPr>
                <w:ins w:id="516" w:author="§.opiékoiíkkoíikoíi" w:date="2018-05-27T13:21:00Z"/>
              </w:rPr>
            </w:pPr>
          </w:p>
        </w:tc>
        <w:tc>
          <w:tcPr>
            <w:tcW w:w="2245" w:type="dxa"/>
            <w:gridSpan w:val="2"/>
          </w:tcPr>
          <w:p w:rsidR="00933293" w:rsidRPr="00944A9E" w:rsidRDefault="00933293" w:rsidP="005B0326">
            <w:pPr>
              <w:jc w:val="both"/>
              <w:rPr>
                <w:ins w:id="517" w:author="§.opiékoiíkkoíikoíi" w:date="2018-05-27T13:21:00Z"/>
              </w:rPr>
            </w:pPr>
          </w:p>
        </w:tc>
        <w:tc>
          <w:tcPr>
            <w:tcW w:w="2248" w:type="dxa"/>
            <w:gridSpan w:val="4"/>
            <w:tcBorders>
              <w:right w:val="single" w:sz="12" w:space="0" w:color="auto"/>
            </w:tcBorders>
          </w:tcPr>
          <w:p w:rsidR="00933293" w:rsidRPr="00944A9E" w:rsidRDefault="00933293" w:rsidP="005B0326">
            <w:pPr>
              <w:jc w:val="both"/>
              <w:rPr>
                <w:ins w:id="518" w:author="§.opiékoiíkkoíikoíi" w:date="2018-05-27T13:21:00Z"/>
              </w:rPr>
            </w:pPr>
          </w:p>
        </w:tc>
        <w:tc>
          <w:tcPr>
            <w:tcW w:w="632" w:type="dxa"/>
            <w:vMerge/>
            <w:tcBorders>
              <w:left w:val="single" w:sz="12" w:space="0" w:color="auto"/>
            </w:tcBorders>
            <w:vAlign w:val="center"/>
          </w:tcPr>
          <w:p w:rsidR="00933293" w:rsidRPr="00944A9E" w:rsidRDefault="00933293" w:rsidP="005B0326">
            <w:pPr>
              <w:rPr>
                <w:ins w:id="519" w:author="§.opiékoiíkkoíikoíi" w:date="2018-05-27T13:21:00Z"/>
                <w:b/>
              </w:rPr>
            </w:pPr>
          </w:p>
        </w:tc>
        <w:tc>
          <w:tcPr>
            <w:tcW w:w="708" w:type="dxa"/>
            <w:gridSpan w:val="2"/>
            <w:vMerge/>
            <w:vAlign w:val="center"/>
          </w:tcPr>
          <w:p w:rsidR="00933293" w:rsidRPr="00944A9E" w:rsidRDefault="00933293" w:rsidP="005B0326">
            <w:pPr>
              <w:rPr>
                <w:ins w:id="520" w:author="§.opiékoiíkkoíikoíi" w:date="2018-05-27T13:21:00Z"/>
                <w:b/>
              </w:rPr>
            </w:pPr>
          </w:p>
        </w:tc>
        <w:tc>
          <w:tcPr>
            <w:tcW w:w="1272" w:type="dxa"/>
            <w:gridSpan w:val="2"/>
            <w:vMerge/>
            <w:vAlign w:val="center"/>
          </w:tcPr>
          <w:p w:rsidR="00933293" w:rsidRPr="00944A9E" w:rsidRDefault="00933293" w:rsidP="005B0326">
            <w:pPr>
              <w:rPr>
                <w:ins w:id="521" w:author="§.opiékoiíkkoíikoíi" w:date="2018-05-27T13:21:00Z"/>
                <w:b/>
              </w:rPr>
            </w:pPr>
          </w:p>
        </w:tc>
      </w:tr>
      <w:tr w:rsidR="00933293" w:rsidRPr="00944A9E" w:rsidTr="00AC6723">
        <w:tblPrEx>
          <w:jc w:val="center"/>
          <w:tblInd w:w="0" w:type="dxa"/>
        </w:tblPrEx>
        <w:trPr>
          <w:gridBefore w:val="1"/>
          <w:wBefore w:w="452" w:type="dxa"/>
          <w:jc w:val="center"/>
          <w:ins w:id="522" w:author="§.opiékoiíkkoíikoíi" w:date="2018-05-27T13:21:00Z"/>
        </w:trPr>
        <w:tc>
          <w:tcPr>
            <w:tcW w:w="9807" w:type="dxa"/>
            <w:gridSpan w:val="13"/>
            <w:shd w:val="clear" w:color="auto" w:fill="F7CAAC"/>
          </w:tcPr>
          <w:p w:rsidR="00933293" w:rsidRPr="00944A9E" w:rsidRDefault="00933293" w:rsidP="005B0326">
            <w:pPr>
              <w:jc w:val="both"/>
              <w:rPr>
                <w:ins w:id="523" w:author="§.opiékoiíkkoíikoíi" w:date="2018-05-27T13:21:00Z"/>
                <w:b/>
              </w:rPr>
            </w:pPr>
            <w:ins w:id="524" w:author="§.opiékoiíkkoíikoíi" w:date="2018-05-27T13:21:00Z">
              <w:r w:rsidRPr="00944A9E">
                <w:rPr>
                  <w:b/>
                </w:rPr>
                <w:t xml:space="preserve">Přehled o nejvýznamnější publikační a další tvůrčí činnosti nebo další profesní činnosti u odborníků z praxe vztahující se k zabezpečovaným předmětům </w:t>
              </w:r>
            </w:ins>
          </w:p>
        </w:tc>
      </w:tr>
      <w:tr w:rsidR="00933293" w:rsidRPr="00944A9E" w:rsidTr="00AC6723">
        <w:tblPrEx>
          <w:jc w:val="center"/>
          <w:tblInd w:w="0" w:type="dxa"/>
        </w:tblPrEx>
        <w:trPr>
          <w:gridBefore w:val="1"/>
          <w:wBefore w:w="452" w:type="dxa"/>
          <w:trHeight w:val="70"/>
          <w:jc w:val="center"/>
          <w:ins w:id="525" w:author="§.opiékoiíkkoíikoíi" w:date="2018-05-27T13:21:00Z"/>
        </w:trPr>
        <w:tc>
          <w:tcPr>
            <w:tcW w:w="9807" w:type="dxa"/>
            <w:gridSpan w:val="13"/>
          </w:tcPr>
          <w:p w:rsidR="00933293" w:rsidRPr="00944A9E" w:rsidRDefault="00933293" w:rsidP="005B0326">
            <w:pPr>
              <w:rPr>
                <w:ins w:id="526" w:author="§.opiékoiíkkoíikoíi" w:date="2018-05-27T13:21:00Z"/>
              </w:rPr>
            </w:pPr>
            <w:ins w:id="527" w:author="§.opiékoiíkkoíikoíi" w:date="2018-05-27T13:21:00Z">
              <w:r w:rsidRPr="00944A9E">
                <w:t xml:space="preserve">Havel, J., Janíková, M., Mužík, V., &amp; Mužíková, L. (2016). </w:t>
              </w:r>
              <w:r w:rsidRPr="00944A9E">
                <w:rPr>
                  <w:i/>
                </w:rPr>
                <w:t>Analýza a perspektivy utváření pohybového a výživového režimu žáků na prvním stupni základní školy</w:t>
              </w:r>
              <w:r w:rsidRPr="00944A9E">
                <w:t xml:space="preserve">. Brno: Masarykova univerzita. </w:t>
              </w:r>
            </w:ins>
          </w:p>
          <w:p w:rsidR="00933293" w:rsidRPr="00944A9E" w:rsidRDefault="00933293" w:rsidP="005B0326">
            <w:pPr>
              <w:rPr>
                <w:ins w:id="528" w:author="§.opiékoiíkkoíikoíi" w:date="2018-05-27T13:21:00Z"/>
              </w:rPr>
            </w:pPr>
            <w:ins w:id="529" w:author="§.opiékoiíkkoíikoíi" w:date="2018-05-27T13:21:00Z">
              <w:r w:rsidRPr="00944A9E">
                <w:t xml:space="preserve">Sliacky, J., &amp; Janíková, M. (2013). Spektrum didaktických řídicích stylů ve výuce tělesné výchovy na 2. stupni základní školy. </w:t>
              </w:r>
              <w:r w:rsidRPr="00944A9E">
                <w:rPr>
                  <w:i/>
                </w:rPr>
                <w:t>Studia sportiva.</w:t>
              </w:r>
              <w:r w:rsidRPr="00944A9E">
                <w:t xml:space="preserve"> Brno: Fakulta sportovních studií Masarykovy univerzity. </w:t>
              </w:r>
              <w:r w:rsidR="00AA28EC" w:rsidRPr="00AC6723">
                <w:rPr>
                  <w:i/>
                </w:rPr>
                <w:t>7</w:t>
              </w:r>
              <w:del w:id="530" w:author="Majercikova" w:date="2018-05-29T07:30:00Z">
                <w:r w:rsidR="00AA28EC" w:rsidRPr="00AC6723">
                  <w:rPr>
                    <w:i/>
                  </w:rPr>
                  <w:delText xml:space="preserve"> </w:delText>
                </w:r>
              </w:del>
              <w:r w:rsidRPr="00944A9E">
                <w:t>(1), 81-97.</w:t>
              </w:r>
            </w:ins>
          </w:p>
          <w:p w:rsidR="00933293" w:rsidRPr="00944A9E" w:rsidRDefault="00933293" w:rsidP="005B0326">
            <w:pPr>
              <w:rPr>
                <w:ins w:id="531" w:author="§.opiékoiíkkoíikoíi" w:date="2018-05-27T13:21:00Z"/>
              </w:rPr>
            </w:pPr>
            <w:ins w:id="532" w:author="§.opiékoiíkkoíikoíi" w:date="2018-05-27T13:21:00Z">
              <w:r w:rsidRPr="00944A9E">
                <w:t xml:space="preserve">Janíková, M. (2011). </w:t>
              </w:r>
              <w:r w:rsidRPr="00944A9E">
                <w:rPr>
                  <w:i/>
                </w:rPr>
                <w:t>Interakce a komunikace učitelů tělesné výchovy</w:t>
              </w:r>
              <w:r w:rsidRPr="00944A9E">
                <w:t>. Brno: Paido.</w:t>
              </w:r>
            </w:ins>
          </w:p>
          <w:p w:rsidR="00933293" w:rsidRPr="00944A9E" w:rsidRDefault="00933293" w:rsidP="005B0326">
            <w:pPr>
              <w:rPr>
                <w:ins w:id="533" w:author="§.opiékoiíkkoíikoíi" w:date="2018-05-27T13:21:00Z"/>
              </w:rPr>
            </w:pPr>
          </w:p>
          <w:p w:rsidR="00933293" w:rsidRPr="00944A9E" w:rsidRDefault="00933293" w:rsidP="005B0326">
            <w:pPr>
              <w:rPr>
                <w:ins w:id="534" w:author="§.opiékoiíkkoíikoíi" w:date="2018-05-27T13:21:00Z"/>
              </w:rPr>
            </w:pPr>
          </w:p>
          <w:p w:rsidR="00933293" w:rsidRPr="00944A9E" w:rsidRDefault="00933293" w:rsidP="005B0326">
            <w:pPr>
              <w:rPr>
                <w:ins w:id="535" w:author="§.opiékoiíkkoíikoíi" w:date="2018-05-27T13:21:00Z"/>
                <w:lang w:val="en-US" w:eastAsia="en-US"/>
              </w:rPr>
            </w:pPr>
          </w:p>
        </w:tc>
      </w:tr>
      <w:tr w:rsidR="00933293" w:rsidRPr="00944A9E" w:rsidTr="00AC6723">
        <w:tblPrEx>
          <w:jc w:val="center"/>
          <w:tblInd w:w="0" w:type="dxa"/>
        </w:tblPrEx>
        <w:trPr>
          <w:gridBefore w:val="1"/>
          <w:wBefore w:w="452" w:type="dxa"/>
          <w:trHeight w:val="218"/>
          <w:jc w:val="center"/>
          <w:ins w:id="536" w:author="§.opiékoiíkkoíikoíi" w:date="2018-05-27T13:21:00Z"/>
        </w:trPr>
        <w:tc>
          <w:tcPr>
            <w:tcW w:w="9807" w:type="dxa"/>
            <w:gridSpan w:val="13"/>
            <w:shd w:val="clear" w:color="auto" w:fill="F7CAAC"/>
          </w:tcPr>
          <w:p w:rsidR="00933293" w:rsidRPr="00944A9E" w:rsidRDefault="00933293" w:rsidP="005B0326">
            <w:pPr>
              <w:rPr>
                <w:ins w:id="537" w:author="§.opiékoiíkkoíikoíi" w:date="2018-05-27T13:21:00Z"/>
                <w:b/>
              </w:rPr>
            </w:pPr>
            <w:ins w:id="538" w:author="§.opiékoiíkkoíikoíi" w:date="2018-05-27T13:21:00Z">
              <w:r w:rsidRPr="00944A9E">
                <w:rPr>
                  <w:b/>
                </w:rPr>
                <w:t>Působení v zahraničí</w:t>
              </w:r>
            </w:ins>
          </w:p>
        </w:tc>
      </w:tr>
      <w:tr w:rsidR="00933293" w:rsidRPr="00944A9E" w:rsidTr="00AC6723">
        <w:tblPrEx>
          <w:jc w:val="center"/>
          <w:tblInd w:w="0" w:type="dxa"/>
        </w:tblPrEx>
        <w:trPr>
          <w:gridBefore w:val="1"/>
          <w:wBefore w:w="452" w:type="dxa"/>
          <w:trHeight w:val="1217"/>
          <w:jc w:val="center"/>
          <w:ins w:id="539" w:author="§.opiékoiíkkoíikoíi" w:date="2018-05-27T13:21:00Z"/>
        </w:trPr>
        <w:tc>
          <w:tcPr>
            <w:tcW w:w="9807" w:type="dxa"/>
            <w:gridSpan w:val="13"/>
          </w:tcPr>
          <w:p w:rsidR="00933293" w:rsidRPr="00944A9E" w:rsidRDefault="00933293" w:rsidP="005B0326">
            <w:pPr>
              <w:rPr>
                <w:ins w:id="540" w:author="§.opiékoiíkkoíikoíi" w:date="2018-05-27T13:21:00Z"/>
              </w:rPr>
            </w:pPr>
            <w:ins w:id="541" w:author="§.opiékoiíkkoíikoíi" w:date="2018-05-27T13:21:00Z">
              <w:r w:rsidRPr="00944A9E">
                <w:t>2017 Norsko Institutt for pedagogikk, Fakultet for humaniora og pedagogikk, Universitetet i Agder, Visiting Researcher</w:t>
              </w:r>
            </w:ins>
          </w:p>
        </w:tc>
      </w:tr>
      <w:tr w:rsidR="00933293" w:rsidRPr="00944A9E" w:rsidTr="00AC6723">
        <w:tblPrEx>
          <w:jc w:val="center"/>
          <w:tblInd w:w="0" w:type="dxa"/>
        </w:tblPrEx>
        <w:trPr>
          <w:gridBefore w:val="1"/>
          <w:wBefore w:w="452" w:type="dxa"/>
          <w:trHeight w:val="412"/>
          <w:jc w:val="center"/>
          <w:ins w:id="542" w:author="§.opiékoiíkkoíikoíi" w:date="2018-05-27T13:21:00Z"/>
        </w:trPr>
        <w:tc>
          <w:tcPr>
            <w:tcW w:w="1873" w:type="dxa"/>
            <w:shd w:val="clear" w:color="auto" w:fill="F7CAAC"/>
          </w:tcPr>
          <w:p w:rsidR="00933293" w:rsidRPr="00944A9E" w:rsidRDefault="00933293" w:rsidP="005B0326">
            <w:pPr>
              <w:jc w:val="both"/>
              <w:rPr>
                <w:ins w:id="543" w:author="§.opiékoiíkkoíikoíi" w:date="2018-05-27T13:21:00Z"/>
                <w:b/>
              </w:rPr>
            </w:pPr>
            <w:ins w:id="544" w:author="§.opiékoiíkkoíikoíi" w:date="2018-05-27T13:21:00Z">
              <w:r w:rsidRPr="00944A9E">
                <w:rPr>
                  <w:b/>
                </w:rPr>
                <w:t xml:space="preserve">Podpis </w:t>
              </w:r>
            </w:ins>
          </w:p>
        </w:tc>
        <w:tc>
          <w:tcPr>
            <w:tcW w:w="4536" w:type="dxa"/>
            <w:gridSpan w:val="5"/>
          </w:tcPr>
          <w:p w:rsidR="00933293" w:rsidRPr="00944A9E" w:rsidRDefault="00933293" w:rsidP="005B0326">
            <w:pPr>
              <w:jc w:val="both"/>
              <w:rPr>
                <w:ins w:id="545" w:author="§.opiékoiíkkoíikoíi" w:date="2018-05-27T13:21:00Z"/>
              </w:rPr>
            </w:pPr>
            <w:ins w:id="546" w:author="§.opiékoiíkkoíikoíi" w:date="2018-05-27T13:21:00Z">
              <w:r>
                <w:t>Marcela Janíková, v. r.</w:t>
              </w:r>
            </w:ins>
          </w:p>
        </w:tc>
        <w:tc>
          <w:tcPr>
            <w:tcW w:w="786" w:type="dxa"/>
            <w:gridSpan w:val="2"/>
            <w:shd w:val="clear" w:color="auto" w:fill="F7CAAC"/>
          </w:tcPr>
          <w:p w:rsidR="00933293" w:rsidRPr="00944A9E" w:rsidRDefault="00933293" w:rsidP="005B0326">
            <w:pPr>
              <w:jc w:val="both"/>
              <w:rPr>
                <w:ins w:id="547" w:author="§.opiékoiíkkoíikoíi" w:date="2018-05-27T13:21:00Z"/>
              </w:rPr>
            </w:pPr>
            <w:ins w:id="548" w:author="§.opiékoiíkkoíikoíi" w:date="2018-05-27T13:21:00Z">
              <w:r w:rsidRPr="00944A9E">
                <w:rPr>
                  <w:b/>
                </w:rPr>
                <w:t>datum</w:t>
              </w:r>
            </w:ins>
          </w:p>
        </w:tc>
        <w:tc>
          <w:tcPr>
            <w:tcW w:w="2612" w:type="dxa"/>
            <w:gridSpan w:val="5"/>
          </w:tcPr>
          <w:p w:rsidR="00933293" w:rsidRPr="00944A9E" w:rsidRDefault="00933293" w:rsidP="005B0326">
            <w:pPr>
              <w:jc w:val="both"/>
              <w:rPr>
                <w:ins w:id="549" w:author="§.opiékoiíkkoíikoíi" w:date="2018-05-27T13:21:00Z"/>
              </w:rPr>
            </w:pPr>
            <w:ins w:id="550" w:author="§.opiékoiíkkoíikoíi" w:date="2018-05-27T13:21:00Z">
              <w:r>
                <w:t>30. 5. 2018</w:t>
              </w:r>
            </w:ins>
          </w:p>
        </w:tc>
      </w:tr>
    </w:tbl>
    <w:p w:rsidR="00FD292D" w:rsidRDefault="00FD292D">
      <w:pPr>
        <w:rPr>
          <w:ins w:id="551" w:author="§.opiékoiíkkoíikoíi" w:date="2018-05-27T13:21:00Z"/>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AC6723">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AC6723">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AC6723">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AC6723">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AC6723">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Ilona Kočvarová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 Ph.D.</w:t>
            </w:r>
          </w:p>
        </w:tc>
      </w:tr>
      <w:tr w:rsidR="009F15FF" w:rsidRPr="0040774B" w:rsidTr="00AC6723">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1983</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675539" w:rsidP="009F15FF">
            <w:pPr>
              <w:jc w:val="both"/>
              <w:rPr>
                <w:ins w:id="552" w:author="§.opiékoiíkkoíikoíi" w:date="2018-05-25T22:15:00Z"/>
              </w:rPr>
            </w:pPr>
            <w:r>
              <w:t>082021</w:t>
            </w:r>
          </w:p>
          <w:p w:rsidR="007E2171" w:rsidRPr="0040774B" w:rsidRDefault="007E2171" w:rsidP="009F15FF">
            <w:pPr>
              <w:jc w:val="both"/>
            </w:pPr>
          </w:p>
        </w:tc>
      </w:tr>
      <w:tr w:rsidR="009F15FF" w:rsidRPr="0040774B" w:rsidTr="00AC6723">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0820</w:t>
            </w:r>
            <w:r w:rsidR="008F6D43">
              <w:t>2</w:t>
            </w:r>
            <w:r w:rsidR="00675539">
              <w:t>1</w:t>
            </w:r>
          </w:p>
        </w:tc>
      </w:tr>
      <w:tr w:rsidR="009F15FF" w:rsidRPr="0040774B" w:rsidTr="00AC6723">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AC6723">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AC6723">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AC6723">
        <w:trPr>
          <w:trHeight w:val="470"/>
        </w:trPr>
        <w:tc>
          <w:tcPr>
            <w:tcW w:w="9893" w:type="dxa"/>
            <w:gridSpan w:val="11"/>
            <w:tcBorders>
              <w:top w:val="nil"/>
            </w:tcBorders>
          </w:tcPr>
          <w:p w:rsidR="009F15FF" w:rsidRPr="0040774B" w:rsidRDefault="00693E55" w:rsidP="00693E55">
            <w:pPr>
              <w:jc w:val="both"/>
            </w:pPr>
            <w:r w:rsidRPr="0040774B">
              <w:t>Pedagogická evaluace v předškolním vzdělávání</w:t>
            </w:r>
            <w:r w:rsidR="009F15FF" w:rsidRPr="0040774B">
              <w:t xml:space="preserve"> (dále viz BIIa).</w:t>
            </w:r>
          </w:p>
        </w:tc>
      </w:tr>
      <w:tr w:rsidR="009F15FF" w:rsidRPr="0040774B" w:rsidTr="00AC6723">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AC6723">
        <w:trPr>
          <w:trHeight w:val="891"/>
        </w:trPr>
        <w:tc>
          <w:tcPr>
            <w:tcW w:w="9893" w:type="dxa"/>
            <w:gridSpan w:val="11"/>
          </w:tcPr>
          <w:p w:rsidR="009F15FF" w:rsidRPr="0040774B" w:rsidRDefault="009F15FF" w:rsidP="009F15FF">
            <w:pPr>
              <w:rPr>
                <w:color w:val="000000"/>
              </w:rPr>
            </w:pPr>
            <w:r w:rsidRPr="0040774B">
              <w:rPr>
                <w:color w:val="000000"/>
              </w:rPr>
              <w:t>2008 PdF UP Olomouc, ukončené magisterské studium, aprobace pedagogika a základy společenských věd pro SŠ – Mgr.</w:t>
            </w:r>
          </w:p>
          <w:p w:rsidR="009F15FF" w:rsidRPr="0040774B" w:rsidRDefault="009F15FF" w:rsidP="009F15FF">
            <w:pPr>
              <w:rPr>
                <w:color w:val="000000"/>
              </w:rPr>
            </w:pPr>
            <w:r w:rsidRPr="0040774B">
              <w:rPr>
                <w:color w:val="000000"/>
              </w:rPr>
              <w:t>2011 PdF UP Olomouc, ukončené doktorské studium v oboru Pedagogika – Ph.D.</w:t>
            </w:r>
          </w:p>
        </w:tc>
      </w:tr>
      <w:tr w:rsidR="009F15FF" w:rsidRPr="0040774B" w:rsidTr="00AC6723">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AC6723">
        <w:trPr>
          <w:trHeight w:val="1090"/>
        </w:trPr>
        <w:tc>
          <w:tcPr>
            <w:tcW w:w="9893" w:type="dxa"/>
            <w:gridSpan w:val="11"/>
          </w:tcPr>
          <w:p w:rsidR="009F15FF" w:rsidRPr="0040774B" w:rsidRDefault="009F15FF" w:rsidP="009F15FF">
            <w:pPr>
              <w:rPr>
                <w:rFonts w:eastAsia="MS Mincho"/>
              </w:rPr>
            </w:pPr>
            <w:r w:rsidRPr="0040774B">
              <w:rPr>
                <w:rFonts w:eastAsia="MS Mincho"/>
              </w:rPr>
              <w:t>2008 SŠE, Lipník nad Bečvou, učitel</w:t>
            </w:r>
          </w:p>
          <w:p w:rsidR="009F15FF" w:rsidRPr="0040774B" w:rsidRDefault="009F15FF" w:rsidP="009F15FF">
            <w:pPr>
              <w:ind w:left="2832" w:hanging="2832"/>
              <w:rPr>
                <w:rFonts w:eastAsia="MS Mincho"/>
              </w:rPr>
            </w:pPr>
            <w:r w:rsidRPr="0040774B">
              <w:rPr>
                <w:rFonts w:eastAsia="MS Mincho"/>
              </w:rPr>
              <w:t>2009 SPŠS, Olomouc, učitel</w:t>
            </w:r>
          </w:p>
          <w:p w:rsidR="009F15FF" w:rsidRPr="0040774B" w:rsidRDefault="009F15FF" w:rsidP="009F15FF">
            <w:pPr>
              <w:ind w:left="2832" w:hanging="2832"/>
              <w:rPr>
                <w:rFonts w:eastAsia="MS Mincho"/>
              </w:rPr>
            </w:pPr>
            <w:r w:rsidRPr="0040774B">
              <w:rPr>
                <w:rFonts w:eastAsia="MS Mincho"/>
              </w:rPr>
              <w:t>2009 - 2012 SŠOGD, Olomouc, učitel</w:t>
            </w:r>
          </w:p>
          <w:p w:rsidR="009F15FF" w:rsidRPr="0040774B" w:rsidRDefault="009F15FF" w:rsidP="009F15FF">
            <w:pPr>
              <w:ind w:left="2832" w:hanging="2832"/>
              <w:rPr>
                <w:rFonts w:eastAsia="MS Mincho"/>
              </w:rPr>
            </w:pPr>
            <w:r w:rsidRPr="0040774B">
              <w:rPr>
                <w:rFonts w:eastAsia="MS Mincho"/>
              </w:rPr>
              <w:t>2009 - 2012 FTK UP Olomouc, lektor</w:t>
            </w:r>
          </w:p>
          <w:p w:rsidR="009F15FF" w:rsidRPr="0040774B" w:rsidRDefault="009F15FF" w:rsidP="009F15FF">
            <w:pPr>
              <w:ind w:left="2832" w:hanging="2832"/>
              <w:rPr>
                <w:rFonts w:eastAsia="MS Mincho"/>
              </w:rPr>
            </w:pPr>
            <w:r w:rsidRPr="0040774B">
              <w:rPr>
                <w:rFonts w:eastAsia="MS Mincho"/>
              </w:rPr>
              <w:t>2012 - dosud FHS UTB ve Zlíně, odborný asistent</w:t>
            </w:r>
          </w:p>
          <w:p w:rsidR="009F15FF" w:rsidRPr="0040774B" w:rsidRDefault="009F15FF" w:rsidP="009F15FF">
            <w:pPr>
              <w:rPr>
                <w:color w:val="000000"/>
              </w:rPr>
            </w:pPr>
            <w:r w:rsidRPr="0040774B">
              <w:rPr>
                <w:color w:val="000000"/>
              </w:rPr>
              <w:t>Od roku 2016 garant bakalářského studijního programu Specializace v pedagogice: Učitelství odborných předmětů pro střední školy. Program je uskutečňován na FHS UTB ve Zlíně.</w:t>
            </w:r>
          </w:p>
        </w:tc>
      </w:tr>
      <w:tr w:rsidR="009F15FF" w:rsidRPr="0040774B" w:rsidTr="00AC6723">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AC6723">
        <w:trPr>
          <w:trHeight w:val="342"/>
        </w:trPr>
        <w:tc>
          <w:tcPr>
            <w:tcW w:w="9893" w:type="dxa"/>
            <w:gridSpan w:val="11"/>
          </w:tcPr>
          <w:p w:rsidR="009F15FF" w:rsidRPr="0040774B" w:rsidRDefault="009F15FF" w:rsidP="009F15FF">
            <w:pPr>
              <w:jc w:val="both"/>
            </w:pPr>
            <w:r w:rsidRPr="0040774B">
              <w:t>Obhájených 34 bakalářských prací a 45 diplomových prací.</w:t>
            </w:r>
          </w:p>
        </w:tc>
      </w:tr>
      <w:tr w:rsidR="009F15FF" w:rsidRPr="0040774B" w:rsidTr="00AC6723">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AC6723">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AC6723">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r w:rsidRPr="0040774B">
              <w:t>20</w:t>
            </w:r>
          </w:p>
        </w:tc>
      </w:tr>
      <w:tr w:rsidR="009F15FF" w:rsidRPr="0040774B" w:rsidTr="00AC6723">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AC6723">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33293">
        <w:trPr>
          <w:trHeight w:val="70"/>
        </w:trPr>
        <w:tc>
          <w:tcPr>
            <w:tcW w:w="9893" w:type="dxa"/>
            <w:gridSpan w:val="11"/>
          </w:tcPr>
          <w:p w:rsidR="009F15FF" w:rsidRPr="0040774B" w:rsidRDefault="009F15FF" w:rsidP="009F15FF">
            <w:r w:rsidRPr="0040774B">
              <w:t>Soukup, P., &amp; Kočvarová, I. (2016). Velikost a reprezentativita výběrového souboru v kvantitativně orientovaném pedagogickém výzkumu. </w:t>
            </w:r>
            <w:r w:rsidRPr="0040774B">
              <w:rPr>
                <w:i/>
              </w:rPr>
              <w:t>Pedagogická orientace</w:t>
            </w:r>
            <w:r w:rsidRPr="0040774B">
              <w:t>, 26(3), 512–536. </w:t>
            </w:r>
          </w:p>
          <w:p w:rsidR="009F15FF" w:rsidRPr="0040774B" w:rsidRDefault="009F15FF" w:rsidP="009F15FF">
            <w:r w:rsidRPr="0040774B">
              <w:t>Majerčíková, J., Kasáčová, B., &amp; Kočvarová, I. (2015). </w:t>
            </w:r>
            <w:r w:rsidRPr="0040774B">
              <w:rPr>
                <w:i/>
              </w:rPr>
              <w:t>Předškolní edukace a dítě: výzvy pro pedagogickou teorii a výzkum</w:t>
            </w:r>
            <w:r w:rsidRPr="0040774B">
              <w:t>. Zlín: Univerzita Tomáše Bati ve Zlíně, Fakulta humanitních studií.</w:t>
            </w:r>
          </w:p>
          <w:p w:rsidR="009F15FF" w:rsidRPr="0040774B" w:rsidRDefault="009F15FF" w:rsidP="009F15FF">
            <w:r w:rsidRPr="0040774B">
              <w:t>Chráska, M., &amp; Kočvarová, I. (2015). </w:t>
            </w:r>
            <w:r w:rsidRPr="0040774B">
              <w:rPr>
                <w:i/>
              </w:rPr>
              <w:t>Kvantitativní metody sběru dat v pedagogických výzkumech</w:t>
            </w:r>
            <w:r w:rsidRPr="0040774B">
              <w:t>. Zlín: Univerzita Tomáše Bati ve Zlíně, Fakulta humanitních studií.</w:t>
            </w:r>
          </w:p>
          <w:p w:rsidR="009F15FF" w:rsidRPr="0040774B" w:rsidRDefault="009F15FF" w:rsidP="009F15FF">
            <w:r w:rsidRPr="0040774B">
              <w:t>Majerčíková, J. &amp; Kočvarová, I. (2015). Postponement of school attendance as a specific of education in the Czech Republic. </w:t>
            </w:r>
            <w:r w:rsidRPr="0040774B">
              <w:rPr>
                <w:i/>
              </w:rPr>
              <w:t>ICERI2015 Proceedings</w:t>
            </w:r>
            <w:r w:rsidRPr="0040774B">
              <w:t>. 6146-6154.</w:t>
            </w:r>
          </w:p>
          <w:p w:rsidR="009F15FF" w:rsidRPr="0040774B" w:rsidRDefault="009F15FF" w:rsidP="009F15FF">
            <w:r w:rsidRPr="0040774B">
              <w:t>Kočvarová, I., &amp; Majerčíková, J. (2014). Oczekiwania studentów od opiekuna pracy dyplomowej w warunkach czeskiego uniwersytetu. </w:t>
            </w:r>
            <w:r w:rsidRPr="0040774B">
              <w:rPr>
                <w:i/>
              </w:rPr>
              <w:t>Studia Pedagogiczne</w:t>
            </w:r>
            <w:r w:rsidRPr="0040774B">
              <w:t>. </w:t>
            </w:r>
            <w:r w:rsidRPr="002D75B4">
              <w:rPr>
                <w:i/>
              </w:rPr>
              <w:t>24</w:t>
            </w:r>
            <w:r w:rsidR="002D75B4">
              <w:t>(</w:t>
            </w:r>
            <w:r w:rsidRPr="0040774B">
              <w:t>24</w:t>
            </w:r>
            <w:r w:rsidR="002D75B4">
              <w:t>)</w:t>
            </w:r>
            <w:r w:rsidRPr="0040774B">
              <w:t>, 405 – 424.</w:t>
            </w:r>
          </w:p>
          <w:p w:rsidR="009F15FF" w:rsidRPr="0040774B" w:rsidRDefault="009F15FF" w:rsidP="009F15FF">
            <w:r w:rsidRPr="0040774B">
              <w:t>Recenzování vědeckých studií pro časopisy Sociální pedagogika, Pedagogická orientace, ePedagogium, Evaluační teorie a praxe.</w:t>
            </w:r>
          </w:p>
        </w:tc>
      </w:tr>
      <w:tr w:rsidR="009F15FF" w:rsidRPr="0040774B" w:rsidTr="00AC6723">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AC6723">
        <w:trPr>
          <w:trHeight w:val="328"/>
        </w:trPr>
        <w:tc>
          <w:tcPr>
            <w:tcW w:w="9893" w:type="dxa"/>
            <w:gridSpan w:val="11"/>
          </w:tcPr>
          <w:p w:rsidR="009F15FF" w:rsidRPr="0040774B" w:rsidRDefault="009F15FF" w:rsidP="009F15FF">
            <w:r w:rsidRPr="0040774B">
              <w:t>Říjen 2017 - Pracovně-studijní stáž, Anglie, University of Sussex, Brighton</w:t>
            </w:r>
          </w:p>
          <w:p w:rsidR="009F15FF" w:rsidRPr="0040774B" w:rsidRDefault="009F15FF" w:rsidP="009F15FF">
            <w:r w:rsidRPr="0040774B">
              <w:t>Únor 2016 - Účast na workshopu PIPERS Train The Trainer Workshop, Vídeň</w:t>
            </w:r>
          </w:p>
          <w:p w:rsidR="009F15FF" w:rsidRPr="0040774B" w:rsidRDefault="009F15FF" w:rsidP="009F15FF">
            <w:r w:rsidRPr="0040774B">
              <w:t>Březen 2015 – ERASMUS - Slovinsko, Univerzita v Lublani, Lublaň</w:t>
            </w:r>
          </w:p>
          <w:p w:rsidR="009F15FF" w:rsidRPr="0040774B" w:rsidRDefault="009F15FF" w:rsidP="009F15FF">
            <w:r w:rsidRPr="0040774B">
              <w:t>Listopad – prosinec 2014 - Studijní jazykový pobyt Embassy English, Cambridge</w:t>
            </w:r>
          </w:p>
          <w:p w:rsidR="009F15FF" w:rsidRPr="0040774B" w:rsidRDefault="009F15FF" w:rsidP="009F15FF">
            <w:r w:rsidRPr="0040774B">
              <w:t>Duben 2014 – ERASMUS - Slovensko, Univerzita Mateja Bela, Bánská Bystrica</w:t>
            </w:r>
          </w:p>
        </w:tc>
      </w:tr>
      <w:tr w:rsidR="009F15FF" w:rsidRPr="0040774B" w:rsidTr="00AC6723">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DC02FD" w:rsidP="009F15FF">
            <w:pPr>
              <w:jc w:val="both"/>
            </w:pPr>
            <w:r>
              <w:t>Ilona Kočvarová,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DC02FD" w:rsidP="009F15FF">
            <w:pPr>
              <w:jc w:val="both"/>
            </w:pPr>
            <w:r>
              <w:t>30. 5. 2018</w:t>
            </w:r>
          </w:p>
        </w:tc>
      </w:tr>
    </w:tbl>
    <w:p w:rsidR="009F15FF" w:rsidRDefault="009F15FF"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304F1D" w:rsidRPr="00833531" w:rsidTr="00013232">
        <w:tc>
          <w:tcPr>
            <w:tcW w:w="9893" w:type="dxa"/>
            <w:gridSpan w:val="11"/>
            <w:tcBorders>
              <w:bottom w:val="double" w:sz="4" w:space="0" w:color="auto"/>
            </w:tcBorders>
            <w:shd w:val="clear" w:color="auto" w:fill="BDD6EE"/>
          </w:tcPr>
          <w:p w:rsidR="00304F1D" w:rsidRPr="00833531" w:rsidRDefault="00304F1D" w:rsidP="00013232">
            <w:pPr>
              <w:jc w:val="both"/>
              <w:rPr>
                <w:b/>
                <w:sz w:val="28"/>
              </w:rPr>
            </w:pPr>
            <w:r w:rsidRPr="00833531">
              <w:rPr>
                <w:b/>
                <w:sz w:val="28"/>
              </w:rPr>
              <w:t>C-I – Personální zabezpečení</w:t>
            </w:r>
          </w:p>
        </w:tc>
      </w:tr>
      <w:tr w:rsidR="00304F1D" w:rsidRPr="00833531" w:rsidTr="00013232">
        <w:tc>
          <w:tcPr>
            <w:tcW w:w="2552" w:type="dxa"/>
            <w:tcBorders>
              <w:top w:val="double" w:sz="4" w:space="0" w:color="auto"/>
            </w:tcBorders>
            <w:shd w:val="clear" w:color="auto" w:fill="F7CAAC"/>
          </w:tcPr>
          <w:p w:rsidR="00304F1D" w:rsidRPr="00833531" w:rsidRDefault="00304F1D" w:rsidP="00013232">
            <w:pPr>
              <w:jc w:val="both"/>
              <w:rPr>
                <w:b/>
              </w:rPr>
            </w:pPr>
            <w:r w:rsidRPr="00833531">
              <w:rPr>
                <w:b/>
              </w:rPr>
              <w:t>Vysoká škola</w:t>
            </w:r>
          </w:p>
        </w:tc>
        <w:tc>
          <w:tcPr>
            <w:tcW w:w="7341" w:type="dxa"/>
            <w:gridSpan w:val="10"/>
          </w:tcPr>
          <w:p w:rsidR="00304F1D" w:rsidRPr="00833531" w:rsidRDefault="00304F1D" w:rsidP="00013232">
            <w:pPr>
              <w:jc w:val="both"/>
            </w:pPr>
            <w:r>
              <w:t>UTB ve Zlíně</w:t>
            </w:r>
          </w:p>
        </w:tc>
      </w:tr>
      <w:tr w:rsidR="00304F1D" w:rsidRPr="00833531" w:rsidTr="00013232">
        <w:tc>
          <w:tcPr>
            <w:tcW w:w="2552" w:type="dxa"/>
            <w:shd w:val="clear" w:color="auto" w:fill="F7CAAC"/>
          </w:tcPr>
          <w:p w:rsidR="00304F1D" w:rsidRPr="00833531" w:rsidRDefault="00304F1D" w:rsidP="00013232">
            <w:pPr>
              <w:jc w:val="both"/>
              <w:rPr>
                <w:b/>
              </w:rPr>
            </w:pPr>
            <w:r w:rsidRPr="00833531">
              <w:rPr>
                <w:b/>
              </w:rPr>
              <w:t>Součást vysoké školy</w:t>
            </w:r>
          </w:p>
        </w:tc>
        <w:tc>
          <w:tcPr>
            <w:tcW w:w="7341" w:type="dxa"/>
            <w:gridSpan w:val="10"/>
          </w:tcPr>
          <w:p w:rsidR="00304F1D" w:rsidRPr="00833531" w:rsidRDefault="00304F1D" w:rsidP="00013232">
            <w:pPr>
              <w:jc w:val="both"/>
            </w:pPr>
            <w:r>
              <w:t>FHS UTB ve Zlíně</w:t>
            </w:r>
          </w:p>
        </w:tc>
      </w:tr>
      <w:tr w:rsidR="00304F1D" w:rsidRPr="00833531" w:rsidTr="00013232">
        <w:tc>
          <w:tcPr>
            <w:tcW w:w="2552" w:type="dxa"/>
            <w:shd w:val="clear" w:color="auto" w:fill="F7CAAC"/>
          </w:tcPr>
          <w:p w:rsidR="00304F1D" w:rsidRPr="00833531" w:rsidRDefault="00304F1D" w:rsidP="00013232">
            <w:pPr>
              <w:jc w:val="both"/>
              <w:rPr>
                <w:b/>
              </w:rPr>
            </w:pPr>
            <w:r w:rsidRPr="00833531">
              <w:rPr>
                <w:b/>
              </w:rPr>
              <w:t>Název studijního programu</w:t>
            </w:r>
          </w:p>
        </w:tc>
        <w:tc>
          <w:tcPr>
            <w:tcW w:w="7341" w:type="dxa"/>
            <w:gridSpan w:val="10"/>
          </w:tcPr>
          <w:p w:rsidR="00304F1D" w:rsidRPr="00833531" w:rsidRDefault="00304F1D" w:rsidP="00013232">
            <w:pPr>
              <w:jc w:val="both"/>
            </w:pPr>
            <w:r>
              <w:t>Učitelství pro mateřské školy</w:t>
            </w:r>
          </w:p>
        </w:tc>
      </w:tr>
      <w:tr w:rsidR="00304F1D" w:rsidRPr="00833531" w:rsidTr="00013232">
        <w:tc>
          <w:tcPr>
            <w:tcW w:w="2552" w:type="dxa"/>
            <w:shd w:val="clear" w:color="auto" w:fill="F7CAAC"/>
          </w:tcPr>
          <w:p w:rsidR="00304F1D" w:rsidRPr="00833531" w:rsidRDefault="00304F1D" w:rsidP="00013232">
            <w:pPr>
              <w:jc w:val="both"/>
              <w:rPr>
                <w:b/>
              </w:rPr>
            </w:pPr>
            <w:r w:rsidRPr="00833531">
              <w:rPr>
                <w:b/>
              </w:rPr>
              <w:t>Jméno a příjmení</w:t>
            </w:r>
          </w:p>
        </w:tc>
        <w:tc>
          <w:tcPr>
            <w:tcW w:w="4536" w:type="dxa"/>
            <w:gridSpan w:val="5"/>
          </w:tcPr>
          <w:p w:rsidR="00304F1D" w:rsidRPr="00833531" w:rsidRDefault="00304F1D" w:rsidP="00013232">
            <w:pPr>
              <w:jc w:val="both"/>
            </w:pPr>
            <w:r>
              <w:t>Věra Kozáková</w:t>
            </w:r>
          </w:p>
        </w:tc>
        <w:tc>
          <w:tcPr>
            <w:tcW w:w="709" w:type="dxa"/>
            <w:shd w:val="clear" w:color="auto" w:fill="F7CAAC"/>
          </w:tcPr>
          <w:p w:rsidR="00304F1D" w:rsidRPr="00833531" w:rsidRDefault="00304F1D" w:rsidP="00013232">
            <w:pPr>
              <w:jc w:val="both"/>
              <w:rPr>
                <w:b/>
              </w:rPr>
            </w:pPr>
            <w:r w:rsidRPr="00833531">
              <w:rPr>
                <w:b/>
              </w:rPr>
              <w:t>Tituly</w:t>
            </w:r>
          </w:p>
        </w:tc>
        <w:tc>
          <w:tcPr>
            <w:tcW w:w="2096" w:type="dxa"/>
            <w:gridSpan w:val="4"/>
          </w:tcPr>
          <w:p w:rsidR="00304F1D" w:rsidRPr="00833531" w:rsidRDefault="00304F1D" w:rsidP="00013232">
            <w:pPr>
              <w:jc w:val="both"/>
            </w:pPr>
            <w:r>
              <w:t>Mgr., Ph.D.</w:t>
            </w:r>
          </w:p>
        </w:tc>
      </w:tr>
      <w:tr w:rsidR="00304F1D" w:rsidRPr="00833531" w:rsidTr="00013232">
        <w:tc>
          <w:tcPr>
            <w:tcW w:w="2552" w:type="dxa"/>
            <w:shd w:val="clear" w:color="auto" w:fill="F7CAAC"/>
          </w:tcPr>
          <w:p w:rsidR="00304F1D" w:rsidRPr="00833531" w:rsidRDefault="00304F1D" w:rsidP="00013232">
            <w:pPr>
              <w:jc w:val="both"/>
              <w:rPr>
                <w:b/>
              </w:rPr>
            </w:pPr>
            <w:r w:rsidRPr="00833531">
              <w:rPr>
                <w:b/>
              </w:rPr>
              <w:t>Rok narození</w:t>
            </w:r>
          </w:p>
        </w:tc>
        <w:tc>
          <w:tcPr>
            <w:tcW w:w="829" w:type="dxa"/>
          </w:tcPr>
          <w:p w:rsidR="00304F1D" w:rsidRPr="00833531" w:rsidRDefault="00304F1D" w:rsidP="00013232">
            <w:pPr>
              <w:jc w:val="both"/>
            </w:pPr>
            <w:r>
              <w:t>1957</w:t>
            </w:r>
          </w:p>
        </w:tc>
        <w:tc>
          <w:tcPr>
            <w:tcW w:w="1721" w:type="dxa"/>
            <w:shd w:val="clear" w:color="auto" w:fill="F7CAAC"/>
          </w:tcPr>
          <w:p w:rsidR="00304F1D" w:rsidRPr="00833531" w:rsidRDefault="00304F1D" w:rsidP="00013232">
            <w:pPr>
              <w:jc w:val="both"/>
              <w:rPr>
                <w:b/>
              </w:rPr>
            </w:pPr>
            <w:r w:rsidRPr="00833531">
              <w:rPr>
                <w:b/>
              </w:rPr>
              <w:t>typ vztahu k VŠ</w:t>
            </w:r>
          </w:p>
        </w:tc>
        <w:tc>
          <w:tcPr>
            <w:tcW w:w="992" w:type="dxa"/>
            <w:gridSpan w:val="2"/>
          </w:tcPr>
          <w:p w:rsidR="00304F1D" w:rsidRPr="007616E8" w:rsidRDefault="00304F1D" w:rsidP="00013232">
            <w:pPr>
              <w:jc w:val="both"/>
            </w:pPr>
            <w:r w:rsidRPr="007616E8">
              <w:t>pp.</w:t>
            </w:r>
          </w:p>
        </w:tc>
        <w:tc>
          <w:tcPr>
            <w:tcW w:w="994" w:type="dxa"/>
            <w:shd w:val="clear" w:color="auto" w:fill="F7CAAC"/>
          </w:tcPr>
          <w:p w:rsidR="00304F1D" w:rsidRPr="007616E8" w:rsidRDefault="00304F1D" w:rsidP="00013232">
            <w:pPr>
              <w:jc w:val="both"/>
              <w:rPr>
                <w:b/>
              </w:rPr>
            </w:pPr>
            <w:r w:rsidRPr="007616E8">
              <w:rPr>
                <w:b/>
              </w:rPr>
              <w:t>rozsah</w:t>
            </w:r>
          </w:p>
        </w:tc>
        <w:tc>
          <w:tcPr>
            <w:tcW w:w="709" w:type="dxa"/>
          </w:tcPr>
          <w:p w:rsidR="00304F1D" w:rsidRPr="007616E8" w:rsidRDefault="00304F1D" w:rsidP="00013232">
            <w:pPr>
              <w:jc w:val="both"/>
            </w:pPr>
            <w:r w:rsidRPr="007616E8">
              <w:t>40</w:t>
            </w:r>
            <w:r>
              <w:t xml:space="preserve"> h.</w:t>
            </w:r>
          </w:p>
        </w:tc>
        <w:tc>
          <w:tcPr>
            <w:tcW w:w="709" w:type="dxa"/>
            <w:gridSpan w:val="2"/>
            <w:shd w:val="clear" w:color="auto" w:fill="F7CAAC"/>
          </w:tcPr>
          <w:p w:rsidR="00304F1D" w:rsidRPr="007616E8" w:rsidRDefault="00304F1D" w:rsidP="00013232">
            <w:pPr>
              <w:jc w:val="both"/>
              <w:rPr>
                <w:b/>
              </w:rPr>
            </w:pPr>
            <w:r w:rsidRPr="007616E8">
              <w:rPr>
                <w:b/>
              </w:rPr>
              <w:t>do kdy</w:t>
            </w:r>
          </w:p>
        </w:tc>
        <w:tc>
          <w:tcPr>
            <w:tcW w:w="1387" w:type="dxa"/>
            <w:gridSpan w:val="2"/>
          </w:tcPr>
          <w:p w:rsidR="00304F1D" w:rsidRPr="007616E8" w:rsidRDefault="00304F1D" w:rsidP="00013232">
            <w:pPr>
              <w:jc w:val="both"/>
            </w:pPr>
            <w:r>
              <w:t>N</w:t>
            </w:r>
          </w:p>
        </w:tc>
      </w:tr>
      <w:tr w:rsidR="00304F1D" w:rsidRPr="00833531" w:rsidTr="00013232">
        <w:tc>
          <w:tcPr>
            <w:tcW w:w="5102" w:type="dxa"/>
            <w:gridSpan w:val="3"/>
            <w:shd w:val="clear" w:color="auto" w:fill="F7CAAC"/>
          </w:tcPr>
          <w:p w:rsidR="00304F1D" w:rsidRPr="00833531" w:rsidRDefault="00304F1D" w:rsidP="00013232">
            <w:pPr>
              <w:jc w:val="both"/>
              <w:rPr>
                <w:b/>
              </w:rPr>
            </w:pPr>
            <w:r w:rsidRPr="00833531">
              <w:rPr>
                <w:b/>
              </w:rPr>
              <w:t>Typ vztahu na součásti VŠ, která uskutečňuje st. program</w:t>
            </w:r>
          </w:p>
        </w:tc>
        <w:tc>
          <w:tcPr>
            <w:tcW w:w="992" w:type="dxa"/>
            <w:gridSpan w:val="2"/>
          </w:tcPr>
          <w:p w:rsidR="00304F1D" w:rsidRPr="00833531" w:rsidRDefault="00304F1D" w:rsidP="00013232">
            <w:pPr>
              <w:jc w:val="both"/>
            </w:pPr>
            <w:r>
              <w:t>pp.</w:t>
            </w:r>
          </w:p>
        </w:tc>
        <w:tc>
          <w:tcPr>
            <w:tcW w:w="994" w:type="dxa"/>
            <w:shd w:val="clear" w:color="auto" w:fill="F7CAAC"/>
          </w:tcPr>
          <w:p w:rsidR="00304F1D" w:rsidRPr="00833531" w:rsidRDefault="00304F1D" w:rsidP="00013232">
            <w:pPr>
              <w:jc w:val="both"/>
              <w:rPr>
                <w:b/>
              </w:rPr>
            </w:pPr>
            <w:r w:rsidRPr="00833531">
              <w:rPr>
                <w:b/>
              </w:rPr>
              <w:t>rozsah</w:t>
            </w:r>
          </w:p>
        </w:tc>
        <w:tc>
          <w:tcPr>
            <w:tcW w:w="709" w:type="dxa"/>
          </w:tcPr>
          <w:p w:rsidR="00304F1D" w:rsidRPr="00D6100D" w:rsidRDefault="00304F1D" w:rsidP="00013232">
            <w:pPr>
              <w:jc w:val="both"/>
              <w:rPr>
                <w:lang w:val="sk-SK"/>
              </w:rPr>
            </w:pPr>
            <w:r>
              <w:t>40 h.</w:t>
            </w:r>
          </w:p>
        </w:tc>
        <w:tc>
          <w:tcPr>
            <w:tcW w:w="709" w:type="dxa"/>
            <w:gridSpan w:val="2"/>
            <w:shd w:val="clear" w:color="auto" w:fill="F7CAAC"/>
          </w:tcPr>
          <w:p w:rsidR="00304F1D" w:rsidRPr="00833531" w:rsidRDefault="00304F1D" w:rsidP="00013232">
            <w:pPr>
              <w:jc w:val="both"/>
              <w:rPr>
                <w:b/>
              </w:rPr>
            </w:pPr>
            <w:r w:rsidRPr="00833531">
              <w:rPr>
                <w:b/>
              </w:rPr>
              <w:t>do kdy</w:t>
            </w:r>
          </w:p>
        </w:tc>
        <w:tc>
          <w:tcPr>
            <w:tcW w:w="1387" w:type="dxa"/>
            <w:gridSpan w:val="2"/>
          </w:tcPr>
          <w:p w:rsidR="00304F1D" w:rsidRPr="00833531" w:rsidRDefault="00304F1D" w:rsidP="00013232">
            <w:pPr>
              <w:jc w:val="both"/>
            </w:pPr>
            <w:r w:rsidRPr="0029393F">
              <w:t>N</w:t>
            </w:r>
          </w:p>
        </w:tc>
      </w:tr>
      <w:tr w:rsidR="00304F1D" w:rsidRPr="00833531" w:rsidTr="00013232">
        <w:tc>
          <w:tcPr>
            <w:tcW w:w="6094" w:type="dxa"/>
            <w:gridSpan w:val="5"/>
            <w:shd w:val="clear" w:color="auto" w:fill="F7CAAC"/>
          </w:tcPr>
          <w:p w:rsidR="00304F1D" w:rsidRPr="00833531" w:rsidRDefault="00304F1D" w:rsidP="00013232">
            <w:pPr>
              <w:jc w:val="both"/>
            </w:pPr>
            <w:r w:rsidRPr="00833531">
              <w:rPr>
                <w:b/>
              </w:rPr>
              <w:t>Další současná působení jako akademický pracovník na jiných VŠ</w:t>
            </w:r>
          </w:p>
        </w:tc>
        <w:tc>
          <w:tcPr>
            <w:tcW w:w="1703" w:type="dxa"/>
            <w:gridSpan w:val="2"/>
            <w:shd w:val="clear" w:color="auto" w:fill="F7CAAC"/>
          </w:tcPr>
          <w:p w:rsidR="00304F1D" w:rsidRPr="00833531" w:rsidRDefault="00304F1D" w:rsidP="00013232">
            <w:pPr>
              <w:jc w:val="both"/>
              <w:rPr>
                <w:b/>
              </w:rPr>
            </w:pPr>
            <w:r w:rsidRPr="00833531">
              <w:rPr>
                <w:b/>
              </w:rPr>
              <w:t>typ prac. vztahu</w:t>
            </w:r>
          </w:p>
        </w:tc>
        <w:tc>
          <w:tcPr>
            <w:tcW w:w="2096" w:type="dxa"/>
            <w:gridSpan w:val="4"/>
            <w:shd w:val="clear" w:color="auto" w:fill="F7CAAC"/>
          </w:tcPr>
          <w:p w:rsidR="00304F1D" w:rsidRPr="00833531" w:rsidRDefault="00304F1D" w:rsidP="00013232">
            <w:pPr>
              <w:jc w:val="both"/>
              <w:rPr>
                <w:b/>
              </w:rPr>
            </w:pPr>
            <w:r w:rsidRPr="00833531">
              <w:rPr>
                <w:b/>
              </w:rPr>
              <w:t>rozsah</w:t>
            </w:r>
          </w:p>
        </w:tc>
      </w:tr>
      <w:tr w:rsidR="00304F1D" w:rsidRPr="00833531" w:rsidTr="00013232">
        <w:tc>
          <w:tcPr>
            <w:tcW w:w="6094" w:type="dxa"/>
            <w:gridSpan w:val="5"/>
          </w:tcPr>
          <w:p w:rsidR="00304F1D" w:rsidRPr="00833531" w:rsidRDefault="00304F1D" w:rsidP="00013232">
            <w:pPr>
              <w:jc w:val="both"/>
            </w:pPr>
            <w:r>
              <w:t>nejsou</w:t>
            </w:r>
          </w:p>
        </w:tc>
        <w:tc>
          <w:tcPr>
            <w:tcW w:w="1703" w:type="dxa"/>
            <w:gridSpan w:val="2"/>
          </w:tcPr>
          <w:p w:rsidR="00304F1D" w:rsidRPr="00833531" w:rsidRDefault="00304F1D" w:rsidP="00013232">
            <w:pPr>
              <w:jc w:val="both"/>
            </w:pPr>
          </w:p>
        </w:tc>
        <w:tc>
          <w:tcPr>
            <w:tcW w:w="2096" w:type="dxa"/>
            <w:gridSpan w:val="4"/>
          </w:tcPr>
          <w:p w:rsidR="00304F1D" w:rsidRPr="00833531" w:rsidRDefault="00304F1D" w:rsidP="00013232">
            <w:pPr>
              <w:jc w:val="both"/>
            </w:pPr>
          </w:p>
        </w:tc>
      </w:tr>
      <w:tr w:rsidR="00304F1D" w:rsidRPr="00833531" w:rsidTr="00013232">
        <w:tc>
          <w:tcPr>
            <w:tcW w:w="9893" w:type="dxa"/>
            <w:gridSpan w:val="11"/>
            <w:shd w:val="clear" w:color="auto" w:fill="F7CAAC"/>
          </w:tcPr>
          <w:p w:rsidR="00304F1D" w:rsidRPr="00833531" w:rsidRDefault="00304F1D" w:rsidP="00013232">
            <w:pPr>
              <w:jc w:val="both"/>
            </w:pPr>
            <w:r w:rsidRPr="00833531">
              <w:rPr>
                <w:b/>
              </w:rPr>
              <w:t>Předměty příslušného studijního programu a způsob zapojení do jejich výuky, příp. další zapojení do uskutečňování studijního programu</w:t>
            </w:r>
          </w:p>
        </w:tc>
      </w:tr>
      <w:tr w:rsidR="00304F1D" w:rsidRPr="00833531" w:rsidTr="00013232">
        <w:trPr>
          <w:trHeight w:val="470"/>
        </w:trPr>
        <w:tc>
          <w:tcPr>
            <w:tcW w:w="9893" w:type="dxa"/>
            <w:gridSpan w:val="11"/>
            <w:tcBorders>
              <w:top w:val="nil"/>
            </w:tcBorders>
          </w:tcPr>
          <w:p w:rsidR="00304F1D" w:rsidRPr="00833531" w:rsidRDefault="00304F1D" w:rsidP="00013232">
            <w:pPr>
              <w:jc w:val="both"/>
            </w:pPr>
            <w:r>
              <w:t>Výběrový cizí jazyk I a II (dále viz BIIa).</w:t>
            </w:r>
          </w:p>
        </w:tc>
      </w:tr>
      <w:tr w:rsidR="00304F1D" w:rsidRPr="00833531" w:rsidTr="00013232">
        <w:tc>
          <w:tcPr>
            <w:tcW w:w="9893" w:type="dxa"/>
            <w:gridSpan w:val="11"/>
            <w:shd w:val="clear" w:color="auto" w:fill="F7CAAC"/>
          </w:tcPr>
          <w:p w:rsidR="00304F1D" w:rsidRPr="00833531" w:rsidRDefault="00304F1D" w:rsidP="00013232">
            <w:pPr>
              <w:jc w:val="both"/>
            </w:pPr>
            <w:r w:rsidRPr="00833531">
              <w:rPr>
                <w:b/>
              </w:rPr>
              <w:t xml:space="preserve">Údaje o vzdělání na VŠ </w:t>
            </w:r>
          </w:p>
        </w:tc>
      </w:tr>
      <w:tr w:rsidR="00304F1D" w:rsidRPr="00833531" w:rsidTr="00013232">
        <w:trPr>
          <w:trHeight w:val="1055"/>
        </w:trPr>
        <w:tc>
          <w:tcPr>
            <w:tcW w:w="9893" w:type="dxa"/>
            <w:gridSpan w:val="11"/>
          </w:tcPr>
          <w:p w:rsidR="00304F1D" w:rsidRDefault="00304F1D" w:rsidP="00013232">
            <w:pPr>
              <w:tabs>
                <w:tab w:val="left" w:pos="1418"/>
              </w:tabs>
              <w:autoSpaceDE w:val="0"/>
              <w:autoSpaceDN w:val="0"/>
              <w:adjustRightInd w:val="0"/>
              <w:ind w:left="1416" w:hanging="1416"/>
              <w:rPr>
                <w:bCs/>
                <w:color w:val="000000"/>
                <w:szCs w:val="24"/>
              </w:rPr>
            </w:pPr>
            <w:r w:rsidRPr="00320489">
              <w:rPr>
                <w:bCs/>
                <w:color w:val="000000"/>
                <w:szCs w:val="24"/>
              </w:rPr>
              <w:t>1</w:t>
            </w:r>
            <w:r>
              <w:rPr>
                <w:bCs/>
                <w:color w:val="000000"/>
                <w:szCs w:val="24"/>
              </w:rPr>
              <w:t xml:space="preserve">982 </w:t>
            </w:r>
            <w:r w:rsidRPr="00320489">
              <w:rPr>
                <w:color w:val="000000"/>
                <w:szCs w:val="24"/>
              </w:rPr>
              <w:t xml:space="preserve">Univerzita J. E. Purkyně v Brně, Pedagogická fakulta, obor ruský jazyk </w:t>
            </w:r>
            <w:r>
              <w:rPr>
                <w:color w:val="000000"/>
                <w:szCs w:val="24"/>
              </w:rPr>
              <w:t xml:space="preserve"> - </w:t>
            </w:r>
            <w:r w:rsidRPr="00320489">
              <w:rPr>
                <w:color w:val="000000"/>
                <w:szCs w:val="24"/>
              </w:rPr>
              <w:t>Mgr.</w:t>
            </w:r>
            <w:r w:rsidRPr="00320489">
              <w:rPr>
                <w:bCs/>
                <w:color w:val="000000"/>
                <w:szCs w:val="24"/>
              </w:rPr>
              <w:t xml:space="preserve"> </w:t>
            </w:r>
          </w:p>
          <w:p w:rsidR="00304F1D" w:rsidRPr="00320489" w:rsidRDefault="00304F1D" w:rsidP="00013232">
            <w:pPr>
              <w:tabs>
                <w:tab w:val="left" w:pos="1418"/>
              </w:tabs>
              <w:autoSpaceDE w:val="0"/>
              <w:autoSpaceDN w:val="0"/>
              <w:adjustRightInd w:val="0"/>
              <w:ind w:left="1416" w:hanging="1416"/>
              <w:rPr>
                <w:color w:val="000000"/>
                <w:szCs w:val="24"/>
              </w:rPr>
            </w:pPr>
            <w:r>
              <w:rPr>
                <w:bCs/>
                <w:color w:val="000000"/>
                <w:szCs w:val="24"/>
              </w:rPr>
              <w:t xml:space="preserve">1993 </w:t>
            </w:r>
            <w:r w:rsidRPr="00320489">
              <w:rPr>
                <w:color w:val="000000"/>
                <w:szCs w:val="24"/>
              </w:rPr>
              <w:t>Palackého univerzita v Olomouci, Filozofická fakulta, obor německý jazyk – rozšiřující studium</w:t>
            </w:r>
          </w:p>
          <w:p w:rsidR="00304F1D" w:rsidRPr="00320489" w:rsidRDefault="00304F1D" w:rsidP="00013232">
            <w:pPr>
              <w:tabs>
                <w:tab w:val="left" w:pos="1418"/>
              </w:tabs>
              <w:autoSpaceDE w:val="0"/>
              <w:autoSpaceDN w:val="0"/>
              <w:adjustRightInd w:val="0"/>
              <w:ind w:left="1416" w:hanging="1416"/>
              <w:rPr>
                <w:color w:val="000000"/>
                <w:szCs w:val="24"/>
              </w:rPr>
            </w:pPr>
            <w:r>
              <w:rPr>
                <w:bCs/>
                <w:color w:val="000000"/>
                <w:szCs w:val="24"/>
              </w:rPr>
              <w:t xml:space="preserve">2003 </w:t>
            </w:r>
            <w:r w:rsidRPr="00320489">
              <w:rPr>
                <w:color w:val="000000"/>
                <w:szCs w:val="24"/>
              </w:rPr>
              <w:t>Palackého univerzita v Olomouci, Filozof</w:t>
            </w:r>
            <w:r>
              <w:rPr>
                <w:color w:val="000000"/>
                <w:szCs w:val="24"/>
              </w:rPr>
              <w:t xml:space="preserve">ická fakulta, obor ruský jazyk - </w:t>
            </w:r>
            <w:r w:rsidRPr="00320489">
              <w:rPr>
                <w:color w:val="000000"/>
                <w:szCs w:val="24"/>
              </w:rPr>
              <w:t>Ph.D.</w:t>
            </w:r>
          </w:p>
          <w:p w:rsidR="00304F1D" w:rsidRPr="000E064A" w:rsidRDefault="00304F1D" w:rsidP="00013232">
            <w:pPr>
              <w:tabs>
                <w:tab w:val="left" w:pos="1418"/>
              </w:tabs>
              <w:autoSpaceDE w:val="0"/>
              <w:autoSpaceDN w:val="0"/>
              <w:adjustRightInd w:val="0"/>
              <w:spacing w:after="360"/>
              <w:ind w:left="1418" w:hanging="1418"/>
            </w:pPr>
          </w:p>
        </w:tc>
      </w:tr>
      <w:tr w:rsidR="00304F1D" w:rsidRPr="00833531" w:rsidTr="00013232">
        <w:tc>
          <w:tcPr>
            <w:tcW w:w="9893" w:type="dxa"/>
            <w:gridSpan w:val="11"/>
            <w:shd w:val="clear" w:color="auto" w:fill="F7CAAC"/>
          </w:tcPr>
          <w:p w:rsidR="00304F1D" w:rsidRPr="00833531" w:rsidRDefault="00304F1D" w:rsidP="00013232">
            <w:pPr>
              <w:jc w:val="both"/>
              <w:rPr>
                <w:b/>
              </w:rPr>
            </w:pPr>
            <w:r w:rsidRPr="00833531">
              <w:rPr>
                <w:b/>
              </w:rPr>
              <w:t>Údaje o odborném působení od absolvování VŠ</w:t>
            </w:r>
          </w:p>
        </w:tc>
      </w:tr>
      <w:tr w:rsidR="00304F1D" w:rsidRPr="00833531" w:rsidTr="00013232">
        <w:trPr>
          <w:trHeight w:val="1090"/>
        </w:trPr>
        <w:tc>
          <w:tcPr>
            <w:tcW w:w="9893" w:type="dxa"/>
            <w:gridSpan w:val="11"/>
          </w:tcPr>
          <w:p w:rsidR="00304F1D" w:rsidRPr="00320489" w:rsidRDefault="00304F1D" w:rsidP="00013232">
            <w:pPr>
              <w:tabs>
                <w:tab w:val="left" w:pos="2127"/>
              </w:tabs>
              <w:autoSpaceDE w:val="0"/>
              <w:autoSpaceDN w:val="0"/>
              <w:adjustRightInd w:val="0"/>
              <w:rPr>
                <w:color w:val="000000"/>
                <w:szCs w:val="24"/>
              </w:rPr>
            </w:pPr>
            <w:r w:rsidRPr="00320489">
              <w:rPr>
                <w:bCs/>
                <w:color w:val="000000"/>
                <w:szCs w:val="24"/>
              </w:rPr>
              <w:t>1995 – dosud UTB ve Zlíně, Fakulta humanitních studií, Centrum jazykového vzdělávání, akademický pracovník</w:t>
            </w:r>
          </w:p>
          <w:p w:rsidR="00304F1D" w:rsidRDefault="00304F1D" w:rsidP="00013232">
            <w:pPr>
              <w:jc w:val="both"/>
              <w:rPr>
                <w:color w:val="000000"/>
                <w:szCs w:val="24"/>
              </w:rPr>
            </w:pPr>
          </w:p>
          <w:p w:rsidR="00304F1D" w:rsidRPr="00647BB1" w:rsidRDefault="00304F1D" w:rsidP="00013232">
            <w:pPr>
              <w:jc w:val="both"/>
            </w:pPr>
            <w:r>
              <w:rPr>
                <w:color w:val="000000"/>
                <w:szCs w:val="24"/>
              </w:rPr>
              <w:t>Ředitelka Centra jazykového vzdělávání na FHS UTB ve Zlíně.</w:t>
            </w:r>
          </w:p>
        </w:tc>
      </w:tr>
      <w:tr w:rsidR="00304F1D" w:rsidRPr="00833531" w:rsidTr="00013232">
        <w:trPr>
          <w:trHeight w:val="250"/>
        </w:trPr>
        <w:tc>
          <w:tcPr>
            <w:tcW w:w="9893" w:type="dxa"/>
            <w:gridSpan w:val="11"/>
            <w:shd w:val="clear" w:color="auto" w:fill="F7CAAC"/>
          </w:tcPr>
          <w:p w:rsidR="00304F1D" w:rsidRPr="00AC71B6" w:rsidRDefault="00304F1D" w:rsidP="00013232">
            <w:pPr>
              <w:jc w:val="both"/>
            </w:pPr>
            <w:r w:rsidRPr="00AC71B6">
              <w:rPr>
                <w:b/>
              </w:rPr>
              <w:t>Zkušenosti s vedením kvalifikačních a rigorózních prací</w:t>
            </w:r>
          </w:p>
        </w:tc>
      </w:tr>
      <w:tr w:rsidR="00304F1D" w:rsidRPr="00833531" w:rsidTr="00013232">
        <w:trPr>
          <w:trHeight w:val="491"/>
        </w:trPr>
        <w:tc>
          <w:tcPr>
            <w:tcW w:w="9893" w:type="dxa"/>
            <w:gridSpan w:val="11"/>
          </w:tcPr>
          <w:p w:rsidR="00304F1D" w:rsidRPr="00AC71B6" w:rsidRDefault="00304F1D" w:rsidP="00013232">
            <w:pPr>
              <w:jc w:val="both"/>
            </w:pPr>
            <w:r>
              <w:t>Obhájených 6 bakalářských prací v německém jazyce.</w:t>
            </w:r>
          </w:p>
        </w:tc>
      </w:tr>
      <w:tr w:rsidR="00304F1D" w:rsidRPr="00833531" w:rsidTr="00013232">
        <w:trPr>
          <w:cantSplit/>
        </w:trPr>
        <w:tc>
          <w:tcPr>
            <w:tcW w:w="3381" w:type="dxa"/>
            <w:gridSpan w:val="2"/>
            <w:tcBorders>
              <w:top w:val="single" w:sz="12" w:space="0" w:color="auto"/>
            </w:tcBorders>
            <w:shd w:val="clear" w:color="auto" w:fill="F7CAAC"/>
          </w:tcPr>
          <w:p w:rsidR="00304F1D" w:rsidRPr="00AC71B6" w:rsidRDefault="00304F1D" w:rsidP="00013232">
            <w:pPr>
              <w:jc w:val="both"/>
            </w:pPr>
            <w:r w:rsidRPr="00AC71B6">
              <w:rPr>
                <w:b/>
              </w:rPr>
              <w:t xml:space="preserve">Obor habilitačního řízení </w:t>
            </w:r>
          </w:p>
        </w:tc>
        <w:tc>
          <w:tcPr>
            <w:tcW w:w="2245" w:type="dxa"/>
            <w:gridSpan w:val="2"/>
            <w:tcBorders>
              <w:top w:val="single" w:sz="12" w:space="0" w:color="auto"/>
            </w:tcBorders>
            <w:shd w:val="clear" w:color="auto" w:fill="F7CAAC"/>
          </w:tcPr>
          <w:p w:rsidR="00304F1D" w:rsidRPr="00833531" w:rsidRDefault="00304F1D" w:rsidP="00013232">
            <w:pPr>
              <w:jc w:val="both"/>
            </w:pPr>
            <w:r w:rsidRPr="00833531">
              <w:rPr>
                <w:b/>
              </w:rPr>
              <w:t>Rok udělení hodnosti</w:t>
            </w:r>
          </w:p>
        </w:tc>
        <w:tc>
          <w:tcPr>
            <w:tcW w:w="2248" w:type="dxa"/>
            <w:gridSpan w:val="4"/>
            <w:tcBorders>
              <w:top w:val="single" w:sz="12" w:space="0" w:color="auto"/>
              <w:right w:val="single" w:sz="12" w:space="0" w:color="auto"/>
            </w:tcBorders>
            <w:shd w:val="clear" w:color="auto" w:fill="F7CAAC"/>
          </w:tcPr>
          <w:p w:rsidR="00304F1D" w:rsidRPr="00833531" w:rsidRDefault="00304F1D" w:rsidP="00013232">
            <w:pPr>
              <w:jc w:val="both"/>
            </w:pPr>
            <w:r w:rsidRPr="00833531">
              <w:rPr>
                <w:b/>
              </w:rPr>
              <w:t>Řízení konáno na VŠ</w:t>
            </w:r>
          </w:p>
        </w:tc>
        <w:tc>
          <w:tcPr>
            <w:tcW w:w="2019" w:type="dxa"/>
            <w:gridSpan w:val="3"/>
            <w:tcBorders>
              <w:top w:val="single" w:sz="12" w:space="0" w:color="auto"/>
              <w:left w:val="single" w:sz="12" w:space="0" w:color="auto"/>
            </w:tcBorders>
            <w:shd w:val="clear" w:color="auto" w:fill="F7CAAC"/>
          </w:tcPr>
          <w:p w:rsidR="00304F1D" w:rsidRPr="00833531" w:rsidRDefault="00304F1D" w:rsidP="00013232">
            <w:pPr>
              <w:jc w:val="both"/>
              <w:rPr>
                <w:b/>
              </w:rPr>
            </w:pPr>
            <w:r w:rsidRPr="00833531">
              <w:rPr>
                <w:b/>
              </w:rPr>
              <w:t>Ohlasy publikací</w:t>
            </w:r>
          </w:p>
        </w:tc>
      </w:tr>
      <w:tr w:rsidR="00304F1D" w:rsidRPr="00833531" w:rsidTr="00013232">
        <w:trPr>
          <w:cantSplit/>
        </w:trPr>
        <w:tc>
          <w:tcPr>
            <w:tcW w:w="3381" w:type="dxa"/>
            <w:gridSpan w:val="2"/>
          </w:tcPr>
          <w:p w:rsidR="00304F1D" w:rsidRPr="00AC71B6" w:rsidRDefault="00304F1D" w:rsidP="00013232">
            <w:pPr>
              <w:jc w:val="both"/>
            </w:pPr>
          </w:p>
        </w:tc>
        <w:tc>
          <w:tcPr>
            <w:tcW w:w="2245" w:type="dxa"/>
            <w:gridSpan w:val="2"/>
          </w:tcPr>
          <w:p w:rsidR="00304F1D" w:rsidRPr="00833531" w:rsidRDefault="00304F1D" w:rsidP="00013232">
            <w:pPr>
              <w:jc w:val="both"/>
            </w:pPr>
          </w:p>
        </w:tc>
        <w:tc>
          <w:tcPr>
            <w:tcW w:w="2248" w:type="dxa"/>
            <w:gridSpan w:val="4"/>
            <w:tcBorders>
              <w:right w:val="single" w:sz="12" w:space="0" w:color="auto"/>
            </w:tcBorders>
          </w:tcPr>
          <w:p w:rsidR="00304F1D" w:rsidRPr="00833531" w:rsidRDefault="00304F1D" w:rsidP="00013232">
            <w:pPr>
              <w:jc w:val="both"/>
            </w:pPr>
          </w:p>
        </w:tc>
        <w:tc>
          <w:tcPr>
            <w:tcW w:w="632" w:type="dxa"/>
            <w:tcBorders>
              <w:left w:val="single" w:sz="12" w:space="0" w:color="auto"/>
            </w:tcBorders>
            <w:shd w:val="clear" w:color="auto" w:fill="F7CAAC"/>
          </w:tcPr>
          <w:p w:rsidR="00304F1D" w:rsidRPr="00833531" w:rsidRDefault="00304F1D" w:rsidP="00013232">
            <w:pPr>
              <w:jc w:val="both"/>
            </w:pPr>
            <w:r w:rsidRPr="00833531">
              <w:rPr>
                <w:b/>
              </w:rPr>
              <w:t>WOS</w:t>
            </w:r>
          </w:p>
        </w:tc>
        <w:tc>
          <w:tcPr>
            <w:tcW w:w="693" w:type="dxa"/>
            <w:shd w:val="clear" w:color="auto" w:fill="F7CAAC"/>
          </w:tcPr>
          <w:p w:rsidR="00304F1D" w:rsidRPr="00833531" w:rsidRDefault="00304F1D" w:rsidP="00013232">
            <w:pPr>
              <w:jc w:val="both"/>
              <w:rPr>
                <w:sz w:val="18"/>
              </w:rPr>
            </w:pPr>
            <w:r w:rsidRPr="00833531">
              <w:rPr>
                <w:b/>
                <w:sz w:val="18"/>
              </w:rPr>
              <w:t>Scopus</w:t>
            </w:r>
          </w:p>
        </w:tc>
        <w:tc>
          <w:tcPr>
            <w:tcW w:w="694" w:type="dxa"/>
            <w:shd w:val="clear" w:color="auto" w:fill="F7CAAC"/>
          </w:tcPr>
          <w:p w:rsidR="00304F1D" w:rsidRPr="00833531" w:rsidRDefault="00304F1D" w:rsidP="00013232">
            <w:pPr>
              <w:jc w:val="both"/>
            </w:pPr>
            <w:r w:rsidRPr="00833531">
              <w:rPr>
                <w:b/>
                <w:sz w:val="18"/>
              </w:rPr>
              <w:t>ostatní</w:t>
            </w:r>
          </w:p>
        </w:tc>
      </w:tr>
      <w:tr w:rsidR="00304F1D" w:rsidRPr="00833531" w:rsidTr="00013232">
        <w:trPr>
          <w:cantSplit/>
          <w:trHeight w:val="70"/>
        </w:trPr>
        <w:tc>
          <w:tcPr>
            <w:tcW w:w="3381" w:type="dxa"/>
            <w:gridSpan w:val="2"/>
            <w:shd w:val="clear" w:color="auto" w:fill="F7CAAC"/>
          </w:tcPr>
          <w:p w:rsidR="00304F1D" w:rsidRPr="00833531" w:rsidRDefault="00304F1D" w:rsidP="00013232">
            <w:pPr>
              <w:jc w:val="both"/>
            </w:pPr>
            <w:r w:rsidRPr="00833531">
              <w:rPr>
                <w:b/>
              </w:rPr>
              <w:t>Obor jmenovacího řízení</w:t>
            </w:r>
          </w:p>
        </w:tc>
        <w:tc>
          <w:tcPr>
            <w:tcW w:w="2245" w:type="dxa"/>
            <w:gridSpan w:val="2"/>
            <w:shd w:val="clear" w:color="auto" w:fill="F7CAAC"/>
          </w:tcPr>
          <w:p w:rsidR="00304F1D" w:rsidRPr="00833531" w:rsidRDefault="00304F1D" w:rsidP="00013232">
            <w:pPr>
              <w:jc w:val="both"/>
            </w:pPr>
            <w:r w:rsidRPr="00833531">
              <w:rPr>
                <w:b/>
              </w:rPr>
              <w:t>Rok udělení hodnosti</w:t>
            </w:r>
          </w:p>
        </w:tc>
        <w:tc>
          <w:tcPr>
            <w:tcW w:w="2248" w:type="dxa"/>
            <w:gridSpan w:val="4"/>
            <w:tcBorders>
              <w:right w:val="single" w:sz="12" w:space="0" w:color="auto"/>
            </w:tcBorders>
            <w:shd w:val="clear" w:color="auto" w:fill="F7CAAC"/>
          </w:tcPr>
          <w:p w:rsidR="00304F1D" w:rsidRPr="00833531" w:rsidRDefault="00304F1D" w:rsidP="00013232">
            <w:pPr>
              <w:jc w:val="both"/>
            </w:pPr>
            <w:r w:rsidRPr="00833531">
              <w:rPr>
                <w:b/>
              </w:rPr>
              <w:t>Řízení konáno na VŠ</w:t>
            </w:r>
          </w:p>
        </w:tc>
        <w:tc>
          <w:tcPr>
            <w:tcW w:w="632" w:type="dxa"/>
            <w:vMerge w:val="restart"/>
            <w:tcBorders>
              <w:left w:val="single" w:sz="12" w:space="0" w:color="auto"/>
            </w:tcBorders>
          </w:tcPr>
          <w:p w:rsidR="00304F1D" w:rsidRPr="00D62569" w:rsidRDefault="00304F1D" w:rsidP="00013232">
            <w:pPr>
              <w:jc w:val="both"/>
            </w:pPr>
          </w:p>
        </w:tc>
        <w:tc>
          <w:tcPr>
            <w:tcW w:w="693" w:type="dxa"/>
            <w:vMerge w:val="restart"/>
          </w:tcPr>
          <w:p w:rsidR="00304F1D" w:rsidRPr="00D62569" w:rsidRDefault="00304F1D" w:rsidP="00013232">
            <w:pPr>
              <w:jc w:val="both"/>
            </w:pPr>
          </w:p>
        </w:tc>
        <w:tc>
          <w:tcPr>
            <w:tcW w:w="694" w:type="dxa"/>
            <w:vMerge w:val="restart"/>
          </w:tcPr>
          <w:p w:rsidR="00304F1D" w:rsidRPr="00D62569" w:rsidRDefault="00304F1D" w:rsidP="00013232">
            <w:pPr>
              <w:jc w:val="both"/>
            </w:pPr>
          </w:p>
        </w:tc>
      </w:tr>
      <w:tr w:rsidR="00304F1D" w:rsidRPr="00833531" w:rsidTr="00013232">
        <w:trPr>
          <w:trHeight w:val="205"/>
        </w:trPr>
        <w:tc>
          <w:tcPr>
            <w:tcW w:w="3381" w:type="dxa"/>
            <w:gridSpan w:val="2"/>
          </w:tcPr>
          <w:p w:rsidR="00304F1D" w:rsidRPr="00833531" w:rsidRDefault="00304F1D" w:rsidP="00013232">
            <w:pPr>
              <w:jc w:val="both"/>
            </w:pPr>
          </w:p>
        </w:tc>
        <w:tc>
          <w:tcPr>
            <w:tcW w:w="2245" w:type="dxa"/>
            <w:gridSpan w:val="2"/>
          </w:tcPr>
          <w:p w:rsidR="00304F1D" w:rsidRPr="00833531" w:rsidRDefault="00304F1D" w:rsidP="00013232">
            <w:pPr>
              <w:jc w:val="both"/>
            </w:pPr>
          </w:p>
        </w:tc>
        <w:tc>
          <w:tcPr>
            <w:tcW w:w="2248" w:type="dxa"/>
            <w:gridSpan w:val="4"/>
            <w:tcBorders>
              <w:right w:val="single" w:sz="12" w:space="0" w:color="auto"/>
            </w:tcBorders>
          </w:tcPr>
          <w:p w:rsidR="00304F1D" w:rsidRPr="00833531" w:rsidRDefault="00304F1D" w:rsidP="00013232">
            <w:pPr>
              <w:jc w:val="both"/>
            </w:pPr>
          </w:p>
        </w:tc>
        <w:tc>
          <w:tcPr>
            <w:tcW w:w="632" w:type="dxa"/>
            <w:vMerge/>
            <w:tcBorders>
              <w:left w:val="single" w:sz="12" w:space="0" w:color="auto"/>
            </w:tcBorders>
            <w:vAlign w:val="center"/>
          </w:tcPr>
          <w:p w:rsidR="00304F1D" w:rsidRPr="00833531" w:rsidRDefault="00304F1D" w:rsidP="00013232">
            <w:pPr>
              <w:rPr>
                <w:b/>
              </w:rPr>
            </w:pPr>
          </w:p>
        </w:tc>
        <w:tc>
          <w:tcPr>
            <w:tcW w:w="693" w:type="dxa"/>
            <w:vMerge/>
            <w:vAlign w:val="center"/>
          </w:tcPr>
          <w:p w:rsidR="00304F1D" w:rsidRPr="00833531" w:rsidRDefault="00304F1D" w:rsidP="00013232">
            <w:pPr>
              <w:rPr>
                <w:b/>
              </w:rPr>
            </w:pPr>
          </w:p>
        </w:tc>
        <w:tc>
          <w:tcPr>
            <w:tcW w:w="694" w:type="dxa"/>
            <w:vMerge/>
            <w:vAlign w:val="center"/>
          </w:tcPr>
          <w:p w:rsidR="00304F1D" w:rsidRPr="00833531" w:rsidRDefault="00304F1D" w:rsidP="00013232">
            <w:pPr>
              <w:rPr>
                <w:b/>
              </w:rPr>
            </w:pPr>
          </w:p>
        </w:tc>
      </w:tr>
      <w:tr w:rsidR="00304F1D" w:rsidRPr="00833531" w:rsidTr="00013232">
        <w:tc>
          <w:tcPr>
            <w:tcW w:w="9893" w:type="dxa"/>
            <w:gridSpan w:val="11"/>
            <w:shd w:val="clear" w:color="auto" w:fill="F7CAAC"/>
          </w:tcPr>
          <w:p w:rsidR="00304F1D" w:rsidRPr="00833531" w:rsidRDefault="00304F1D" w:rsidP="00013232">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304F1D" w:rsidRPr="00833531" w:rsidTr="00013232">
        <w:trPr>
          <w:trHeight w:val="70"/>
        </w:trPr>
        <w:tc>
          <w:tcPr>
            <w:tcW w:w="9893" w:type="dxa"/>
            <w:gridSpan w:val="11"/>
          </w:tcPr>
          <w:p w:rsidR="00304F1D" w:rsidRDefault="00304F1D" w:rsidP="00013232">
            <w:pPr>
              <w:spacing w:after="80"/>
              <w:jc w:val="both"/>
              <w:rPr>
                <w:sz w:val="21"/>
                <w:szCs w:val="21"/>
              </w:rPr>
            </w:pPr>
            <w:r>
              <w:t>Kozáková</w:t>
            </w:r>
            <w:r>
              <w:rPr>
                <w:caps/>
              </w:rPr>
              <w:t xml:space="preserve">, V. (2016). </w:t>
            </w:r>
            <w:r>
              <w:t>P</w:t>
            </w:r>
            <w:r w:rsidRPr="00654341">
              <w:t>odpora prezentace vlastní práce a didaktických strategií v cizím jazyce</w:t>
            </w:r>
            <w:r w:rsidRPr="00654341">
              <w:rPr>
                <w:caps/>
              </w:rPr>
              <w:t>.</w:t>
            </w:r>
            <w:r>
              <w:rPr>
                <w:caps/>
              </w:rPr>
              <w:t xml:space="preserve"> </w:t>
            </w:r>
            <w:r>
              <w:rPr>
                <w:sz w:val="21"/>
                <w:szCs w:val="21"/>
              </w:rPr>
              <w:t xml:space="preserve">In </w:t>
            </w:r>
            <w:r>
              <w:t>Wiegerová</w:t>
            </w:r>
            <w:r>
              <w:rPr>
                <w:caps/>
              </w:rPr>
              <w:t xml:space="preserve">, a. </w:t>
            </w:r>
            <w:r>
              <w:rPr>
                <w:sz w:val="21"/>
                <w:szCs w:val="21"/>
              </w:rPr>
              <w:t xml:space="preserve">(Ed.) </w:t>
            </w:r>
            <w:r w:rsidRPr="00654341">
              <w:rPr>
                <w:i/>
                <w:caps/>
              </w:rPr>
              <w:t>O</w:t>
            </w:r>
            <w:r w:rsidRPr="00654341">
              <w:rPr>
                <w:i/>
                <w:sz w:val="21"/>
                <w:szCs w:val="21"/>
              </w:rPr>
              <w:t>d začátečníka k mentorovi (podpůrné strategie vzdělávání učitelů ve Zlínském regionu</w:t>
            </w:r>
            <w:r>
              <w:rPr>
                <w:sz w:val="21"/>
                <w:szCs w:val="21"/>
              </w:rPr>
              <w:t xml:space="preserve">. Studijní materiály k 16 modulům projektu Fondu vzdělávací politiky MŠMT. </w:t>
            </w:r>
          </w:p>
          <w:p w:rsidR="00304F1D" w:rsidRDefault="00304F1D" w:rsidP="00013232">
            <w:pPr>
              <w:spacing w:after="80"/>
              <w:jc w:val="both"/>
              <w:rPr>
                <w:sz w:val="21"/>
                <w:szCs w:val="21"/>
              </w:rPr>
            </w:pPr>
            <w:r>
              <w:rPr>
                <w:sz w:val="21"/>
                <w:szCs w:val="21"/>
              </w:rPr>
              <w:t xml:space="preserve">Kozáková, V. (2014). </w:t>
            </w:r>
            <w:r w:rsidRPr="00654341">
              <w:rPr>
                <w:i/>
                <w:sz w:val="21"/>
                <w:szCs w:val="21"/>
              </w:rPr>
              <w:t>Obchodní němčina. Wirtschaftsdeutsch</w:t>
            </w:r>
            <w:r>
              <w:rPr>
                <w:sz w:val="21"/>
                <w:szCs w:val="21"/>
              </w:rPr>
              <w:t xml:space="preserve">. Brno: Albatros Media, a.s. </w:t>
            </w:r>
          </w:p>
          <w:p w:rsidR="00304F1D" w:rsidRPr="00654341" w:rsidRDefault="00304F1D" w:rsidP="00013232">
            <w:pPr>
              <w:spacing w:after="80"/>
              <w:jc w:val="both"/>
              <w:rPr>
                <w:sz w:val="21"/>
                <w:szCs w:val="21"/>
              </w:rPr>
            </w:pPr>
            <w:r w:rsidRPr="00654341">
              <w:rPr>
                <w:sz w:val="21"/>
                <w:szCs w:val="21"/>
              </w:rPr>
              <w:t xml:space="preserve">Kozáková, V. (2010). Didaktisierung der Sprichwörter. In Gester, S., &amp; Marek, L. (Hrsg.) </w:t>
            </w:r>
            <w:r w:rsidRPr="00654341">
              <w:rPr>
                <w:i/>
                <w:sz w:val="21"/>
                <w:szCs w:val="21"/>
              </w:rPr>
              <w:t>Phraseologismen und Sprichwörter in der modernen deutschen Sprache</w:t>
            </w:r>
            <w:r>
              <w:rPr>
                <w:sz w:val="21"/>
                <w:szCs w:val="21"/>
              </w:rPr>
              <w:t xml:space="preserve">, 36 – 46. </w:t>
            </w:r>
            <w:r w:rsidRPr="00654341">
              <w:rPr>
                <w:sz w:val="21"/>
                <w:szCs w:val="21"/>
              </w:rPr>
              <w:t>Zlín</w:t>
            </w:r>
            <w:r>
              <w:rPr>
                <w:sz w:val="21"/>
                <w:szCs w:val="21"/>
              </w:rPr>
              <w:t>. : UTB ve Zlíně.</w:t>
            </w:r>
          </w:p>
          <w:p w:rsidR="00304F1D" w:rsidRDefault="00304F1D" w:rsidP="00013232">
            <w:pPr>
              <w:spacing w:after="80"/>
              <w:jc w:val="both"/>
              <w:rPr>
                <w:sz w:val="21"/>
                <w:szCs w:val="21"/>
              </w:rPr>
            </w:pPr>
            <w:r>
              <w:rPr>
                <w:sz w:val="21"/>
                <w:szCs w:val="21"/>
              </w:rPr>
              <w:t>2011 Mezinárodní projekt AKTION  - spoluřešitel 60p4 Kommunikative Aktivitäten als Bestandteil des Marketings für die Erhaltung der österreichischen und tschechischen Bierkultur: Wege aus der Krise. Řešitel: doc. Ing. Vratislav Kozák, Ph.D.</w:t>
            </w:r>
          </w:p>
          <w:p w:rsidR="003423DE" w:rsidRDefault="003423DE" w:rsidP="00013232">
            <w:pPr>
              <w:spacing w:after="80"/>
              <w:jc w:val="both"/>
              <w:rPr>
                <w:sz w:val="21"/>
                <w:szCs w:val="21"/>
              </w:rPr>
            </w:pPr>
          </w:p>
          <w:p w:rsidR="003423DE" w:rsidRPr="00D66731" w:rsidRDefault="003423DE" w:rsidP="00013232">
            <w:pPr>
              <w:spacing w:after="80"/>
              <w:jc w:val="both"/>
            </w:pPr>
          </w:p>
        </w:tc>
      </w:tr>
      <w:tr w:rsidR="00304F1D" w:rsidRPr="00833531" w:rsidTr="00013232">
        <w:trPr>
          <w:trHeight w:val="218"/>
        </w:trPr>
        <w:tc>
          <w:tcPr>
            <w:tcW w:w="9893" w:type="dxa"/>
            <w:gridSpan w:val="11"/>
            <w:shd w:val="clear" w:color="auto" w:fill="F7CAAC"/>
          </w:tcPr>
          <w:p w:rsidR="00304F1D" w:rsidRPr="00833531" w:rsidRDefault="00304F1D" w:rsidP="00013232">
            <w:pPr>
              <w:rPr>
                <w:b/>
              </w:rPr>
            </w:pPr>
            <w:r w:rsidRPr="00833531">
              <w:rPr>
                <w:b/>
              </w:rPr>
              <w:t>Působení v</w:t>
            </w:r>
            <w:del w:id="553" w:author="Majercikova" w:date="2018-05-29T07:34:00Z">
              <w:r w:rsidDel="002D75B4">
                <w:rPr>
                  <w:b/>
                </w:rPr>
                <w:delText> </w:delText>
              </w:r>
            </w:del>
            <w:ins w:id="554" w:author="Majercikova" w:date="2018-05-29T07:34:00Z">
              <w:r w:rsidR="002D75B4">
                <w:rPr>
                  <w:b/>
                </w:rPr>
                <w:t> </w:t>
              </w:r>
            </w:ins>
            <w:r w:rsidRPr="00833531">
              <w:rPr>
                <w:b/>
              </w:rPr>
              <w:t>zahraničí</w:t>
            </w:r>
          </w:p>
        </w:tc>
      </w:tr>
      <w:tr w:rsidR="00304F1D" w:rsidRPr="0073679C" w:rsidTr="00013232">
        <w:trPr>
          <w:trHeight w:val="328"/>
        </w:trPr>
        <w:tc>
          <w:tcPr>
            <w:tcW w:w="9893" w:type="dxa"/>
            <w:gridSpan w:val="11"/>
          </w:tcPr>
          <w:p w:rsidR="00304F1D" w:rsidRDefault="00304F1D" w:rsidP="00013232"/>
          <w:p w:rsidR="003423DE" w:rsidRDefault="003423DE" w:rsidP="00013232"/>
          <w:p w:rsidR="003423DE" w:rsidRPr="00D66731" w:rsidRDefault="003423DE" w:rsidP="00013232"/>
        </w:tc>
      </w:tr>
      <w:tr w:rsidR="00304F1D" w:rsidRPr="00833531" w:rsidTr="00013232">
        <w:trPr>
          <w:cantSplit/>
          <w:trHeight w:val="470"/>
        </w:trPr>
        <w:tc>
          <w:tcPr>
            <w:tcW w:w="2552" w:type="dxa"/>
            <w:shd w:val="clear" w:color="auto" w:fill="F7CAAC"/>
          </w:tcPr>
          <w:p w:rsidR="00304F1D" w:rsidRPr="00833531" w:rsidRDefault="00304F1D" w:rsidP="00013232">
            <w:pPr>
              <w:jc w:val="both"/>
              <w:rPr>
                <w:b/>
              </w:rPr>
            </w:pPr>
            <w:r w:rsidRPr="00833531">
              <w:rPr>
                <w:b/>
              </w:rPr>
              <w:t xml:space="preserve">Podpis </w:t>
            </w:r>
          </w:p>
        </w:tc>
        <w:tc>
          <w:tcPr>
            <w:tcW w:w="4536" w:type="dxa"/>
            <w:gridSpan w:val="5"/>
          </w:tcPr>
          <w:p w:rsidR="00304F1D" w:rsidRPr="00833531" w:rsidRDefault="005A2367" w:rsidP="00013232">
            <w:pPr>
              <w:jc w:val="both"/>
            </w:pPr>
            <w:r>
              <w:t>Věra Kozáková, v. r.</w:t>
            </w:r>
          </w:p>
        </w:tc>
        <w:tc>
          <w:tcPr>
            <w:tcW w:w="786" w:type="dxa"/>
            <w:gridSpan w:val="2"/>
            <w:shd w:val="clear" w:color="auto" w:fill="F7CAAC"/>
          </w:tcPr>
          <w:p w:rsidR="00304F1D" w:rsidRPr="00833531" w:rsidRDefault="00304F1D" w:rsidP="00013232">
            <w:pPr>
              <w:jc w:val="both"/>
            </w:pPr>
            <w:r w:rsidRPr="00833531">
              <w:rPr>
                <w:b/>
              </w:rPr>
              <w:t>datum</w:t>
            </w:r>
          </w:p>
        </w:tc>
        <w:tc>
          <w:tcPr>
            <w:tcW w:w="2019" w:type="dxa"/>
            <w:gridSpan w:val="3"/>
          </w:tcPr>
          <w:p w:rsidR="00304F1D" w:rsidRPr="00833531" w:rsidRDefault="005A2367" w:rsidP="00013232">
            <w:pPr>
              <w:jc w:val="both"/>
            </w:pPr>
            <w:r>
              <w:t>30. 5. 2018</w:t>
            </w:r>
          </w:p>
        </w:tc>
      </w:tr>
    </w:tbl>
    <w:p w:rsidR="00304F1D" w:rsidRPr="0040774B" w:rsidRDefault="00304F1D" w:rsidP="00B8153E">
      <w:pPr>
        <w:spacing w:after="160" w:line="259" w:lineRule="auto"/>
        <w:rPr>
          <w:b/>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F15FF" w:rsidRPr="0040774B" w:rsidTr="009F15FF">
        <w:tc>
          <w:tcPr>
            <w:tcW w:w="9859"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18"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9F15FF">
        <w:tc>
          <w:tcPr>
            <w:tcW w:w="2518"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 xml:space="preserve">Fakulta humanitních studií </w:t>
            </w:r>
          </w:p>
        </w:tc>
      </w:tr>
      <w:tr w:rsidR="009F15FF" w:rsidRPr="0040774B" w:rsidTr="009F15FF">
        <w:tc>
          <w:tcPr>
            <w:tcW w:w="2518"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18"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Ludmila Kozubíková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Ing., Ph.D.</w:t>
            </w:r>
          </w:p>
        </w:tc>
      </w:tr>
      <w:tr w:rsidR="009F15FF" w:rsidRPr="0040774B" w:rsidTr="009F15FF">
        <w:tc>
          <w:tcPr>
            <w:tcW w:w="2518"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1977</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w:t>
            </w:r>
            <w:r w:rsidR="00E374B8">
              <w:t xml:space="preserve">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9F15FF" w:rsidP="009F15FF">
            <w:pPr>
              <w:jc w:val="both"/>
              <w:rPr>
                <w:ins w:id="555" w:author="§.opiékoiíkkoíikoíi" w:date="2018-05-25T22:15:00Z"/>
              </w:rPr>
            </w:pPr>
            <w:r w:rsidRPr="0040774B">
              <w:t>082019</w:t>
            </w:r>
          </w:p>
          <w:p w:rsidR="007E2171" w:rsidRPr="0040774B" w:rsidRDefault="007E2171" w:rsidP="009F15FF">
            <w:pPr>
              <w:jc w:val="both"/>
            </w:pPr>
            <w:ins w:id="556" w:author="§.opiékoiíkkoíikoíi" w:date="2018-05-25T22:15:00Z">
              <w:r w:rsidRPr="00610E26">
                <w:rPr>
                  <w:sz w:val="18"/>
                </w:rPr>
                <w:t>předpokládá se další spolupráce</w:t>
              </w:r>
            </w:ins>
          </w:p>
        </w:tc>
      </w:tr>
      <w:tr w:rsidR="009F15FF" w:rsidRPr="0040774B" w:rsidTr="009F15FF">
        <w:tc>
          <w:tcPr>
            <w:tcW w:w="5068" w:type="dxa"/>
            <w:gridSpan w:val="3"/>
            <w:shd w:val="clear" w:color="auto" w:fill="F7CAAC"/>
          </w:tcPr>
          <w:p w:rsidR="009F15FF" w:rsidRPr="0040774B" w:rsidRDefault="009F15FF" w:rsidP="009F15FF">
            <w:pPr>
              <w:jc w:val="both"/>
              <w:rPr>
                <w:b/>
              </w:rPr>
            </w:pPr>
            <w:r w:rsidRPr="0040774B">
              <w:rPr>
                <w:b/>
              </w:rPr>
              <w:t xml:space="preserve">Typ vztahu na součásti VŠ, která uskutečňuje st. </w:t>
            </w:r>
            <w:r w:rsidR="002D75B4" w:rsidRPr="0040774B">
              <w:rPr>
                <w:b/>
              </w:rPr>
              <w:t>P</w:t>
            </w:r>
            <w:r w:rsidRPr="0040774B">
              <w:rPr>
                <w:b/>
              </w:rPr>
              <w:t>rogram</w:t>
            </w:r>
          </w:p>
        </w:tc>
        <w:tc>
          <w:tcPr>
            <w:tcW w:w="992" w:type="dxa"/>
            <w:gridSpan w:val="2"/>
          </w:tcPr>
          <w:p w:rsidR="009F15FF" w:rsidRPr="0040774B" w:rsidRDefault="009F15FF" w:rsidP="009F15FF">
            <w:pPr>
              <w:jc w:val="both"/>
            </w:pP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p>
        </w:tc>
      </w:tr>
      <w:tr w:rsidR="009F15FF" w:rsidRPr="0040774B" w:rsidTr="009F15FF">
        <w:tc>
          <w:tcPr>
            <w:tcW w:w="6060"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60" w:type="dxa"/>
            <w:gridSpan w:val="5"/>
          </w:tcPr>
          <w:p w:rsidR="009F15FF" w:rsidRPr="0040774B" w:rsidRDefault="002D75B4" w:rsidP="009F15FF">
            <w:pPr>
              <w:jc w:val="both"/>
            </w:pPr>
            <w:r w:rsidRPr="0040774B">
              <w:t>N</w:t>
            </w:r>
            <w:r w:rsidR="009F15FF" w:rsidRPr="0040774B">
              <w:t>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59"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485"/>
        </w:trPr>
        <w:tc>
          <w:tcPr>
            <w:tcW w:w="9859" w:type="dxa"/>
            <w:gridSpan w:val="11"/>
            <w:tcBorders>
              <w:top w:val="nil"/>
            </w:tcBorders>
          </w:tcPr>
          <w:p w:rsidR="009F15FF" w:rsidRPr="0040774B" w:rsidRDefault="009F15FF" w:rsidP="009F15FF">
            <w:pPr>
              <w:jc w:val="both"/>
            </w:pPr>
            <w:r w:rsidRPr="0040774B">
              <w:t>Základy podnikatelství (dále viz BIIa).</w:t>
            </w:r>
          </w:p>
        </w:tc>
      </w:tr>
      <w:tr w:rsidR="009F15FF" w:rsidRPr="0040774B" w:rsidTr="009F15FF">
        <w:tc>
          <w:tcPr>
            <w:tcW w:w="9859"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1055"/>
        </w:trPr>
        <w:tc>
          <w:tcPr>
            <w:tcW w:w="9859" w:type="dxa"/>
            <w:gridSpan w:val="11"/>
          </w:tcPr>
          <w:p w:rsidR="009F15FF" w:rsidRPr="0040774B" w:rsidRDefault="009F15FF" w:rsidP="009F15FF">
            <w:pPr>
              <w:tabs>
                <w:tab w:val="left" w:pos="1985"/>
              </w:tabs>
              <w:overflowPunct w:val="0"/>
              <w:autoSpaceDE w:val="0"/>
              <w:autoSpaceDN w:val="0"/>
              <w:adjustRightInd w:val="0"/>
              <w:jc w:val="both"/>
            </w:pPr>
            <w:r w:rsidRPr="0040774B">
              <w:t>1996 - 2001 – Vysoká škola ekonomická Praha, Fakulta financí a účetnictví, studijní obor Účetnictví a finanční řízení podniku – Ing.</w:t>
            </w:r>
          </w:p>
          <w:p w:rsidR="009F15FF" w:rsidRPr="0040774B" w:rsidRDefault="009F15FF" w:rsidP="009F15FF">
            <w:pPr>
              <w:tabs>
                <w:tab w:val="left" w:pos="1985"/>
              </w:tabs>
              <w:overflowPunct w:val="0"/>
              <w:autoSpaceDE w:val="0"/>
              <w:autoSpaceDN w:val="0"/>
              <w:adjustRightInd w:val="0"/>
              <w:jc w:val="both"/>
            </w:pPr>
            <w:r w:rsidRPr="0040774B">
              <w:t>2001 - 2004 – Vysoká škola ekonomická Praha, Fakulta financí a účetnictví, ukončené doktorské studium v oboru Teorie vyučování ekonomických předmětů – Ph.D.</w:t>
            </w:r>
          </w:p>
          <w:p w:rsidR="009F15FF" w:rsidRPr="0040774B" w:rsidRDefault="009F15FF" w:rsidP="009F15FF">
            <w:pPr>
              <w:tabs>
                <w:tab w:val="left" w:pos="1985"/>
              </w:tabs>
              <w:overflowPunct w:val="0"/>
              <w:autoSpaceDE w:val="0"/>
              <w:autoSpaceDN w:val="0"/>
              <w:adjustRightInd w:val="0"/>
              <w:jc w:val="both"/>
            </w:pPr>
            <w:r w:rsidRPr="0040774B">
              <w:t>.</w:t>
            </w:r>
          </w:p>
        </w:tc>
      </w:tr>
      <w:tr w:rsidR="009F15FF" w:rsidRPr="0040774B" w:rsidTr="009F15FF">
        <w:tc>
          <w:tcPr>
            <w:tcW w:w="9859"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1090"/>
        </w:trPr>
        <w:tc>
          <w:tcPr>
            <w:tcW w:w="9859" w:type="dxa"/>
            <w:gridSpan w:val="11"/>
          </w:tcPr>
          <w:p w:rsidR="009F15FF" w:rsidRPr="0040774B" w:rsidRDefault="009F15FF" w:rsidP="009F15FF">
            <w:pPr>
              <w:overflowPunct w:val="0"/>
              <w:autoSpaceDE w:val="0"/>
              <w:autoSpaceDN w:val="0"/>
              <w:adjustRightInd w:val="0"/>
              <w:jc w:val="both"/>
            </w:pPr>
            <w:r w:rsidRPr="0040774B">
              <w:t xml:space="preserve">2001 - 2013 – Obchodní akademie T. Bati a Vyšší odborná škola ekonomická Zlín, učitelka odborných ekonomických předmětů v bakalářských studijních programech </w:t>
            </w:r>
          </w:p>
          <w:p w:rsidR="009F15FF" w:rsidRPr="0040774B" w:rsidRDefault="009F15FF" w:rsidP="009F15FF">
            <w:pPr>
              <w:overflowPunct w:val="0"/>
              <w:autoSpaceDE w:val="0"/>
              <w:autoSpaceDN w:val="0"/>
              <w:adjustRightInd w:val="0"/>
              <w:jc w:val="both"/>
            </w:pPr>
            <w:r w:rsidRPr="0040774B">
              <w:t>2004 – 2005 – členka akreditační komise pro neuniverzitní vysoké školy</w:t>
            </w:r>
          </w:p>
          <w:p w:rsidR="009F15FF" w:rsidRPr="0040774B" w:rsidRDefault="00E374B8" w:rsidP="009F15FF">
            <w:pPr>
              <w:overflowPunct w:val="0"/>
              <w:autoSpaceDE w:val="0"/>
              <w:autoSpaceDN w:val="0"/>
              <w:adjustRightInd w:val="0"/>
              <w:jc w:val="both"/>
            </w:pPr>
            <w:r>
              <w:t xml:space="preserve">2013 - </w:t>
            </w:r>
            <w:r w:rsidR="009F15FF" w:rsidRPr="0040774B">
              <w:t>dosud – FAME UTB, Ústav podnikové ekonomiky, odborný asistent</w:t>
            </w:r>
          </w:p>
          <w:p w:rsidR="009F15FF" w:rsidRPr="0040774B" w:rsidRDefault="009F15FF" w:rsidP="009F15FF">
            <w:pPr>
              <w:overflowPunct w:val="0"/>
              <w:autoSpaceDE w:val="0"/>
              <w:autoSpaceDN w:val="0"/>
              <w:adjustRightInd w:val="0"/>
              <w:jc w:val="both"/>
            </w:pPr>
          </w:p>
        </w:tc>
      </w:tr>
      <w:tr w:rsidR="009F15FF" w:rsidRPr="0040774B" w:rsidTr="009F15FF">
        <w:trPr>
          <w:trHeight w:val="250"/>
        </w:trPr>
        <w:tc>
          <w:tcPr>
            <w:tcW w:w="9859"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523"/>
        </w:trPr>
        <w:tc>
          <w:tcPr>
            <w:tcW w:w="9859" w:type="dxa"/>
            <w:gridSpan w:val="11"/>
          </w:tcPr>
          <w:p w:rsidR="009F15FF" w:rsidRPr="0040774B" w:rsidRDefault="009F15FF" w:rsidP="009F15FF">
            <w:pPr>
              <w:jc w:val="both"/>
            </w:pPr>
            <w:r w:rsidRPr="0040774B">
              <w:t>Vedení bakalářských a diplomových prací tematicky zaměřených na podnikovou ekonomiku, podnikatelské prostředí malých a středních podniků a manažerské účetnictví.</w:t>
            </w:r>
          </w:p>
        </w:tc>
      </w:tr>
      <w:tr w:rsidR="009F15FF" w:rsidRPr="0040774B" w:rsidTr="009F15FF">
        <w:trPr>
          <w:cantSplit/>
        </w:trPr>
        <w:tc>
          <w:tcPr>
            <w:tcW w:w="3347"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47"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47"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rPr>
                <w:b/>
              </w:rPr>
            </w:pPr>
          </w:p>
        </w:tc>
        <w:tc>
          <w:tcPr>
            <w:tcW w:w="693" w:type="dxa"/>
            <w:vMerge w:val="restart"/>
          </w:tcPr>
          <w:p w:rsidR="009F15FF" w:rsidRPr="0040774B" w:rsidRDefault="009F15FF" w:rsidP="009F15FF">
            <w:pPr>
              <w:jc w:val="both"/>
              <w:rPr>
                <w:b/>
              </w:rPr>
            </w:pPr>
          </w:p>
        </w:tc>
        <w:tc>
          <w:tcPr>
            <w:tcW w:w="694" w:type="dxa"/>
            <w:vMerge w:val="restart"/>
          </w:tcPr>
          <w:p w:rsidR="009F15FF" w:rsidRPr="0040774B" w:rsidRDefault="009F15FF" w:rsidP="009F15FF">
            <w:pPr>
              <w:jc w:val="both"/>
              <w:rPr>
                <w:b/>
              </w:rPr>
            </w:pPr>
          </w:p>
        </w:tc>
      </w:tr>
      <w:tr w:rsidR="009F15FF" w:rsidRPr="0040774B" w:rsidTr="009F15FF">
        <w:trPr>
          <w:trHeight w:val="205"/>
        </w:trPr>
        <w:tc>
          <w:tcPr>
            <w:tcW w:w="3347"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59"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2347"/>
        </w:trPr>
        <w:tc>
          <w:tcPr>
            <w:tcW w:w="9859" w:type="dxa"/>
            <w:gridSpan w:val="11"/>
          </w:tcPr>
          <w:p w:rsidR="00FA19E6" w:rsidRPr="00487289" w:rsidRDefault="009F15FF" w:rsidP="00FA19E6">
            <w:pPr>
              <w:autoSpaceDE w:val="0"/>
              <w:autoSpaceDN w:val="0"/>
              <w:adjustRightInd w:val="0"/>
              <w:rPr>
                <w:rFonts w:eastAsia="Calibri"/>
                <w:color w:val="000000"/>
              </w:rPr>
            </w:pPr>
            <w:r w:rsidRPr="0040774B">
              <w:rPr>
                <w:rFonts w:eastAsia="Calibri"/>
                <w:color w:val="000000"/>
              </w:rPr>
              <w:t xml:space="preserve">Rahman, A., </w:t>
            </w:r>
            <w:r w:rsidR="00FA19E6" w:rsidRPr="00487289">
              <w:rPr>
                <w:rFonts w:eastAsia="Calibri"/>
                <w:color w:val="000000"/>
              </w:rPr>
              <w:t xml:space="preserve">Rozsa, Z., Kozubikova, L., </w:t>
            </w:r>
            <w:r w:rsidR="00FA19E6" w:rsidRPr="00487289">
              <w:rPr>
                <w:rFonts w:eastAsia="Calibri"/>
                <w:color w:val="000000"/>
              </w:rPr>
              <w:sym w:font="Symbol" w:char="F026"/>
            </w:r>
            <w:r w:rsidR="00FA19E6" w:rsidRPr="00487289">
              <w:rPr>
                <w:rFonts w:eastAsia="Calibri"/>
                <w:color w:val="000000"/>
              </w:rPr>
              <w:t xml:space="preserve"> Cepel, M. (2017). Determinants of loan maturity in small business lending. </w:t>
            </w:r>
            <w:r w:rsidR="00FA19E6" w:rsidRPr="00487289">
              <w:rPr>
                <w:rFonts w:eastAsia="Calibri"/>
                <w:i/>
                <w:color w:val="000000"/>
              </w:rPr>
              <w:t xml:space="preserve">Journal of International Studies, </w:t>
            </w:r>
            <w:r w:rsidR="00FA19E6" w:rsidRPr="00F9239D">
              <w:rPr>
                <w:rFonts w:eastAsia="Calibri"/>
                <w:i/>
                <w:color w:val="000000"/>
              </w:rPr>
              <w:t>10</w:t>
            </w:r>
            <w:r w:rsidR="00FA19E6">
              <w:rPr>
                <w:rFonts w:eastAsia="Calibri"/>
                <w:color w:val="000000"/>
              </w:rPr>
              <w:t>(2),</w:t>
            </w:r>
            <w:r w:rsidR="00FA19E6" w:rsidRPr="00487289">
              <w:rPr>
                <w:rFonts w:eastAsia="Calibri"/>
                <w:color w:val="000000"/>
              </w:rPr>
              <w:t xml:space="preserve"> 104-118. </w:t>
            </w:r>
          </w:p>
          <w:p w:rsidR="00FA19E6" w:rsidRPr="00487289" w:rsidRDefault="00FA19E6" w:rsidP="00FA19E6">
            <w:pPr>
              <w:autoSpaceDE w:val="0"/>
              <w:autoSpaceDN w:val="0"/>
              <w:adjustRightInd w:val="0"/>
              <w:rPr>
                <w:rFonts w:eastAsia="Calibri"/>
                <w:color w:val="000000"/>
              </w:rPr>
            </w:pPr>
            <w:r w:rsidRPr="00487289">
              <w:rPr>
                <w:rFonts w:eastAsia="Calibri"/>
                <w:color w:val="000000"/>
              </w:rPr>
              <w:t xml:space="preserve">Rahman, A., Civelek, M., &amp; Kozubikova, L. (2016). Proactiveness, Competitive Aggressiveness and Autonomy: A Comparative Study from the Czech Republic. </w:t>
            </w:r>
            <w:r w:rsidRPr="00487289">
              <w:rPr>
                <w:rFonts w:eastAsia="Calibri"/>
                <w:i/>
                <w:color w:val="000000"/>
              </w:rPr>
              <w:t>Equilibrium-Quarterly Journal of Economics and Economic Policy</w:t>
            </w:r>
            <w:r w:rsidRPr="00487289">
              <w:rPr>
                <w:rFonts w:eastAsia="Calibri"/>
                <w:color w:val="000000"/>
              </w:rPr>
              <w:t xml:space="preserve">, </w:t>
            </w:r>
            <w:r w:rsidRPr="00F9239D">
              <w:rPr>
                <w:rFonts w:eastAsia="Calibri"/>
                <w:i/>
                <w:color w:val="000000"/>
              </w:rPr>
              <w:t>11</w:t>
            </w:r>
            <w:r>
              <w:rPr>
                <w:rFonts w:eastAsia="Calibri"/>
                <w:color w:val="000000"/>
              </w:rPr>
              <w:t xml:space="preserve">(3), </w:t>
            </w:r>
            <w:r w:rsidRPr="00487289">
              <w:rPr>
                <w:rFonts w:eastAsia="Calibri"/>
                <w:color w:val="000000"/>
              </w:rPr>
              <w:t>631-650.</w:t>
            </w:r>
          </w:p>
          <w:p w:rsidR="00FA19E6" w:rsidRPr="00487289" w:rsidRDefault="00FA19E6" w:rsidP="00FA19E6">
            <w:pPr>
              <w:autoSpaceDE w:val="0"/>
              <w:autoSpaceDN w:val="0"/>
              <w:adjustRightInd w:val="0"/>
              <w:rPr>
                <w:rFonts w:eastAsia="Calibri"/>
                <w:color w:val="000000"/>
              </w:rPr>
            </w:pPr>
            <w:r w:rsidRPr="00487289">
              <w:rPr>
                <w:rFonts w:eastAsia="Calibri"/>
                <w:color w:val="000000"/>
              </w:rPr>
              <w:t xml:space="preserve">Kozubikova, L., &amp; Zoubkova, A. (2016). Entrepreneur´s attitude towards innovativeness and competitive aggressiveness. </w:t>
            </w:r>
            <w:r w:rsidRPr="00487289">
              <w:rPr>
                <w:rFonts w:eastAsia="Calibri"/>
                <w:i/>
                <w:color w:val="000000"/>
              </w:rPr>
              <w:t>Journal of International Studies</w:t>
            </w:r>
            <w:r w:rsidRPr="00721F41">
              <w:rPr>
                <w:rFonts w:eastAsia="Calibri"/>
                <w:color w:val="000000"/>
              </w:rPr>
              <w:t>, 9</w:t>
            </w:r>
            <w:r>
              <w:rPr>
                <w:rFonts w:eastAsia="Calibri"/>
                <w:color w:val="000000"/>
              </w:rPr>
              <w:t>(1),</w:t>
            </w:r>
            <w:r w:rsidRPr="00487289">
              <w:rPr>
                <w:rFonts w:eastAsia="Calibri"/>
                <w:color w:val="000000"/>
              </w:rPr>
              <w:t xml:space="preserve"> 192-204.</w:t>
            </w:r>
          </w:p>
          <w:p w:rsidR="00FA19E6" w:rsidRPr="00487289" w:rsidRDefault="00FA19E6" w:rsidP="00FA19E6">
            <w:pPr>
              <w:autoSpaceDE w:val="0"/>
              <w:autoSpaceDN w:val="0"/>
              <w:adjustRightInd w:val="0"/>
              <w:rPr>
                <w:rFonts w:eastAsia="Calibri"/>
                <w:color w:val="000000"/>
              </w:rPr>
            </w:pPr>
            <w:r w:rsidRPr="00487289">
              <w:rPr>
                <w:rFonts w:eastAsia="Calibri"/>
                <w:color w:val="000000"/>
              </w:rPr>
              <w:t xml:space="preserve">Kozubikova, L., Vojtovic, S., Rahman, A., &amp; Smrcka, L. (2016). The Role of Entrepreneur´s Gender, Age and Firm´s Age in Autonomy. The Case Study from the Czech Republic. </w:t>
            </w:r>
            <w:r w:rsidRPr="00487289">
              <w:rPr>
                <w:rFonts w:eastAsia="Calibri"/>
                <w:i/>
                <w:color w:val="000000"/>
              </w:rPr>
              <w:t xml:space="preserve">Economics and Sociology, </w:t>
            </w:r>
            <w:r w:rsidRPr="00721F41">
              <w:rPr>
                <w:rFonts w:eastAsia="Calibri"/>
                <w:i/>
                <w:color w:val="000000"/>
              </w:rPr>
              <w:t>9</w:t>
            </w:r>
            <w:r>
              <w:rPr>
                <w:rFonts w:eastAsia="Calibri"/>
                <w:color w:val="000000"/>
              </w:rPr>
              <w:t xml:space="preserve">(2), </w:t>
            </w:r>
            <w:r w:rsidRPr="00487289">
              <w:rPr>
                <w:rFonts w:eastAsia="Calibri"/>
                <w:color w:val="000000"/>
              </w:rPr>
              <w:t>168-182.</w:t>
            </w:r>
          </w:p>
          <w:p w:rsidR="00FA19E6" w:rsidRPr="00487289" w:rsidRDefault="00FA19E6" w:rsidP="00FA19E6">
            <w:pPr>
              <w:autoSpaceDE w:val="0"/>
              <w:autoSpaceDN w:val="0"/>
              <w:adjustRightInd w:val="0"/>
              <w:rPr>
                <w:rFonts w:eastAsia="Calibri"/>
                <w:color w:val="000000"/>
              </w:rPr>
            </w:pPr>
            <w:r w:rsidRPr="00487289">
              <w:rPr>
                <w:rFonts w:eastAsia="Calibri"/>
                <w:color w:val="000000"/>
              </w:rPr>
              <w:t xml:space="preserve">Kozubikova, L., Belas, J., Kljucnikov, A., &amp; Virglerova, Z. (2015). Differences in approach to selected constructs of entrepreneurial orientation in SME segment regarding the selected socio-demographic factors. </w:t>
            </w:r>
            <w:r w:rsidRPr="00487289">
              <w:rPr>
                <w:rFonts w:eastAsia="Calibri"/>
                <w:i/>
                <w:color w:val="000000"/>
              </w:rPr>
              <w:t xml:space="preserve">Transformations in Business </w:t>
            </w:r>
            <w:r w:rsidRPr="00487289">
              <w:rPr>
                <w:rFonts w:eastAsia="Calibri"/>
                <w:i/>
                <w:color w:val="000000"/>
              </w:rPr>
              <w:sym w:font="Symbol" w:char="F026"/>
            </w:r>
            <w:r w:rsidRPr="00487289">
              <w:rPr>
                <w:rFonts w:eastAsia="Calibri"/>
                <w:i/>
                <w:color w:val="000000"/>
              </w:rPr>
              <w:t xml:space="preserve"> Economics, </w:t>
            </w:r>
            <w:r w:rsidRPr="00F9239D">
              <w:rPr>
                <w:rFonts w:eastAsia="Calibri"/>
                <w:i/>
                <w:color w:val="000000"/>
              </w:rPr>
              <w:t>14</w:t>
            </w:r>
            <w:r>
              <w:rPr>
                <w:rFonts w:eastAsia="Calibri"/>
                <w:color w:val="000000"/>
              </w:rPr>
              <w:t>(3),</w:t>
            </w:r>
            <w:r w:rsidRPr="00487289">
              <w:rPr>
                <w:rFonts w:eastAsia="Calibri"/>
                <w:color w:val="000000"/>
              </w:rPr>
              <w:t xml:space="preserve"> 333-355.</w:t>
            </w:r>
          </w:p>
          <w:p w:rsidR="009F15FF" w:rsidRPr="0040774B" w:rsidRDefault="00FA19E6" w:rsidP="009F15FF">
            <w:pPr>
              <w:autoSpaceDE w:val="0"/>
              <w:autoSpaceDN w:val="0"/>
              <w:adjustRightInd w:val="0"/>
              <w:rPr>
                <w:rFonts w:eastAsia="Calibri"/>
                <w:color w:val="000000"/>
              </w:rPr>
            </w:pPr>
            <w:r w:rsidRPr="00487289">
              <w:rPr>
                <w:rFonts w:eastAsia="Calibri"/>
                <w:color w:val="000000"/>
              </w:rPr>
              <w:t xml:space="preserve">Kozubikova, L., Belas, J., Bilan, Y., &amp; Bartos, P. (2015). Personal characteristics of entrepreneurs in the context of perception and management of business risk in the SME segment. </w:t>
            </w:r>
            <w:r w:rsidRPr="00487289">
              <w:rPr>
                <w:rFonts w:eastAsia="Calibri"/>
                <w:i/>
                <w:color w:val="000000"/>
              </w:rPr>
              <w:t xml:space="preserve">Economics </w:t>
            </w:r>
            <w:r w:rsidRPr="00487289">
              <w:rPr>
                <w:rFonts w:eastAsia="Calibri"/>
                <w:i/>
                <w:color w:val="000000"/>
              </w:rPr>
              <w:sym w:font="Symbol" w:char="F026"/>
            </w:r>
            <w:r w:rsidRPr="00487289">
              <w:rPr>
                <w:rFonts w:eastAsia="Calibri"/>
                <w:i/>
                <w:color w:val="000000"/>
              </w:rPr>
              <w:t xml:space="preserve"> Sociology, </w:t>
            </w:r>
            <w:r w:rsidRPr="00F9239D">
              <w:rPr>
                <w:rFonts w:eastAsia="Calibri"/>
                <w:i/>
                <w:color w:val="000000"/>
              </w:rPr>
              <w:t>8</w:t>
            </w:r>
            <w:r>
              <w:rPr>
                <w:rFonts w:eastAsia="Calibri"/>
                <w:color w:val="000000"/>
              </w:rPr>
              <w:t>(1), 41-54.</w:t>
            </w:r>
          </w:p>
          <w:tbl>
            <w:tblPr>
              <w:tblW w:w="0" w:type="auto"/>
              <w:tblBorders>
                <w:top w:val="nil"/>
                <w:left w:val="nil"/>
                <w:bottom w:val="nil"/>
                <w:right w:val="nil"/>
              </w:tblBorders>
              <w:tblLayout w:type="fixed"/>
              <w:tblLook w:val="0000" w:firstRow="0" w:lastRow="0" w:firstColumn="0" w:lastColumn="0" w:noHBand="0" w:noVBand="0"/>
            </w:tblPr>
            <w:tblGrid>
              <w:gridCol w:w="5497"/>
            </w:tblGrid>
            <w:tr w:rsidR="009F15FF" w:rsidRPr="0040774B" w:rsidTr="009F15FF">
              <w:trPr>
                <w:trHeight w:val="284"/>
              </w:trPr>
              <w:tc>
                <w:tcPr>
                  <w:tcW w:w="5497" w:type="dxa"/>
                </w:tcPr>
                <w:p w:rsidR="009F15FF" w:rsidRPr="0040774B" w:rsidRDefault="009F15FF" w:rsidP="009F15FF">
                  <w:pPr>
                    <w:autoSpaceDE w:val="0"/>
                    <w:autoSpaceDN w:val="0"/>
                    <w:adjustRightInd w:val="0"/>
                    <w:rPr>
                      <w:rFonts w:eastAsia="Calibri"/>
                      <w:color w:val="000000"/>
                      <w:sz w:val="18"/>
                      <w:szCs w:val="18"/>
                    </w:rPr>
                  </w:pPr>
                </w:p>
              </w:tc>
            </w:tr>
          </w:tbl>
          <w:p w:rsidR="009F15FF" w:rsidRPr="0040774B" w:rsidRDefault="009F15FF" w:rsidP="009F15FF">
            <w:pPr>
              <w:jc w:val="both"/>
              <w:rPr>
                <w:b/>
              </w:rPr>
            </w:pPr>
          </w:p>
        </w:tc>
      </w:tr>
      <w:tr w:rsidR="009F15FF" w:rsidRPr="0040774B" w:rsidTr="009F15FF">
        <w:trPr>
          <w:trHeight w:val="218"/>
        </w:trPr>
        <w:tc>
          <w:tcPr>
            <w:tcW w:w="9859" w:type="dxa"/>
            <w:gridSpan w:val="11"/>
            <w:shd w:val="clear" w:color="auto" w:fill="F7CAAC"/>
          </w:tcPr>
          <w:p w:rsidR="009F15FF" w:rsidRPr="0040774B" w:rsidRDefault="009F15FF" w:rsidP="009F15FF">
            <w:pPr>
              <w:rPr>
                <w:b/>
              </w:rPr>
            </w:pPr>
            <w:r w:rsidRPr="0040774B">
              <w:rPr>
                <w:b/>
              </w:rPr>
              <w:t>Působení v</w:t>
            </w:r>
            <w:del w:id="557" w:author="Majercikova" w:date="2018-05-29T07:34:00Z">
              <w:r w:rsidRPr="0040774B" w:rsidDel="002D75B4">
                <w:rPr>
                  <w:b/>
                </w:rPr>
                <w:delText xml:space="preserve"> </w:delText>
              </w:r>
            </w:del>
            <w:ins w:id="558" w:author="Majercikova" w:date="2018-05-29T07:34:00Z">
              <w:r w:rsidR="002D75B4">
                <w:rPr>
                  <w:b/>
                </w:rPr>
                <w:t> </w:t>
              </w:r>
            </w:ins>
            <w:r w:rsidRPr="0040774B">
              <w:rPr>
                <w:b/>
              </w:rPr>
              <w:t>zahraničí</w:t>
            </w:r>
          </w:p>
        </w:tc>
      </w:tr>
      <w:tr w:rsidR="009F15FF" w:rsidRPr="0040774B" w:rsidTr="003423DE">
        <w:trPr>
          <w:trHeight w:val="247"/>
        </w:trPr>
        <w:tc>
          <w:tcPr>
            <w:tcW w:w="9859" w:type="dxa"/>
            <w:gridSpan w:val="11"/>
          </w:tcPr>
          <w:p w:rsidR="009F15FF" w:rsidRPr="0040774B" w:rsidRDefault="009F15FF" w:rsidP="009F15FF">
            <w:pPr>
              <w:rPr>
                <w:b/>
              </w:rPr>
            </w:pPr>
          </w:p>
          <w:p w:rsidR="009F15FF" w:rsidRPr="0040774B" w:rsidRDefault="009F15FF" w:rsidP="009F15FF">
            <w:pPr>
              <w:rPr>
                <w:b/>
              </w:rPr>
            </w:pPr>
          </w:p>
          <w:p w:rsidR="009F15FF" w:rsidRPr="0040774B" w:rsidRDefault="009F15FF" w:rsidP="009F15FF">
            <w:pPr>
              <w:rPr>
                <w:b/>
              </w:rPr>
            </w:pPr>
          </w:p>
        </w:tc>
      </w:tr>
      <w:tr w:rsidR="009F15FF" w:rsidRPr="0040774B" w:rsidTr="009F15FF">
        <w:trPr>
          <w:cantSplit/>
          <w:trHeight w:val="470"/>
        </w:trPr>
        <w:tc>
          <w:tcPr>
            <w:tcW w:w="2518"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Ludmila Kozubíková,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RDefault="009F15FF"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9F15FF">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Eva Machů</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 Ph.D.</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1981</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E374B8" w:rsidP="009F15FF">
            <w:pPr>
              <w:jc w:val="both"/>
            </w:pPr>
            <w:r>
              <w:t>MD</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A02596" w:rsidP="009F15FF">
            <w:pPr>
              <w:jc w:val="both"/>
              <w:rPr>
                <w:ins w:id="559" w:author="§.opiékoiíkkoíikoíi" w:date="2018-05-25T22:15:00Z"/>
              </w:rPr>
            </w:pPr>
            <w:r>
              <w:t>N</w:t>
            </w:r>
          </w:p>
          <w:p w:rsidR="007E2171" w:rsidRPr="0040774B" w:rsidRDefault="007E2171" w:rsidP="009F15FF">
            <w:pPr>
              <w:jc w:val="both"/>
            </w:pPr>
          </w:p>
        </w:tc>
      </w:tr>
      <w:tr w:rsidR="009F15FF" w:rsidRPr="0040774B" w:rsidTr="009F15FF">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r w:rsidR="00E374B8">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E374B8" w:rsidP="009F15FF">
            <w:pPr>
              <w:jc w:val="both"/>
            </w:pPr>
            <w:r>
              <w:t>MD</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A02596" w:rsidP="009F15FF">
            <w:pPr>
              <w:jc w:val="both"/>
            </w:pPr>
            <w:r>
              <w:t>N</w:t>
            </w:r>
          </w:p>
        </w:tc>
      </w:tr>
      <w:tr w:rsidR="009F15FF" w:rsidRPr="0040774B" w:rsidTr="009F15FF">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470"/>
        </w:trPr>
        <w:tc>
          <w:tcPr>
            <w:tcW w:w="9893" w:type="dxa"/>
            <w:gridSpan w:val="11"/>
            <w:tcBorders>
              <w:top w:val="nil"/>
            </w:tcBorders>
          </w:tcPr>
          <w:p w:rsidR="009F15FF" w:rsidRPr="0040774B" w:rsidRDefault="009F15FF" w:rsidP="009F15FF">
            <w:pPr>
              <w:jc w:val="both"/>
            </w:pPr>
            <w:r w:rsidRPr="0040774B">
              <w:t>Hudební tvorba dítěte (dále viz BIIa).</w:t>
            </w: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1055"/>
        </w:trPr>
        <w:tc>
          <w:tcPr>
            <w:tcW w:w="9893" w:type="dxa"/>
            <w:gridSpan w:val="11"/>
          </w:tcPr>
          <w:p w:rsidR="009F15FF" w:rsidRPr="0040774B" w:rsidRDefault="009F15FF" w:rsidP="009F15FF">
            <w:r w:rsidRPr="0040774B">
              <w:t>2004  PdF UP v Olomouci, ukončené magisterské studium v oboru Učitelství pro II. stupeň ZŠ (český jazyk, hudební výchova)  - Mgr.</w:t>
            </w:r>
          </w:p>
          <w:p w:rsidR="009F15FF" w:rsidRPr="0040774B" w:rsidRDefault="009F15FF" w:rsidP="009F15FF">
            <w:r w:rsidRPr="0040774B">
              <w:t>2009  PdF MU v Brně, ukončené doktorské studium v oboru Pedagogika – Ph.D.</w:t>
            </w:r>
          </w:p>
          <w:p w:rsidR="009F15FF" w:rsidRPr="0040774B" w:rsidRDefault="009F15FF" w:rsidP="009F15FF"/>
          <w:p w:rsidR="009F15FF" w:rsidRPr="0040774B" w:rsidRDefault="009F15FF" w:rsidP="009F15FF"/>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1090"/>
        </w:trPr>
        <w:tc>
          <w:tcPr>
            <w:tcW w:w="9893" w:type="dxa"/>
            <w:gridSpan w:val="11"/>
          </w:tcPr>
          <w:p w:rsidR="009F15FF" w:rsidRPr="0040774B" w:rsidRDefault="009F15FF" w:rsidP="009F15FF">
            <w:pPr>
              <w:rPr>
                <w:b/>
              </w:rPr>
            </w:pPr>
            <w:r w:rsidRPr="0040774B">
              <w:t xml:space="preserve"> </w:t>
            </w:r>
          </w:p>
          <w:p w:rsidR="009F15FF" w:rsidRPr="0040774B" w:rsidRDefault="009F15FF" w:rsidP="009F15FF">
            <w:r w:rsidRPr="0040774B">
              <w:t>2004 - 2009  učitelka základní školy, výuka předmětů na I. a II. St. ZŠ (hudební výchova, český ja</w:t>
            </w:r>
            <w:r w:rsidR="00E374B8">
              <w:t>zyk, anglický jazyk)</w:t>
            </w:r>
            <w:r w:rsidR="00E374B8">
              <w:br/>
              <w:t>2009 - do</w:t>
            </w:r>
            <w:r w:rsidRPr="0040774B">
              <w:t>sud odborná asistentka FHS UTB ve Zlíně</w:t>
            </w:r>
          </w:p>
          <w:p w:rsidR="009F15FF" w:rsidRPr="0040774B" w:rsidRDefault="009F15FF" w:rsidP="009F15FF">
            <w:pPr>
              <w:pStyle w:val="Normlnweb"/>
              <w:spacing w:before="0" w:beforeAutospacing="0" w:after="0" w:afterAutospacing="0"/>
              <w:jc w:val="both"/>
              <w:rPr>
                <w:sz w:val="20"/>
                <w:szCs w:val="20"/>
              </w:rPr>
            </w:pPr>
          </w:p>
        </w:tc>
      </w:tr>
      <w:tr w:rsidR="009F15FF" w:rsidRPr="0040774B" w:rsidTr="009F15FF">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491"/>
        </w:trPr>
        <w:tc>
          <w:tcPr>
            <w:tcW w:w="9893" w:type="dxa"/>
            <w:gridSpan w:val="11"/>
          </w:tcPr>
          <w:p w:rsidR="009F15FF" w:rsidRPr="0040774B" w:rsidRDefault="009F15FF" w:rsidP="009F15FF">
            <w:pPr>
              <w:jc w:val="both"/>
            </w:pPr>
            <w:r w:rsidRPr="0040774B">
              <w:rPr>
                <w:color w:val="000000"/>
              </w:rPr>
              <w:t>Obhájených několik desítek bakalářských a diplomových prací.</w:t>
            </w:r>
          </w:p>
        </w:tc>
      </w:tr>
      <w:tr w:rsidR="009F15FF" w:rsidRPr="0040774B" w:rsidTr="009F15FF">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9F15FF">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70"/>
        </w:trPr>
        <w:tc>
          <w:tcPr>
            <w:tcW w:w="9893" w:type="dxa"/>
            <w:gridSpan w:val="11"/>
          </w:tcPr>
          <w:p w:rsidR="00E374B8" w:rsidRPr="00487289" w:rsidRDefault="00E374B8" w:rsidP="00E374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rPr>
            </w:pPr>
            <w:r w:rsidRPr="00487289">
              <w:t xml:space="preserve">Machů, E. (2016). Teachers´ Attitudes Toward Education of Gifted Pupils, 2016. In Aytekin, I. (Ed.) </w:t>
            </w:r>
            <w:r w:rsidRPr="00487289">
              <w:rPr>
                <w:i/>
              </w:rPr>
              <w:t xml:space="preserve">The Tourkish Online Journal of Educational Technology. Special Issue for INTE 2016. </w:t>
            </w:r>
            <w:r w:rsidRPr="00487289">
              <w:t>621 – 626.</w:t>
            </w:r>
            <w:r w:rsidRPr="00487289">
              <w:rPr>
                <w:i/>
              </w:rPr>
              <w:t xml:space="preserve"> </w:t>
            </w:r>
          </w:p>
          <w:p w:rsidR="00E374B8" w:rsidRPr="00487289" w:rsidRDefault="00E374B8" w:rsidP="00E374B8">
            <w:pPr>
              <w:jc w:val="both"/>
            </w:pPr>
            <w:r w:rsidRPr="00487289">
              <w:t>Machů, E. (2015). Analyzing Differentiated Instructions in Inclusive Education of Gifted Preschoolers</w:t>
            </w:r>
            <w:r w:rsidRPr="00487289">
              <w:rPr>
                <w:i/>
              </w:rPr>
              <w:t>. Proceedia – Social and Behavioral Sciences.</w:t>
            </w:r>
            <w:r w:rsidRPr="00487289">
              <w:t xml:space="preserve"> Elsevier. 171, 1147- 1155. </w:t>
            </w:r>
          </w:p>
          <w:p w:rsidR="00E374B8" w:rsidRPr="00487289" w:rsidRDefault="00E374B8" w:rsidP="00E374B8">
            <w:pPr>
              <w:jc w:val="both"/>
            </w:pPr>
            <w:r w:rsidRPr="00487289">
              <w:t xml:space="preserve">Pacholík, V., Lipnická, M., Machů, E., Leix, A., &amp; Nedělová, M. (2015). </w:t>
            </w:r>
            <w:r w:rsidRPr="00487289">
              <w:rPr>
                <w:i/>
              </w:rPr>
              <w:t>Specifika edukace dětí se speciálními vzdělávacími potřebami v mateřských školách.</w:t>
            </w:r>
            <w:r w:rsidRPr="00487289">
              <w:t xml:space="preserve"> Zlín: Univerzita Tomáše Bati ve Zlíně. </w:t>
            </w:r>
          </w:p>
          <w:p w:rsidR="00E374B8" w:rsidRPr="00487289" w:rsidRDefault="00E374B8" w:rsidP="00E374B8">
            <w:pPr>
              <w:jc w:val="both"/>
            </w:pPr>
            <w:r w:rsidRPr="00487289">
              <w:t xml:space="preserve">Machů, E. (2013). </w:t>
            </w:r>
            <w:r w:rsidRPr="00487289">
              <w:rPr>
                <w:rFonts w:eastAsia="Calibri"/>
              </w:rPr>
              <w:t>Gifted Preschoolers - Case studies.</w:t>
            </w:r>
            <w:r w:rsidRPr="00487289">
              <w:t xml:space="preserve"> In Janda, M., Šťáva, J., &amp;Věchtová, G. </w:t>
            </w:r>
            <w:r w:rsidRPr="00487289">
              <w:rPr>
                <w:i/>
              </w:rPr>
              <w:t>Guiding Gifted Pupils and Students in Czech School</w:t>
            </w:r>
            <w:r w:rsidRPr="00487289">
              <w:t>. Brno: MSD, 22-33.</w:t>
            </w:r>
          </w:p>
          <w:p w:rsidR="00E374B8" w:rsidRPr="00487289" w:rsidRDefault="00E374B8" w:rsidP="00E374B8">
            <w:pPr>
              <w:pStyle w:val="Nzev"/>
              <w:jc w:val="both"/>
              <w:rPr>
                <w:b w:val="0"/>
                <w:sz w:val="20"/>
              </w:rPr>
            </w:pPr>
            <w:r>
              <w:rPr>
                <w:b w:val="0"/>
                <w:sz w:val="20"/>
              </w:rPr>
              <w:t>Machů, E., &amp; Kočvarová, I. et al</w:t>
            </w:r>
            <w:r w:rsidRPr="00487289">
              <w:rPr>
                <w:b w:val="0"/>
                <w:sz w:val="20"/>
              </w:rPr>
              <w:t xml:space="preserve">. (2013). </w:t>
            </w:r>
            <w:r w:rsidRPr="00487289">
              <w:rPr>
                <w:b w:val="0"/>
                <w:i/>
                <w:sz w:val="20"/>
              </w:rPr>
              <w:t>Kvalita školy z hlediska péče o nadané žáky.</w:t>
            </w:r>
            <w:r w:rsidRPr="00487289">
              <w:rPr>
                <w:b w:val="0"/>
                <w:sz w:val="20"/>
              </w:rPr>
              <w:t xml:space="preserve"> Zlín: Univerzita Tomáše Bati ve Zlíně. </w:t>
            </w:r>
          </w:p>
          <w:p w:rsidR="00E374B8" w:rsidRPr="00487289" w:rsidRDefault="00E374B8" w:rsidP="00E374B8">
            <w:pPr>
              <w:pStyle w:val="Normlnweb3"/>
              <w:shd w:val="clear" w:color="auto" w:fill="FFFFFF"/>
              <w:jc w:val="both"/>
              <w:rPr>
                <w:sz w:val="20"/>
                <w:szCs w:val="20"/>
              </w:rPr>
            </w:pPr>
            <w:r w:rsidRPr="00487289">
              <w:rPr>
                <w:sz w:val="20"/>
                <w:szCs w:val="20"/>
              </w:rPr>
              <w:t xml:space="preserve">Machů, E. (2012). Rozvoj matematických dovedností u nadaných dětí předškolního věku. In Novotná, J. (ed). </w:t>
            </w:r>
            <w:r w:rsidRPr="00487289">
              <w:rPr>
                <w:i/>
                <w:sz w:val="20"/>
                <w:szCs w:val="20"/>
              </w:rPr>
              <w:t>Motivace nadaných žáků a studentů v matematice a přírodních vědách.</w:t>
            </w:r>
            <w:r w:rsidRPr="00487289">
              <w:rPr>
                <w:sz w:val="20"/>
                <w:szCs w:val="20"/>
              </w:rPr>
              <w:t xml:space="preserve"> Brno: Pedagogická fakulta MU, 30 - 41. </w:t>
            </w:r>
          </w:p>
          <w:p w:rsidR="00E374B8" w:rsidRPr="00487289" w:rsidRDefault="00E374B8" w:rsidP="00E374B8">
            <w:pPr>
              <w:pStyle w:val="Nzev"/>
              <w:jc w:val="both"/>
              <w:rPr>
                <w:b w:val="0"/>
                <w:sz w:val="20"/>
              </w:rPr>
            </w:pPr>
            <w:r w:rsidRPr="00487289">
              <w:rPr>
                <w:b w:val="0"/>
                <w:sz w:val="20"/>
              </w:rPr>
              <w:t>Machů, E.</w:t>
            </w:r>
            <w:r>
              <w:rPr>
                <w:b w:val="0"/>
                <w:sz w:val="20"/>
              </w:rPr>
              <w:t xml:space="preserve"> </w:t>
            </w:r>
            <w:r w:rsidRPr="00487289">
              <w:rPr>
                <w:b w:val="0"/>
                <w:sz w:val="20"/>
              </w:rPr>
              <w:t xml:space="preserve">(2010). </w:t>
            </w:r>
            <w:r w:rsidRPr="00487289">
              <w:rPr>
                <w:b w:val="0"/>
                <w:i/>
                <w:sz w:val="20"/>
              </w:rPr>
              <w:t>Nadaný žák</w:t>
            </w:r>
            <w:r w:rsidRPr="00487289">
              <w:rPr>
                <w:b w:val="0"/>
                <w:sz w:val="20"/>
              </w:rPr>
              <w:t>. Brno: Paido.</w:t>
            </w:r>
          </w:p>
          <w:p w:rsidR="009F15FF" w:rsidRPr="0040774B" w:rsidRDefault="009F15FF" w:rsidP="009F15FF">
            <w:pPr>
              <w:jc w:val="both"/>
            </w:pPr>
          </w:p>
        </w:tc>
      </w:tr>
      <w:tr w:rsidR="009F15FF" w:rsidRPr="0040774B" w:rsidTr="009F15FF">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3045CF">
        <w:trPr>
          <w:trHeight w:val="477"/>
        </w:trPr>
        <w:tc>
          <w:tcPr>
            <w:tcW w:w="9893" w:type="dxa"/>
            <w:gridSpan w:val="11"/>
          </w:tcPr>
          <w:p w:rsidR="009F15FF" w:rsidRDefault="009F15FF" w:rsidP="009F15FF"/>
          <w:p w:rsidR="003423DE" w:rsidRPr="0040774B" w:rsidRDefault="003423DE" w:rsidP="009F15FF"/>
        </w:tc>
      </w:tr>
      <w:tr w:rsidR="009F15FF" w:rsidRPr="0040774B" w:rsidTr="009F15FF">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Eva Machů,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Del="00FD292D" w:rsidRDefault="009F15FF" w:rsidP="00B8153E">
      <w:pPr>
        <w:spacing w:after="160" w:line="259" w:lineRule="auto"/>
        <w:rPr>
          <w:del w:id="560" w:author="Hana Navrátilová" w:date="2018-05-31T14:05:00Z"/>
          <w:b/>
        </w:rPr>
      </w:pPr>
    </w:p>
    <w:p w:rsidR="009F15FF" w:rsidRPr="0040774B" w:rsidRDefault="009F15FF" w:rsidP="00B8153E">
      <w:pPr>
        <w:spacing w:after="160" w:line="259" w:lineRule="auto"/>
        <w:rPr>
          <w:b/>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3"/>
        <w:gridCol w:w="832"/>
        <w:gridCol w:w="1728"/>
        <w:gridCol w:w="526"/>
        <w:gridCol w:w="470"/>
        <w:gridCol w:w="998"/>
        <w:gridCol w:w="712"/>
        <w:gridCol w:w="77"/>
        <w:gridCol w:w="635"/>
        <w:gridCol w:w="696"/>
        <w:gridCol w:w="686"/>
      </w:tblGrid>
      <w:tr w:rsidR="009F15FF" w:rsidRPr="0040774B" w:rsidTr="009F15FF">
        <w:tc>
          <w:tcPr>
            <w:tcW w:w="992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63"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60" w:type="dxa"/>
            <w:gridSpan w:val="10"/>
          </w:tcPr>
          <w:p w:rsidR="009F15FF" w:rsidRPr="0040774B" w:rsidRDefault="009F15FF" w:rsidP="009F15FF">
            <w:pPr>
              <w:jc w:val="both"/>
            </w:pPr>
            <w:r w:rsidRPr="0040774B">
              <w:t>Univerzita Tomáše Bati ve Zlíně</w:t>
            </w:r>
          </w:p>
        </w:tc>
      </w:tr>
      <w:tr w:rsidR="009F15FF" w:rsidRPr="0040774B" w:rsidTr="009F15FF">
        <w:tc>
          <w:tcPr>
            <w:tcW w:w="2563" w:type="dxa"/>
            <w:shd w:val="clear" w:color="auto" w:fill="F7CAAC"/>
          </w:tcPr>
          <w:p w:rsidR="009F15FF" w:rsidRPr="0040774B" w:rsidRDefault="009F15FF" w:rsidP="009F15FF">
            <w:pPr>
              <w:jc w:val="both"/>
              <w:rPr>
                <w:b/>
              </w:rPr>
            </w:pPr>
            <w:r w:rsidRPr="0040774B">
              <w:rPr>
                <w:b/>
              </w:rPr>
              <w:t>Součást vysoké školy</w:t>
            </w:r>
          </w:p>
        </w:tc>
        <w:tc>
          <w:tcPr>
            <w:tcW w:w="7360" w:type="dxa"/>
            <w:gridSpan w:val="10"/>
          </w:tcPr>
          <w:p w:rsidR="009F15FF" w:rsidRPr="0040774B" w:rsidRDefault="009F15FF" w:rsidP="009F15FF">
            <w:pPr>
              <w:jc w:val="both"/>
            </w:pPr>
            <w:r w:rsidRPr="0040774B">
              <w:t>Fakulta humanitních studií</w:t>
            </w:r>
          </w:p>
        </w:tc>
      </w:tr>
      <w:tr w:rsidR="009F15FF" w:rsidRPr="0040774B" w:rsidTr="009F15FF">
        <w:tc>
          <w:tcPr>
            <w:tcW w:w="2563" w:type="dxa"/>
            <w:shd w:val="clear" w:color="auto" w:fill="F7CAAC"/>
          </w:tcPr>
          <w:p w:rsidR="009F15FF" w:rsidRPr="0040774B" w:rsidRDefault="009F15FF" w:rsidP="009F15FF">
            <w:pPr>
              <w:jc w:val="both"/>
              <w:rPr>
                <w:b/>
              </w:rPr>
            </w:pPr>
            <w:r w:rsidRPr="0040774B">
              <w:rPr>
                <w:b/>
              </w:rPr>
              <w:t>Název studijního programu</w:t>
            </w:r>
          </w:p>
        </w:tc>
        <w:tc>
          <w:tcPr>
            <w:tcW w:w="7360" w:type="dxa"/>
            <w:gridSpan w:val="10"/>
          </w:tcPr>
          <w:p w:rsidR="009F15FF" w:rsidRPr="0040774B" w:rsidRDefault="009F15FF" w:rsidP="009F15FF">
            <w:pPr>
              <w:jc w:val="both"/>
            </w:pPr>
            <w:r w:rsidRPr="0040774B">
              <w:t>Učitelství pro mateřské školy</w:t>
            </w:r>
          </w:p>
        </w:tc>
      </w:tr>
      <w:tr w:rsidR="009F15FF" w:rsidRPr="0040774B" w:rsidTr="009F15FF">
        <w:tc>
          <w:tcPr>
            <w:tcW w:w="2563" w:type="dxa"/>
            <w:shd w:val="clear" w:color="auto" w:fill="F7CAAC"/>
          </w:tcPr>
          <w:p w:rsidR="009F15FF" w:rsidRPr="0040774B" w:rsidRDefault="009F15FF" w:rsidP="009F15FF">
            <w:pPr>
              <w:jc w:val="both"/>
              <w:rPr>
                <w:b/>
              </w:rPr>
            </w:pPr>
            <w:r w:rsidRPr="0040774B">
              <w:rPr>
                <w:b/>
              </w:rPr>
              <w:t>Jméno a příjmení</w:t>
            </w:r>
          </w:p>
        </w:tc>
        <w:tc>
          <w:tcPr>
            <w:tcW w:w="4554" w:type="dxa"/>
            <w:gridSpan w:val="5"/>
          </w:tcPr>
          <w:p w:rsidR="009F15FF" w:rsidRPr="0040774B" w:rsidRDefault="009F15FF" w:rsidP="009F15FF">
            <w:pPr>
              <w:jc w:val="both"/>
            </w:pPr>
            <w:r w:rsidRPr="0040774B">
              <w:t>Petr Novák</w:t>
            </w:r>
          </w:p>
        </w:tc>
        <w:tc>
          <w:tcPr>
            <w:tcW w:w="712" w:type="dxa"/>
            <w:shd w:val="clear" w:color="auto" w:fill="F7CAAC"/>
          </w:tcPr>
          <w:p w:rsidR="009F15FF" w:rsidRPr="0040774B" w:rsidRDefault="009F15FF" w:rsidP="009F15FF">
            <w:pPr>
              <w:jc w:val="both"/>
              <w:rPr>
                <w:b/>
              </w:rPr>
            </w:pPr>
            <w:r w:rsidRPr="0040774B">
              <w:rPr>
                <w:b/>
              </w:rPr>
              <w:t>Tituly</w:t>
            </w:r>
          </w:p>
        </w:tc>
        <w:tc>
          <w:tcPr>
            <w:tcW w:w="2094" w:type="dxa"/>
            <w:gridSpan w:val="4"/>
          </w:tcPr>
          <w:p w:rsidR="009F15FF" w:rsidRPr="0040774B" w:rsidRDefault="009F15FF" w:rsidP="009F15FF">
            <w:pPr>
              <w:jc w:val="both"/>
            </w:pPr>
            <w:r w:rsidRPr="0040774B">
              <w:t>Ing., PhD.</w:t>
            </w:r>
          </w:p>
        </w:tc>
      </w:tr>
      <w:tr w:rsidR="009F15FF" w:rsidRPr="0040774B" w:rsidTr="009F15FF">
        <w:tc>
          <w:tcPr>
            <w:tcW w:w="2563" w:type="dxa"/>
            <w:shd w:val="clear" w:color="auto" w:fill="F7CAAC"/>
          </w:tcPr>
          <w:p w:rsidR="009F15FF" w:rsidRPr="0040774B" w:rsidRDefault="009F15FF" w:rsidP="009F15FF">
            <w:pPr>
              <w:jc w:val="both"/>
              <w:rPr>
                <w:b/>
              </w:rPr>
            </w:pPr>
            <w:r w:rsidRPr="0040774B">
              <w:rPr>
                <w:b/>
              </w:rPr>
              <w:t>Rok narození</w:t>
            </w:r>
          </w:p>
        </w:tc>
        <w:tc>
          <w:tcPr>
            <w:tcW w:w="832" w:type="dxa"/>
          </w:tcPr>
          <w:p w:rsidR="009F15FF" w:rsidRPr="0040774B" w:rsidRDefault="009F15FF" w:rsidP="009F15FF">
            <w:pPr>
              <w:jc w:val="center"/>
            </w:pPr>
            <w:r w:rsidRPr="0040774B">
              <w:t>1979</w:t>
            </w:r>
          </w:p>
        </w:tc>
        <w:tc>
          <w:tcPr>
            <w:tcW w:w="1728" w:type="dxa"/>
            <w:shd w:val="clear" w:color="auto" w:fill="F7CAAC"/>
          </w:tcPr>
          <w:p w:rsidR="009F15FF" w:rsidRPr="0040774B" w:rsidRDefault="009F15FF" w:rsidP="009F15FF">
            <w:pPr>
              <w:jc w:val="both"/>
              <w:rPr>
                <w:b/>
              </w:rPr>
            </w:pPr>
            <w:r w:rsidRPr="0040774B">
              <w:rPr>
                <w:b/>
              </w:rPr>
              <w:t>typ vztahu k VŠ</w:t>
            </w:r>
          </w:p>
        </w:tc>
        <w:tc>
          <w:tcPr>
            <w:tcW w:w="996" w:type="dxa"/>
            <w:gridSpan w:val="2"/>
          </w:tcPr>
          <w:p w:rsidR="009F15FF" w:rsidRPr="0040774B" w:rsidRDefault="009F15FF" w:rsidP="009F15FF">
            <w:r w:rsidRPr="0040774B">
              <w:t>pp</w:t>
            </w:r>
            <w:r w:rsidR="00E374B8">
              <w:t>.</w:t>
            </w:r>
          </w:p>
        </w:tc>
        <w:tc>
          <w:tcPr>
            <w:tcW w:w="998" w:type="dxa"/>
            <w:shd w:val="clear" w:color="auto" w:fill="F7CAAC"/>
          </w:tcPr>
          <w:p w:rsidR="009F15FF" w:rsidRPr="0040774B" w:rsidRDefault="009F15FF" w:rsidP="009F15FF">
            <w:pPr>
              <w:jc w:val="both"/>
              <w:rPr>
                <w:b/>
              </w:rPr>
            </w:pPr>
            <w:r w:rsidRPr="0040774B">
              <w:rPr>
                <w:b/>
              </w:rPr>
              <w:t>rozsah</w:t>
            </w:r>
          </w:p>
        </w:tc>
        <w:tc>
          <w:tcPr>
            <w:tcW w:w="712" w:type="dxa"/>
          </w:tcPr>
          <w:p w:rsidR="009F15FF" w:rsidRPr="0040774B" w:rsidRDefault="009F15FF" w:rsidP="009F15FF">
            <w:pPr>
              <w:jc w:val="center"/>
            </w:pPr>
            <w:r w:rsidRPr="0040774B">
              <w:t>40 h.</w:t>
            </w:r>
          </w:p>
        </w:tc>
        <w:tc>
          <w:tcPr>
            <w:tcW w:w="712" w:type="dxa"/>
            <w:gridSpan w:val="2"/>
            <w:shd w:val="clear" w:color="auto" w:fill="F7CAAC"/>
          </w:tcPr>
          <w:p w:rsidR="009F15FF" w:rsidRPr="0040774B" w:rsidRDefault="009F15FF" w:rsidP="009F15FF">
            <w:pPr>
              <w:jc w:val="both"/>
              <w:rPr>
                <w:b/>
              </w:rPr>
            </w:pPr>
            <w:r w:rsidRPr="0040774B">
              <w:rPr>
                <w:b/>
              </w:rPr>
              <w:t>do kdy</w:t>
            </w:r>
          </w:p>
        </w:tc>
        <w:tc>
          <w:tcPr>
            <w:tcW w:w="1382" w:type="dxa"/>
            <w:gridSpan w:val="2"/>
          </w:tcPr>
          <w:p w:rsidR="009F15FF" w:rsidRPr="0040774B" w:rsidRDefault="009F15FF" w:rsidP="009F15FF">
            <w:r w:rsidRPr="0040774B">
              <w:t>N</w:t>
            </w:r>
          </w:p>
        </w:tc>
      </w:tr>
      <w:tr w:rsidR="009F15FF" w:rsidRPr="0040774B" w:rsidTr="009F15FF">
        <w:tc>
          <w:tcPr>
            <w:tcW w:w="5123"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6" w:type="dxa"/>
            <w:gridSpan w:val="2"/>
          </w:tcPr>
          <w:p w:rsidR="009F15FF" w:rsidRPr="0040774B" w:rsidRDefault="009F15FF" w:rsidP="009F15FF">
            <w:pPr>
              <w:jc w:val="center"/>
            </w:pPr>
          </w:p>
        </w:tc>
        <w:tc>
          <w:tcPr>
            <w:tcW w:w="998" w:type="dxa"/>
            <w:shd w:val="clear" w:color="auto" w:fill="F7CAAC"/>
          </w:tcPr>
          <w:p w:rsidR="009F15FF" w:rsidRPr="0040774B" w:rsidRDefault="009F15FF" w:rsidP="009F15FF">
            <w:pPr>
              <w:jc w:val="both"/>
              <w:rPr>
                <w:b/>
              </w:rPr>
            </w:pPr>
            <w:r w:rsidRPr="0040774B">
              <w:rPr>
                <w:b/>
              </w:rPr>
              <w:t>rozsah</w:t>
            </w:r>
          </w:p>
        </w:tc>
        <w:tc>
          <w:tcPr>
            <w:tcW w:w="712" w:type="dxa"/>
          </w:tcPr>
          <w:p w:rsidR="009F15FF" w:rsidRPr="0040774B" w:rsidRDefault="009F15FF" w:rsidP="009F15FF">
            <w:pPr>
              <w:jc w:val="center"/>
            </w:pPr>
          </w:p>
        </w:tc>
        <w:tc>
          <w:tcPr>
            <w:tcW w:w="712" w:type="dxa"/>
            <w:gridSpan w:val="2"/>
            <w:shd w:val="clear" w:color="auto" w:fill="F7CAAC"/>
          </w:tcPr>
          <w:p w:rsidR="009F15FF" w:rsidRPr="0040774B" w:rsidRDefault="009F15FF" w:rsidP="009F15FF">
            <w:pPr>
              <w:jc w:val="both"/>
              <w:rPr>
                <w:b/>
              </w:rPr>
            </w:pPr>
            <w:r w:rsidRPr="0040774B">
              <w:rPr>
                <w:b/>
              </w:rPr>
              <w:t>do kdy</w:t>
            </w:r>
          </w:p>
        </w:tc>
        <w:tc>
          <w:tcPr>
            <w:tcW w:w="1382" w:type="dxa"/>
            <w:gridSpan w:val="2"/>
          </w:tcPr>
          <w:p w:rsidR="009F15FF" w:rsidRPr="0040774B" w:rsidRDefault="009F15FF" w:rsidP="009F15FF">
            <w:pPr>
              <w:jc w:val="center"/>
            </w:pPr>
          </w:p>
        </w:tc>
      </w:tr>
      <w:tr w:rsidR="009F15FF" w:rsidRPr="0040774B" w:rsidTr="009F15FF">
        <w:tc>
          <w:tcPr>
            <w:tcW w:w="6119"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10" w:type="dxa"/>
            <w:gridSpan w:val="2"/>
            <w:shd w:val="clear" w:color="auto" w:fill="F7CAAC"/>
          </w:tcPr>
          <w:p w:rsidR="009F15FF" w:rsidRPr="0040774B" w:rsidRDefault="009F15FF" w:rsidP="009F15FF">
            <w:pPr>
              <w:jc w:val="both"/>
              <w:rPr>
                <w:b/>
              </w:rPr>
            </w:pPr>
            <w:r w:rsidRPr="0040774B">
              <w:rPr>
                <w:b/>
              </w:rPr>
              <w:t>typ prac. vztahu</w:t>
            </w:r>
          </w:p>
        </w:tc>
        <w:tc>
          <w:tcPr>
            <w:tcW w:w="2094"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119" w:type="dxa"/>
            <w:gridSpan w:val="5"/>
          </w:tcPr>
          <w:p w:rsidR="009F15FF" w:rsidRPr="0040774B" w:rsidRDefault="009F15FF" w:rsidP="009F15FF">
            <w:pPr>
              <w:jc w:val="both"/>
            </w:pPr>
            <w:r w:rsidRPr="0040774B">
              <w:t>Moravská vysoká škola Olomouc</w:t>
            </w:r>
          </w:p>
        </w:tc>
        <w:tc>
          <w:tcPr>
            <w:tcW w:w="1710" w:type="dxa"/>
            <w:gridSpan w:val="2"/>
          </w:tcPr>
          <w:p w:rsidR="009F15FF" w:rsidRPr="0040774B" w:rsidRDefault="009F15FF" w:rsidP="009F15FF">
            <w:pPr>
              <w:jc w:val="center"/>
            </w:pPr>
            <w:r w:rsidRPr="0040774B">
              <w:t>pp</w:t>
            </w:r>
          </w:p>
        </w:tc>
        <w:tc>
          <w:tcPr>
            <w:tcW w:w="2094" w:type="dxa"/>
            <w:gridSpan w:val="4"/>
          </w:tcPr>
          <w:p w:rsidR="009F15FF" w:rsidRPr="0040774B" w:rsidRDefault="009F15FF" w:rsidP="009F15FF">
            <w:pPr>
              <w:jc w:val="both"/>
            </w:pPr>
            <w:r w:rsidRPr="0040774B">
              <w:t>20 h.</w:t>
            </w:r>
          </w:p>
        </w:tc>
      </w:tr>
      <w:tr w:rsidR="009F15FF" w:rsidRPr="0040774B" w:rsidTr="009F15FF">
        <w:tc>
          <w:tcPr>
            <w:tcW w:w="992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343"/>
        </w:trPr>
        <w:tc>
          <w:tcPr>
            <w:tcW w:w="9923" w:type="dxa"/>
            <w:gridSpan w:val="11"/>
            <w:tcBorders>
              <w:top w:val="nil"/>
            </w:tcBorders>
          </w:tcPr>
          <w:p w:rsidR="009F15FF" w:rsidRPr="0040774B" w:rsidRDefault="00693E55" w:rsidP="009F15FF">
            <w:pPr>
              <w:jc w:val="both"/>
            </w:pPr>
            <w:r w:rsidRPr="0040774B">
              <w:t>Základy podnikatelství</w:t>
            </w:r>
            <w:r w:rsidR="009F15FF" w:rsidRPr="0040774B">
              <w:t xml:space="preserve"> (dále viz BIIa).</w:t>
            </w:r>
          </w:p>
        </w:tc>
      </w:tr>
      <w:tr w:rsidR="009F15FF" w:rsidRPr="0040774B" w:rsidTr="009F15FF">
        <w:tc>
          <w:tcPr>
            <w:tcW w:w="992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E445A1">
        <w:tblPrEx>
          <w:tblLook w:val="0000" w:firstRow="0" w:lastRow="0" w:firstColumn="0" w:lastColumn="0" w:noHBand="0" w:noVBand="0"/>
        </w:tblPrEx>
        <w:trPr>
          <w:trHeight w:val="720"/>
        </w:trPr>
        <w:tc>
          <w:tcPr>
            <w:tcW w:w="9923" w:type="dxa"/>
            <w:gridSpan w:val="11"/>
            <w:shd w:val="clear" w:color="auto" w:fill="auto"/>
          </w:tcPr>
          <w:p w:rsidR="00E445A1" w:rsidRDefault="009F15FF" w:rsidP="00E445A1">
            <w:pPr>
              <w:pStyle w:val="Zkladntext"/>
            </w:pPr>
            <w:r w:rsidRPr="0040774B">
              <w:t xml:space="preserve">2001 – 2003 </w:t>
            </w:r>
            <w:r w:rsidR="00E445A1">
              <w:t>FaME UTB</w:t>
            </w:r>
            <w:r w:rsidRPr="0040774B">
              <w:t xml:space="preserve"> ve Zlíně, ukončené magisterské studium v oboru Management a ekonomika – Ing </w:t>
            </w:r>
          </w:p>
          <w:p w:rsidR="009F15FF" w:rsidRPr="0040774B" w:rsidRDefault="009F15FF" w:rsidP="00E445A1">
            <w:pPr>
              <w:pStyle w:val="Zkladntext"/>
            </w:pPr>
            <w:r w:rsidRPr="0040774B">
              <w:t xml:space="preserve">2003 – 2009 </w:t>
            </w:r>
            <w:r w:rsidR="00E445A1">
              <w:t>FaME UTB</w:t>
            </w:r>
            <w:r w:rsidRPr="0040774B">
              <w:t xml:space="preserve"> ve Zlíně, ukončené doktorské studium v oboru</w:t>
            </w:r>
            <w:r w:rsidR="00E445A1">
              <w:t xml:space="preserve"> Management a ekonomika - Ph.D.</w:t>
            </w:r>
          </w:p>
        </w:tc>
      </w:tr>
      <w:tr w:rsidR="009F15FF" w:rsidRPr="0040774B" w:rsidTr="009F15FF">
        <w:tc>
          <w:tcPr>
            <w:tcW w:w="992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blPrEx>
          <w:tblLook w:val="0000" w:firstRow="0" w:lastRow="0" w:firstColumn="0" w:lastColumn="0" w:noHBand="0" w:noVBand="0"/>
        </w:tblPrEx>
        <w:trPr>
          <w:trHeight w:val="1108"/>
        </w:trPr>
        <w:tc>
          <w:tcPr>
            <w:tcW w:w="9923" w:type="dxa"/>
            <w:gridSpan w:val="11"/>
          </w:tcPr>
          <w:p w:rsidR="009F15FF" w:rsidRPr="0040774B" w:rsidRDefault="009F15FF" w:rsidP="009F15FF">
            <w:pPr>
              <w:pStyle w:val="Zkladntext"/>
            </w:pPr>
            <w:r w:rsidRPr="0040774B">
              <w:t>2006 – dosud Univerzita Tomáše Bati ve Zlíně, Fakulta managementu a ekonomiky, odborný asistent, ředitel ústavu Podnikové ekonomiky (od 2016)</w:t>
            </w:r>
          </w:p>
          <w:p w:rsidR="009F15FF" w:rsidRPr="0040774B" w:rsidRDefault="009F15FF" w:rsidP="009F15FF">
            <w:pPr>
              <w:pStyle w:val="Zkladntext"/>
              <w:rPr>
                <w:highlight w:val="yellow"/>
              </w:rPr>
            </w:pPr>
            <w:r w:rsidRPr="0040774B">
              <w:t>2011 – dosud Moravská vysoká škola Olomouc, Ústav podnikové ekonomiky, odborný asistent</w:t>
            </w:r>
          </w:p>
        </w:tc>
      </w:tr>
      <w:tr w:rsidR="009F15FF" w:rsidRPr="0040774B" w:rsidTr="009F15FF">
        <w:trPr>
          <w:trHeight w:val="250"/>
        </w:trPr>
        <w:tc>
          <w:tcPr>
            <w:tcW w:w="992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377"/>
        </w:trPr>
        <w:tc>
          <w:tcPr>
            <w:tcW w:w="9923" w:type="dxa"/>
            <w:gridSpan w:val="11"/>
          </w:tcPr>
          <w:p w:rsidR="009F15FF" w:rsidRPr="0040774B" w:rsidRDefault="009F15FF" w:rsidP="009F15FF">
            <w:pPr>
              <w:jc w:val="both"/>
            </w:pPr>
            <w:r w:rsidRPr="0040774B">
              <w:t xml:space="preserve">Obhájených 50 bakalářských a 90 diplomových prací.  </w:t>
            </w:r>
          </w:p>
        </w:tc>
      </w:tr>
      <w:tr w:rsidR="009F15FF" w:rsidRPr="0040774B" w:rsidTr="009F15FF">
        <w:trPr>
          <w:cantSplit/>
        </w:trPr>
        <w:tc>
          <w:tcPr>
            <w:tcW w:w="3395"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54"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57"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7"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95" w:type="dxa"/>
            <w:gridSpan w:val="2"/>
          </w:tcPr>
          <w:p w:rsidR="009F15FF" w:rsidRPr="0040774B" w:rsidRDefault="009F15FF" w:rsidP="009F15FF">
            <w:pPr>
              <w:jc w:val="center"/>
            </w:pPr>
          </w:p>
        </w:tc>
        <w:tc>
          <w:tcPr>
            <w:tcW w:w="2254" w:type="dxa"/>
            <w:gridSpan w:val="2"/>
          </w:tcPr>
          <w:p w:rsidR="009F15FF" w:rsidRPr="0040774B" w:rsidRDefault="009F15FF" w:rsidP="009F15FF">
            <w:pPr>
              <w:jc w:val="center"/>
            </w:pPr>
          </w:p>
        </w:tc>
        <w:tc>
          <w:tcPr>
            <w:tcW w:w="2257" w:type="dxa"/>
            <w:gridSpan w:val="4"/>
            <w:tcBorders>
              <w:right w:val="single" w:sz="12" w:space="0" w:color="auto"/>
            </w:tcBorders>
          </w:tcPr>
          <w:p w:rsidR="009F15FF" w:rsidRPr="0040774B" w:rsidRDefault="009F15FF" w:rsidP="009F15FF">
            <w:pPr>
              <w:jc w:val="center"/>
            </w:pPr>
          </w:p>
        </w:tc>
        <w:tc>
          <w:tcPr>
            <w:tcW w:w="635"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6" w:type="dxa"/>
            <w:shd w:val="clear" w:color="auto" w:fill="F7CAAC"/>
          </w:tcPr>
          <w:p w:rsidR="009F15FF" w:rsidRPr="0040774B" w:rsidRDefault="009F15FF" w:rsidP="009F15FF">
            <w:pPr>
              <w:jc w:val="both"/>
              <w:rPr>
                <w:sz w:val="18"/>
              </w:rPr>
            </w:pPr>
            <w:r w:rsidRPr="0040774B">
              <w:rPr>
                <w:b/>
                <w:sz w:val="18"/>
              </w:rPr>
              <w:t>Scopus</w:t>
            </w:r>
          </w:p>
        </w:tc>
        <w:tc>
          <w:tcPr>
            <w:tcW w:w="686"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95" w:type="dxa"/>
            <w:gridSpan w:val="2"/>
            <w:shd w:val="clear" w:color="auto" w:fill="F7CAAC"/>
          </w:tcPr>
          <w:p w:rsidR="009F15FF" w:rsidRPr="0040774B" w:rsidRDefault="009F15FF" w:rsidP="009F15FF">
            <w:pPr>
              <w:jc w:val="both"/>
            </w:pPr>
            <w:r w:rsidRPr="0040774B">
              <w:rPr>
                <w:b/>
              </w:rPr>
              <w:t>Obor jmenovacího řízení</w:t>
            </w:r>
          </w:p>
        </w:tc>
        <w:tc>
          <w:tcPr>
            <w:tcW w:w="2254" w:type="dxa"/>
            <w:gridSpan w:val="2"/>
            <w:shd w:val="clear" w:color="auto" w:fill="F7CAAC"/>
          </w:tcPr>
          <w:p w:rsidR="009F15FF" w:rsidRPr="0040774B" w:rsidRDefault="009F15FF" w:rsidP="009F15FF">
            <w:pPr>
              <w:jc w:val="both"/>
            </w:pPr>
            <w:r w:rsidRPr="0040774B">
              <w:rPr>
                <w:b/>
              </w:rPr>
              <w:t>Rok udělení hodnosti (Ph.D.)</w:t>
            </w:r>
          </w:p>
        </w:tc>
        <w:tc>
          <w:tcPr>
            <w:tcW w:w="2257"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5" w:type="dxa"/>
            <w:vMerge w:val="restart"/>
            <w:tcBorders>
              <w:left w:val="single" w:sz="12" w:space="0" w:color="auto"/>
            </w:tcBorders>
          </w:tcPr>
          <w:p w:rsidR="009F15FF" w:rsidRPr="006136F3" w:rsidRDefault="00AA28EC" w:rsidP="009F15FF">
            <w:pPr>
              <w:jc w:val="center"/>
            </w:pPr>
            <w:r w:rsidRPr="006136F3">
              <w:t>31</w:t>
            </w:r>
          </w:p>
        </w:tc>
        <w:tc>
          <w:tcPr>
            <w:tcW w:w="696" w:type="dxa"/>
            <w:vMerge w:val="restart"/>
          </w:tcPr>
          <w:p w:rsidR="009F15FF" w:rsidRPr="006136F3" w:rsidRDefault="00AA28EC" w:rsidP="009F15FF">
            <w:pPr>
              <w:jc w:val="center"/>
            </w:pPr>
            <w:r w:rsidRPr="006136F3">
              <w:t>59</w:t>
            </w:r>
          </w:p>
        </w:tc>
        <w:tc>
          <w:tcPr>
            <w:tcW w:w="686" w:type="dxa"/>
            <w:vMerge w:val="restart"/>
          </w:tcPr>
          <w:p w:rsidR="009F15FF" w:rsidRPr="0040774B" w:rsidRDefault="009F15FF" w:rsidP="009F15FF">
            <w:pPr>
              <w:jc w:val="center"/>
            </w:pPr>
          </w:p>
        </w:tc>
      </w:tr>
      <w:tr w:rsidR="009F15FF" w:rsidRPr="0040774B" w:rsidTr="009F15FF">
        <w:trPr>
          <w:trHeight w:val="205"/>
        </w:trPr>
        <w:tc>
          <w:tcPr>
            <w:tcW w:w="3395" w:type="dxa"/>
            <w:gridSpan w:val="2"/>
          </w:tcPr>
          <w:p w:rsidR="009F15FF" w:rsidRPr="0040774B" w:rsidRDefault="009F15FF" w:rsidP="00E445A1">
            <w:r w:rsidRPr="0040774B">
              <w:t>Management a ekonomika</w:t>
            </w:r>
          </w:p>
        </w:tc>
        <w:tc>
          <w:tcPr>
            <w:tcW w:w="2254" w:type="dxa"/>
            <w:gridSpan w:val="2"/>
          </w:tcPr>
          <w:p w:rsidR="009F15FF" w:rsidRPr="0040774B" w:rsidRDefault="009F15FF" w:rsidP="00E445A1">
            <w:r w:rsidRPr="0040774B">
              <w:t>2009</w:t>
            </w:r>
          </w:p>
        </w:tc>
        <w:tc>
          <w:tcPr>
            <w:tcW w:w="2257" w:type="dxa"/>
            <w:gridSpan w:val="4"/>
            <w:tcBorders>
              <w:right w:val="single" w:sz="12" w:space="0" w:color="auto"/>
            </w:tcBorders>
          </w:tcPr>
          <w:p w:rsidR="009F15FF" w:rsidRPr="0040774B" w:rsidRDefault="009F15FF" w:rsidP="00E445A1">
            <w:r w:rsidRPr="0040774B">
              <w:t xml:space="preserve">UTB </w:t>
            </w:r>
          </w:p>
        </w:tc>
        <w:tc>
          <w:tcPr>
            <w:tcW w:w="635" w:type="dxa"/>
            <w:vMerge/>
            <w:tcBorders>
              <w:left w:val="single" w:sz="12" w:space="0" w:color="auto"/>
            </w:tcBorders>
            <w:vAlign w:val="center"/>
          </w:tcPr>
          <w:p w:rsidR="009F15FF" w:rsidRPr="0040774B" w:rsidRDefault="009F15FF" w:rsidP="009F15FF">
            <w:pPr>
              <w:rPr>
                <w:b/>
              </w:rPr>
            </w:pPr>
          </w:p>
        </w:tc>
        <w:tc>
          <w:tcPr>
            <w:tcW w:w="696" w:type="dxa"/>
            <w:vMerge/>
            <w:vAlign w:val="center"/>
          </w:tcPr>
          <w:p w:rsidR="009F15FF" w:rsidRPr="0040774B" w:rsidRDefault="009F15FF" w:rsidP="009F15FF">
            <w:pPr>
              <w:rPr>
                <w:b/>
              </w:rPr>
            </w:pPr>
          </w:p>
        </w:tc>
        <w:tc>
          <w:tcPr>
            <w:tcW w:w="686" w:type="dxa"/>
            <w:vMerge/>
            <w:vAlign w:val="center"/>
          </w:tcPr>
          <w:p w:rsidR="009F15FF" w:rsidRPr="0040774B" w:rsidRDefault="009F15FF" w:rsidP="009F15FF">
            <w:pPr>
              <w:rPr>
                <w:b/>
              </w:rPr>
            </w:pPr>
          </w:p>
        </w:tc>
      </w:tr>
      <w:tr w:rsidR="009F15FF" w:rsidRPr="0040774B" w:rsidTr="009F15FF">
        <w:tc>
          <w:tcPr>
            <w:tcW w:w="992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1828"/>
        </w:trPr>
        <w:tc>
          <w:tcPr>
            <w:tcW w:w="9923" w:type="dxa"/>
            <w:gridSpan w:val="11"/>
          </w:tcPr>
          <w:p w:rsidR="00E445A1" w:rsidRPr="00FE5CF6" w:rsidRDefault="00E445A1" w:rsidP="00E445A1">
            <w:pPr>
              <w:pStyle w:val="Nadpis5"/>
              <w:contextualSpacing/>
              <w:jc w:val="both"/>
              <w:rPr>
                <w:rFonts w:ascii="Times New Roman" w:eastAsia="Times New Roman" w:hAnsi="Times New Roman" w:cs="Times New Roman"/>
                <w:color w:val="000000"/>
              </w:rPr>
            </w:pPr>
            <w:r w:rsidRPr="00FE5CF6">
              <w:rPr>
                <w:rFonts w:ascii="Times New Roman" w:eastAsia="Times New Roman" w:hAnsi="Times New Roman" w:cs="Times New Roman"/>
                <w:color w:val="000000"/>
              </w:rPr>
              <w:t xml:space="preserve">Novák, P.,  Papadaki, Š., Popesko, B., &amp; Hrabec, D. (2016). Comparison of Managerial Implications for Utilization of Variable Costing and Throughput Accounting Methods, </w:t>
            </w:r>
            <w:r w:rsidRPr="00FE5CF6">
              <w:rPr>
                <w:rFonts w:ascii="Times New Roman" w:eastAsia="Times New Roman" w:hAnsi="Times New Roman" w:cs="Times New Roman"/>
                <w:i/>
                <w:color w:val="000000"/>
              </w:rPr>
              <w:t>Journal of Applied Engineering Science</w:t>
            </w:r>
            <w:r w:rsidRPr="00FE5CF6">
              <w:rPr>
                <w:rFonts w:ascii="Times New Roman" w:eastAsia="Times New Roman" w:hAnsi="Times New Roman" w:cs="Times New Roman"/>
                <w:color w:val="000000"/>
              </w:rPr>
              <w:t xml:space="preserve">. 14 (3), 351-360. </w:t>
            </w:r>
          </w:p>
          <w:p w:rsidR="00E445A1" w:rsidRPr="00FE5CF6" w:rsidRDefault="00E445A1" w:rsidP="00E445A1">
            <w:pPr>
              <w:pStyle w:val="Nadpis5"/>
              <w:contextualSpacing/>
              <w:jc w:val="both"/>
              <w:rPr>
                <w:rFonts w:ascii="Times New Roman" w:eastAsia="Times New Roman" w:hAnsi="Times New Roman" w:cs="Times New Roman"/>
                <w:color w:val="000000"/>
              </w:rPr>
            </w:pPr>
            <w:r w:rsidRPr="00FE5CF6">
              <w:rPr>
                <w:rFonts w:ascii="Times New Roman" w:eastAsia="Times New Roman" w:hAnsi="Times New Roman" w:cs="Times New Roman"/>
                <w:color w:val="000000"/>
              </w:rPr>
              <w:t>Novák, P., &amp; Vencálek, O</w:t>
            </w:r>
            <w:r w:rsidRPr="00FE5CF6">
              <w:rPr>
                <w:rFonts w:ascii="Times New Roman" w:eastAsia="Times New Roman" w:hAnsi="Times New Roman" w:cs="Times New Roman"/>
                <w:caps/>
                <w:color w:val="000000"/>
              </w:rPr>
              <w:t xml:space="preserve">. (2016). </w:t>
            </w:r>
            <w:r w:rsidRPr="00FE5CF6">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FE5CF6">
              <w:rPr>
                <w:rFonts w:ascii="Times New Roman" w:eastAsia="Times New Roman" w:hAnsi="Times New Roman" w:cs="Times New Roman"/>
                <w:i/>
                <w:color w:val="000000"/>
              </w:rPr>
              <w:t>Montenegrin Journal of Economics</w:t>
            </w:r>
            <w:r>
              <w:rPr>
                <w:rFonts w:ascii="Times New Roman" w:eastAsia="Times New Roman" w:hAnsi="Times New Roman" w:cs="Times New Roman"/>
                <w:color w:val="000000"/>
              </w:rPr>
              <w:t xml:space="preserve">. 12(3), </w:t>
            </w:r>
            <w:r w:rsidRPr="00FE5CF6">
              <w:rPr>
                <w:rFonts w:ascii="Times New Roman" w:eastAsia="Times New Roman" w:hAnsi="Times New Roman" w:cs="Times New Roman"/>
                <w:color w:val="000000"/>
              </w:rPr>
              <w:t>139-154.</w:t>
            </w:r>
          </w:p>
          <w:p w:rsidR="00E445A1" w:rsidRPr="00FE5CF6" w:rsidRDefault="00E445A1" w:rsidP="00E445A1">
            <w:pPr>
              <w:contextualSpacing/>
              <w:jc w:val="both"/>
              <w:rPr>
                <w:color w:val="000000"/>
              </w:rPr>
            </w:pPr>
            <w:r w:rsidRPr="00FE5CF6">
              <w:rPr>
                <w:color w:val="000000"/>
              </w:rPr>
              <w:t xml:space="preserve">Rajnoha, R., Novák, P., &amp; Merková, M. (2016). Relationships Between Investment Effectiveness Controlling and Business Performance. </w:t>
            </w:r>
            <w:r w:rsidRPr="00FE5CF6">
              <w:rPr>
                <w:i/>
                <w:color w:val="000000"/>
              </w:rPr>
              <w:t>Montenegrin Journal of Economics</w:t>
            </w:r>
            <w:r>
              <w:rPr>
                <w:color w:val="000000"/>
              </w:rPr>
              <w:t xml:space="preserve">. 12(2), </w:t>
            </w:r>
            <w:r w:rsidRPr="00FE5CF6">
              <w:rPr>
                <w:color w:val="000000"/>
              </w:rPr>
              <w:t>139-154.</w:t>
            </w:r>
          </w:p>
          <w:p w:rsidR="00E445A1" w:rsidRPr="00FE5CF6" w:rsidRDefault="00E445A1" w:rsidP="00E445A1">
            <w:pPr>
              <w:contextualSpacing/>
              <w:jc w:val="both"/>
              <w:rPr>
                <w:iCs/>
              </w:rPr>
            </w:pPr>
            <w:r w:rsidRPr="00FE5CF6">
              <w:t xml:space="preserve">Popesko, B., Papadaki, Š., &amp;Novák, P. (2015). Cost and Reimbursement Aanalysis of Selected Hospital Diagnoses via Acitivity-Based Costing, </w:t>
            </w:r>
            <w:r w:rsidRPr="00FE5CF6">
              <w:rPr>
                <w:i/>
              </w:rPr>
              <w:t xml:space="preserve">E </w:t>
            </w:r>
            <w:r w:rsidRPr="00FE5CF6">
              <w:rPr>
                <w:rStyle w:val="Zdraznn"/>
                <w:color w:val="000000"/>
              </w:rPr>
              <w:t xml:space="preserve">&amp; </w:t>
            </w:r>
            <w:r w:rsidRPr="00FE5CF6">
              <w:rPr>
                <w:i/>
              </w:rPr>
              <w:t>M Ekonomie a Management</w:t>
            </w:r>
            <w:r>
              <w:t xml:space="preserve">. 18 (3), </w:t>
            </w:r>
            <w:r w:rsidRPr="00FE5CF6">
              <w:t>50 – 61</w:t>
            </w:r>
            <w:r w:rsidRPr="00FE5CF6">
              <w:rPr>
                <w:i/>
                <w:iCs/>
                <w:color w:val="1F497D"/>
              </w:rPr>
              <w:t xml:space="preserve">. </w:t>
            </w:r>
          </w:p>
          <w:p w:rsidR="00E445A1" w:rsidRPr="00FE5CF6" w:rsidRDefault="00E445A1" w:rsidP="00E445A1">
            <w:pPr>
              <w:contextualSpacing/>
              <w:jc w:val="both"/>
            </w:pPr>
            <w:r w:rsidRPr="00FE5CF6">
              <w:t xml:space="preserve">Belás, J., Bartoš, P., Habánik, J., &amp; Novák, P. (2014). Significant Attributes of the Business Environment in Small and Medium-Sized Enterprises. In: </w:t>
            </w:r>
            <w:r w:rsidRPr="00FE5CF6">
              <w:rPr>
                <w:i/>
              </w:rPr>
              <w:t>Economics and Sociology</w:t>
            </w:r>
            <w:r w:rsidRPr="00FE5CF6">
              <w:t xml:space="preserve">. 7 (3), 22–39. </w:t>
            </w:r>
          </w:p>
          <w:p w:rsidR="00E445A1" w:rsidRPr="0040774B" w:rsidRDefault="00E445A1" w:rsidP="00E445A1">
            <w:pPr>
              <w:contextualSpacing/>
              <w:jc w:val="both"/>
              <w:rPr>
                <w:rStyle w:val="Hypertextovodkaz"/>
                <w:color w:val="0D0D0D" w:themeColor="text1" w:themeTint="F2"/>
              </w:rPr>
            </w:pPr>
            <w:r w:rsidRPr="00FE5CF6">
              <w:rPr>
                <w:color w:val="000000"/>
              </w:rPr>
              <w:t xml:space="preserve">Popesko, B., Novák, P., Tučková, Z., Papadaki, Š., &amp; Strouhal, J. (2014). </w:t>
            </w:r>
            <w:r w:rsidR="00AA28EC" w:rsidRPr="006136F3">
              <w:rPr>
                <w:i/>
                <w:color w:val="000000"/>
              </w:rPr>
              <w:t xml:space="preserve">Kalkulace nákladů ve zdravotnických organizacích. </w:t>
            </w:r>
            <w:r w:rsidRPr="00FE5CF6">
              <w:rPr>
                <w:color w:val="000000"/>
              </w:rPr>
              <w:t>Praha: Wolters Kluwer.</w:t>
            </w:r>
          </w:p>
          <w:p w:rsidR="00CF0E56" w:rsidRPr="00FE5CF6" w:rsidRDefault="00CF0E56" w:rsidP="00CF0E56">
            <w:pPr>
              <w:pStyle w:val="Nadpis5"/>
              <w:spacing w:before="0"/>
              <w:contextualSpacing/>
              <w:jc w:val="both"/>
              <w:rPr>
                <w:rFonts w:ascii="Times New Roman" w:eastAsia="Times New Roman" w:hAnsi="Times New Roman" w:cs="Times New Roman"/>
                <w:color w:val="000000"/>
              </w:rPr>
            </w:pPr>
            <w:r w:rsidRPr="00FE5CF6">
              <w:rPr>
                <w:rFonts w:ascii="Times New Roman" w:eastAsia="Times New Roman" w:hAnsi="Times New Roman" w:cs="Times New Roman"/>
                <w:color w:val="000000"/>
              </w:rPr>
              <w:t>Novák, P., Dvorský, J., Popesko, B., &amp; Strouhal</w:t>
            </w:r>
            <w:r w:rsidRPr="00FE5CF6">
              <w:rPr>
                <w:rFonts w:ascii="Times New Roman" w:eastAsia="Times New Roman" w:hAnsi="Times New Roman" w:cs="Times New Roman"/>
                <w:caps/>
                <w:color w:val="000000"/>
              </w:rPr>
              <w:t xml:space="preserve">, J. (2010). </w:t>
            </w:r>
            <w:r w:rsidRPr="00FE5CF6">
              <w:rPr>
                <w:rFonts w:ascii="Times New Roman" w:eastAsia="Times New Roman" w:hAnsi="Times New Roman" w:cs="Times New Roman"/>
                <w:color w:val="000000"/>
              </w:rPr>
              <w:t xml:space="preserve">Analysis of overhead cost behavior: Case study on decision-making approach. </w:t>
            </w:r>
            <w:r w:rsidRPr="00FE5CF6">
              <w:rPr>
                <w:rFonts w:ascii="Times New Roman" w:eastAsia="Times New Roman" w:hAnsi="Times New Roman" w:cs="Times New Roman"/>
                <w:i/>
                <w:color w:val="000000"/>
              </w:rPr>
              <w:t>Journal of International Studies.10</w:t>
            </w:r>
            <w:r>
              <w:rPr>
                <w:rFonts w:ascii="Times New Roman" w:eastAsia="Times New Roman" w:hAnsi="Times New Roman" w:cs="Times New Roman"/>
                <w:color w:val="000000"/>
              </w:rPr>
              <w:t xml:space="preserve"> (1), 2017, </w:t>
            </w:r>
            <w:r w:rsidRPr="00FE5CF6">
              <w:rPr>
                <w:rFonts w:ascii="Times New Roman" w:eastAsia="Times New Roman" w:hAnsi="Times New Roman" w:cs="Times New Roman"/>
                <w:color w:val="000000"/>
              </w:rPr>
              <w:t>74-91.</w:t>
            </w:r>
          </w:p>
          <w:p w:rsidR="009F15FF" w:rsidRPr="0040774B" w:rsidRDefault="009F15FF" w:rsidP="009F15FF">
            <w:pPr>
              <w:contextualSpacing/>
              <w:jc w:val="both"/>
              <w:rPr>
                <w:i/>
                <w:sz w:val="22"/>
                <w:szCs w:val="22"/>
              </w:rPr>
            </w:pPr>
          </w:p>
          <w:p w:rsidR="009F15FF" w:rsidRPr="0040774B" w:rsidRDefault="009F15FF" w:rsidP="009F15FF">
            <w:pPr>
              <w:contextualSpacing/>
              <w:jc w:val="both"/>
            </w:pPr>
            <w:r w:rsidRPr="0040774B">
              <w:t>2014 – 2016 GAČR, Variabilita skupin nákladů a její promítnutí v kalkulačním systému ve výrobních firmách (GAČR 14 21654P); hlavní řešitel</w:t>
            </w:r>
          </w:p>
          <w:p w:rsidR="009F15FF" w:rsidRPr="0040774B" w:rsidRDefault="009F15FF" w:rsidP="009F15FF">
            <w:pPr>
              <w:contextualSpacing/>
              <w:jc w:val="both"/>
            </w:pPr>
            <w:r w:rsidRPr="0040774B">
              <w:t>2017 – 2019 GAČR, Determinanty struktury systémů rozpočetnictví a měření výkonnosti a jejich vliv na chování a výkonnost organizace (GAČR 17-13518S); spoluřešitel</w:t>
            </w:r>
          </w:p>
        </w:tc>
      </w:tr>
      <w:tr w:rsidR="009F15FF" w:rsidRPr="0040774B" w:rsidTr="009F15FF">
        <w:trPr>
          <w:trHeight w:val="218"/>
        </w:trPr>
        <w:tc>
          <w:tcPr>
            <w:tcW w:w="992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9F15FF">
        <w:trPr>
          <w:trHeight w:val="328"/>
        </w:trPr>
        <w:tc>
          <w:tcPr>
            <w:tcW w:w="9923" w:type="dxa"/>
            <w:gridSpan w:val="11"/>
          </w:tcPr>
          <w:p w:rsidR="009F15FF" w:rsidRPr="0040774B" w:rsidRDefault="009F15FF" w:rsidP="009F15FF"/>
        </w:tc>
      </w:tr>
      <w:tr w:rsidR="009F15FF" w:rsidRPr="0040774B" w:rsidTr="009F15FF">
        <w:trPr>
          <w:cantSplit/>
          <w:trHeight w:val="470"/>
        </w:trPr>
        <w:tc>
          <w:tcPr>
            <w:tcW w:w="2563" w:type="dxa"/>
            <w:shd w:val="clear" w:color="auto" w:fill="F7CAAC"/>
          </w:tcPr>
          <w:p w:rsidR="009F15FF" w:rsidRPr="0040774B" w:rsidRDefault="009F15FF" w:rsidP="009F15FF">
            <w:pPr>
              <w:jc w:val="both"/>
              <w:rPr>
                <w:b/>
              </w:rPr>
            </w:pPr>
            <w:r w:rsidRPr="0040774B">
              <w:rPr>
                <w:b/>
              </w:rPr>
              <w:t xml:space="preserve">Podpis </w:t>
            </w:r>
          </w:p>
        </w:tc>
        <w:tc>
          <w:tcPr>
            <w:tcW w:w="4554" w:type="dxa"/>
            <w:gridSpan w:val="5"/>
          </w:tcPr>
          <w:p w:rsidR="009F15FF" w:rsidRPr="0040774B" w:rsidRDefault="005A2367" w:rsidP="009F15FF">
            <w:pPr>
              <w:jc w:val="both"/>
            </w:pPr>
            <w:r>
              <w:t>Petr Novák, v. r.</w:t>
            </w:r>
          </w:p>
        </w:tc>
        <w:tc>
          <w:tcPr>
            <w:tcW w:w="789" w:type="dxa"/>
            <w:gridSpan w:val="2"/>
            <w:shd w:val="clear" w:color="auto" w:fill="F7CAAC"/>
          </w:tcPr>
          <w:p w:rsidR="009F15FF" w:rsidRPr="0040774B" w:rsidRDefault="009F15FF" w:rsidP="009F15FF">
            <w:pPr>
              <w:jc w:val="both"/>
            </w:pPr>
            <w:r w:rsidRPr="0040774B">
              <w:rPr>
                <w:b/>
              </w:rPr>
              <w:t>datum</w:t>
            </w:r>
          </w:p>
        </w:tc>
        <w:tc>
          <w:tcPr>
            <w:tcW w:w="2017" w:type="dxa"/>
            <w:gridSpan w:val="3"/>
          </w:tcPr>
          <w:p w:rsidR="009F15FF" w:rsidRPr="0040774B" w:rsidRDefault="005A2367" w:rsidP="009F15FF">
            <w:pPr>
              <w:jc w:val="both"/>
            </w:pPr>
            <w:r>
              <w:t>30. 5. 2018</w:t>
            </w:r>
          </w:p>
        </w:tc>
      </w:tr>
    </w:tbl>
    <w:p w:rsidR="005A2367" w:rsidRDefault="005A2367">
      <w:pPr>
        <w:rPr>
          <w:ins w:id="561" w:author="§.opiékoiíkkoíikoíi" w:date="2018-05-25T22:46:00Z"/>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6136F3">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6136F3">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6136F3">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6136F3">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6136F3">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Viktor Pacholík</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 et Mgr., Ph.D.</w:t>
            </w:r>
          </w:p>
        </w:tc>
      </w:tr>
      <w:tr w:rsidR="009F15FF" w:rsidRPr="0040774B" w:rsidTr="006136F3">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1979</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9D7092">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9F15FF" w:rsidP="009F15FF">
            <w:pPr>
              <w:jc w:val="both"/>
              <w:rPr>
                <w:ins w:id="562" w:author="§.opiékoiíkkoíikoíi" w:date="2018-05-27T13:47:00Z"/>
              </w:rPr>
            </w:pPr>
            <w:r w:rsidRPr="0040774B">
              <w:t>082020</w:t>
            </w:r>
          </w:p>
          <w:p w:rsidR="005B0326" w:rsidRPr="0040774B" w:rsidRDefault="005B0326" w:rsidP="009F15FF">
            <w:pPr>
              <w:jc w:val="both"/>
            </w:pPr>
          </w:p>
        </w:tc>
      </w:tr>
      <w:tr w:rsidR="009F15FF" w:rsidRPr="0040774B" w:rsidTr="006136F3">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r w:rsidR="009D7092">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9F15FF" w:rsidP="009F15FF">
            <w:pPr>
              <w:jc w:val="both"/>
              <w:rPr>
                <w:ins w:id="563" w:author="§.opiékoiíkkoíikoíi" w:date="2018-05-27T13:47:00Z"/>
              </w:rPr>
            </w:pPr>
            <w:r w:rsidRPr="0040774B">
              <w:t>082020</w:t>
            </w:r>
          </w:p>
          <w:p w:rsidR="005B0326" w:rsidRPr="0040774B" w:rsidRDefault="005B0326" w:rsidP="009F15FF">
            <w:pPr>
              <w:jc w:val="both"/>
            </w:pPr>
          </w:p>
        </w:tc>
      </w:tr>
      <w:tr w:rsidR="009F15FF" w:rsidRPr="0040774B" w:rsidTr="006136F3">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6136F3">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6136F3">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6136F3">
        <w:trPr>
          <w:trHeight w:val="470"/>
        </w:trPr>
        <w:tc>
          <w:tcPr>
            <w:tcW w:w="9893" w:type="dxa"/>
            <w:gridSpan w:val="11"/>
            <w:tcBorders>
              <w:top w:val="nil"/>
            </w:tcBorders>
          </w:tcPr>
          <w:p w:rsidR="009F15FF" w:rsidRPr="0040774B" w:rsidRDefault="009F15FF" w:rsidP="009F15FF">
            <w:pPr>
              <w:jc w:val="both"/>
            </w:pPr>
            <w:r w:rsidRPr="0040774B">
              <w:t>Psychologická propedeutika, Vývojová psychologie, Psychomotorika, Sociální psychologie (dále viz BIIa)</w:t>
            </w:r>
          </w:p>
        </w:tc>
      </w:tr>
      <w:tr w:rsidR="009F15FF" w:rsidRPr="0040774B" w:rsidTr="006136F3">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6136F3">
        <w:trPr>
          <w:trHeight w:val="1055"/>
        </w:trPr>
        <w:tc>
          <w:tcPr>
            <w:tcW w:w="9893" w:type="dxa"/>
            <w:gridSpan w:val="11"/>
          </w:tcPr>
          <w:p w:rsidR="009F15FF" w:rsidRPr="0040774B" w:rsidRDefault="009F15FF" w:rsidP="009F15FF">
            <w:pPr>
              <w:jc w:val="both"/>
            </w:pPr>
            <w:r w:rsidRPr="0040774B">
              <w:t>2002 PdF MU Brno, ukončené magisterské studium, aprobace Učitelství pro 1. stupeň ZŠ – Mgr.</w:t>
            </w:r>
          </w:p>
          <w:p w:rsidR="009F15FF" w:rsidRPr="0040774B" w:rsidRDefault="009F15FF" w:rsidP="009F15FF">
            <w:pPr>
              <w:jc w:val="both"/>
            </w:pPr>
            <w:r w:rsidRPr="0040774B">
              <w:t>2011 FF UPOL Olomouc, ukončené bakalářské studium v oboru Psychologie – Bc.</w:t>
            </w:r>
          </w:p>
          <w:p w:rsidR="009F15FF" w:rsidRPr="0040774B" w:rsidRDefault="009F15FF" w:rsidP="009F15FF">
            <w:pPr>
              <w:jc w:val="both"/>
            </w:pPr>
            <w:r w:rsidRPr="0040774B">
              <w:t>2012 FSpS MU Brno, ukončené doktorské studium v oboru Kinantropolgie – Ph.D.</w:t>
            </w:r>
          </w:p>
          <w:p w:rsidR="009F15FF" w:rsidRPr="0040774B" w:rsidRDefault="009F15FF" w:rsidP="009F15FF">
            <w:pPr>
              <w:jc w:val="both"/>
            </w:pPr>
            <w:r w:rsidRPr="0040774B">
              <w:t>2013 FF UPOL Olomouc, ukončené magisterské studium v oboru Psychologie – Mgr.</w:t>
            </w:r>
          </w:p>
        </w:tc>
      </w:tr>
      <w:tr w:rsidR="009F15FF" w:rsidRPr="0040774B" w:rsidTr="006136F3">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6136F3">
        <w:trPr>
          <w:trHeight w:val="1090"/>
        </w:trPr>
        <w:tc>
          <w:tcPr>
            <w:tcW w:w="9893" w:type="dxa"/>
            <w:gridSpan w:val="11"/>
          </w:tcPr>
          <w:p w:rsidR="009F15FF" w:rsidRPr="0040774B" w:rsidRDefault="009F15FF" w:rsidP="009F15FF">
            <w:pPr>
              <w:pStyle w:val="Normlnweb"/>
              <w:spacing w:before="0" w:beforeAutospacing="0" w:after="0" w:afterAutospacing="0"/>
              <w:jc w:val="both"/>
              <w:rPr>
                <w:sz w:val="20"/>
                <w:szCs w:val="20"/>
              </w:rPr>
            </w:pPr>
            <w:r w:rsidRPr="0040774B">
              <w:rPr>
                <w:sz w:val="20"/>
                <w:szCs w:val="20"/>
              </w:rPr>
              <w:t>2008 – 2014 FSpS MU v Brně, asistent, od roku 2013 odborný asistent</w:t>
            </w:r>
          </w:p>
          <w:p w:rsidR="009F15FF" w:rsidRPr="0040774B" w:rsidRDefault="009F15FF" w:rsidP="009F15FF">
            <w:pPr>
              <w:pStyle w:val="Normlnweb"/>
              <w:spacing w:before="0" w:beforeAutospacing="0" w:after="0" w:afterAutospacing="0"/>
              <w:jc w:val="both"/>
              <w:rPr>
                <w:sz w:val="20"/>
                <w:szCs w:val="20"/>
              </w:rPr>
            </w:pPr>
            <w:r w:rsidRPr="0040774B">
              <w:rPr>
                <w:sz w:val="20"/>
                <w:szCs w:val="20"/>
              </w:rPr>
              <w:t>2014 – dosud FHS UTB ve Zlíně, odborný asistent</w:t>
            </w:r>
          </w:p>
        </w:tc>
      </w:tr>
      <w:tr w:rsidR="009F15FF" w:rsidRPr="0040774B" w:rsidTr="006136F3">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6136F3">
        <w:trPr>
          <w:trHeight w:val="491"/>
        </w:trPr>
        <w:tc>
          <w:tcPr>
            <w:tcW w:w="9893" w:type="dxa"/>
            <w:gridSpan w:val="11"/>
          </w:tcPr>
          <w:p w:rsidR="009F15FF" w:rsidRPr="0040774B" w:rsidRDefault="009F15FF" w:rsidP="009F15FF">
            <w:pPr>
              <w:spacing w:line="276" w:lineRule="auto"/>
              <w:jc w:val="both"/>
              <w:rPr>
                <w:lang w:eastAsia="en-US"/>
              </w:rPr>
            </w:pPr>
            <w:r w:rsidRPr="0040774B">
              <w:rPr>
                <w:lang w:eastAsia="en-US"/>
              </w:rPr>
              <w:t>Obhájených více než 30 bakalářských a 18 diplomových prací.</w:t>
            </w:r>
          </w:p>
          <w:p w:rsidR="009F15FF" w:rsidRPr="0040774B" w:rsidRDefault="009F15FF" w:rsidP="009F15FF">
            <w:pPr>
              <w:spacing w:line="276" w:lineRule="auto"/>
              <w:jc w:val="both"/>
              <w:rPr>
                <w:lang w:eastAsia="en-US"/>
              </w:rPr>
            </w:pPr>
          </w:p>
        </w:tc>
      </w:tr>
      <w:tr w:rsidR="009F15FF" w:rsidRPr="0040774B" w:rsidTr="006136F3">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6136F3">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6136F3">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r w:rsidRPr="0040774B">
              <w:t>0</w:t>
            </w:r>
          </w:p>
        </w:tc>
        <w:tc>
          <w:tcPr>
            <w:tcW w:w="693" w:type="dxa"/>
            <w:vMerge w:val="restart"/>
          </w:tcPr>
          <w:p w:rsidR="009F15FF" w:rsidRPr="0040774B" w:rsidRDefault="009F15FF" w:rsidP="009F15FF">
            <w:pPr>
              <w:jc w:val="both"/>
            </w:pPr>
            <w:r w:rsidRPr="0040774B">
              <w:t>1</w:t>
            </w:r>
          </w:p>
        </w:tc>
        <w:tc>
          <w:tcPr>
            <w:tcW w:w="694" w:type="dxa"/>
            <w:vMerge w:val="restart"/>
          </w:tcPr>
          <w:p w:rsidR="009F15FF" w:rsidRPr="0040774B" w:rsidRDefault="009F15FF" w:rsidP="009F15FF">
            <w:pPr>
              <w:jc w:val="both"/>
            </w:pPr>
            <w:r w:rsidRPr="0040774B">
              <w:t>2</w:t>
            </w:r>
          </w:p>
        </w:tc>
      </w:tr>
      <w:tr w:rsidR="009F15FF" w:rsidRPr="0040774B" w:rsidTr="006136F3">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6136F3">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6136F3">
        <w:trPr>
          <w:trHeight w:val="70"/>
        </w:trPr>
        <w:tc>
          <w:tcPr>
            <w:tcW w:w="9893" w:type="dxa"/>
            <w:gridSpan w:val="11"/>
          </w:tcPr>
          <w:p w:rsidR="009D7092" w:rsidRPr="00487289" w:rsidRDefault="009D7092" w:rsidP="009D7092">
            <w:pPr>
              <w:jc w:val="both"/>
            </w:pPr>
            <w:r w:rsidRPr="00487289">
              <w:t xml:space="preserve">Pacholík, V., &amp; Nedělová, M. (2017). Physical Games as a Means of Developing Children’s Social Skills in Kindergarten. </w:t>
            </w:r>
            <w:r w:rsidRPr="00487289">
              <w:rPr>
                <w:i/>
              </w:rPr>
              <w:t>Acta Technologica Dubnicae, 7</w:t>
            </w:r>
            <w:r w:rsidRPr="00487289">
              <w:t>(2), 56-68.</w:t>
            </w:r>
          </w:p>
          <w:p w:rsidR="009D7092" w:rsidRPr="00487289" w:rsidRDefault="009D7092" w:rsidP="009D7092">
            <w:pPr>
              <w:jc w:val="both"/>
            </w:pPr>
            <w:r w:rsidRPr="00487289">
              <w:t xml:space="preserve">Pacholík, V., Nedělová, M., &amp; Šmatelková, N. (2016). </w:t>
            </w:r>
            <w:r w:rsidRPr="00487289">
              <w:rPr>
                <w:i/>
              </w:rPr>
              <w:t>Rozvíjení sociálních dovedností dětí prostřednictvím pohybových her</w:t>
            </w:r>
            <w:r w:rsidRPr="00487289">
              <w:t>. Zlín: Univerzita Tomáše Bati ve Zlíně, Fakulta humanitních studií.</w:t>
            </w:r>
          </w:p>
          <w:p w:rsidR="009D7092" w:rsidRPr="00487289" w:rsidRDefault="009D7092" w:rsidP="009D7092">
            <w:pPr>
              <w:jc w:val="both"/>
            </w:pPr>
            <w:r w:rsidRPr="00487289">
              <w:t xml:space="preserve">Pacholík, V., &amp; Nedělová, M. (2016). Support of Social Relationships in Children’s Groups by means of Physical Activities. </w:t>
            </w:r>
            <w:r w:rsidRPr="00487289">
              <w:rPr>
                <w:i/>
              </w:rPr>
              <w:t>European Proceedings of Social and Behavioural Sciences,</w:t>
            </w:r>
            <w:r w:rsidRPr="00487289">
              <w:t xml:space="preserve"> </w:t>
            </w:r>
            <w:r w:rsidRPr="00487289">
              <w:rPr>
                <w:i/>
              </w:rPr>
              <w:t>2016</w:t>
            </w:r>
            <w:r w:rsidRPr="00487289">
              <w:t>(16), 448-457.</w:t>
            </w:r>
          </w:p>
          <w:p w:rsidR="009D7092" w:rsidRPr="00487289" w:rsidRDefault="009D7092" w:rsidP="009D7092">
            <w:pPr>
              <w:jc w:val="both"/>
            </w:pPr>
            <w:r w:rsidRPr="00487289">
              <w:t xml:space="preserve">Pacholík, V. (Ed.), Lipnická, M., Machů, E., Leix, A., &amp; Nedělová, M. (2015). </w:t>
            </w:r>
            <w:r w:rsidRPr="00487289">
              <w:rPr>
                <w:i/>
              </w:rPr>
              <w:t>Specifika edukace dětí se speciálními vzdělávacími potřebami v mateřských školách.</w:t>
            </w:r>
            <w:r w:rsidRPr="00487289">
              <w:t xml:space="preserve"> Zlín: Univerzita Tomáše Bati ve Zlíně, Fakulta humanitních studií.</w:t>
            </w:r>
          </w:p>
          <w:p w:rsidR="009D7092" w:rsidRPr="00487289" w:rsidRDefault="009D7092" w:rsidP="009D7092">
            <w:pPr>
              <w:jc w:val="both"/>
            </w:pPr>
            <w:r w:rsidRPr="00487289">
              <w:t xml:space="preserve">Pacholík, V., &amp; Wiegerová, A. (Eds.) (2014). </w:t>
            </w:r>
            <w:r w:rsidRPr="00487289">
              <w:rPr>
                <w:i/>
              </w:rPr>
              <w:t>Researchers forum XIV.</w:t>
            </w:r>
            <w:r w:rsidRPr="00487289">
              <w:t xml:space="preserve"> Zlín: Univerzita Tomáše Bati ve Zlíně, Fakulta humanitních studií.</w:t>
            </w:r>
          </w:p>
          <w:p w:rsidR="009F15FF" w:rsidRPr="0040774B" w:rsidRDefault="009F15FF" w:rsidP="009F15FF">
            <w:pPr>
              <w:jc w:val="both"/>
            </w:pPr>
          </w:p>
          <w:p w:rsidR="009F15FF" w:rsidRPr="0040774B" w:rsidRDefault="009F15FF" w:rsidP="009F15FF">
            <w:pPr>
              <w:jc w:val="both"/>
            </w:pPr>
            <w:r w:rsidRPr="0040774B">
              <w:t>Recenzování vědeckých studií pro časopis Česká kinantropologie a Studia sportiva.</w:t>
            </w:r>
          </w:p>
          <w:p w:rsidR="009F15FF" w:rsidRPr="0040774B" w:rsidRDefault="009F15FF" w:rsidP="009F15FF">
            <w:pPr>
              <w:jc w:val="both"/>
            </w:pPr>
            <w:r w:rsidRPr="0040774B">
              <w:t>Recenzování odborných knih.</w:t>
            </w:r>
          </w:p>
          <w:p w:rsidR="009F15FF" w:rsidRPr="0040774B" w:rsidRDefault="009F15FF" w:rsidP="009F15FF">
            <w:pPr>
              <w:jc w:val="both"/>
            </w:pPr>
          </w:p>
        </w:tc>
      </w:tr>
      <w:tr w:rsidR="009F15FF" w:rsidRPr="0040774B" w:rsidTr="006136F3">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6136F3">
        <w:trPr>
          <w:trHeight w:val="328"/>
        </w:trPr>
        <w:tc>
          <w:tcPr>
            <w:tcW w:w="9893" w:type="dxa"/>
            <w:gridSpan w:val="11"/>
          </w:tcPr>
          <w:p w:rsidR="009F15FF" w:rsidRPr="0040774B" w:rsidRDefault="009F15FF" w:rsidP="009F15FF"/>
        </w:tc>
      </w:tr>
      <w:tr w:rsidR="009F15FF" w:rsidRPr="0040774B" w:rsidTr="006136F3">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Viktor Pacholík,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Default="009F15FF" w:rsidP="00B8153E">
      <w:pPr>
        <w:spacing w:after="160" w:line="259" w:lineRule="auto"/>
        <w:rPr>
          <w:b/>
        </w:rPr>
      </w:pPr>
    </w:p>
    <w:p w:rsidR="008F6D43" w:rsidRPr="0040774B" w:rsidRDefault="008F6D43"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DC02FD" w:rsidRPr="0040774B" w:rsidTr="00FE3C39">
        <w:trPr>
          <w:ins w:id="564" w:author="§.opiékoiíkkoíikoíi" w:date="2018-05-25T22:32:00Z"/>
        </w:trPr>
        <w:tc>
          <w:tcPr>
            <w:tcW w:w="9893" w:type="dxa"/>
            <w:gridSpan w:val="11"/>
            <w:tcBorders>
              <w:bottom w:val="double" w:sz="4" w:space="0" w:color="auto"/>
            </w:tcBorders>
            <w:shd w:val="clear" w:color="auto" w:fill="BDD6EE"/>
          </w:tcPr>
          <w:p w:rsidR="00DC02FD" w:rsidRPr="0040774B" w:rsidRDefault="00DC02FD" w:rsidP="00FE3C39">
            <w:pPr>
              <w:jc w:val="both"/>
              <w:rPr>
                <w:ins w:id="565" w:author="§.opiékoiíkkoíikoíi" w:date="2018-05-25T22:32:00Z"/>
                <w:b/>
                <w:sz w:val="28"/>
              </w:rPr>
            </w:pPr>
            <w:ins w:id="566" w:author="§.opiékoiíkkoíikoíi" w:date="2018-05-25T22:32:00Z">
              <w:r w:rsidRPr="0040774B">
                <w:rPr>
                  <w:b/>
                  <w:sz w:val="28"/>
                </w:rPr>
                <w:t>C-I – Personální zabezpečení</w:t>
              </w:r>
            </w:ins>
          </w:p>
        </w:tc>
      </w:tr>
      <w:tr w:rsidR="00DC02FD" w:rsidRPr="0040774B" w:rsidTr="00FE3C39">
        <w:trPr>
          <w:ins w:id="567" w:author="§.opiékoiíkkoíikoíi" w:date="2018-05-25T22:32:00Z"/>
        </w:trPr>
        <w:tc>
          <w:tcPr>
            <w:tcW w:w="2552" w:type="dxa"/>
            <w:tcBorders>
              <w:top w:val="double" w:sz="4" w:space="0" w:color="auto"/>
            </w:tcBorders>
            <w:shd w:val="clear" w:color="auto" w:fill="F7CAAC"/>
          </w:tcPr>
          <w:p w:rsidR="00DC02FD" w:rsidRPr="0040774B" w:rsidRDefault="00DC02FD" w:rsidP="00FE3C39">
            <w:pPr>
              <w:jc w:val="both"/>
              <w:rPr>
                <w:ins w:id="568" w:author="§.opiékoiíkkoíikoíi" w:date="2018-05-25T22:32:00Z"/>
                <w:b/>
              </w:rPr>
            </w:pPr>
            <w:ins w:id="569" w:author="§.opiékoiíkkoíikoíi" w:date="2018-05-25T22:32:00Z">
              <w:r w:rsidRPr="0040774B">
                <w:rPr>
                  <w:b/>
                </w:rPr>
                <w:t>Vysoká škola</w:t>
              </w:r>
            </w:ins>
          </w:p>
        </w:tc>
        <w:tc>
          <w:tcPr>
            <w:tcW w:w="7341" w:type="dxa"/>
            <w:gridSpan w:val="10"/>
          </w:tcPr>
          <w:p w:rsidR="00DC02FD" w:rsidRPr="0040774B" w:rsidRDefault="00DC02FD" w:rsidP="00FE3C39">
            <w:pPr>
              <w:jc w:val="both"/>
              <w:rPr>
                <w:ins w:id="570" w:author="§.opiékoiíkkoíikoíi" w:date="2018-05-25T22:32:00Z"/>
              </w:rPr>
            </w:pPr>
            <w:ins w:id="571" w:author="§.opiékoiíkkoíikoíi" w:date="2018-05-25T22:32:00Z">
              <w:r w:rsidRPr="0040774B">
                <w:t>Univerzita Tomáše Bati ve Zlíně</w:t>
              </w:r>
            </w:ins>
          </w:p>
        </w:tc>
      </w:tr>
      <w:tr w:rsidR="00DC02FD" w:rsidRPr="0040774B" w:rsidTr="00FE3C39">
        <w:trPr>
          <w:ins w:id="572" w:author="§.opiékoiíkkoíikoíi" w:date="2018-05-25T22:32:00Z"/>
        </w:trPr>
        <w:tc>
          <w:tcPr>
            <w:tcW w:w="2552" w:type="dxa"/>
            <w:shd w:val="clear" w:color="auto" w:fill="F7CAAC"/>
          </w:tcPr>
          <w:p w:rsidR="00DC02FD" w:rsidRPr="0040774B" w:rsidRDefault="00DC02FD" w:rsidP="00FE3C39">
            <w:pPr>
              <w:jc w:val="both"/>
              <w:rPr>
                <w:ins w:id="573" w:author="§.opiékoiíkkoíikoíi" w:date="2018-05-25T22:32:00Z"/>
                <w:b/>
              </w:rPr>
            </w:pPr>
            <w:ins w:id="574" w:author="§.opiékoiíkkoíikoíi" w:date="2018-05-25T22:32:00Z">
              <w:r w:rsidRPr="0040774B">
                <w:rPr>
                  <w:b/>
                </w:rPr>
                <w:t>Součást vysoké školy</w:t>
              </w:r>
            </w:ins>
          </w:p>
        </w:tc>
        <w:tc>
          <w:tcPr>
            <w:tcW w:w="7341" w:type="dxa"/>
            <w:gridSpan w:val="10"/>
          </w:tcPr>
          <w:p w:rsidR="00DC02FD" w:rsidRPr="0040774B" w:rsidRDefault="00DC02FD" w:rsidP="00FE3C39">
            <w:pPr>
              <w:jc w:val="both"/>
              <w:rPr>
                <w:ins w:id="575" w:author="§.opiékoiíkkoíikoíi" w:date="2018-05-25T22:32:00Z"/>
              </w:rPr>
            </w:pPr>
            <w:ins w:id="576" w:author="§.opiékoiíkkoíikoíi" w:date="2018-05-25T22:32:00Z">
              <w:r w:rsidRPr="0040774B">
                <w:t>FHS UTB ve Zlíně</w:t>
              </w:r>
            </w:ins>
          </w:p>
        </w:tc>
      </w:tr>
      <w:tr w:rsidR="00DC02FD" w:rsidRPr="0040774B" w:rsidTr="00FE3C39">
        <w:trPr>
          <w:ins w:id="577" w:author="§.opiékoiíkkoíikoíi" w:date="2018-05-25T22:32:00Z"/>
        </w:trPr>
        <w:tc>
          <w:tcPr>
            <w:tcW w:w="2552" w:type="dxa"/>
            <w:shd w:val="clear" w:color="auto" w:fill="F7CAAC"/>
          </w:tcPr>
          <w:p w:rsidR="00DC02FD" w:rsidRPr="0040774B" w:rsidRDefault="00DC02FD" w:rsidP="00FE3C39">
            <w:pPr>
              <w:jc w:val="both"/>
              <w:rPr>
                <w:ins w:id="578" w:author="§.opiékoiíkkoíikoíi" w:date="2018-05-25T22:32:00Z"/>
                <w:b/>
              </w:rPr>
            </w:pPr>
            <w:ins w:id="579" w:author="§.opiékoiíkkoíikoíi" w:date="2018-05-25T22:32:00Z">
              <w:r w:rsidRPr="0040774B">
                <w:rPr>
                  <w:b/>
                </w:rPr>
                <w:t>Název studijního programu</w:t>
              </w:r>
            </w:ins>
          </w:p>
        </w:tc>
        <w:tc>
          <w:tcPr>
            <w:tcW w:w="7341" w:type="dxa"/>
            <w:gridSpan w:val="10"/>
          </w:tcPr>
          <w:p w:rsidR="00DC02FD" w:rsidRPr="0040774B" w:rsidRDefault="00DC02FD" w:rsidP="00FE3C39">
            <w:pPr>
              <w:jc w:val="both"/>
              <w:rPr>
                <w:ins w:id="580" w:author="§.opiékoiíkkoíikoíi" w:date="2018-05-25T22:32:00Z"/>
              </w:rPr>
            </w:pPr>
            <w:ins w:id="581" w:author="§.opiékoiíkkoíikoíi" w:date="2018-05-25T22:32:00Z">
              <w:r w:rsidRPr="0040774B">
                <w:t>Učitelství pro mateřské školy</w:t>
              </w:r>
            </w:ins>
          </w:p>
        </w:tc>
      </w:tr>
      <w:tr w:rsidR="00DC02FD" w:rsidRPr="0040774B" w:rsidTr="00FE3C39">
        <w:trPr>
          <w:ins w:id="582" w:author="§.opiékoiíkkoíikoíi" w:date="2018-05-25T22:32:00Z"/>
        </w:trPr>
        <w:tc>
          <w:tcPr>
            <w:tcW w:w="2552" w:type="dxa"/>
            <w:shd w:val="clear" w:color="auto" w:fill="F7CAAC"/>
          </w:tcPr>
          <w:p w:rsidR="00DC02FD" w:rsidRPr="0040774B" w:rsidRDefault="00DC02FD" w:rsidP="00FE3C39">
            <w:pPr>
              <w:jc w:val="both"/>
              <w:rPr>
                <w:ins w:id="583" w:author="§.opiékoiíkkoíikoíi" w:date="2018-05-25T22:32:00Z"/>
                <w:b/>
              </w:rPr>
            </w:pPr>
            <w:ins w:id="584" w:author="§.opiékoiíkkoíikoíi" w:date="2018-05-25T22:32:00Z">
              <w:r w:rsidRPr="0040774B">
                <w:rPr>
                  <w:b/>
                </w:rPr>
                <w:t>Jméno a příjmení</w:t>
              </w:r>
            </w:ins>
          </w:p>
        </w:tc>
        <w:tc>
          <w:tcPr>
            <w:tcW w:w="4536" w:type="dxa"/>
            <w:gridSpan w:val="5"/>
          </w:tcPr>
          <w:p w:rsidR="00DC02FD" w:rsidRPr="0040774B" w:rsidRDefault="00DC02FD" w:rsidP="00FE3C39">
            <w:pPr>
              <w:jc w:val="both"/>
              <w:rPr>
                <w:ins w:id="585" w:author="§.opiékoiíkkoíikoíi" w:date="2018-05-25T22:32:00Z"/>
              </w:rPr>
            </w:pPr>
            <w:ins w:id="586" w:author="§.opiékoiíkkoíikoíi" w:date="2018-05-25T22:32:00Z">
              <w:r>
                <w:t>Lubomír Sedláček</w:t>
              </w:r>
            </w:ins>
          </w:p>
        </w:tc>
        <w:tc>
          <w:tcPr>
            <w:tcW w:w="709" w:type="dxa"/>
            <w:shd w:val="clear" w:color="auto" w:fill="F7CAAC"/>
          </w:tcPr>
          <w:p w:rsidR="00DC02FD" w:rsidRPr="0040774B" w:rsidRDefault="00DC02FD" w:rsidP="00FE3C39">
            <w:pPr>
              <w:jc w:val="both"/>
              <w:rPr>
                <w:ins w:id="587" w:author="§.opiékoiíkkoíikoíi" w:date="2018-05-25T22:32:00Z"/>
                <w:b/>
              </w:rPr>
            </w:pPr>
            <w:ins w:id="588" w:author="§.opiékoiíkkoíikoíi" w:date="2018-05-25T22:32:00Z">
              <w:r w:rsidRPr="0040774B">
                <w:rPr>
                  <w:b/>
                </w:rPr>
                <w:t>Tituly</w:t>
              </w:r>
            </w:ins>
          </w:p>
        </w:tc>
        <w:tc>
          <w:tcPr>
            <w:tcW w:w="2096" w:type="dxa"/>
            <w:gridSpan w:val="4"/>
          </w:tcPr>
          <w:p w:rsidR="00DC02FD" w:rsidRPr="0040774B" w:rsidRDefault="00DC02FD" w:rsidP="00FE3C39">
            <w:pPr>
              <w:jc w:val="both"/>
              <w:rPr>
                <w:ins w:id="589" w:author="§.opiékoiíkkoíikoíi" w:date="2018-05-25T22:32:00Z"/>
              </w:rPr>
            </w:pPr>
            <w:ins w:id="590" w:author="§.opiékoiíkkoíikoíi" w:date="2018-05-25T22:32:00Z">
              <w:r>
                <w:t>Mgr.,</w:t>
              </w:r>
              <w:r w:rsidRPr="0040774B">
                <w:t xml:space="preserve"> PhD.</w:t>
              </w:r>
            </w:ins>
          </w:p>
        </w:tc>
      </w:tr>
      <w:tr w:rsidR="00DC02FD" w:rsidRPr="0040774B" w:rsidTr="00FE3C39">
        <w:trPr>
          <w:ins w:id="591" w:author="§.opiékoiíkkoíikoíi" w:date="2018-05-25T22:32:00Z"/>
        </w:trPr>
        <w:tc>
          <w:tcPr>
            <w:tcW w:w="2552" w:type="dxa"/>
            <w:shd w:val="clear" w:color="auto" w:fill="F7CAAC"/>
          </w:tcPr>
          <w:p w:rsidR="00DC02FD" w:rsidRPr="0040774B" w:rsidRDefault="00DC02FD" w:rsidP="00FE3C39">
            <w:pPr>
              <w:jc w:val="both"/>
              <w:rPr>
                <w:ins w:id="592" w:author="§.opiékoiíkkoíikoíi" w:date="2018-05-25T22:32:00Z"/>
                <w:b/>
              </w:rPr>
            </w:pPr>
            <w:ins w:id="593" w:author="§.opiékoiíkkoíikoíi" w:date="2018-05-25T22:32:00Z">
              <w:r w:rsidRPr="0040774B">
                <w:rPr>
                  <w:b/>
                </w:rPr>
                <w:t>Rok narození</w:t>
              </w:r>
            </w:ins>
          </w:p>
        </w:tc>
        <w:tc>
          <w:tcPr>
            <w:tcW w:w="829" w:type="dxa"/>
          </w:tcPr>
          <w:p w:rsidR="00DC02FD" w:rsidRPr="0040774B" w:rsidRDefault="00DC02FD" w:rsidP="00FE3C39">
            <w:pPr>
              <w:jc w:val="both"/>
              <w:rPr>
                <w:ins w:id="594" w:author="§.opiékoiíkkoíikoíi" w:date="2018-05-25T22:32:00Z"/>
              </w:rPr>
            </w:pPr>
            <w:ins w:id="595" w:author="§.opiékoiíkkoíikoíi" w:date="2018-05-25T22:32:00Z">
              <w:r w:rsidRPr="0040774B">
                <w:t>196</w:t>
              </w:r>
              <w:r>
                <w:t>1</w:t>
              </w:r>
            </w:ins>
          </w:p>
        </w:tc>
        <w:tc>
          <w:tcPr>
            <w:tcW w:w="1721" w:type="dxa"/>
            <w:shd w:val="clear" w:color="auto" w:fill="F7CAAC"/>
          </w:tcPr>
          <w:p w:rsidR="00DC02FD" w:rsidRPr="0040774B" w:rsidRDefault="00DC02FD" w:rsidP="00FE3C39">
            <w:pPr>
              <w:jc w:val="both"/>
              <w:rPr>
                <w:ins w:id="596" w:author="§.opiékoiíkkoíikoíi" w:date="2018-05-25T22:32:00Z"/>
                <w:b/>
              </w:rPr>
            </w:pPr>
            <w:ins w:id="597" w:author="§.opiékoiíkkoíikoíi" w:date="2018-05-25T22:32:00Z">
              <w:r w:rsidRPr="0040774B">
                <w:rPr>
                  <w:b/>
                </w:rPr>
                <w:t>typ vztahu k VŠ</w:t>
              </w:r>
            </w:ins>
          </w:p>
        </w:tc>
        <w:tc>
          <w:tcPr>
            <w:tcW w:w="992" w:type="dxa"/>
            <w:gridSpan w:val="2"/>
          </w:tcPr>
          <w:p w:rsidR="00DC02FD" w:rsidRPr="0040774B" w:rsidRDefault="00DC02FD" w:rsidP="00FE3C39">
            <w:pPr>
              <w:jc w:val="both"/>
              <w:rPr>
                <w:ins w:id="598" w:author="§.opiékoiíkkoíikoíi" w:date="2018-05-25T22:32:00Z"/>
              </w:rPr>
            </w:pPr>
            <w:ins w:id="599" w:author="§.opiékoiíkkoíikoíi" w:date="2018-05-25T22:32:00Z">
              <w:r w:rsidRPr="0040774B">
                <w:t>pp</w:t>
              </w:r>
              <w:r>
                <w:t>.</w:t>
              </w:r>
            </w:ins>
          </w:p>
        </w:tc>
        <w:tc>
          <w:tcPr>
            <w:tcW w:w="994" w:type="dxa"/>
            <w:shd w:val="clear" w:color="auto" w:fill="F7CAAC"/>
          </w:tcPr>
          <w:p w:rsidR="00DC02FD" w:rsidRPr="0040774B" w:rsidRDefault="00DC02FD" w:rsidP="00FE3C39">
            <w:pPr>
              <w:jc w:val="both"/>
              <w:rPr>
                <w:ins w:id="600" w:author="§.opiékoiíkkoíikoíi" w:date="2018-05-25T22:32:00Z"/>
                <w:b/>
              </w:rPr>
            </w:pPr>
            <w:ins w:id="601" w:author="§.opiékoiíkkoíikoíi" w:date="2018-05-25T22:32:00Z">
              <w:r w:rsidRPr="0040774B">
                <w:rPr>
                  <w:b/>
                </w:rPr>
                <w:t>rozsah</w:t>
              </w:r>
            </w:ins>
          </w:p>
        </w:tc>
        <w:tc>
          <w:tcPr>
            <w:tcW w:w="709" w:type="dxa"/>
          </w:tcPr>
          <w:p w:rsidR="00DC02FD" w:rsidRPr="0040774B" w:rsidRDefault="00DC02FD" w:rsidP="00FE3C39">
            <w:pPr>
              <w:jc w:val="both"/>
              <w:rPr>
                <w:ins w:id="602" w:author="§.opiékoiíkkoíikoíi" w:date="2018-05-25T22:32:00Z"/>
              </w:rPr>
            </w:pPr>
            <w:ins w:id="603" w:author="§.opiékoiíkkoíikoíi" w:date="2018-05-25T22:32:00Z">
              <w:r w:rsidRPr="0040774B">
                <w:t>40 h.</w:t>
              </w:r>
            </w:ins>
          </w:p>
        </w:tc>
        <w:tc>
          <w:tcPr>
            <w:tcW w:w="709" w:type="dxa"/>
            <w:gridSpan w:val="2"/>
            <w:shd w:val="clear" w:color="auto" w:fill="F7CAAC"/>
          </w:tcPr>
          <w:p w:rsidR="00DC02FD" w:rsidRPr="0040774B" w:rsidRDefault="00DC02FD" w:rsidP="00FE3C39">
            <w:pPr>
              <w:jc w:val="both"/>
              <w:rPr>
                <w:ins w:id="604" w:author="§.opiékoiíkkoíikoíi" w:date="2018-05-25T22:32:00Z"/>
                <w:b/>
              </w:rPr>
            </w:pPr>
            <w:ins w:id="605" w:author="§.opiékoiíkkoíikoíi" w:date="2018-05-25T22:32:00Z">
              <w:r w:rsidRPr="0040774B">
                <w:rPr>
                  <w:b/>
                </w:rPr>
                <w:t>do kdy</w:t>
              </w:r>
            </w:ins>
          </w:p>
        </w:tc>
        <w:tc>
          <w:tcPr>
            <w:tcW w:w="1387" w:type="dxa"/>
            <w:gridSpan w:val="2"/>
          </w:tcPr>
          <w:p w:rsidR="00DC02FD" w:rsidRPr="00987A19" w:rsidRDefault="00DC02FD" w:rsidP="00FE3C39">
            <w:pPr>
              <w:jc w:val="both"/>
              <w:rPr>
                <w:ins w:id="606" w:author="§.opiékoiíkkoíikoíi" w:date="2018-05-25T22:32:00Z"/>
                <w:highlight w:val="yellow"/>
              </w:rPr>
            </w:pPr>
            <w:ins w:id="607" w:author="§.opiékoiíkkoíikoíi" w:date="2018-05-25T22:32:00Z">
              <w:r w:rsidRPr="00D8125B">
                <w:t>N</w:t>
              </w:r>
            </w:ins>
          </w:p>
        </w:tc>
      </w:tr>
      <w:tr w:rsidR="00DC02FD" w:rsidRPr="0040774B" w:rsidTr="00FE3C39">
        <w:trPr>
          <w:ins w:id="608" w:author="§.opiékoiíkkoíikoíi" w:date="2018-05-25T22:32:00Z"/>
        </w:trPr>
        <w:tc>
          <w:tcPr>
            <w:tcW w:w="5102" w:type="dxa"/>
            <w:gridSpan w:val="3"/>
            <w:shd w:val="clear" w:color="auto" w:fill="F7CAAC"/>
          </w:tcPr>
          <w:p w:rsidR="00DC02FD" w:rsidRPr="0040774B" w:rsidRDefault="00DC02FD" w:rsidP="00FE3C39">
            <w:pPr>
              <w:jc w:val="both"/>
              <w:rPr>
                <w:ins w:id="609" w:author="§.opiékoiíkkoíikoíi" w:date="2018-05-25T22:32:00Z"/>
                <w:b/>
              </w:rPr>
            </w:pPr>
            <w:ins w:id="610" w:author="§.opiékoiíkkoíikoíi" w:date="2018-05-25T22:32:00Z">
              <w:r w:rsidRPr="0040774B">
                <w:rPr>
                  <w:b/>
                </w:rPr>
                <w:t>Typ vztahu na součásti VŠ, která uskutečňuje st. program</w:t>
              </w:r>
            </w:ins>
          </w:p>
        </w:tc>
        <w:tc>
          <w:tcPr>
            <w:tcW w:w="992" w:type="dxa"/>
            <w:gridSpan w:val="2"/>
          </w:tcPr>
          <w:p w:rsidR="00DC02FD" w:rsidRPr="0040774B" w:rsidRDefault="00DC02FD" w:rsidP="00FE3C39">
            <w:pPr>
              <w:jc w:val="both"/>
              <w:rPr>
                <w:ins w:id="611" w:author="§.opiékoiíkkoíikoíi" w:date="2018-05-25T22:32:00Z"/>
              </w:rPr>
            </w:pPr>
            <w:ins w:id="612" w:author="§.opiékoiíkkoíikoíi" w:date="2018-05-25T22:32:00Z">
              <w:r w:rsidRPr="0040774B">
                <w:t>pp</w:t>
              </w:r>
              <w:r>
                <w:t>.</w:t>
              </w:r>
            </w:ins>
          </w:p>
        </w:tc>
        <w:tc>
          <w:tcPr>
            <w:tcW w:w="994" w:type="dxa"/>
            <w:shd w:val="clear" w:color="auto" w:fill="F7CAAC"/>
          </w:tcPr>
          <w:p w:rsidR="00DC02FD" w:rsidRPr="0040774B" w:rsidRDefault="00DC02FD" w:rsidP="00FE3C39">
            <w:pPr>
              <w:jc w:val="both"/>
              <w:rPr>
                <w:ins w:id="613" w:author="§.opiékoiíkkoíikoíi" w:date="2018-05-25T22:32:00Z"/>
                <w:b/>
              </w:rPr>
            </w:pPr>
            <w:ins w:id="614" w:author="§.opiékoiíkkoíikoíi" w:date="2018-05-25T22:32:00Z">
              <w:r w:rsidRPr="0040774B">
                <w:rPr>
                  <w:b/>
                </w:rPr>
                <w:t>rozsah</w:t>
              </w:r>
            </w:ins>
          </w:p>
        </w:tc>
        <w:tc>
          <w:tcPr>
            <w:tcW w:w="709" w:type="dxa"/>
          </w:tcPr>
          <w:p w:rsidR="00DC02FD" w:rsidRPr="0040774B" w:rsidRDefault="00DC02FD" w:rsidP="00FE3C39">
            <w:pPr>
              <w:jc w:val="both"/>
              <w:rPr>
                <w:ins w:id="615" w:author="§.opiékoiíkkoíikoíi" w:date="2018-05-25T22:32:00Z"/>
              </w:rPr>
            </w:pPr>
            <w:ins w:id="616" w:author="§.opiékoiíkkoíikoíi" w:date="2018-05-25T22:32:00Z">
              <w:r w:rsidRPr="0040774B">
                <w:t>40 h.</w:t>
              </w:r>
            </w:ins>
          </w:p>
        </w:tc>
        <w:tc>
          <w:tcPr>
            <w:tcW w:w="709" w:type="dxa"/>
            <w:gridSpan w:val="2"/>
            <w:shd w:val="clear" w:color="auto" w:fill="F7CAAC"/>
          </w:tcPr>
          <w:p w:rsidR="00DC02FD" w:rsidRPr="0040774B" w:rsidRDefault="00DC02FD" w:rsidP="00FE3C39">
            <w:pPr>
              <w:jc w:val="both"/>
              <w:rPr>
                <w:ins w:id="617" w:author="§.opiékoiíkkoíikoíi" w:date="2018-05-25T22:32:00Z"/>
                <w:b/>
              </w:rPr>
            </w:pPr>
            <w:ins w:id="618" w:author="§.opiékoiíkkoíikoíi" w:date="2018-05-25T22:32:00Z">
              <w:r w:rsidRPr="0040774B">
                <w:rPr>
                  <w:b/>
                </w:rPr>
                <w:t>do kdy</w:t>
              </w:r>
            </w:ins>
          </w:p>
        </w:tc>
        <w:tc>
          <w:tcPr>
            <w:tcW w:w="1387" w:type="dxa"/>
            <w:gridSpan w:val="2"/>
          </w:tcPr>
          <w:p w:rsidR="00DC02FD" w:rsidRPr="0040774B" w:rsidRDefault="00DC02FD" w:rsidP="00FE3C39">
            <w:pPr>
              <w:jc w:val="both"/>
              <w:rPr>
                <w:ins w:id="619" w:author="§.opiékoiíkkoíikoíi" w:date="2018-05-25T22:32:00Z"/>
              </w:rPr>
            </w:pPr>
            <w:ins w:id="620" w:author="§.opiékoiíkkoíikoíi" w:date="2018-05-25T22:32:00Z">
              <w:r>
                <w:t>N</w:t>
              </w:r>
            </w:ins>
          </w:p>
        </w:tc>
      </w:tr>
      <w:tr w:rsidR="00DC02FD" w:rsidRPr="0040774B" w:rsidTr="00FE3C39">
        <w:trPr>
          <w:ins w:id="621" w:author="§.opiékoiíkkoíikoíi" w:date="2018-05-25T22:32:00Z"/>
        </w:trPr>
        <w:tc>
          <w:tcPr>
            <w:tcW w:w="6094" w:type="dxa"/>
            <w:gridSpan w:val="5"/>
            <w:shd w:val="clear" w:color="auto" w:fill="F7CAAC"/>
          </w:tcPr>
          <w:p w:rsidR="00DC02FD" w:rsidRPr="0040774B" w:rsidRDefault="00DC02FD" w:rsidP="00FE3C39">
            <w:pPr>
              <w:jc w:val="both"/>
              <w:rPr>
                <w:ins w:id="622" w:author="§.opiékoiíkkoíikoíi" w:date="2018-05-25T22:32:00Z"/>
              </w:rPr>
            </w:pPr>
            <w:ins w:id="623" w:author="§.opiékoiíkkoíikoíi" w:date="2018-05-25T22:32:00Z">
              <w:r w:rsidRPr="0040774B">
                <w:rPr>
                  <w:b/>
                </w:rPr>
                <w:t>Další současná působení jako akademický pracovník na jiných VŠ</w:t>
              </w:r>
            </w:ins>
          </w:p>
        </w:tc>
        <w:tc>
          <w:tcPr>
            <w:tcW w:w="1703" w:type="dxa"/>
            <w:gridSpan w:val="2"/>
            <w:shd w:val="clear" w:color="auto" w:fill="F7CAAC"/>
          </w:tcPr>
          <w:p w:rsidR="00DC02FD" w:rsidRPr="0040774B" w:rsidRDefault="00DC02FD" w:rsidP="00FE3C39">
            <w:pPr>
              <w:jc w:val="both"/>
              <w:rPr>
                <w:ins w:id="624" w:author="§.opiékoiíkkoíikoíi" w:date="2018-05-25T22:32:00Z"/>
                <w:b/>
              </w:rPr>
            </w:pPr>
            <w:ins w:id="625" w:author="§.opiékoiíkkoíikoíi" w:date="2018-05-25T22:32:00Z">
              <w:r w:rsidRPr="0040774B">
                <w:rPr>
                  <w:b/>
                </w:rPr>
                <w:t>typ prac. vztahu</w:t>
              </w:r>
            </w:ins>
          </w:p>
        </w:tc>
        <w:tc>
          <w:tcPr>
            <w:tcW w:w="2096" w:type="dxa"/>
            <w:gridSpan w:val="4"/>
            <w:shd w:val="clear" w:color="auto" w:fill="F7CAAC"/>
          </w:tcPr>
          <w:p w:rsidR="00DC02FD" w:rsidRPr="0040774B" w:rsidRDefault="00DC02FD" w:rsidP="00FE3C39">
            <w:pPr>
              <w:jc w:val="both"/>
              <w:rPr>
                <w:ins w:id="626" w:author="§.opiékoiíkkoíikoíi" w:date="2018-05-25T22:32:00Z"/>
                <w:b/>
              </w:rPr>
            </w:pPr>
            <w:ins w:id="627" w:author="§.opiékoiíkkoíikoíi" w:date="2018-05-25T22:32:00Z">
              <w:r w:rsidRPr="0040774B">
                <w:rPr>
                  <w:b/>
                </w:rPr>
                <w:t>rozsah</w:t>
              </w:r>
            </w:ins>
          </w:p>
        </w:tc>
      </w:tr>
      <w:tr w:rsidR="00DC02FD" w:rsidRPr="0040774B" w:rsidTr="00FE3C39">
        <w:trPr>
          <w:ins w:id="628" w:author="§.opiékoiíkkoíikoíi" w:date="2018-05-25T22:32:00Z"/>
        </w:trPr>
        <w:tc>
          <w:tcPr>
            <w:tcW w:w="6094" w:type="dxa"/>
            <w:gridSpan w:val="5"/>
          </w:tcPr>
          <w:p w:rsidR="00DC02FD" w:rsidRPr="0040774B" w:rsidRDefault="00DC02FD" w:rsidP="00FE3C39">
            <w:pPr>
              <w:jc w:val="both"/>
              <w:rPr>
                <w:ins w:id="629" w:author="§.opiékoiíkkoíikoíi" w:date="2018-05-25T22:32:00Z"/>
              </w:rPr>
            </w:pPr>
            <w:ins w:id="630" w:author="§.opiékoiíkkoíikoíi" w:date="2018-05-25T22:32:00Z">
              <w:r w:rsidRPr="002E50ED">
                <w:t>nejsou</w:t>
              </w:r>
            </w:ins>
          </w:p>
        </w:tc>
        <w:tc>
          <w:tcPr>
            <w:tcW w:w="1703" w:type="dxa"/>
            <w:gridSpan w:val="2"/>
          </w:tcPr>
          <w:p w:rsidR="00DC02FD" w:rsidRPr="0040774B" w:rsidRDefault="00DC02FD" w:rsidP="00FE3C39">
            <w:pPr>
              <w:jc w:val="both"/>
              <w:rPr>
                <w:ins w:id="631" w:author="§.opiékoiíkkoíikoíi" w:date="2018-05-25T22:32:00Z"/>
              </w:rPr>
            </w:pPr>
          </w:p>
        </w:tc>
        <w:tc>
          <w:tcPr>
            <w:tcW w:w="2096" w:type="dxa"/>
            <w:gridSpan w:val="4"/>
          </w:tcPr>
          <w:p w:rsidR="00DC02FD" w:rsidRPr="0040774B" w:rsidRDefault="00DC02FD" w:rsidP="00FE3C39">
            <w:pPr>
              <w:jc w:val="both"/>
              <w:rPr>
                <w:ins w:id="632" w:author="§.opiékoiíkkoíikoíi" w:date="2018-05-25T22:32:00Z"/>
              </w:rPr>
            </w:pPr>
          </w:p>
        </w:tc>
      </w:tr>
      <w:tr w:rsidR="00DC02FD" w:rsidRPr="0040774B" w:rsidTr="00FE3C39">
        <w:trPr>
          <w:ins w:id="633" w:author="§.opiékoiíkkoíikoíi" w:date="2018-05-25T22:32:00Z"/>
        </w:trPr>
        <w:tc>
          <w:tcPr>
            <w:tcW w:w="9893" w:type="dxa"/>
            <w:gridSpan w:val="11"/>
            <w:shd w:val="clear" w:color="auto" w:fill="F7CAAC"/>
          </w:tcPr>
          <w:p w:rsidR="00DC02FD" w:rsidRPr="0040774B" w:rsidRDefault="00DC02FD" w:rsidP="00FE3C39">
            <w:pPr>
              <w:jc w:val="both"/>
              <w:rPr>
                <w:ins w:id="634" w:author="§.opiékoiíkkoíikoíi" w:date="2018-05-25T22:32:00Z"/>
              </w:rPr>
            </w:pPr>
            <w:ins w:id="635" w:author="§.opiékoiíkkoíikoíi" w:date="2018-05-25T22:32:00Z">
              <w:r w:rsidRPr="0040774B">
                <w:rPr>
                  <w:b/>
                </w:rPr>
                <w:t>Předměty příslušného studijního programu a způsob zapojení do jejich výuky, příp. další zapojení do uskutečňování studijního programu</w:t>
              </w:r>
            </w:ins>
          </w:p>
        </w:tc>
      </w:tr>
      <w:tr w:rsidR="00DC02FD" w:rsidRPr="0040774B" w:rsidTr="00FE3C39">
        <w:trPr>
          <w:trHeight w:val="485"/>
          <w:ins w:id="636" w:author="§.opiékoiíkkoíikoíi" w:date="2018-05-25T22:32:00Z"/>
        </w:trPr>
        <w:tc>
          <w:tcPr>
            <w:tcW w:w="9893" w:type="dxa"/>
            <w:gridSpan w:val="11"/>
            <w:tcBorders>
              <w:top w:val="nil"/>
            </w:tcBorders>
          </w:tcPr>
          <w:p w:rsidR="00DC02FD" w:rsidRPr="0040774B" w:rsidRDefault="00DC02FD" w:rsidP="00FE3C39">
            <w:pPr>
              <w:jc w:val="both"/>
              <w:rPr>
                <w:ins w:id="637" w:author="§.opiékoiíkkoíikoíi" w:date="2018-05-25T22:32:00Z"/>
              </w:rPr>
            </w:pPr>
            <w:ins w:id="638" w:author="§.opiékoiíkkoíikoíi" w:date="2018-05-25T22:32:00Z">
              <w:r>
                <w:t>Logika, množiny, relace, Rozvoj počátečních matematických představ</w:t>
              </w:r>
            </w:ins>
            <w:ins w:id="639" w:author="§.opiékoiíkkoíikoíi" w:date="2018-05-27T13:48:00Z">
              <w:r w:rsidR="005B0326">
                <w:t xml:space="preserve"> (dále viz BIIa).</w:t>
              </w:r>
            </w:ins>
          </w:p>
        </w:tc>
      </w:tr>
      <w:tr w:rsidR="00DC02FD" w:rsidRPr="0040774B" w:rsidTr="00FE3C39">
        <w:trPr>
          <w:ins w:id="640" w:author="§.opiékoiíkkoíikoíi" w:date="2018-05-25T22:32:00Z"/>
        </w:trPr>
        <w:tc>
          <w:tcPr>
            <w:tcW w:w="9893" w:type="dxa"/>
            <w:gridSpan w:val="11"/>
            <w:shd w:val="clear" w:color="auto" w:fill="F7CAAC"/>
          </w:tcPr>
          <w:p w:rsidR="00DC02FD" w:rsidRPr="0040774B" w:rsidRDefault="00DC02FD" w:rsidP="00FE3C39">
            <w:pPr>
              <w:jc w:val="both"/>
              <w:rPr>
                <w:ins w:id="641" w:author="§.opiékoiíkkoíikoíi" w:date="2018-05-25T22:32:00Z"/>
              </w:rPr>
            </w:pPr>
            <w:ins w:id="642" w:author="§.opiékoiíkkoíikoíi" w:date="2018-05-25T22:32:00Z">
              <w:r w:rsidRPr="0040774B">
                <w:rPr>
                  <w:b/>
                </w:rPr>
                <w:t xml:space="preserve">Údaje o vzdělání na VŠ </w:t>
              </w:r>
            </w:ins>
          </w:p>
        </w:tc>
      </w:tr>
      <w:tr w:rsidR="00DC02FD" w:rsidRPr="0040774B" w:rsidTr="00FE3C39">
        <w:trPr>
          <w:trHeight w:val="950"/>
          <w:ins w:id="643" w:author="§.opiékoiíkkoíikoíi" w:date="2018-05-25T22:32:00Z"/>
        </w:trPr>
        <w:tc>
          <w:tcPr>
            <w:tcW w:w="9893" w:type="dxa"/>
            <w:gridSpan w:val="11"/>
          </w:tcPr>
          <w:p w:rsidR="00DC02FD" w:rsidRPr="00910272" w:rsidRDefault="00DC02FD" w:rsidP="00FE3C39">
            <w:pPr>
              <w:tabs>
                <w:tab w:val="left" w:pos="1324"/>
              </w:tabs>
              <w:rPr>
                <w:ins w:id="644" w:author="§.opiékoiíkkoíikoíi" w:date="2018-05-25T22:32:00Z"/>
              </w:rPr>
            </w:pPr>
            <w:ins w:id="645" w:author="§.opiékoiíkkoíikoíi" w:date="2018-05-25T22:32:00Z">
              <w:r w:rsidRPr="00910272">
                <w:t xml:space="preserve">1985 </w:t>
              </w:r>
              <w:r>
                <w:t>PřF MU Brno, ukončené magisterské studium</w:t>
              </w:r>
              <w:r w:rsidRPr="00910272">
                <w:t xml:space="preserve">, </w:t>
              </w:r>
              <w:r>
                <w:t>aprobace m</w:t>
              </w:r>
              <w:r w:rsidRPr="00910272">
                <w:t>atematika-chemie učitelství vš</w:t>
              </w:r>
              <w:r>
                <w:t>eobecně vzdělávacích předmětů  - Mgr.</w:t>
              </w:r>
            </w:ins>
          </w:p>
          <w:p w:rsidR="00DC02FD" w:rsidRPr="00910272" w:rsidRDefault="00DC02FD" w:rsidP="00FE3C39">
            <w:pPr>
              <w:tabs>
                <w:tab w:val="left" w:pos="1324"/>
              </w:tabs>
              <w:rPr>
                <w:ins w:id="646" w:author="§.opiékoiíkkoíikoíi" w:date="2018-05-25T22:32:00Z"/>
              </w:rPr>
            </w:pPr>
            <w:ins w:id="647" w:author="§.opiékoiíkkoíikoíi" w:date="2018-05-25T22:32:00Z">
              <w:r w:rsidRPr="00910272">
                <w:t xml:space="preserve">2007 </w:t>
              </w:r>
              <w:r>
                <w:t xml:space="preserve">PdF </w:t>
              </w:r>
              <w:r w:rsidRPr="00910272">
                <w:t xml:space="preserve">UP Olomouc, </w:t>
              </w:r>
              <w:r>
                <w:t>ukončené doktorské studium</w:t>
              </w:r>
              <w:r w:rsidRPr="00910272">
                <w:t>, Pedagogika se zaměřením na ma</w:t>
              </w:r>
              <w:r>
                <w:t>tematiku - Ph.D.</w:t>
              </w:r>
            </w:ins>
          </w:p>
          <w:p w:rsidR="00DC02FD" w:rsidRPr="0040774B" w:rsidRDefault="00DC02FD" w:rsidP="00FE3C39">
            <w:pPr>
              <w:jc w:val="both"/>
              <w:rPr>
                <w:ins w:id="648" w:author="§.opiékoiíkkoíikoíi" w:date="2018-05-25T22:32:00Z"/>
              </w:rPr>
            </w:pPr>
          </w:p>
        </w:tc>
      </w:tr>
      <w:tr w:rsidR="00DC02FD" w:rsidRPr="0040774B" w:rsidTr="00FE3C39">
        <w:trPr>
          <w:ins w:id="649" w:author="§.opiékoiíkkoíikoíi" w:date="2018-05-25T22:32:00Z"/>
        </w:trPr>
        <w:tc>
          <w:tcPr>
            <w:tcW w:w="9893" w:type="dxa"/>
            <w:gridSpan w:val="11"/>
            <w:shd w:val="clear" w:color="auto" w:fill="F7CAAC"/>
          </w:tcPr>
          <w:p w:rsidR="00DC02FD" w:rsidRPr="0040774B" w:rsidRDefault="00DC02FD" w:rsidP="00FE3C39">
            <w:pPr>
              <w:jc w:val="both"/>
              <w:rPr>
                <w:ins w:id="650" w:author="§.opiékoiíkkoíikoíi" w:date="2018-05-25T22:32:00Z"/>
                <w:b/>
              </w:rPr>
            </w:pPr>
            <w:ins w:id="651" w:author="§.opiékoiíkkoíikoíi" w:date="2018-05-25T22:32:00Z">
              <w:r w:rsidRPr="0040774B">
                <w:rPr>
                  <w:b/>
                </w:rPr>
                <w:t>Údaje o odborném působení od absolvování VŠ</w:t>
              </w:r>
            </w:ins>
          </w:p>
        </w:tc>
      </w:tr>
      <w:tr w:rsidR="00DC02FD" w:rsidRPr="0040774B" w:rsidTr="00FE3C39">
        <w:trPr>
          <w:trHeight w:val="1090"/>
          <w:ins w:id="652" w:author="§.opiékoiíkkoíikoíi" w:date="2018-05-25T22:32:00Z"/>
        </w:trPr>
        <w:tc>
          <w:tcPr>
            <w:tcW w:w="9893" w:type="dxa"/>
            <w:gridSpan w:val="11"/>
          </w:tcPr>
          <w:p w:rsidR="00DC02FD" w:rsidRPr="00910272" w:rsidRDefault="00DC02FD" w:rsidP="00FE3C39">
            <w:pPr>
              <w:tabs>
                <w:tab w:val="left" w:pos="1324"/>
              </w:tabs>
              <w:rPr>
                <w:ins w:id="653" w:author="§.opiékoiíkkoíikoíi" w:date="2018-05-25T22:32:00Z"/>
              </w:rPr>
            </w:pPr>
            <w:ins w:id="654" w:author="§.opiékoiíkkoíikoíi" w:date="2018-05-25T22:32:00Z">
              <w:r w:rsidRPr="00910272">
                <w:t>1985</w:t>
              </w:r>
              <w:r>
                <w:t xml:space="preserve"> </w:t>
              </w:r>
              <w:r w:rsidRPr="00910272">
                <w:t>-</w:t>
              </w:r>
              <w:r>
                <w:t xml:space="preserve"> 1989 </w:t>
              </w:r>
              <w:r w:rsidRPr="00910272">
                <w:t>ZŠ Zlín, učitel</w:t>
              </w:r>
            </w:ins>
          </w:p>
          <w:p w:rsidR="00DC02FD" w:rsidRPr="00910272" w:rsidRDefault="00DC02FD" w:rsidP="00FE3C39">
            <w:pPr>
              <w:tabs>
                <w:tab w:val="left" w:pos="1324"/>
              </w:tabs>
              <w:rPr>
                <w:ins w:id="655" w:author="§.opiékoiíkkoíikoíi" w:date="2018-05-25T22:32:00Z"/>
              </w:rPr>
            </w:pPr>
            <w:ins w:id="656" w:author="§.opiékoiíkkoíikoíi" w:date="2018-05-25T22:32:00Z">
              <w:r w:rsidRPr="00910272">
                <w:t>1989</w:t>
              </w:r>
              <w:r>
                <w:t xml:space="preserve"> </w:t>
              </w:r>
              <w:r w:rsidRPr="00910272">
                <w:t>-</w:t>
              </w:r>
              <w:r>
                <w:t xml:space="preserve"> </w:t>
              </w:r>
              <w:r w:rsidRPr="00910272">
                <w:t>1991 ZŠ Velký Ořechov, učitel</w:t>
              </w:r>
            </w:ins>
          </w:p>
          <w:p w:rsidR="00DC02FD" w:rsidRPr="00910272" w:rsidRDefault="00DC02FD" w:rsidP="00FE3C39">
            <w:pPr>
              <w:tabs>
                <w:tab w:val="left" w:pos="1324"/>
              </w:tabs>
              <w:rPr>
                <w:ins w:id="657" w:author="§.opiékoiíkkoíikoíi" w:date="2018-05-25T22:32:00Z"/>
              </w:rPr>
            </w:pPr>
            <w:ins w:id="658" w:author="§.opiékoiíkkoíikoíi" w:date="2018-05-25T22:32:00Z">
              <w:r w:rsidRPr="00910272">
                <w:t>1991</w:t>
              </w:r>
              <w:r>
                <w:t xml:space="preserve"> </w:t>
              </w:r>
              <w:r w:rsidRPr="00910272">
                <w:t>-</w:t>
              </w:r>
              <w:r>
                <w:t xml:space="preserve"> 1995 </w:t>
              </w:r>
              <w:r w:rsidRPr="00910272">
                <w:t>ZŠ Zlín, učitel</w:t>
              </w:r>
            </w:ins>
          </w:p>
          <w:p w:rsidR="00DC02FD" w:rsidRPr="00910272" w:rsidRDefault="00DC02FD" w:rsidP="00FE3C39">
            <w:pPr>
              <w:tabs>
                <w:tab w:val="left" w:pos="1324"/>
              </w:tabs>
              <w:rPr>
                <w:ins w:id="659" w:author="§.opiékoiíkkoíikoíi" w:date="2018-05-25T22:32:00Z"/>
              </w:rPr>
            </w:pPr>
            <w:ins w:id="660" w:author="§.opiékoiíkkoíikoíi" w:date="2018-05-25T22:32:00Z">
              <w:r w:rsidRPr="00910272">
                <w:t>1995</w:t>
              </w:r>
              <w:r>
                <w:t xml:space="preserve"> </w:t>
              </w:r>
              <w:r w:rsidRPr="00910272">
                <w:t>-</w:t>
              </w:r>
              <w:r>
                <w:t xml:space="preserve"> </w:t>
              </w:r>
              <w:r w:rsidRPr="00910272">
                <w:t>2000 SPŠ kožařská Zlín, učitel</w:t>
              </w:r>
            </w:ins>
          </w:p>
          <w:p w:rsidR="00DC02FD" w:rsidRPr="00910272" w:rsidRDefault="00DC02FD" w:rsidP="00FE3C39">
            <w:pPr>
              <w:tabs>
                <w:tab w:val="left" w:pos="1324"/>
              </w:tabs>
              <w:rPr>
                <w:ins w:id="661" w:author="§.opiékoiíkkoíikoíi" w:date="2018-05-25T22:32:00Z"/>
              </w:rPr>
            </w:pPr>
            <w:ins w:id="662" w:author="§.opiékoiíkkoíikoíi" w:date="2018-05-25T22:32:00Z">
              <w:r w:rsidRPr="00910272">
                <w:t>2000</w:t>
              </w:r>
              <w:r>
                <w:t xml:space="preserve"> </w:t>
              </w:r>
              <w:r w:rsidRPr="00910272">
                <w:t>-</w:t>
              </w:r>
              <w:r>
                <w:t xml:space="preserve"> </w:t>
              </w:r>
              <w:r w:rsidRPr="00910272">
                <w:t>2003 Gymnázium a Jazyková škola s právem státní jazykové zkoušky Zlín, učitel</w:t>
              </w:r>
            </w:ins>
          </w:p>
          <w:p w:rsidR="00DC02FD" w:rsidRPr="00910272" w:rsidRDefault="00DC02FD" w:rsidP="00FE3C39">
            <w:pPr>
              <w:tabs>
                <w:tab w:val="left" w:pos="1324"/>
              </w:tabs>
              <w:rPr>
                <w:ins w:id="663" w:author="§.opiékoiíkkoíikoíi" w:date="2018-05-25T22:32:00Z"/>
              </w:rPr>
            </w:pPr>
            <w:ins w:id="664" w:author="§.opiékoiíkkoíikoíi" w:date="2018-05-25T22:32:00Z">
              <w:r w:rsidRPr="00910272">
                <w:t>2003</w:t>
              </w:r>
              <w:r>
                <w:t xml:space="preserve"> </w:t>
              </w:r>
              <w:r w:rsidRPr="00910272">
                <w:t>-</w:t>
              </w:r>
              <w:r>
                <w:t xml:space="preserve"> </w:t>
              </w:r>
              <w:r w:rsidRPr="00910272">
                <w:t>2005 Fakulta technologická, Univerzita Tomáše Bati ve Zlíně, Ústav matematiky, asistent</w:t>
              </w:r>
            </w:ins>
          </w:p>
          <w:p w:rsidR="00DC02FD" w:rsidRPr="00910272" w:rsidRDefault="00DC02FD" w:rsidP="00FE3C39">
            <w:pPr>
              <w:tabs>
                <w:tab w:val="left" w:pos="1324"/>
              </w:tabs>
              <w:rPr>
                <w:ins w:id="665" w:author="§.opiékoiíkkoíikoíi" w:date="2018-05-25T22:32:00Z"/>
              </w:rPr>
            </w:pPr>
            <w:ins w:id="666" w:author="§.opiékoiíkkoíikoíi" w:date="2018-05-25T22:32:00Z">
              <w:r w:rsidRPr="00910272">
                <w:t>2006</w:t>
              </w:r>
              <w:r>
                <w:t xml:space="preserve"> </w:t>
              </w:r>
              <w:r w:rsidRPr="00910272">
                <w:t>-</w:t>
              </w:r>
              <w:r>
                <w:t xml:space="preserve"> </w:t>
              </w:r>
              <w:r w:rsidRPr="00910272">
                <w:t>dosud Fakulta aplikované informatiky, Univerzita Tomáše Bati ve Zlíně, Ústav matematiky, odborný asistent</w:t>
              </w:r>
            </w:ins>
          </w:p>
          <w:p w:rsidR="00DC02FD" w:rsidRPr="0040774B" w:rsidRDefault="00DC02FD" w:rsidP="00FE3C39">
            <w:pPr>
              <w:pStyle w:val="Normlnweb"/>
              <w:spacing w:before="0" w:beforeAutospacing="0" w:after="0" w:afterAutospacing="0"/>
              <w:jc w:val="both"/>
              <w:rPr>
                <w:ins w:id="667" w:author="§.opiékoiíkkoíikoíi" w:date="2018-05-25T22:32:00Z"/>
                <w:sz w:val="20"/>
                <w:szCs w:val="20"/>
              </w:rPr>
            </w:pPr>
            <w:ins w:id="668" w:author="§.opiékoiíkkoíikoíi" w:date="2018-05-25T22:32:00Z">
              <w:r w:rsidRPr="0040774B">
                <w:rPr>
                  <w:sz w:val="20"/>
                  <w:szCs w:val="20"/>
                </w:rPr>
                <w:t xml:space="preserve"> </w:t>
              </w:r>
            </w:ins>
          </w:p>
        </w:tc>
      </w:tr>
      <w:tr w:rsidR="00DC02FD" w:rsidRPr="0040774B" w:rsidTr="00FE3C39">
        <w:trPr>
          <w:trHeight w:val="250"/>
          <w:ins w:id="669" w:author="§.opiékoiíkkoíikoíi" w:date="2018-05-25T22:32:00Z"/>
        </w:trPr>
        <w:tc>
          <w:tcPr>
            <w:tcW w:w="9893" w:type="dxa"/>
            <w:gridSpan w:val="11"/>
            <w:shd w:val="clear" w:color="auto" w:fill="F7CAAC"/>
          </w:tcPr>
          <w:p w:rsidR="00DC02FD" w:rsidRPr="0040774B" w:rsidRDefault="00DC02FD" w:rsidP="00FE3C39">
            <w:pPr>
              <w:jc w:val="both"/>
              <w:rPr>
                <w:ins w:id="670" w:author="§.opiékoiíkkoíikoíi" w:date="2018-05-25T22:32:00Z"/>
              </w:rPr>
            </w:pPr>
            <w:ins w:id="671" w:author="§.opiékoiíkkoíikoíi" w:date="2018-05-25T22:32:00Z">
              <w:r w:rsidRPr="0040774B">
                <w:rPr>
                  <w:b/>
                </w:rPr>
                <w:t>Zkušenosti s vedením kvalifikačních a rigorózních prací</w:t>
              </w:r>
            </w:ins>
          </w:p>
        </w:tc>
      </w:tr>
      <w:tr w:rsidR="00DC02FD" w:rsidRPr="0040774B" w:rsidTr="00FE3C39">
        <w:trPr>
          <w:trHeight w:val="311"/>
          <w:ins w:id="672" w:author="§.opiékoiíkkoíikoíi" w:date="2018-05-25T22:32:00Z"/>
        </w:trPr>
        <w:tc>
          <w:tcPr>
            <w:tcW w:w="9893" w:type="dxa"/>
            <w:gridSpan w:val="11"/>
          </w:tcPr>
          <w:p w:rsidR="00DC02FD" w:rsidRPr="0040774B" w:rsidRDefault="00DC02FD" w:rsidP="00FE3C39">
            <w:pPr>
              <w:jc w:val="both"/>
              <w:rPr>
                <w:ins w:id="673" w:author="§.opiékoiíkkoíikoíi" w:date="2018-05-25T22:32:00Z"/>
              </w:rPr>
            </w:pPr>
            <w:ins w:id="674" w:author="§.opiékoiíkkoíikoíi" w:date="2018-05-25T22:32:00Z">
              <w:r>
                <w:t>Obhájeny</w:t>
              </w:r>
              <w:r w:rsidRPr="0040774B">
                <w:t xml:space="preserve"> </w:t>
              </w:r>
              <w:r>
                <w:t>2 diplomové a 3 bakalářské práce.</w:t>
              </w:r>
            </w:ins>
          </w:p>
        </w:tc>
      </w:tr>
      <w:tr w:rsidR="00DC02FD" w:rsidRPr="0040774B" w:rsidTr="00FE3C39">
        <w:trPr>
          <w:cantSplit/>
          <w:ins w:id="675" w:author="§.opiékoiíkkoíikoíi" w:date="2018-05-25T22:32:00Z"/>
        </w:trPr>
        <w:tc>
          <w:tcPr>
            <w:tcW w:w="3381" w:type="dxa"/>
            <w:gridSpan w:val="2"/>
            <w:tcBorders>
              <w:top w:val="single" w:sz="12" w:space="0" w:color="auto"/>
            </w:tcBorders>
            <w:shd w:val="clear" w:color="auto" w:fill="F7CAAC"/>
          </w:tcPr>
          <w:p w:rsidR="00DC02FD" w:rsidRPr="0040774B" w:rsidRDefault="00DC02FD" w:rsidP="00FE3C39">
            <w:pPr>
              <w:jc w:val="both"/>
              <w:rPr>
                <w:ins w:id="676" w:author="§.opiékoiíkkoíikoíi" w:date="2018-05-25T22:32:00Z"/>
              </w:rPr>
            </w:pPr>
            <w:ins w:id="677" w:author="§.opiékoiíkkoíikoíi" w:date="2018-05-25T22:32:00Z">
              <w:r w:rsidRPr="0040774B">
                <w:rPr>
                  <w:b/>
                </w:rPr>
                <w:t xml:space="preserve">Obor habilitačního řízení </w:t>
              </w:r>
            </w:ins>
          </w:p>
        </w:tc>
        <w:tc>
          <w:tcPr>
            <w:tcW w:w="2245" w:type="dxa"/>
            <w:gridSpan w:val="2"/>
            <w:tcBorders>
              <w:top w:val="single" w:sz="12" w:space="0" w:color="auto"/>
            </w:tcBorders>
            <w:shd w:val="clear" w:color="auto" w:fill="F7CAAC"/>
          </w:tcPr>
          <w:p w:rsidR="00DC02FD" w:rsidRPr="0040774B" w:rsidRDefault="00DC02FD" w:rsidP="00FE3C39">
            <w:pPr>
              <w:jc w:val="both"/>
              <w:rPr>
                <w:ins w:id="678" w:author="§.opiékoiíkkoíikoíi" w:date="2018-05-25T22:32:00Z"/>
              </w:rPr>
            </w:pPr>
            <w:ins w:id="679" w:author="§.opiékoiíkkoíikoíi" w:date="2018-05-25T22:32:00Z">
              <w:r w:rsidRPr="0040774B">
                <w:rPr>
                  <w:b/>
                </w:rPr>
                <w:t>Rok udělení hodnosti</w:t>
              </w:r>
            </w:ins>
          </w:p>
        </w:tc>
        <w:tc>
          <w:tcPr>
            <w:tcW w:w="2248" w:type="dxa"/>
            <w:gridSpan w:val="4"/>
            <w:tcBorders>
              <w:top w:val="single" w:sz="12" w:space="0" w:color="auto"/>
              <w:right w:val="single" w:sz="12" w:space="0" w:color="auto"/>
            </w:tcBorders>
            <w:shd w:val="clear" w:color="auto" w:fill="F7CAAC"/>
          </w:tcPr>
          <w:p w:rsidR="00DC02FD" w:rsidRPr="0040774B" w:rsidRDefault="00DC02FD" w:rsidP="00FE3C39">
            <w:pPr>
              <w:jc w:val="both"/>
              <w:rPr>
                <w:ins w:id="680" w:author="§.opiékoiíkkoíikoíi" w:date="2018-05-25T22:32:00Z"/>
              </w:rPr>
            </w:pPr>
            <w:ins w:id="681" w:author="§.opiékoiíkkoíikoíi" w:date="2018-05-25T22:32:00Z">
              <w:r w:rsidRPr="0040774B">
                <w:rPr>
                  <w:b/>
                </w:rPr>
                <w:t>Řízení konáno na VŠ</w:t>
              </w:r>
            </w:ins>
          </w:p>
        </w:tc>
        <w:tc>
          <w:tcPr>
            <w:tcW w:w="2019" w:type="dxa"/>
            <w:gridSpan w:val="3"/>
            <w:tcBorders>
              <w:top w:val="single" w:sz="12" w:space="0" w:color="auto"/>
              <w:left w:val="single" w:sz="12" w:space="0" w:color="auto"/>
            </w:tcBorders>
            <w:shd w:val="clear" w:color="auto" w:fill="F7CAAC"/>
          </w:tcPr>
          <w:p w:rsidR="00DC02FD" w:rsidRPr="0040774B" w:rsidRDefault="00DC02FD" w:rsidP="00FE3C39">
            <w:pPr>
              <w:jc w:val="both"/>
              <w:rPr>
                <w:ins w:id="682" w:author="§.opiékoiíkkoíikoíi" w:date="2018-05-25T22:32:00Z"/>
                <w:b/>
              </w:rPr>
            </w:pPr>
            <w:ins w:id="683" w:author="§.opiékoiíkkoíikoíi" w:date="2018-05-25T22:32:00Z">
              <w:r w:rsidRPr="0040774B">
                <w:rPr>
                  <w:b/>
                </w:rPr>
                <w:t>Ohlasy publikací</w:t>
              </w:r>
            </w:ins>
          </w:p>
        </w:tc>
      </w:tr>
      <w:tr w:rsidR="00DC02FD" w:rsidRPr="0040774B" w:rsidTr="00FE3C39">
        <w:trPr>
          <w:cantSplit/>
          <w:ins w:id="684" w:author="§.opiékoiíkkoíikoíi" w:date="2018-05-25T22:32:00Z"/>
        </w:trPr>
        <w:tc>
          <w:tcPr>
            <w:tcW w:w="3381" w:type="dxa"/>
            <w:gridSpan w:val="2"/>
          </w:tcPr>
          <w:p w:rsidR="00DC02FD" w:rsidRPr="0040774B" w:rsidRDefault="00DC02FD" w:rsidP="00FE3C39">
            <w:pPr>
              <w:jc w:val="both"/>
              <w:rPr>
                <w:ins w:id="685" w:author="§.opiékoiíkkoíikoíi" w:date="2018-05-25T22:32:00Z"/>
              </w:rPr>
            </w:pPr>
          </w:p>
        </w:tc>
        <w:tc>
          <w:tcPr>
            <w:tcW w:w="2245" w:type="dxa"/>
            <w:gridSpan w:val="2"/>
          </w:tcPr>
          <w:p w:rsidR="00DC02FD" w:rsidRPr="0040774B" w:rsidRDefault="00DC02FD" w:rsidP="00FE3C39">
            <w:pPr>
              <w:jc w:val="both"/>
              <w:rPr>
                <w:ins w:id="686" w:author="§.opiékoiíkkoíikoíi" w:date="2018-05-25T22:32:00Z"/>
              </w:rPr>
            </w:pPr>
          </w:p>
        </w:tc>
        <w:tc>
          <w:tcPr>
            <w:tcW w:w="2248" w:type="dxa"/>
            <w:gridSpan w:val="4"/>
            <w:tcBorders>
              <w:right w:val="single" w:sz="12" w:space="0" w:color="auto"/>
            </w:tcBorders>
          </w:tcPr>
          <w:p w:rsidR="00DC02FD" w:rsidRPr="0040774B" w:rsidRDefault="00DC02FD" w:rsidP="00FE3C39">
            <w:pPr>
              <w:jc w:val="both"/>
              <w:rPr>
                <w:ins w:id="687" w:author="§.opiékoiíkkoíikoíi" w:date="2018-05-25T22:32:00Z"/>
              </w:rPr>
            </w:pPr>
          </w:p>
        </w:tc>
        <w:tc>
          <w:tcPr>
            <w:tcW w:w="632" w:type="dxa"/>
            <w:tcBorders>
              <w:left w:val="single" w:sz="12" w:space="0" w:color="auto"/>
            </w:tcBorders>
            <w:shd w:val="clear" w:color="auto" w:fill="F7CAAC"/>
          </w:tcPr>
          <w:p w:rsidR="00DC02FD" w:rsidRPr="0040774B" w:rsidRDefault="00DC02FD" w:rsidP="00FE3C39">
            <w:pPr>
              <w:jc w:val="both"/>
              <w:rPr>
                <w:ins w:id="688" w:author="§.opiékoiíkkoíikoíi" w:date="2018-05-25T22:32:00Z"/>
              </w:rPr>
            </w:pPr>
            <w:ins w:id="689" w:author="§.opiékoiíkkoíikoíi" w:date="2018-05-25T22:32:00Z">
              <w:r w:rsidRPr="0040774B">
                <w:rPr>
                  <w:b/>
                </w:rPr>
                <w:t>WOS</w:t>
              </w:r>
            </w:ins>
          </w:p>
        </w:tc>
        <w:tc>
          <w:tcPr>
            <w:tcW w:w="693" w:type="dxa"/>
            <w:shd w:val="clear" w:color="auto" w:fill="F7CAAC"/>
          </w:tcPr>
          <w:p w:rsidR="00DC02FD" w:rsidRPr="0040774B" w:rsidRDefault="00DC02FD" w:rsidP="00FE3C39">
            <w:pPr>
              <w:jc w:val="both"/>
              <w:rPr>
                <w:ins w:id="690" w:author="§.opiékoiíkkoíikoíi" w:date="2018-05-25T22:32:00Z"/>
                <w:sz w:val="18"/>
              </w:rPr>
            </w:pPr>
            <w:ins w:id="691" w:author="§.opiékoiíkkoíikoíi" w:date="2018-05-25T22:32:00Z">
              <w:r w:rsidRPr="0040774B">
                <w:rPr>
                  <w:b/>
                  <w:sz w:val="18"/>
                </w:rPr>
                <w:t>Scopus</w:t>
              </w:r>
            </w:ins>
          </w:p>
        </w:tc>
        <w:tc>
          <w:tcPr>
            <w:tcW w:w="694" w:type="dxa"/>
            <w:shd w:val="clear" w:color="auto" w:fill="F7CAAC"/>
          </w:tcPr>
          <w:p w:rsidR="00DC02FD" w:rsidRPr="0040774B" w:rsidRDefault="00DC02FD" w:rsidP="00FE3C39">
            <w:pPr>
              <w:jc w:val="both"/>
              <w:rPr>
                <w:ins w:id="692" w:author="§.opiékoiíkkoíikoíi" w:date="2018-05-25T22:32:00Z"/>
              </w:rPr>
            </w:pPr>
            <w:ins w:id="693" w:author="§.opiékoiíkkoíikoíi" w:date="2018-05-25T22:32:00Z">
              <w:r w:rsidRPr="0040774B">
                <w:rPr>
                  <w:b/>
                  <w:sz w:val="18"/>
                </w:rPr>
                <w:t>ostatní</w:t>
              </w:r>
            </w:ins>
          </w:p>
        </w:tc>
      </w:tr>
      <w:tr w:rsidR="00DC02FD" w:rsidRPr="0040774B" w:rsidTr="00FE3C39">
        <w:trPr>
          <w:cantSplit/>
          <w:trHeight w:val="70"/>
          <w:ins w:id="694" w:author="§.opiékoiíkkoíikoíi" w:date="2018-05-25T22:32:00Z"/>
        </w:trPr>
        <w:tc>
          <w:tcPr>
            <w:tcW w:w="3381" w:type="dxa"/>
            <w:gridSpan w:val="2"/>
            <w:shd w:val="clear" w:color="auto" w:fill="F7CAAC"/>
          </w:tcPr>
          <w:p w:rsidR="00DC02FD" w:rsidRPr="0040774B" w:rsidRDefault="00DC02FD" w:rsidP="00FE3C39">
            <w:pPr>
              <w:jc w:val="both"/>
              <w:rPr>
                <w:ins w:id="695" w:author="§.opiékoiíkkoíikoíi" w:date="2018-05-25T22:32:00Z"/>
              </w:rPr>
            </w:pPr>
            <w:ins w:id="696" w:author="§.opiékoiíkkoíikoíi" w:date="2018-05-25T22:32:00Z">
              <w:r w:rsidRPr="0040774B">
                <w:rPr>
                  <w:b/>
                </w:rPr>
                <w:t>Obor jmenovacího řízení</w:t>
              </w:r>
            </w:ins>
          </w:p>
        </w:tc>
        <w:tc>
          <w:tcPr>
            <w:tcW w:w="2245" w:type="dxa"/>
            <w:gridSpan w:val="2"/>
            <w:shd w:val="clear" w:color="auto" w:fill="F7CAAC"/>
          </w:tcPr>
          <w:p w:rsidR="00DC02FD" w:rsidRPr="0040774B" w:rsidRDefault="00DC02FD" w:rsidP="00FE3C39">
            <w:pPr>
              <w:jc w:val="both"/>
              <w:rPr>
                <w:ins w:id="697" w:author="§.opiékoiíkkoíikoíi" w:date="2018-05-25T22:32:00Z"/>
              </w:rPr>
            </w:pPr>
            <w:ins w:id="698" w:author="§.opiékoiíkkoíikoíi" w:date="2018-05-25T22:32:00Z">
              <w:r w:rsidRPr="0040774B">
                <w:rPr>
                  <w:b/>
                </w:rPr>
                <w:t>Rok udělení hodnosti</w:t>
              </w:r>
            </w:ins>
          </w:p>
        </w:tc>
        <w:tc>
          <w:tcPr>
            <w:tcW w:w="2248" w:type="dxa"/>
            <w:gridSpan w:val="4"/>
            <w:tcBorders>
              <w:right w:val="single" w:sz="12" w:space="0" w:color="auto"/>
            </w:tcBorders>
            <w:shd w:val="clear" w:color="auto" w:fill="F7CAAC"/>
          </w:tcPr>
          <w:p w:rsidR="00DC02FD" w:rsidRPr="0040774B" w:rsidRDefault="00DC02FD" w:rsidP="00FE3C39">
            <w:pPr>
              <w:jc w:val="both"/>
              <w:rPr>
                <w:ins w:id="699" w:author="§.opiékoiíkkoíikoíi" w:date="2018-05-25T22:32:00Z"/>
              </w:rPr>
            </w:pPr>
            <w:ins w:id="700" w:author="§.opiékoiíkkoíikoíi" w:date="2018-05-25T22:32:00Z">
              <w:r w:rsidRPr="0040774B">
                <w:rPr>
                  <w:b/>
                </w:rPr>
                <w:t>Řízení konáno na VŠ</w:t>
              </w:r>
            </w:ins>
          </w:p>
        </w:tc>
        <w:tc>
          <w:tcPr>
            <w:tcW w:w="632" w:type="dxa"/>
            <w:vMerge w:val="restart"/>
            <w:tcBorders>
              <w:left w:val="single" w:sz="12" w:space="0" w:color="auto"/>
            </w:tcBorders>
          </w:tcPr>
          <w:p w:rsidR="00DC02FD" w:rsidRPr="00987A19" w:rsidRDefault="00DC02FD" w:rsidP="00FE3C39">
            <w:pPr>
              <w:jc w:val="both"/>
              <w:rPr>
                <w:ins w:id="701" w:author="§.opiékoiíkkoíikoíi" w:date="2018-05-25T22:32:00Z"/>
                <w:highlight w:val="yellow"/>
              </w:rPr>
            </w:pPr>
          </w:p>
        </w:tc>
        <w:tc>
          <w:tcPr>
            <w:tcW w:w="693" w:type="dxa"/>
            <w:vMerge w:val="restart"/>
          </w:tcPr>
          <w:p w:rsidR="00DC02FD" w:rsidRPr="00987A19" w:rsidRDefault="00DC02FD" w:rsidP="00FE3C39">
            <w:pPr>
              <w:jc w:val="both"/>
              <w:rPr>
                <w:ins w:id="702" w:author="§.opiékoiíkkoíikoíi" w:date="2018-05-25T22:32:00Z"/>
                <w:highlight w:val="yellow"/>
              </w:rPr>
            </w:pPr>
          </w:p>
        </w:tc>
        <w:tc>
          <w:tcPr>
            <w:tcW w:w="694" w:type="dxa"/>
            <w:vMerge w:val="restart"/>
          </w:tcPr>
          <w:p w:rsidR="00DC02FD" w:rsidRPr="00987A19" w:rsidRDefault="00DC02FD" w:rsidP="00FE3C39">
            <w:pPr>
              <w:jc w:val="both"/>
              <w:rPr>
                <w:ins w:id="703" w:author="§.opiékoiíkkoíikoíi" w:date="2018-05-25T22:32:00Z"/>
                <w:highlight w:val="yellow"/>
              </w:rPr>
            </w:pPr>
          </w:p>
        </w:tc>
      </w:tr>
      <w:tr w:rsidR="00DC02FD" w:rsidRPr="0040774B" w:rsidTr="00FE3C39">
        <w:trPr>
          <w:trHeight w:val="205"/>
          <w:ins w:id="704" w:author="§.opiékoiíkkoíikoíi" w:date="2018-05-25T22:32:00Z"/>
        </w:trPr>
        <w:tc>
          <w:tcPr>
            <w:tcW w:w="3381" w:type="dxa"/>
            <w:gridSpan w:val="2"/>
          </w:tcPr>
          <w:p w:rsidR="00DC02FD" w:rsidRPr="0040774B" w:rsidRDefault="00DC02FD" w:rsidP="00FE3C39">
            <w:pPr>
              <w:jc w:val="both"/>
              <w:rPr>
                <w:ins w:id="705" w:author="§.opiékoiíkkoíikoíi" w:date="2018-05-25T22:32:00Z"/>
              </w:rPr>
            </w:pPr>
          </w:p>
        </w:tc>
        <w:tc>
          <w:tcPr>
            <w:tcW w:w="2245" w:type="dxa"/>
            <w:gridSpan w:val="2"/>
          </w:tcPr>
          <w:p w:rsidR="00DC02FD" w:rsidRPr="0040774B" w:rsidRDefault="00DC02FD" w:rsidP="00FE3C39">
            <w:pPr>
              <w:jc w:val="both"/>
              <w:rPr>
                <w:ins w:id="706" w:author="§.opiékoiíkkoíikoíi" w:date="2018-05-25T22:32:00Z"/>
              </w:rPr>
            </w:pPr>
          </w:p>
        </w:tc>
        <w:tc>
          <w:tcPr>
            <w:tcW w:w="2248" w:type="dxa"/>
            <w:gridSpan w:val="4"/>
            <w:tcBorders>
              <w:right w:val="single" w:sz="12" w:space="0" w:color="auto"/>
            </w:tcBorders>
          </w:tcPr>
          <w:p w:rsidR="00DC02FD" w:rsidRPr="0040774B" w:rsidRDefault="00DC02FD" w:rsidP="00FE3C39">
            <w:pPr>
              <w:jc w:val="both"/>
              <w:rPr>
                <w:ins w:id="707" w:author="§.opiékoiíkkoíikoíi" w:date="2018-05-25T22:32:00Z"/>
              </w:rPr>
            </w:pPr>
          </w:p>
        </w:tc>
        <w:tc>
          <w:tcPr>
            <w:tcW w:w="632" w:type="dxa"/>
            <w:vMerge/>
            <w:tcBorders>
              <w:left w:val="single" w:sz="12" w:space="0" w:color="auto"/>
            </w:tcBorders>
            <w:vAlign w:val="center"/>
          </w:tcPr>
          <w:p w:rsidR="00DC02FD" w:rsidRPr="0040774B" w:rsidRDefault="00DC02FD" w:rsidP="00FE3C39">
            <w:pPr>
              <w:rPr>
                <w:ins w:id="708" w:author="§.opiékoiíkkoíikoíi" w:date="2018-05-25T22:32:00Z"/>
                <w:b/>
              </w:rPr>
            </w:pPr>
          </w:p>
        </w:tc>
        <w:tc>
          <w:tcPr>
            <w:tcW w:w="693" w:type="dxa"/>
            <w:vMerge/>
            <w:vAlign w:val="center"/>
          </w:tcPr>
          <w:p w:rsidR="00DC02FD" w:rsidRPr="0040774B" w:rsidRDefault="00DC02FD" w:rsidP="00FE3C39">
            <w:pPr>
              <w:rPr>
                <w:ins w:id="709" w:author="§.opiékoiíkkoíikoíi" w:date="2018-05-25T22:32:00Z"/>
                <w:b/>
              </w:rPr>
            </w:pPr>
          </w:p>
        </w:tc>
        <w:tc>
          <w:tcPr>
            <w:tcW w:w="694" w:type="dxa"/>
            <w:vMerge/>
            <w:vAlign w:val="center"/>
          </w:tcPr>
          <w:p w:rsidR="00DC02FD" w:rsidRPr="0040774B" w:rsidRDefault="00DC02FD" w:rsidP="00FE3C39">
            <w:pPr>
              <w:rPr>
                <w:ins w:id="710" w:author="§.opiékoiíkkoíikoíi" w:date="2018-05-25T22:32:00Z"/>
                <w:b/>
              </w:rPr>
            </w:pPr>
          </w:p>
        </w:tc>
      </w:tr>
      <w:tr w:rsidR="00DC02FD" w:rsidRPr="0040774B" w:rsidTr="00FE3C39">
        <w:trPr>
          <w:ins w:id="711" w:author="§.opiékoiíkkoíikoíi" w:date="2018-05-25T22:32:00Z"/>
        </w:trPr>
        <w:tc>
          <w:tcPr>
            <w:tcW w:w="9893" w:type="dxa"/>
            <w:gridSpan w:val="11"/>
            <w:shd w:val="clear" w:color="auto" w:fill="F7CAAC"/>
          </w:tcPr>
          <w:p w:rsidR="00DC02FD" w:rsidRPr="0040774B" w:rsidRDefault="00DC02FD" w:rsidP="00FE3C39">
            <w:pPr>
              <w:jc w:val="both"/>
              <w:rPr>
                <w:ins w:id="712" w:author="§.opiékoiíkkoíikoíi" w:date="2018-05-25T22:32:00Z"/>
                <w:b/>
              </w:rPr>
            </w:pPr>
            <w:ins w:id="713" w:author="§.opiékoiíkkoíikoíi" w:date="2018-05-25T22:32:00Z">
              <w:r w:rsidRPr="0040774B">
                <w:rPr>
                  <w:b/>
                </w:rPr>
                <w:t xml:space="preserve">Přehled o nejvýznamnější publikační a další tvůrčí činnosti nebo další profesní činnosti u odborníků z praxe vztahující se k zabezpečovaným předmětům </w:t>
              </w:r>
            </w:ins>
          </w:p>
        </w:tc>
      </w:tr>
      <w:tr w:rsidR="00DC02FD" w:rsidRPr="0040774B" w:rsidTr="00FE3C39">
        <w:trPr>
          <w:trHeight w:val="70"/>
          <w:ins w:id="714" w:author="§.opiékoiíkkoíikoíi" w:date="2018-05-25T22:32:00Z"/>
        </w:trPr>
        <w:tc>
          <w:tcPr>
            <w:tcW w:w="9893" w:type="dxa"/>
            <w:gridSpan w:val="11"/>
          </w:tcPr>
          <w:p w:rsidR="008C7EEC" w:rsidRDefault="00DC02FD" w:rsidP="006136F3">
            <w:pPr>
              <w:rPr>
                <w:ins w:id="715" w:author="§.opiékoiíkkoíikoíi" w:date="2018-05-25T22:32:00Z"/>
              </w:rPr>
            </w:pPr>
            <w:ins w:id="716" w:author="§.opiékoiíkkoíikoíi" w:date="2018-05-25T22:32:00Z">
              <w:r w:rsidRPr="00910272">
                <w:t xml:space="preserve">Sedláček, L. </w:t>
              </w:r>
              <w:r>
                <w:t xml:space="preserve">(2009). </w:t>
              </w:r>
              <w:r w:rsidR="00AA28EC" w:rsidRPr="006136F3">
                <w:t>A Study of the Influence of Using Dynamic Geometric Systems in Mathematical Education on the</w:t>
              </w:r>
            </w:ins>
            <w:ins w:id="717" w:author="Majercikova" w:date="2018-05-29T07:36:00Z">
              <w:r w:rsidR="002D75B4">
                <w:t xml:space="preserve"> </w:t>
              </w:r>
            </w:ins>
            <w:ins w:id="718" w:author="§.opiékoiíkkoíikoíi" w:date="2018-05-25T22:32:00Z">
              <w:del w:id="719" w:author="Majercikova" w:date="2018-05-29T07:36:00Z">
                <w:r w:rsidR="00AA28EC" w:rsidRPr="006136F3">
                  <w:delText xml:space="preserve"> </w:delText>
                </w:r>
              </w:del>
              <w:r w:rsidR="00AA28EC" w:rsidRPr="006136F3">
                <w:t>Level of Knowledge and Skills of Students.</w:t>
              </w:r>
              <w:r w:rsidRPr="00910272">
                <w:t xml:space="preserve"> </w:t>
              </w:r>
            </w:ins>
            <w:ins w:id="720" w:author="§.opiékoiíkkoíikoíi" w:date="2018-05-25T22:50:00Z">
              <w:r w:rsidR="00866125">
                <w:t xml:space="preserve"> </w:t>
              </w:r>
            </w:ins>
            <w:ins w:id="721" w:author="§.opiékoiíkkoíikoíi" w:date="2018-05-25T22:32:00Z">
              <w:r w:rsidRPr="00987A19">
                <w:rPr>
                  <w:i/>
                </w:rPr>
                <w:t>Acta Didactica Universitatis Comenianae – Mathematics</w:t>
              </w:r>
              <w:r w:rsidRPr="00910272">
                <w:t xml:space="preserve">, </w:t>
              </w:r>
              <w:r>
                <w:t xml:space="preserve">9, </w:t>
              </w:r>
              <w:r w:rsidRPr="00910272">
                <w:t>8</w:t>
              </w:r>
              <w:r>
                <w:t>1 – 108.</w:t>
              </w:r>
            </w:ins>
          </w:p>
          <w:p w:rsidR="008C7EEC" w:rsidRDefault="00DC02FD" w:rsidP="006136F3">
            <w:pPr>
              <w:rPr>
                <w:ins w:id="722" w:author="§.opiékoiíkkoíikoíi" w:date="2018-05-25T22:32:00Z"/>
              </w:rPr>
            </w:pPr>
            <w:ins w:id="723" w:author="§.opiékoiíkkoíikoíi" w:date="2018-05-25T22:32:00Z">
              <w:r w:rsidRPr="00910272">
                <w:t xml:space="preserve">Polášek, V., </w:t>
              </w:r>
              <w:r>
                <w:t>&amp; S</w:t>
              </w:r>
              <w:r w:rsidRPr="00910272">
                <w:t xml:space="preserve">edláček, L. </w:t>
              </w:r>
              <w:r>
                <w:t xml:space="preserve">(2012). </w:t>
              </w:r>
              <w:r w:rsidRPr="002E50ED">
                <w:t>Tvorba výukových prezentací z matematiky v typografickém systému LaTeX.</w:t>
              </w:r>
              <w:r w:rsidRPr="00910272">
                <w:rPr>
                  <w:i/>
                </w:rPr>
                <w:t xml:space="preserve"> Journal of Technology and Information Education</w:t>
              </w:r>
              <w:r>
                <w:t>, 4(</w:t>
              </w:r>
              <w:r w:rsidRPr="00987A19">
                <w:rPr>
                  <w:i/>
                </w:rPr>
                <w:t>1</w:t>
              </w:r>
              <w:r>
                <w:t xml:space="preserve">), </w:t>
              </w:r>
              <w:r w:rsidRPr="00910272">
                <w:t xml:space="preserve">97-102. </w:t>
              </w:r>
            </w:ins>
          </w:p>
          <w:p w:rsidR="008C7EEC" w:rsidRDefault="00DC02FD" w:rsidP="006136F3">
            <w:pPr>
              <w:rPr>
                <w:ins w:id="724" w:author="§.opiékoiíkkoíikoíi" w:date="2018-05-25T22:32:00Z"/>
              </w:rPr>
            </w:pPr>
            <w:ins w:id="725" w:author="§.opiékoiíkkoíikoíi" w:date="2018-05-25T22:32:00Z">
              <w:r w:rsidRPr="00910272">
                <w:t xml:space="preserve">Polášek, V., </w:t>
              </w:r>
              <w:r>
                <w:t xml:space="preserve">&amp; </w:t>
              </w:r>
              <w:r w:rsidRPr="00910272">
                <w:t xml:space="preserve">Sedláček, L. </w:t>
              </w:r>
              <w:r>
                <w:t xml:space="preserve">(2014). </w:t>
              </w:r>
              <w:r w:rsidRPr="00987A19">
                <w:t>New Possibilities of Analysis of Experimental Data in Pedagogical Research</w:t>
              </w:r>
              <w:r w:rsidRPr="00910272">
                <w:t>. </w:t>
              </w:r>
              <w:r w:rsidR="00AA28EC" w:rsidRPr="006136F3">
                <w:rPr>
                  <w:i/>
                  <w:iCs/>
                </w:rPr>
                <w:t>e-</w:t>
              </w:r>
              <w:r w:rsidRPr="00987A19">
                <w:rPr>
                  <w:i/>
                  <w:iCs/>
                </w:rPr>
                <w:t>Pedagogium</w:t>
              </w:r>
              <w:r>
                <w:rPr>
                  <w:iCs/>
                </w:rPr>
                <w:t xml:space="preserve"> , </w:t>
              </w:r>
              <w:r>
                <w:t xml:space="preserve">4, </w:t>
              </w:r>
              <w:r w:rsidRPr="00910272">
                <w:t>7-17.</w:t>
              </w:r>
            </w:ins>
          </w:p>
          <w:p w:rsidR="008C7EEC" w:rsidRDefault="009E3E0F" w:rsidP="006136F3">
            <w:pPr>
              <w:rPr>
                <w:ins w:id="726" w:author="§.opiékoiíkkoíikoíi" w:date="2018-05-25T22:32:00Z"/>
              </w:rPr>
            </w:pPr>
            <w:ins w:id="727" w:author="Jana_PC" w:date="2018-05-26T11:33:00Z">
              <w:r>
                <w:t>Polášek, V., &amp; Sedláček</w:t>
              </w:r>
            </w:ins>
            <w:ins w:id="728" w:author="§.opiékoiíkkoíikoíi" w:date="2018-05-25T22:32:00Z">
              <w:r w:rsidR="00DC02FD">
                <w:t>, L</w:t>
              </w:r>
              <w:r w:rsidR="00DC02FD" w:rsidRPr="001933CA">
                <w:t xml:space="preserve">. </w:t>
              </w:r>
              <w:r w:rsidR="00DC02FD">
                <w:t xml:space="preserve">(2015). </w:t>
              </w:r>
              <w:r w:rsidR="00DC02FD" w:rsidRPr="001933CA">
                <w:t>Dynamic Geometry Environments As Cognitive Tool In Mathematic Education.</w:t>
              </w:r>
              <w:r w:rsidR="00DC02FD">
                <w:t xml:space="preserve"> </w:t>
              </w:r>
              <w:r w:rsidR="00DC02FD">
                <w:rPr>
                  <w:i/>
                  <w:iCs/>
                </w:rPr>
                <w:t>Journal of Technology and Information Education</w:t>
              </w:r>
              <w:r w:rsidR="00DC02FD">
                <w:t>, 7</w:t>
              </w:r>
              <w:r w:rsidR="00DC02FD" w:rsidRPr="001933CA">
                <w:rPr>
                  <w:i/>
                </w:rPr>
                <w:t>(2</w:t>
              </w:r>
              <w:r w:rsidR="00DC02FD">
                <w:t xml:space="preserve">), 45-54. </w:t>
              </w:r>
            </w:ins>
          </w:p>
          <w:p w:rsidR="00DC02FD" w:rsidRPr="00910272" w:rsidRDefault="00DC02FD" w:rsidP="00FE3C39">
            <w:pPr>
              <w:ind w:left="389" w:hanging="389"/>
              <w:rPr>
                <w:ins w:id="729" w:author="§.opiékoiíkkoíikoíi" w:date="2018-05-25T22:32:00Z"/>
              </w:rPr>
            </w:pPr>
          </w:p>
          <w:p w:rsidR="00DC02FD" w:rsidRPr="002A5795" w:rsidRDefault="00DC02FD" w:rsidP="00FE3C39">
            <w:pPr>
              <w:ind w:left="389" w:hanging="389"/>
              <w:rPr>
                <w:ins w:id="730" w:author="§.opiékoiíkkoíikoíi" w:date="2018-05-25T22:32:00Z"/>
              </w:rPr>
            </w:pPr>
            <w:ins w:id="731" w:author="§.opiékoiíkkoíikoíi" w:date="2018-05-25T22:32:00Z">
              <w:r w:rsidRPr="002A5795">
                <w:t xml:space="preserve">Spoluřešitel projektu ESF v ČR, </w:t>
              </w:r>
              <w:r>
                <w:rPr>
                  <w:sz w:val="22"/>
                  <w:szCs w:val="22"/>
                </w:rPr>
                <w:t>v rámci OPVVV</w:t>
              </w:r>
              <w:r w:rsidRPr="002A5795">
                <w:t>:</w:t>
              </w:r>
            </w:ins>
          </w:p>
          <w:p w:rsidR="00DC02FD" w:rsidRPr="002A5795" w:rsidRDefault="00DC02FD" w:rsidP="00FE3C39">
            <w:pPr>
              <w:pStyle w:val="Normlnweb"/>
              <w:shd w:val="clear" w:color="auto" w:fill="FFFFFF"/>
              <w:spacing w:before="0" w:beforeAutospacing="0" w:after="225" w:afterAutospacing="0"/>
              <w:rPr>
                <w:ins w:id="732" w:author="§.opiékoiíkkoíikoíi" w:date="2018-05-25T22:32:00Z"/>
                <w:rFonts w:ascii="Arial" w:hAnsi="Arial" w:cs="Arial"/>
                <w:sz w:val="20"/>
                <w:szCs w:val="20"/>
              </w:rPr>
            </w:pPr>
            <w:ins w:id="733" w:author="§.opiékoiíkkoíikoíi" w:date="2018-05-25T22:32:00Z">
              <w:r w:rsidRPr="002A5795">
                <w:rPr>
                  <w:sz w:val="20"/>
                  <w:szCs w:val="20"/>
                </w:rPr>
                <w:t>„</w:t>
              </w:r>
              <w:r w:rsidRPr="002A5795">
                <w:rPr>
                  <w:rStyle w:val="Siln"/>
                  <w:sz w:val="20"/>
                  <w:szCs w:val="20"/>
                </w:rPr>
                <w:t>Implementace Krajského akčního plánu rozvoje vzdělávání pro území Zlínského kraje“</w:t>
              </w:r>
              <w:r w:rsidRPr="002A5795">
                <w:rPr>
                  <w:sz w:val="20"/>
                  <w:szCs w:val="20"/>
                </w:rPr>
                <w:t xml:space="preserve">, </w:t>
              </w:r>
              <w:r>
                <w:rPr>
                  <w:sz w:val="20"/>
                  <w:szCs w:val="20"/>
                </w:rPr>
                <w:t xml:space="preserve">klíčová aktivita Matematická gramotnost, </w:t>
              </w:r>
              <w:r w:rsidRPr="002A5795">
                <w:rPr>
                  <w:sz w:val="20"/>
                  <w:szCs w:val="20"/>
                </w:rPr>
                <w:t>registrační číslo: CZ.02.3.68/0.0/0.0/16_034/0008497 (2018–2020).</w:t>
              </w:r>
            </w:ins>
          </w:p>
          <w:p w:rsidR="00DC02FD" w:rsidRDefault="00DC02FD" w:rsidP="00FE3C39">
            <w:pPr>
              <w:autoSpaceDE w:val="0"/>
              <w:autoSpaceDN w:val="0"/>
              <w:adjustRightInd w:val="0"/>
              <w:jc w:val="both"/>
              <w:rPr>
                <w:ins w:id="734" w:author="§.opiékoiíkkoíikoíi" w:date="2018-05-25T22:32:00Z"/>
                <w:noProof/>
              </w:rPr>
            </w:pPr>
          </w:p>
          <w:p w:rsidR="00DC02FD" w:rsidRPr="0040774B" w:rsidRDefault="00DC02FD" w:rsidP="00FE3C39">
            <w:pPr>
              <w:jc w:val="both"/>
              <w:rPr>
                <w:ins w:id="735" w:author="§.opiékoiíkkoíikoíi" w:date="2018-05-25T22:32:00Z"/>
              </w:rPr>
            </w:pPr>
          </w:p>
        </w:tc>
      </w:tr>
      <w:tr w:rsidR="00DC02FD" w:rsidRPr="0040774B" w:rsidTr="00FE3C39">
        <w:trPr>
          <w:trHeight w:val="218"/>
          <w:ins w:id="736" w:author="§.opiékoiíkkoíikoíi" w:date="2018-05-25T22:32:00Z"/>
        </w:trPr>
        <w:tc>
          <w:tcPr>
            <w:tcW w:w="9893" w:type="dxa"/>
            <w:gridSpan w:val="11"/>
            <w:shd w:val="clear" w:color="auto" w:fill="F7CAAC"/>
          </w:tcPr>
          <w:p w:rsidR="00DC02FD" w:rsidRPr="0040774B" w:rsidRDefault="00DC02FD" w:rsidP="00FE3C39">
            <w:pPr>
              <w:rPr>
                <w:ins w:id="737" w:author="§.opiékoiíkkoíikoíi" w:date="2018-05-25T22:32:00Z"/>
                <w:b/>
              </w:rPr>
            </w:pPr>
            <w:ins w:id="738" w:author="§.opiékoiíkkoíikoíi" w:date="2018-05-25T22:32:00Z">
              <w:r w:rsidRPr="0040774B">
                <w:rPr>
                  <w:b/>
                </w:rPr>
                <w:t>Působení v zahraničí</w:t>
              </w:r>
            </w:ins>
          </w:p>
        </w:tc>
      </w:tr>
      <w:tr w:rsidR="00DC02FD" w:rsidRPr="0040774B" w:rsidTr="00FE3C39">
        <w:trPr>
          <w:cantSplit/>
          <w:trHeight w:val="470"/>
          <w:ins w:id="739" w:author="§.opiékoiíkkoíikoíi" w:date="2018-05-25T22:32:00Z"/>
        </w:trPr>
        <w:tc>
          <w:tcPr>
            <w:tcW w:w="2552" w:type="dxa"/>
            <w:shd w:val="clear" w:color="auto" w:fill="F7CAAC"/>
          </w:tcPr>
          <w:p w:rsidR="00DC02FD" w:rsidRPr="0040774B" w:rsidRDefault="00DC02FD" w:rsidP="00FE3C39">
            <w:pPr>
              <w:jc w:val="both"/>
              <w:rPr>
                <w:ins w:id="740" w:author="§.opiékoiíkkoíikoíi" w:date="2018-05-25T22:32:00Z"/>
                <w:b/>
              </w:rPr>
            </w:pPr>
            <w:ins w:id="741" w:author="§.opiékoiíkkoíikoíi" w:date="2018-05-25T22:32:00Z">
              <w:r w:rsidRPr="0040774B">
                <w:rPr>
                  <w:b/>
                </w:rPr>
                <w:t xml:space="preserve">Podpis </w:t>
              </w:r>
            </w:ins>
          </w:p>
        </w:tc>
        <w:tc>
          <w:tcPr>
            <w:tcW w:w="4536" w:type="dxa"/>
            <w:gridSpan w:val="5"/>
          </w:tcPr>
          <w:p w:rsidR="00DC02FD" w:rsidRPr="0040774B" w:rsidRDefault="005A2367" w:rsidP="00FE3C39">
            <w:pPr>
              <w:jc w:val="both"/>
              <w:rPr>
                <w:ins w:id="742" w:author="§.opiékoiíkkoíikoíi" w:date="2018-05-25T22:32:00Z"/>
              </w:rPr>
            </w:pPr>
            <w:ins w:id="743" w:author="§.opiékoiíkkoíikoíi" w:date="2018-05-25T22:47:00Z">
              <w:r>
                <w:t>Lubomír Sedláček, v. r.</w:t>
              </w:r>
            </w:ins>
          </w:p>
        </w:tc>
        <w:tc>
          <w:tcPr>
            <w:tcW w:w="786" w:type="dxa"/>
            <w:gridSpan w:val="2"/>
            <w:shd w:val="clear" w:color="auto" w:fill="F7CAAC"/>
          </w:tcPr>
          <w:p w:rsidR="00DC02FD" w:rsidRPr="0040774B" w:rsidRDefault="00DC02FD" w:rsidP="00FE3C39">
            <w:pPr>
              <w:jc w:val="both"/>
              <w:rPr>
                <w:ins w:id="744" w:author="§.opiékoiíkkoíikoíi" w:date="2018-05-25T22:32:00Z"/>
              </w:rPr>
            </w:pPr>
            <w:ins w:id="745" w:author="§.opiékoiíkkoíikoíi" w:date="2018-05-25T22:32:00Z">
              <w:r w:rsidRPr="0040774B">
                <w:rPr>
                  <w:b/>
                </w:rPr>
                <w:t>datum</w:t>
              </w:r>
            </w:ins>
          </w:p>
        </w:tc>
        <w:tc>
          <w:tcPr>
            <w:tcW w:w="2019" w:type="dxa"/>
            <w:gridSpan w:val="3"/>
          </w:tcPr>
          <w:p w:rsidR="00DC02FD" w:rsidRPr="0040774B" w:rsidRDefault="005A2367" w:rsidP="00FE3C39">
            <w:pPr>
              <w:jc w:val="both"/>
              <w:rPr>
                <w:ins w:id="746" w:author="§.opiékoiíkkoíikoíi" w:date="2018-05-25T22:32:00Z"/>
              </w:rPr>
            </w:pPr>
            <w:ins w:id="747" w:author="§.opiékoiíkkoíikoíi" w:date="2018-05-25T22:47:00Z">
              <w:r>
                <w:t>30. 5. 2018</w:t>
              </w:r>
            </w:ins>
          </w:p>
        </w:tc>
      </w:tr>
    </w:tbl>
    <w:p w:rsidR="009F15FF" w:rsidRDefault="009F15FF" w:rsidP="00B8153E">
      <w:pPr>
        <w:spacing w:after="160" w:line="259" w:lineRule="auto"/>
        <w:rPr>
          <w:b/>
        </w:rPr>
      </w:pPr>
    </w:p>
    <w:p w:rsidR="009F15FF" w:rsidRDefault="009F15FF"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8530E0" w:rsidRPr="0040774B" w:rsidTr="00442B72">
        <w:tc>
          <w:tcPr>
            <w:tcW w:w="9893" w:type="dxa"/>
            <w:gridSpan w:val="11"/>
            <w:tcBorders>
              <w:bottom w:val="double" w:sz="4" w:space="0" w:color="auto"/>
            </w:tcBorders>
            <w:shd w:val="clear" w:color="auto" w:fill="BDD6EE"/>
          </w:tcPr>
          <w:p w:rsidR="008530E0" w:rsidRPr="0040774B" w:rsidRDefault="008530E0" w:rsidP="00442B72">
            <w:pPr>
              <w:jc w:val="both"/>
              <w:rPr>
                <w:b/>
                <w:sz w:val="28"/>
              </w:rPr>
            </w:pPr>
            <w:r w:rsidRPr="0040774B">
              <w:rPr>
                <w:b/>
                <w:sz w:val="28"/>
              </w:rPr>
              <w:t>C-I – Personální zabezpečení</w:t>
            </w:r>
          </w:p>
        </w:tc>
      </w:tr>
      <w:tr w:rsidR="008530E0" w:rsidRPr="0040774B" w:rsidTr="00442B72">
        <w:tc>
          <w:tcPr>
            <w:tcW w:w="2552" w:type="dxa"/>
            <w:tcBorders>
              <w:top w:val="double" w:sz="4" w:space="0" w:color="auto"/>
            </w:tcBorders>
            <w:shd w:val="clear" w:color="auto" w:fill="F7CAAC"/>
          </w:tcPr>
          <w:p w:rsidR="008530E0" w:rsidRPr="0040774B" w:rsidRDefault="008530E0" w:rsidP="00442B72">
            <w:pPr>
              <w:jc w:val="both"/>
              <w:rPr>
                <w:b/>
              </w:rPr>
            </w:pPr>
            <w:r w:rsidRPr="0040774B">
              <w:rPr>
                <w:b/>
              </w:rPr>
              <w:t>Vysoká škola</w:t>
            </w:r>
          </w:p>
        </w:tc>
        <w:tc>
          <w:tcPr>
            <w:tcW w:w="7341" w:type="dxa"/>
            <w:gridSpan w:val="10"/>
          </w:tcPr>
          <w:p w:rsidR="008530E0" w:rsidRPr="0040774B" w:rsidRDefault="008530E0" w:rsidP="00442B72">
            <w:pPr>
              <w:jc w:val="both"/>
            </w:pPr>
            <w:r w:rsidRPr="0040774B">
              <w:t>UTB ve Zlíně</w:t>
            </w:r>
          </w:p>
        </w:tc>
      </w:tr>
      <w:tr w:rsidR="008530E0" w:rsidRPr="0040774B" w:rsidTr="00442B72">
        <w:tc>
          <w:tcPr>
            <w:tcW w:w="2552" w:type="dxa"/>
            <w:shd w:val="clear" w:color="auto" w:fill="F7CAAC"/>
          </w:tcPr>
          <w:p w:rsidR="008530E0" w:rsidRPr="0040774B" w:rsidRDefault="008530E0" w:rsidP="00442B72">
            <w:pPr>
              <w:jc w:val="both"/>
              <w:rPr>
                <w:b/>
              </w:rPr>
            </w:pPr>
            <w:r w:rsidRPr="0040774B">
              <w:rPr>
                <w:b/>
              </w:rPr>
              <w:t>Součást vysoké školy</w:t>
            </w:r>
          </w:p>
        </w:tc>
        <w:tc>
          <w:tcPr>
            <w:tcW w:w="7341" w:type="dxa"/>
            <w:gridSpan w:val="10"/>
          </w:tcPr>
          <w:p w:rsidR="008530E0" w:rsidRPr="0040774B" w:rsidRDefault="008530E0" w:rsidP="00442B72">
            <w:pPr>
              <w:jc w:val="both"/>
            </w:pPr>
            <w:r w:rsidRPr="0040774B">
              <w:t>FHS UTB ve Zlíně</w:t>
            </w:r>
          </w:p>
        </w:tc>
      </w:tr>
      <w:tr w:rsidR="008530E0" w:rsidRPr="0040774B" w:rsidTr="00442B72">
        <w:tc>
          <w:tcPr>
            <w:tcW w:w="2552" w:type="dxa"/>
            <w:shd w:val="clear" w:color="auto" w:fill="F7CAAC"/>
          </w:tcPr>
          <w:p w:rsidR="008530E0" w:rsidRPr="0040774B" w:rsidRDefault="008530E0" w:rsidP="00442B72">
            <w:pPr>
              <w:jc w:val="both"/>
              <w:rPr>
                <w:b/>
              </w:rPr>
            </w:pPr>
            <w:r w:rsidRPr="0040774B">
              <w:rPr>
                <w:b/>
              </w:rPr>
              <w:t>Název studijního programu</w:t>
            </w:r>
          </w:p>
        </w:tc>
        <w:tc>
          <w:tcPr>
            <w:tcW w:w="7341" w:type="dxa"/>
            <w:gridSpan w:val="10"/>
          </w:tcPr>
          <w:p w:rsidR="008530E0" w:rsidRPr="0040774B" w:rsidRDefault="008530E0" w:rsidP="00442B72">
            <w:pPr>
              <w:jc w:val="both"/>
            </w:pPr>
            <w:r w:rsidRPr="0040774B">
              <w:t>Učitelství pro mateřské školy</w:t>
            </w:r>
          </w:p>
        </w:tc>
      </w:tr>
      <w:tr w:rsidR="008530E0" w:rsidRPr="0040774B" w:rsidTr="00442B72">
        <w:tc>
          <w:tcPr>
            <w:tcW w:w="2552" w:type="dxa"/>
            <w:shd w:val="clear" w:color="auto" w:fill="F7CAAC"/>
          </w:tcPr>
          <w:p w:rsidR="008530E0" w:rsidRPr="0040774B" w:rsidRDefault="008530E0" w:rsidP="00442B72">
            <w:pPr>
              <w:jc w:val="both"/>
              <w:rPr>
                <w:b/>
              </w:rPr>
            </w:pPr>
            <w:r w:rsidRPr="0040774B">
              <w:rPr>
                <w:b/>
              </w:rPr>
              <w:t>Jméno a příjmení</w:t>
            </w:r>
          </w:p>
        </w:tc>
        <w:tc>
          <w:tcPr>
            <w:tcW w:w="4536" w:type="dxa"/>
            <w:gridSpan w:val="5"/>
          </w:tcPr>
          <w:p w:rsidR="008530E0" w:rsidRPr="0040774B" w:rsidRDefault="008530E0" w:rsidP="00442B72">
            <w:pPr>
              <w:jc w:val="both"/>
            </w:pPr>
            <w:r w:rsidRPr="0040774B">
              <w:t>Petr Snopek</w:t>
            </w:r>
          </w:p>
        </w:tc>
        <w:tc>
          <w:tcPr>
            <w:tcW w:w="709" w:type="dxa"/>
            <w:shd w:val="clear" w:color="auto" w:fill="F7CAAC"/>
          </w:tcPr>
          <w:p w:rsidR="008530E0" w:rsidRPr="0040774B" w:rsidRDefault="008530E0" w:rsidP="00442B72">
            <w:pPr>
              <w:jc w:val="both"/>
              <w:rPr>
                <w:b/>
              </w:rPr>
            </w:pPr>
            <w:r w:rsidRPr="0040774B">
              <w:rPr>
                <w:b/>
              </w:rPr>
              <w:t>Tituly</w:t>
            </w:r>
          </w:p>
        </w:tc>
        <w:tc>
          <w:tcPr>
            <w:tcW w:w="2096" w:type="dxa"/>
            <w:gridSpan w:val="4"/>
          </w:tcPr>
          <w:p w:rsidR="008530E0" w:rsidRPr="0040774B" w:rsidRDefault="008530E0" w:rsidP="00442B72">
            <w:pPr>
              <w:jc w:val="both"/>
            </w:pPr>
            <w:r>
              <w:t>PhDr., PhD</w:t>
            </w:r>
            <w:r w:rsidRPr="0040774B">
              <w:t>.</w:t>
            </w:r>
          </w:p>
        </w:tc>
      </w:tr>
      <w:tr w:rsidR="008530E0" w:rsidRPr="0040774B" w:rsidTr="00442B72">
        <w:tc>
          <w:tcPr>
            <w:tcW w:w="2552" w:type="dxa"/>
            <w:shd w:val="clear" w:color="auto" w:fill="F7CAAC"/>
          </w:tcPr>
          <w:p w:rsidR="008530E0" w:rsidRPr="0040774B" w:rsidRDefault="008530E0" w:rsidP="00442B72">
            <w:pPr>
              <w:jc w:val="both"/>
              <w:rPr>
                <w:b/>
              </w:rPr>
            </w:pPr>
            <w:r w:rsidRPr="0040774B">
              <w:rPr>
                <w:b/>
              </w:rPr>
              <w:t>Rok narození</w:t>
            </w:r>
          </w:p>
        </w:tc>
        <w:tc>
          <w:tcPr>
            <w:tcW w:w="829" w:type="dxa"/>
          </w:tcPr>
          <w:p w:rsidR="008530E0" w:rsidRPr="0040774B" w:rsidRDefault="008530E0" w:rsidP="00442B72">
            <w:pPr>
              <w:jc w:val="both"/>
            </w:pPr>
            <w:r w:rsidRPr="0040774B">
              <w:t>1977</w:t>
            </w:r>
          </w:p>
        </w:tc>
        <w:tc>
          <w:tcPr>
            <w:tcW w:w="1721" w:type="dxa"/>
            <w:shd w:val="clear" w:color="auto" w:fill="F7CAAC"/>
          </w:tcPr>
          <w:p w:rsidR="008530E0" w:rsidRPr="0040774B" w:rsidRDefault="008530E0" w:rsidP="00442B72">
            <w:pPr>
              <w:jc w:val="both"/>
              <w:rPr>
                <w:b/>
              </w:rPr>
            </w:pPr>
            <w:r w:rsidRPr="0040774B">
              <w:rPr>
                <w:b/>
              </w:rPr>
              <w:t>typ vztahu k VŠ</w:t>
            </w:r>
          </w:p>
        </w:tc>
        <w:tc>
          <w:tcPr>
            <w:tcW w:w="992" w:type="dxa"/>
            <w:gridSpan w:val="2"/>
          </w:tcPr>
          <w:p w:rsidR="008530E0" w:rsidRPr="0040774B" w:rsidRDefault="008530E0" w:rsidP="00442B72">
            <w:pPr>
              <w:jc w:val="both"/>
            </w:pPr>
            <w:r w:rsidRPr="0040774B">
              <w:t>pp</w:t>
            </w:r>
            <w:r>
              <w:t>.</w:t>
            </w:r>
          </w:p>
        </w:tc>
        <w:tc>
          <w:tcPr>
            <w:tcW w:w="994" w:type="dxa"/>
            <w:shd w:val="clear" w:color="auto" w:fill="F7CAAC"/>
          </w:tcPr>
          <w:p w:rsidR="008530E0" w:rsidRPr="0040774B" w:rsidRDefault="008530E0" w:rsidP="00442B72">
            <w:pPr>
              <w:jc w:val="both"/>
              <w:rPr>
                <w:b/>
              </w:rPr>
            </w:pPr>
            <w:r w:rsidRPr="0040774B">
              <w:rPr>
                <w:b/>
              </w:rPr>
              <w:t>rozsah</w:t>
            </w:r>
          </w:p>
        </w:tc>
        <w:tc>
          <w:tcPr>
            <w:tcW w:w="709" w:type="dxa"/>
          </w:tcPr>
          <w:p w:rsidR="008530E0" w:rsidRPr="0040774B" w:rsidRDefault="008530E0" w:rsidP="00442B72">
            <w:pPr>
              <w:jc w:val="both"/>
            </w:pPr>
            <w:r w:rsidRPr="0040774B">
              <w:t>40 h.</w:t>
            </w:r>
          </w:p>
        </w:tc>
        <w:tc>
          <w:tcPr>
            <w:tcW w:w="709" w:type="dxa"/>
            <w:gridSpan w:val="2"/>
            <w:shd w:val="clear" w:color="auto" w:fill="F7CAAC"/>
          </w:tcPr>
          <w:p w:rsidR="008530E0" w:rsidRPr="0040774B" w:rsidRDefault="008530E0" w:rsidP="00442B72">
            <w:pPr>
              <w:jc w:val="both"/>
              <w:rPr>
                <w:b/>
              </w:rPr>
            </w:pPr>
            <w:r w:rsidRPr="0040774B">
              <w:rPr>
                <w:b/>
              </w:rPr>
              <w:t>do kdy</w:t>
            </w:r>
          </w:p>
        </w:tc>
        <w:tc>
          <w:tcPr>
            <w:tcW w:w="1387" w:type="dxa"/>
            <w:gridSpan w:val="2"/>
          </w:tcPr>
          <w:p w:rsidR="008530E0" w:rsidRPr="0040774B" w:rsidRDefault="008530E0" w:rsidP="00442B72">
            <w:r w:rsidRPr="0040774B">
              <w:t>N</w:t>
            </w:r>
          </w:p>
        </w:tc>
      </w:tr>
      <w:tr w:rsidR="008530E0" w:rsidRPr="0040774B" w:rsidTr="00442B72">
        <w:tc>
          <w:tcPr>
            <w:tcW w:w="5102" w:type="dxa"/>
            <w:gridSpan w:val="3"/>
            <w:shd w:val="clear" w:color="auto" w:fill="F7CAAC"/>
          </w:tcPr>
          <w:p w:rsidR="008530E0" w:rsidRPr="0040774B" w:rsidRDefault="008530E0" w:rsidP="00442B72">
            <w:pPr>
              <w:jc w:val="both"/>
              <w:rPr>
                <w:b/>
              </w:rPr>
            </w:pPr>
            <w:r w:rsidRPr="0040774B">
              <w:rPr>
                <w:b/>
              </w:rPr>
              <w:t>Typ vztahu na součásti VŠ, která uskutečňuje st. program</w:t>
            </w:r>
          </w:p>
        </w:tc>
        <w:tc>
          <w:tcPr>
            <w:tcW w:w="992" w:type="dxa"/>
            <w:gridSpan w:val="2"/>
          </w:tcPr>
          <w:p w:rsidR="008530E0" w:rsidRPr="0040774B" w:rsidRDefault="008530E0" w:rsidP="00442B72">
            <w:pPr>
              <w:jc w:val="both"/>
            </w:pPr>
            <w:r w:rsidRPr="0040774B">
              <w:t>pp</w:t>
            </w:r>
            <w:r>
              <w:t>.</w:t>
            </w:r>
          </w:p>
        </w:tc>
        <w:tc>
          <w:tcPr>
            <w:tcW w:w="994" w:type="dxa"/>
            <w:shd w:val="clear" w:color="auto" w:fill="F7CAAC"/>
          </w:tcPr>
          <w:p w:rsidR="008530E0" w:rsidRPr="0040774B" w:rsidRDefault="008530E0" w:rsidP="00442B72">
            <w:pPr>
              <w:jc w:val="both"/>
              <w:rPr>
                <w:b/>
              </w:rPr>
            </w:pPr>
            <w:r w:rsidRPr="0040774B">
              <w:rPr>
                <w:b/>
              </w:rPr>
              <w:t>rozsah</w:t>
            </w:r>
          </w:p>
        </w:tc>
        <w:tc>
          <w:tcPr>
            <w:tcW w:w="709" w:type="dxa"/>
          </w:tcPr>
          <w:p w:rsidR="008530E0" w:rsidRPr="0040774B" w:rsidRDefault="008530E0" w:rsidP="00442B72">
            <w:pPr>
              <w:jc w:val="both"/>
            </w:pPr>
            <w:r w:rsidRPr="0040774B">
              <w:t>40 h.</w:t>
            </w:r>
          </w:p>
        </w:tc>
        <w:tc>
          <w:tcPr>
            <w:tcW w:w="709" w:type="dxa"/>
            <w:gridSpan w:val="2"/>
            <w:shd w:val="clear" w:color="auto" w:fill="F7CAAC"/>
          </w:tcPr>
          <w:p w:rsidR="008530E0" w:rsidRPr="0040774B" w:rsidRDefault="008530E0" w:rsidP="00442B72">
            <w:pPr>
              <w:jc w:val="both"/>
              <w:rPr>
                <w:b/>
              </w:rPr>
            </w:pPr>
            <w:r w:rsidRPr="0040774B">
              <w:rPr>
                <w:b/>
              </w:rPr>
              <w:t>do kdy</w:t>
            </w:r>
          </w:p>
        </w:tc>
        <w:tc>
          <w:tcPr>
            <w:tcW w:w="1387" w:type="dxa"/>
            <w:gridSpan w:val="2"/>
          </w:tcPr>
          <w:p w:rsidR="008530E0" w:rsidRPr="0040774B" w:rsidRDefault="008530E0" w:rsidP="00442B72">
            <w:r w:rsidRPr="0040774B">
              <w:t>N</w:t>
            </w:r>
          </w:p>
        </w:tc>
      </w:tr>
      <w:tr w:rsidR="008530E0" w:rsidRPr="0040774B" w:rsidTr="00442B72">
        <w:tc>
          <w:tcPr>
            <w:tcW w:w="6094" w:type="dxa"/>
            <w:gridSpan w:val="5"/>
            <w:shd w:val="clear" w:color="auto" w:fill="F7CAAC"/>
          </w:tcPr>
          <w:p w:rsidR="008530E0" w:rsidRPr="0040774B" w:rsidRDefault="008530E0" w:rsidP="00442B72">
            <w:pPr>
              <w:jc w:val="both"/>
            </w:pPr>
            <w:r w:rsidRPr="0040774B">
              <w:rPr>
                <w:b/>
              </w:rPr>
              <w:t>Další současná působení jako akademický pracovník na jiných VŠ</w:t>
            </w:r>
          </w:p>
        </w:tc>
        <w:tc>
          <w:tcPr>
            <w:tcW w:w="1703" w:type="dxa"/>
            <w:gridSpan w:val="2"/>
            <w:shd w:val="clear" w:color="auto" w:fill="F7CAAC"/>
          </w:tcPr>
          <w:p w:rsidR="008530E0" w:rsidRPr="0040774B" w:rsidRDefault="008530E0" w:rsidP="00442B72">
            <w:pPr>
              <w:jc w:val="both"/>
              <w:rPr>
                <w:b/>
              </w:rPr>
            </w:pPr>
            <w:r w:rsidRPr="0040774B">
              <w:rPr>
                <w:b/>
              </w:rPr>
              <w:t>typ prac. vztahu</w:t>
            </w:r>
          </w:p>
        </w:tc>
        <w:tc>
          <w:tcPr>
            <w:tcW w:w="2096" w:type="dxa"/>
            <w:gridSpan w:val="4"/>
            <w:shd w:val="clear" w:color="auto" w:fill="F7CAAC"/>
          </w:tcPr>
          <w:p w:rsidR="008530E0" w:rsidRPr="0040774B" w:rsidRDefault="008530E0" w:rsidP="00442B72">
            <w:pPr>
              <w:jc w:val="both"/>
              <w:rPr>
                <w:b/>
              </w:rPr>
            </w:pPr>
            <w:r w:rsidRPr="0040774B">
              <w:rPr>
                <w:b/>
              </w:rPr>
              <w:t>rozsah</w:t>
            </w:r>
          </w:p>
        </w:tc>
      </w:tr>
      <w:tr w:rsidR="008530E0" w:rsidRPr="0040774B" w:rsidTr="00442B72">
        <w:tc>
          <w:tcPr>
            <w:tcW w:w="6094" w:type="dxa"/>
            <w:gridSpan w:val="5"/>
          </w:tcPr>
          <w:p w:rsidR="008530E0" w:rsidRPr="0040774B" w:rsidRDefault="008530E0" w:rsidP="00442B72">
            <w:r w:rsidRPr="0040774B">
              <w:t>nejsou</w:t>
            </w:r>
          </w:p>
        </w:tc>
        <w:tc>
          <w:tcPr>
            <w:tcW w:w="1703" w:type="dxa"/>
            <w:gridSpan w:val="2"/>
          </w:tcPr>
          <w:p w:rsidR="008530E0" w:rsidRPr="0040774B" w:rsidRDefault="008530E0" w:rsidP="00442B72">
            <w:pPr>
              <w:jc w:val="center"/>
            </w:pPr>
          </w:p>
        </w:tc>
        <w:tc>
          <w:tcPr>
            <w:tcW w:w="2096" w:type="dxa"/>
            <w:gridSpan w:val="4"/>
          </w:tcPr>
          <w:p w:rsidR="008530E0" w:rsidRPr="0040774B" w:rsidRDefault="008530E0" w:rsidP="00442B72">
            <w:pPr>
              <w:jc w:val="center"/>
            </w:pPr>
          </w:p>
        </w:tc>
      </w:tr>
      <w:tr w:rsidR="008530E0" w:rsidRPr="0040774B" w:rsidTr="00442B72">
        <w:tc>
          <w:tcPr>
            <w:tcW w:w="9893" w:type="dxa"/>
            <w:gridSpan w:val="11"/>
            <w:shd w:val="clear" w:color="auto" w:fill="F7CAAC"/>
          </w:tcPr>
          <w:p w:rsidR="008530E0" w:rsidRPr="0040774B" w:rsidRDefault="008530E0" w:rsidP="00442B72">
            <w:pPr>
              <w:jc w:val="both"/>
            </w:pPr>
            <w:r w:rsidRPr="0040774B">
              <w:rPr>
                <w:b/>
              </w:rPr>
              <w:t>Předměty příslušného studijního programu a způsob zapojení do jejich výuky, příp. další zapojení do uskutečňování studijního programu</w:t>
            </w:r>
          </w:p>
        </w:tc>
      </w:tr>
      <w:tr w:rsidR="008530E0" w:rsidRPr="0040774B" w:rsidTr="00442B72">
        <w:trPr>
          <w:trHeight w:val="470"/>
        </w:trPr>
        <w:tc>
          <w:tcPr>
            <w:tcW w:w="9893" w:type="dxa"/>
            <w:gridSpan w:val="11"/>
            <w:tcBorders>
              <w:top w:val="nil"/>
            </w:tcBorders>
          </w:tcPr>
          <w:p w:rsidR="008530E0" w:rsidRPr="0040774B" w:rsidRDefault="008530E0" w:rsidP="00442B72">
            <w:pPr>
              <w:jc w:val="both"/>
            </w:pPr>
            <w:r w:rsidRPr="0040774B">
              <w:t>Medicínská propedeutika (dále viz BIIa)</w:t>
            </w:r>
          </w:p>
        </w:tc>
      </w:tr>
      <w:tr w:rsidR="008530E0" w:rsidRPr="0040774B" w:rsidTr="00442B72">
        <w:tc>
          <w:tcPr>
            <w:tcW w:w="9893" w:type="dxa"/>
            <w:gridSpan w:val="11"/>
            <w:shd w:val="clear" w:color="auto" w:fill="F7CAAC"/>
          </w:tcPr>
          <w:p w:rsidR="008530E0" w:rsidRPr="0040774B" w:rsidRDefault="008530E0" w:rsidP="00442B72">
            <w:pPr>
              <w:jc w:val="both"/>
            </w:pPr>
            <w:r w:rsidRPr="0040774B">
              <w:rPr>
                <w:b/>
              </w:rPr>
              <w:t xml:space="preserve">Údaje o vzdělání na VŠ </w:t>
            </w:r>
          </w:p>
        </w:tc>
      </w:tr>
      <w:tr w:rsidR="008530E0" w:rsidRPr="0040774B" w:rsidTr="00442B72">
        <w:trPr>
          <w:trHeight w:val="1055"/>
        </w:trPr>
        <w:tc>
          <w:tcPr>
            <w:tcW w:w="9893" w:type="dxa"/>
            <w:gridSpan w:val="11"/>
          </w:tcPr>
          <w:p w:rsidR="008530E0" w:rsidRPr="0040774B" w:rsidRDefault="008530E0" w:rsidP="00442B72">
            <w:pPr>
              <w:jc w:val="both"/>
            </w:pPr>
            <w:r w:rsidRPr="0040774B">
              <w:t>2007 Univerzita Tomáše Bati ve Zlíně, Fakulta humanitních studií, studijní obor Ošetřovatelství - Bc.</w:t>
            </w:r>
          </w:p>
          <w:p w:rsidR="008530E0" w:rsidRPr="0040774B" w:rsidRDefault="008530E0" w:rsidP="00442B72">
            <w:pPr>
              <w:jc w:val="both"/>
            </w:pPr>
            <w:r w:rsidRPr="0040774B">
              <w:t>2010 Univerzita A. Dubčeka v Trenčíně, Fakulta zdravotníctva, studijní obor Ošetřovatelství - Mgr.</w:t>
            </w:r>
          </w:p>
          <w:p w:rsidR="008530E0" w:rsidRPr="0040774B" w:rsidRDefault="008530E0" w:rsidP="00442B72">
            <w:pPr>
              <w:jc w:val="both"/>
            </w:pPr>
            <w:r w:rsidRPr="0040774B">
              <w:t>2013 Univerzita A. Dubčeka v Trenčíně, Fakulta zdravotníctva, studijní obor Ošetřovatelství – PhDr.</w:t>
            </w:r>
          </w:p>
          <w:p w:rsidR="008530E0" w:rsidRPr="0040774B" w:rsidRDefault="008530E0" w:rsidP="00442B72">
            <w:pPr>
              <w:jc w:val="both"/>
            </w:pPr>
            <w:r>
              <w:t>2017</w:t>
            </w:r>
            <w:r w:rsidRPr="0040774B">
              <w:t xml:space="preserve"> Vysoká škola zdravotníctva a sociálnej práce sv. Alžbety v Bratislavě, doktorsk</w:t>
            </w:r>
            <w:r>
              <w:t>ý studijní obor Ošetřovatelství – PhD.</w:t>
            </w:r>
          </w:p>
          <w:p w:rsidR="008530E0" w:rsidRPr="0040774B" w:rsidRDefault="008530E0" w:rsidP="00442B72">
            <w:pPr>
              <w:jc w:val="both"/>
            </w:pPr>
            <w:r w:rsidRPr="0040774B">
              <w:t>2016 - dosud Vysoká škola polytechnická Jihlava, Katedra zdravotnických studií, specializace ve zdravotnictví (nMgr.), absolvováním získání specializované způsobilosti s označením odbornosti v oboru Organizace a řízení ve zdravotnictví</w:t>
            </w:r>
          </w:p>
          <w:p w:rsidR="008530E0" w:rsidRPr="0040774B" w:rsidRDefault="008530E0" w:rsidP="00442B72">
            <w:pPr>
              <w:jc w:val="both"/>
            </w:pPr>
            <w:r w:rsidRPr="0040774B">
              <w:t>2017 – dosud Národní centrum ošetřovatelství a nelékařských zdravotnických oborů, Specializace Ošetřovatelská péče v chirurgických oborech.</w:t>
            </w:r>
          </w:p>
        </w:tc>
      </w:tr>
      <w:tr w:rsidR="008530E0" w:rsidRPr="0040774B" w:rsidTr="00442B72">
        <w:tc>
          <w:tcPr>
            <w:tcW w:w="9893" w:type="dxa"/>
            <w:gridSpan w:val="11"/>
            <w:shd w:val="clear" w:color="auto" w:fill="F7CAAC"/>
          </w:tcPr>
          <w:p w:rsidR="008530E0" w:rsidRPr="0040774B" w:rsidRDefault="008530E0" w:rsidP="00442B72">
            <w:pPr>
              <w:jc w:val="both"/>
              <w:rPr>
                <w:b/>
              </w:rPr>
            </w:pPr>
            <w:r w:rsidRPr="0040774B">
              <w:rPr>
                <w:b/>
              </w:rPr>
              <w:t>Údaje o odborném působení od absolvování VŠ</w:t>
            </w:r>
          </w:p>
        </w:tc>
      </w:tr>
      <w:tr w:rsidR="008530E0" w:rsidRPr="0040774B" w:rsidTr="00442B72">
        <w:trPr>
          <w:trHeight w:val="704"/>
        </w:trPr>
        <w:tc>
          <w:tcPr>
            <w:tcW w:w="9893" w:type="dxa"/>
            <w:gridSpan w:val="11"/>
          </w:tcPr>
          <w:p w:rsidR="008530E0" w:rsidRPr="0040774B" w:rsidRDefault="008530E0" w:rsidP="00442B72">
            <w:pPr>
              <w:pStyle w:val="Normlnweb"/>
              <w:spacing w:before="0" w:beforeAutospacing="0" w:after="0" w:afterAutospacing="0"/>
              <w:jc w:val="both"/>
              <w:rPr>
                <w:sz w:val="20"/>
                <w:szCs w:val="20"/>
              </w:rPr>
            </w:pPr>
            <w:r>
              <w:rPr>
                <w:sz w:val="20"/>
                <w:szCs w:val="20"/>
              </w:rPr>
              <w:t xml:space="preserve">2014 – </w:t>
            </w:r>
            <w:r w:rsidR="00EB4674">
              <w:rPr>
                <w:sz w:val="20"/>
                <w:szCs w:val="20"/>
              </w:rPr>
              <w:t>dosud Krajská</w:t>
            </w:r>
            <w:r w:rsidRPr="0040774B">
              <w:rPr>
                <w:sz w:val="20"/>
                <w:szCs w:val="20"/>
              </w:rPr>
              <w:t xml:space="preserve"> nemocnice T. Bati, a. s., všeobecná sestra </w:t>
            </w:r>
          </w:p>
          <w:p w:rsidR="008530E0" w:rsidRPr="0040774B" w:rsidRDefault="008530E0" w:rsidP="00442B72">
            <w:pPr>
              <w:pStyle w:val="Normlnweb"/>
              <w:spacing w:before="0" w:beforeAutospacing="0" w:after="0" w:afterAutospacing="0"/>
              <w:jc w:val="both"/>
              <w:rPr>
                <w:sz w:val="20"/>
                <w:szCs w:val="20"/>
              </w:rPr>
            </w:pPr>
            <w:r>
              <w:rPr>
                <w:sz w:val="20"/>
                <w:szCs w:val="20"/>
              </w:rPr>
              <w:t xml:space="preserve">2008 – </w:t>
            </w:r>
            <w:r w:rsidR="00EB4674">
              <w:rPr>
                <w:sz w:val="20"/>
                <w:szCs w:val="20"/>
              </w:rPr>
              <w:t>dosud Univerzita</w:t>
            </w:r>
            <w:r w:rsidRPr="0040774B">
              <w:rPr>
                <w:sz w:val="20"/>
                <w:szCs w:val="20"/>
              </w:rPr>
              <w:t xml:space="preserve"> Tomáše Bati ve Zlíně, Fakulta humanitních studií, Ústav zdravotnických věd, asistent</w:t>
            </w:r>
          </w:p>
        </w:tc>
      </w:tr>
      <w:tr w:rsidR="008530E0" w:rsidRPr="0040774B" w:rsidTr="00442B72">
        <w:trPr>
          <w:trHeight w:val="250"/>
        </w:trPr>
        <w:tc>
          <w:tcPr>
            <w:tcW w:w="9893" w:type="dxa"/>
            <w:gridSpan w:val="11"/>
            <w:shd w:val="clear" w:color="auto" w:fill="F7CAAC"/>
          </w:tcPr>
          <w:p w:rsidR="008530E0" w:rsidRPr="0040774B" w:rsidRDefault="008530E0" w:rsidP="00442B72">
            <w:pPr>
              <w:jc w:val="both"/>
            </w:pPr>
            <w:r w:rsidRPr="0040774B">
              <w:rPr>
                <w:b/>
              </w:rPr>
              <w:t>Zkušenosti s vedením kvalifikačních a rigorózních prací</w:t>
            </w:r>
          </w:p>
        </w:tc>
      </w:tr>
      <w:tr w:rsidR="008530E0" w:rsidRPr="0040774B" w:rsidTr="00442B72">
        <w:trPr>
          <w:trHeight w:val="321"/>
        </w:trPr>
        <w:tc>
          <w:tcPr>
            <w:tcW w:w="9893" w:type="dxa"/>
            <w:gridSpan w:val="11"/>
          </w:tcPr>
          <w:p w:rsidR="008530E0" w:rsidRPr="0040774B" w:rsidRDefault="008530E0" w:rsidP="00442B72">
            <w:pPr>
              <w:jc w:val="both"/>
            </w:pPr>
            <w:r w:rsidRPr="0040774B">
              <w:t>Obhájených přibližně 45 bakalářských prací a 2 diplomové práce.</w:t>
            </w:r>
          </w:p>
        </w:tc>
      </w:tr>
      <w:tr w:rsidR="008530E0" w:rsidRPr="0040774B" w:rsidTr="00442B72">
        <w:trPr>
          <w:cantSplit/>
        </w:trPr>
        <w:tc>
          <w:tcPr>
            <w:tcW w:w="3381" w:type="dxa"/>
            <w:gridSpan w:val="2"/>
            <w:tcBorders>
              <w:top w:val="single" w:sz="12" w:space="0" w:color="auto"/>
            </w:tcBorders>
            <w:shd w:val="clear" w:color="auto" w:fill="F7CAAC"/>
          </w:tcPr>
          <w:p w:rsidR="008530E0" w:rsidRPr="0040774B" w:rsidRDefault="008530E0" w:rsidP="00442B72">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8530E0" w:rsidRPr="0040774B" w:rsidRDefault="008530E0" w:rsidP="00442B72">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8530E0" w:rsidRPr="0040774B" w:rsidRDefault="008530E0" w:rsidP="00442B72">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8530E0" w:rsidRPr="0040774B" w:rsidRDefault="008530E0" w:rsidP="00442B72">
            <w:pPr>
              <w:jc w:val="both"/>
              <w:rPr>
                <w:b/>
              </w:rPr>
            </w:pPr>
            <w:r w:rsidRPr="0040774B">
              <w:rPr>
                <w:b/>
              </w:rPr>
              <w:t>Ohlasy publikací</w:t>
            </w:r>
          </w:p>
        </w:tc>
      </w:tr>
      <w:tr w:rsidR="008530E0" w:rsidRPr="0040774B" w:rsidTr="00442B72">
        <w:trPr>
          <w:cantSplit/>
        </w:trPr>
        <w:tc>
          <w:tcPr>
            <w:tcW w:w="3381" w:type="dxa"/>
            <w:gridSpan w:val="2"/>
          </w:tcPr>
          <w:p w:rsidR="008530E0" w:rsidRPr="0040774B" w:rsidRDefault="008530E0" w:rsidP="00442B72">
            <w:pPr>
              <w:jc w:val="both"/>
            </w:pPr>
          </w:p>
        </w:tc>
        <w:tc>
          <w:tcPr>
            <w:tcW w:w="2245" w:type="dxa"/>
            <w:gridSpan w:val="2"/>
          </w:tcPr>
          <w:p w:rsidR="008530E0" w:rsidRPr="0040774B" w:rsidRDefault="008530E0" w:rsidP="00442B72">
            <w:pPr>
              <w:jc w:val="both"/>
            </w:pPr>
          </w:p>
        </w:tc>
        <w:tc>
          <w:tcPr>
            <w:tcW w:w="2248" w:type="dxa"/>
            <w:gridSpan w:val="4"/>
            <w:tcBorders>
              <w:right w:val="single" w:sz="12" w:space="0" w:color="auto"/>
            </w:tcBorders>
          </w:tcPr>
          <w:p w:rsidR="008530E0" w:rsidRPr="0040774B" w:rsidRDefault="008530E0" w:rsidP="00442B72">
            <w:pPr>
              <w:jc w:val="both"/>
            </w:pPr>
          </w:p>
        </w:tc>
        <w:tc>
          <w:tcPr>
            <w:tcW w:w="632" w:type="dxa"/>
            <w:tcBorders>
              <w:left w:val="single" w:sz="12" w:space="0" w:color="auto"/>
            </w:tcBorders>
            <w:shd w:val="clear" w:color="auto" w:fill="F7CAAC"/>
          </w:tcPr>
          <w:p w:rsidR="008530E0" w:rsidRPr="0040774B" w:rsidRDefault="008530E0" w:rsidP="00442B72">
            <w:pPr>
              <w:jc w:val="both"/>
            </w:pPr>
            <w:r w:rsidRPr="0040774B">
              <w:rPr>
                <w:b/>
              </w:rPr>
              <w:t>WOS</w:t>
            </w:r>
          </w:p>
        </w:tc>
        <w:tc>
          <w:tcPr>
            <w:tcW w:w="693" w:type="dxa"/>
            <w:shd w:val="clear" w:color="auto" w:fill="F7CAAC"/>
          </w:tcPr>
          <w:p w:rsidR="008530E0" w:rsidRPr="0040774B" w:rsidRDefault="008530E0" w:rsidP="00442B72">
            <w:pPr>
              <w:jc w:val="both"/>
              <w:rPr>
                <w:sz w:val="18"/>
              </w:rPr>
            </w:pPr>
            <w:r w:rsidRPr="0040774B">
              <w:rPr>
                <w:b/>
                <w:sz w:val="18"/>
              </w:rPr>
              <w:t>Scopus</w:t>
            </w:r>
          </w:p>
        </w:tc>
        <w:tc>
          <w:tcPr>
            <w:tcW w:w="694" w:type="dxa"/>
            <w:shd w:val="clear" w:color="auto" w:fill="F7CAAC"/>
          </w:tcPr>
          <w:p w:rsidR="008530E0" w:rsidRPr="0040774B" w:rsidRDefault="008530E0" w:rsidP="00442B72">
            <w:pPr>
              <w:jc w:val="both"/>
            </w:pPr>
            <w:r w:rsidRPr="0040774B">
              <w:rPr>
                <w:b/>
                <w:sz w:val="18"/>
              </w:rPr>
              <w:t>ostatní</w:t>
            </w:r>
          </w:p>
        </w:tc>
      </w:tr>
      <w:tr w:rsidR="008530E0" w:rsidRPr="0040774B" w:rsidTr="00442B72">
        <w:trPr>
          <w:cantSplit/>
          <w:trHeight w:val="70"/>
        </w:trPr>
        <w:tc>
          <w:tcPr>
            <w:tcW w:w="3381" w:type="dxa"/>
            <w:gridSpan w:val="2"/>
            <w:shd w:val="clear" w:color="auto" w:fill="F7CAAC"/>
          </w:tcPr>
          <w:p w:rsidR="008530E0" w:rsidRPr="0040774B" w:rsidRDefault="008530E0" w:rsidP="00442B72">
            <w:pPr>
              <w:jc w:val="both"/>
            </w:pPr>
            <w:r w:rsidRPr="0040774B">
              <w:rPr>
                <w:b/>
              </w:rPr>
              <w:t>Obor jmenovacího řízení</w:t>
            </w:r>
          </w:p>
        </w:tc>
        <w:tc>
          <w:tcPr>
            <w:tcW w:w="2245" w:type="dxa"/>
            <w:gridSpan w:val="2"/>
            <w:shd w:val="clear" w:color="auto" w:fill="F7CAAC"/>
          </w:tcPr>
          <w:p w:rsidR="008530E0" w:rsidRPr="0040774B" w:rsidRDefault="008530E0" w:rsidP="00442B72">
            <w:pPr>
              <w:jc w:val="both"/>
            </w:pPr>
            <w:r w:rsidRPr="0040774B">
              <w:rPr>
                <w:b/>
              </w:rPr>
              <w:t>Rok udělení hodnosti</w:t>
            </w:r>
          </w:p>
        </w:tc>
        <w:tc>
          <w:tcPr>
            <w:tcW w:w="2248" w:type="dxa"/>
            <w:gridSpan w:val="4"/>
            <w:tcBorders>
              <w:right w:val="single" w:sz="12" w:space="0" w:color="auto"/>
            </w:tcBorders>
            <w:shd w:val="clear" w:color="auto" w:fill="F7CAAC"/>
          </w:tcPr>
          <w:p w:rsidR="008530E0" w:rsidRPr="0040774B" w:rsidRDefault="008530E0" w:rsidP="00442B72">
            <w:pPr>
              <w:jc w:val="both"/>
            </w:pPr>
            <w:r w:rsidRPr="0040774B">
              <w:rPr>
                <w:b/>
              </w:rPr>
              <w:t>Řízení konáno na VŠ</w:t>
            </w:r>
          </w:p>
        </w:tc>
        <w:tc>
          <w:tcPr>
            <w:tcW w:w="632" w:type="dxa"/>
            <w:vMerge w:val="restart"/>
            <w:tcBorders>
              <w:left w:val="single" w:sz="12" w:space="0" w:color="auto"/>
            </w:tcBorders>
            <w:vAlign w:val="center"/>
          </w:tcPr>
          <w:p w:rsidR="008530E0" w:rsidRPr="0040774B" w:rsidRDefault="008530E0" w:rsidP="00442B72">
            <w:pPr>
              <w:jc w:val="center"/>
            </w:pPr>
          </w:p>
        </w:tc>
        <w:tc>
          <w:tcPr>
            <w:tcW w:w="693" w:type="dxa"/>
            <w:vMerge w:val="restart"/>
            <w:vAlign w:val="center"/>
          </w:tcPr>
          <w:p w:rsidR="008530E0" w:rsidRPr="0040774B" w:rsidRDefault="008530E0" w:rsidP="00442B72">
            <w:pPr>
              <w:jc w:val="center"/>
            </w:pPr>
            <w:r w:rsidRPr="0040774B">
              <w:t>1</w:t>
            </w:r>
          </w:p>
        </w:tc>
        <w:tc>
          <w:tcPr>
            <w:tcW w:w="694" w:type="dxa"/>
            <w:vMerge w:val="restart"/>
            <w:vAlign w:val="center"/>
          </w:tcPr>
          <w:p w:rsidR="008530E0" w:rsidRPr="0040774B" w:rsidRDefault="008530E0" w:rsidP="00442B72">
            <w:pPr>
              <w:jc w:val="center"/>
            </w:pPr>
          </w:p>
        </w:tc>
      </w:tr>
      <w:tr w:rsidR="008530E0" w:rsidRPr="0040774B" w:rsidTr="00442B72">
        <w:trPr>
          <w:trHeight w:val="205"/>
        </w:trPr>
        <w:tc>
          <w:tcPr>
            <w:tcW w:w="3381" w:type="dxa"/>
            <w:gridSpan w:val="2"/>
          </w:tcPr>
          <w:p w:rsidR="008530E0" w:rsidRPr="0040774B" w:rsidRDefault="008530E0" w:rsidP="00442B72">
            <w:pPr>
              <w:jc w:val="both"/>
            </w:pPr>
          </w:p>
        </w:tc>
        <w:tc>
          <w:tcPr>
            <w:tcW w:w="2245" w:type="dxa"/>
            <w:gridSpan w:val="2"/>
          </w:tcPr>
          <w:p w:rsidR="008530E0" w:rsidRPr="0040774B" w:rsidRDefault="008530E0" w:rsidP="00442B72">
            <w:pPr>
              <w:jc w:val="both"/>
            </w:pPr>
          </w:p>
        </w:tc>
        <w:tc>
          <w:tcPr>
            <w:tcW w:w="2248" w:type="dxa"/>
            <w:gridSpan w:val="4"/>
            <w:tcBorders>
              <w:right w:val="single" w:sz="12" w:space="0" w:color="auto"/>
            </w:tcBorders>
          </w:tcPr>
          <w:p w:rsidR="008530E0" w:rsidRPr="0040774B" w:rsidRDefault="008530E0" w:rsidP="00442B72">
            <w:pPr>
              <w:jc w:val="both"/>
            </w:pPr>
          </w:p>
        </w:tc>
        <w:tc>
          <w:tcPr>
            <w:tcW w:w="632" w:type="dxa"/>
            <w:vMerge/>
            <w:tcBorders>
              <w:left w:val="single" w:sz="12" w:space="0" w:color="auto"/>
            </w:tcBorders>
            <w:vAlign w:val="center"/>
          </w:tcPr>
          <w:p w:rsidR="008530E0" w:rsidRPr="0040774B" w:rsidRDefault="008530E0" w:rsidP="00442B72">
            <w:pPr>
              <w:rPr>
                <w:b/>
              </w:rPr>
            </w:pPr>
          </w:p>
        </w:tc>
        <w:tc>
          <w:tcPr>
            <w:tcW w:w="693" w:type="dxa"/>
            <w:vMerge/>
            <w:vAlign w:val="center"/>
          </w:tcPr>
          <w:p w:rsidR="008530E0" w:rsidRPr="0040774B" w:rsidRDefault="008530E0" w:rsidP="00442B72">
            <w:pPr>
              <w:rPr>
                <w:b/>
              </w:rPr>
            </w:pPr>
          </w:p>
        </w:tc>
        <w:tc>
          <w:tcPr>
            <w:tcW w:w="694" w:type="dxa"/>
            <w:vMerge/>
            <w:vAlign w:val="center"/>
          </w:tcPr>
          <w:p w:rsidR="008530E0" w:rsidRPr="0040774B" w:rsidRDefault="008530E0" w:rsidP="00442B72">
            <w:pPr>
              <w:rPr>
                <w:b/>
              </w:rPr>
            </w:pPr>
          </w:p>
        </w:tc>
      </w:tr>
      <w:tr w:rsidR="008530E0" w:rsidRPr="0040774B" w:rsidTr="00442B72">
        <w:tc>
          <w:tcPr>
            <w:tcW w:w="9893" w:type="dxa"/>
            <w:gridSpan w:val="11"/>
            <w:shd w:val="clear" w:color="auto" w:fill="F7CAAC"/>
          </w:tcPr>
          <w:p w:rsidR="008530E0" w:rsidRPr="0040774B" w:rsidRDefault="008530E0" w:rsidP="00442B72">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8530E0" w:rsidRPr="0040774B" w:rsidTr="00442B72">
        <w:trPr>
          <w:trHeight w:val="70"/>
        </w:trPr>
        <w:tc>
          <w:tcPr>
            <w:tcW w:w="9893" w:type="dxa"/>
            <w:gridSpan w:val="11"/>
          </w:tcPr>
          <w:p w:rsidR="008530E0" w:rsidRPr="00487289" w:rsidRDefault="008530E0" w:rsidP="00442B72">
            <w:pPr>
              <w:jc w:val="both"/>
            </w:pPr>
            <w:r w:rsidRPr="00487289">
              <w:t>Snopek, P., &amp; Moravčíková, D. (2017). Evaluation of the Project "From Novice Teacher to Teacher Mentor" - Teacher's Work with</w:t>
            </w:r>
            <w:r>
              <w:t xml:space="preserve"> the Chronically Ill Pupils. </w:t>
            </w:r>
            <w:r w:rsidRPr="00487289">
              <w:rPr>
                <w:i/>
              </w:rPr>
              <w:t>Procedia Social and Behavioral Sciences</w:t>
            </w:r>
            <w:r w:rsidRPr="00487289">
              <w:t xml:space="preserve">. 745 -750. </w:t>
            </w:r>
          </w:p>
          <w:p w:rsidR="008530E0" w:rsidRPr="00487289" w:rsidRDefault="008530E0" w:rsidP="00442B72">
            <w:pPr>
              <w:jc w:val="both"/>
            </w:pPr>
            <w:r w:rsidRPr="00487289">
              <w:t xml:space="preserve">Snopek, P. (2017). Perioperační a anesteziologická péče pohledem pacienta. In Vansač, P., Barkasi, D., &amp; Popovičová, M. (eds). </w:t>
            </w:r>
            <w:r w:rsidRPr="00487289">
              <w:rPr>
                <w:i/>
              </w:rPr>
              <w:t>Komunitná starostlivosť v pomáhajúcich profesiách. Zborník III. Medzinárodnej vedeckej konferencie</w:t>
            </w:r>
            <w:r w:rsidRPr="00487289">
              <w:t>, 389-395. Warszawa.</w:t>
            </w:r>
          </w:p>
          <w:p w:rsidR="008530E0" w:rsidRDefault="008530E0" w:rsidP="00442B72">
            <w:pPr>
              <w:jc w:val="both"/>
            </w:pPr>
            <w:r w:rsidRPr="00487289">
              <w:t>Popovičová, M.,</w:t>
            </w:r>
            <w:r w:rsidR="003F475A">
              <w:t xml:space="preserve"> </w:t>
            </w:r>
            <w:r w:rsidR="003F475A" w:rsidRPr="00487289">
              <w:t>&amp;</w:t>
            </w:r>
            <w:r w:rsidRPr="00487289">
              <w:t xml:space="preserve">Snopek, P. (2017). Analysis of the Ethical Aspects of Communication Process between Nurse and Patient. In </w:t>
            </w:r>
            <w:r w:rsidRPr="00487289">
              <w:rPr>
                <w:i/>
              </w:rPr>
              <w:t>Evidence Briefs about Health and Health-care in Slovakia</w:t>
            </w:r>
            <w:r w:rsidRPr="00487289">
              <w:t>, Pennsylvania.</w:t>
            </w:r>
          </w:p>
          <w:p w:rsidR="008530E0" w:rsidRPr="00487289" w:rsidRDefault="008530E0" w:rsidP="00442B72">
            <w:pPr>
              <w:jc w:val="both"/>
            </w:pPr>
            <w:r w:rsidRPr="00487289">
              <w:t xml:space="preserve">Snopek, P., Popovičová, M., &amp; Plisková, B. (2016). Moral Dilemma in Clinical Practice of Nursing Students. </w:t>
            </w:r>
            <w:r w:rsidRPr="00487289">
              <w:rPr>
                <w:i/>
              </w:rPr>
              <w:t>European Proceedings of Social and Behavioural Sciences</w:t>
            </w:r>
            <w:r w:rsidRPr="00487289">
              <w:t>, 13, 197-202.</w:t>
            </w:r>
          </w:p>
          <w:p w:rsidR="008530E0" w:rsidRPr="00487289" w:rsidRDefault="008530E0" w:rsidP="00442B72">
            <w:pPr>
              <w:jc w:val="both"/>
            </w:pPr>
            <w:r w:rsidRPr="00487289">
              <w:t xml:space="preserve">Moravčíková, D., &amp; Snopek, P. (2015). Analysis of the Teacher's Work with Ill Children. </w:t>
            </w:r>
            <w:r w:rsidRPr="00487289">
              <w:rPr>
                <w:i/>
              </w:rPr>
              <w:t>In European Proceedings of Social and Behavioural Sciences.</w:t>
            </w:r>
            <w:r w:rsidRPr="00487289">
              <w:t xml:space="preserve"> 84 -88. </w:t>
            </w:r>
          </w:p>
          <w:p w:rsidR="008530E0" w:rsidRPr="00487289" w:rsidRDefault="008530E0" w:rsidP="00442B72">
            <w:pPr>
              <w:jc w:val="both"/>
            </w:pPr>
            <w:r>
              <w:t>Wiegerová, A. et al</w:t>
            </w:r>
            <w:r w:rsidRPr="00487289">
              <w:t xml:space="preserve">. (2015). </w:t>
            </w:r>
            <w:r w:rsidRPr="00487289">
              <w:rPr>
                <w:i/>
              </w:rPr>
              <w:t>Od začátečníka k mentorovi (Analýza práce učitele s nemocnými dětmi).</w:t>
            </w:r>
            <w:r w:rsidRPr="00487289">
              <w:t xml:space="preserve"> Zlín: Univerzita Tomáše Bati ve Zlíně.</w:t>
            </w:r>
          </w:p>
          <w:p w:rsidR="008530E0" w:rsidRPr="0040774B" w:rsidRDefault="008530E0" w:rsidP="00442B72">
            <w:pPr>
              <w:jc w:val="both"/>
            </w:pPr>
          </w:p>
        </w:tc>
      </w:tr>
      <w:tr w:rsidR="008530E0" w:rsidRPr="0040774B" w:rsidTr="00442B72">
        <w:trPr>
          <w:trHeight w:val="218"/>
        </w:trPr>
        <w:tc>
          <w:tcPr>
            <w:tcW w:w="9893" w:type="dxa"/>
            <w:gridSpan w:val="11"/>
            <w:shd w:val="clear" w:color="auto" w:fill="F7CAAC"/>
          </w:tcPr>
          <w:p w:rsidR="008530E0" w:rsidRPr="0040774B" w:rsidRDefault="008530E0" w:rsidP="00442B72">
            <w:pPr>
              <w:rPr>
                <w:b/>
              </w:rPr>
            </w:pPr>
            <w:r w:rsidRPr="0040774B">
              <w:rPr>
                <w:b/>
              </w:rPr>
              <w:t>Působení v zahraničí</w:t>
            </w:r>
          </w:p>
        </w:tc>
      </w:tr>
      <w:tr w:rsidR="008530E0" w:rsidRPr="0040774B" w:rsidTr="00442B72">
        <w:trPr>
          <w:trHeight w:val="328"/>
        </w:trPr>
        <w:tc>
          <w:tcPr>
            <w:tcW w:w="9893" w:type="dxa"/>
            <w:gridSpan w:val="11"/>
          </w:tcPr>
          <w:p w:rsidR="008530E0" w:rsidRPr="0040774B" w:rsidRDefault="008530E0" w:rsidP="00442B72">
            <w:r w:rsidRPr="0040774B">
              <w:t>2013 Trenčianská univerzita Alexandra Dubčeka v Trenčíne, Fakulta zdravotníctva, přednášející.</w:t>
            </w:r>
          </w:p>
          <w:p w:rsidR="008530E0" w:rsidRPr="0040774B" w:rsidRDefault="008530E0" w:rsidP="00442B72">
            <w:r w:rsidRPr="0040774B">
              <w:t>2014 Trnavská univerzita v Trnavě, Fakulta zdravotníctva a sociálnej práce, přednášející.                                                          2015 Katolícka univerzita v Ružomberku, Fakulta zdravotníctva, přednášející.</w:t>
            </w:r>
          </w:p>
        </w:tc>
      </w:tr>
      <w:tr w:rsidR="008530E0" w:rsidRPr="0040774B" w:rsidTr="00442B72">
        <w:trPr>
          <w:cantSplit/>
          <w:trHeight w:val="470"/>
        </w:trPr>
        <w:tc>
          <w:tcPr>
            <w:tcW w:w="2552" w:type="dxa"/>
            <w:shd w:val="clear" w:color="auto" w:fill="F7CAAC"/>
          </w:tcPr>
          <w:p w:rsidR="008530E0" w:rsidRPr="0040774B" w:rsidRDefault="008530E0" w:rsidP="00442B72">
            <w:pPr>
              <w:jc w:val="both"/>
              <w:rPr>
                <w:b/>
              </w:rPr>
            </w:pPr>
            <w:r w:rsidRPr="0040774B">
              <w:rPr>
                <w:b/>
              </w:rPr>
              <w:t xml:space="preserve">Podpis </w:t>
            </w:r>
          </w:p>
        </w:tc>
        <w:tc>
          <w:tcPr>
            <w:tcW w:w="4536" w:type="dxa"/>
            <w:gridSpan w:val="5"/>
          </w:tcPr>
          <w:p w:rsidR="008530E0" w:rsidRPr="0040774B" w:rsidRDefault="008530E0" w:rsidP="00442B72">
            <w:pPr>
              <w:tabs>
                <w:tab w:val="left" w:pos="1080"/>
              </w:tabs>
              <w:jc w:val="both"/>
            </w:pPr>
            <w:r>
              <w:t>Petr Snopek, v. r.</w:t>
            </w:r>
          </w:p>
        </w:tc>
        <w:tc>
          <w:tcPr>
            <w:tcW w:w="786" w:type="dxa"/>
            <w:gridSpan w:val="2"/>
            <w:shd w:val="clear" w:color="auto" w:fill="F7CAAC"/>
          </w:tcPr>
          <w:p w:rsidR="008530E0" w:rsidRPr="0040774B" w:rsidRDefault="008530E0" w:rsidP="00442B72">
            <w:pPr>
              <w:jc w:val="both"/>
            </w:pPr>
            <w:r w:rsidRPr="0040774B">
              <w:rPr>
                <w:b/>
              </w:rPr>
              <w:t>datum</w:t>
            </w:r>
          </w:p>
        </w:tc>
        <w:tc>
          <w:tcPr>
            <w:tcW w:w="2019" w:type="dxa"/>
            <w:gridSpan w:val="3"/>
          </w:tcPr>
          <w:p w:rsidR="008530E0" w:rsidRPr="0040774B" w:rsidRDefault="008530E0" w:rsidP="00442B72">
            <w:pPr>
              <w:jc w:val="both"/>
            </w:pPr>
            <w:r>
              <w:t>30. 5. 2018</w:t>
            </w:r>
          </w:p>
        </w:tc>
      </w:tr>
    </w:tbl>
    <w:p w:rsidR="008530E0" w:rsidRPr="0040774B" w:rsidRDefault="008530E0"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9F15FF">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Jana Vašíková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 PhD.</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1985</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9D7092">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9F15FF" w:rsidP="009F15FF">
            <w:pPr>
              <w:jc w:val="both"/>
              <w:rPr>
                <w:ins w:id="748" w:author="§.opiékoiíkkoíikoíi" w:date="2018-05-27T13:50:00Z"/>
              </w:rPr>
            </w:pPr>
            <w:r w:rsidRPr="0040774B">
              <w:t>082020</w:t>
            </w:r>
          </w:p>
          <w:p w:rsidR="0049445E" w:rsidRPr="0040774B" w:rsidRDefault="0049445E" w:rsidP="009F15FF">
            <w:pPr>
              <w:jc w:val="both"/>
            </w:pPr>
          </w:p>
        </w:tc>
      </w:tr>
      <w:tr w:rsidR="009F15FF" w:rsidRPr="0040774B" w:rsidTr="009F15FF">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r w:rsidR="009D7092">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082020</w:t>
            </w:r>
          </w:p>
        </w:tc>
      </w:tr>
      <w:tr w:rsidR="009F15FF" w:rsidRPr="0040774B" w:rsidTr="009F15FF">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470"/>
        </w:trPr>
        <w:tc>
          <w:tcPr>
            <w:tcW w:w="9893" w:type="dxa"/>
            <w:gridSpan w:val="11"/>
            <w:tcBorders>
              <w:top w:val="nil"/>
            </w:tcBorders>
          </w:tcPr>
          <w:p w:rsidR="009F15FF" w:rsidRPr="00C762A3" w:rsidRDefault="009F15FF" w:rsidP="00693E55">
            <w:pPr>
              <w:jc w:val="both"/>
            </w:pPr>
            <w:r w:rsidRPr="00C762A3">
              <w:t>Zákla</w:t>
            </w:r>
            <w:r w:rsidR="00693E55" w:rsidRPr="00C762A3">
              <w:t xml:space="preserve">dy výtvarné kultury, </w:t>
            </w:r>
            <w:r w:rsidR="00C762A3" w:rsidRPr="00C762A3">
              <w:rPr>
                <w:color w:val="000000"/>
                <w:shd w:val="clear" w:color="auto" w:fill="FFFFFF"/>
              </w:rPr>
              <w:t>Specifické postupy při práci s dětmi se speciálními vzdělávacími potřebami</w:t>
            </w:r>
            <w:r w:rsidRPr="00C762A3">
              <w:t>, Výtvarný projev dítěte, Specifika práce s dětmi do 3 let v MŠ, Základy logopedie, Využití výtvarných technik v MŠ (dále viz BIIa)</w:t>
            </w: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1055"/>
        </w:trPr>
        <w:tc>
          <w:tcPr>
            <w:tcW w:w="9893" w:type="dxa"/>
            <w:gridSpan w:val="11"/>
          </w:tcPr>
          <w:p w:rsidR="009F15FF" w:rsidRPr="0040774B" w:rsidRDefault="009F15FF" w:rsidP="009F15FF">
            <w:r w:rsidRPr="0040774B">
              <w:t>2008 PdF UP Olomouc, Učitelství pro mateřské školy - Bc.</w:t>
            </w:r>
            <w:r w:rsidRPr="0040774B">
              <w:br/>
              <w:t>2010 PdF UK Bratislava, Předškolní a elementární pedagogika: Učitelství pro 1. stupeň ZŠ - Mgr.</w:t>
            </w:r>
            <w:r w:rsidRPr="0040774B">
              <w:br/>
              <w:t>2013 PdF UK Bratislava, ukončené doktorské studium v oboru Předškolní a elementární pedagogik - PhD.</w:t>
            </w: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990"/>
        </w:trPr>
        <w:tc>
          <w:tcPr>
            <w:tcW w:w="9893" w:type="dxa"/>
            <w:gridSpan w:val="11"/>
          </w:tcPr>
          <w:p w:rsidR="009F15FF" w:rsidRPr="0040774B" w:rsidRDefault="009F15FF" w:rsidP="009F15FF">
            <w:r w:rsidRPr="0040774B">
              <w:t>2014 – dosud FHS UTB ve Zlíně, odborný asistent</w:t>
            </w:r>
          </w:p>
          <w:p w:rsidR="009F15FF" w:rsidRPr="0040774B" w:rsidRDefault="009F15FF" w:rsidP="009F15FF"/>
          <w:p w:rsidR="009F15FF" w:rsidRPr="0040774B" w:rsidRDefault="009F15FF" w:rsidP="009F15FF">
            <w:r w:rsidRPr="0040774B">
              <w:t xml:space="preserve">Garant kurzu celoživotního vzdělávání Ústavu školní pedagogiky FHS, UTB ve Zlíně. Akreditovaný studijní program k rozšíření odborné kvalifikace Vzdělávání dětí do tří let. </w:t>
            </w:r>
          </w:p>
        </w:tc>
      </w:tr>
      <w:tr w:rsidR="009F15FF" w:rsidRPr="0040774B" w:rsidTr="009F15FF">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491"/>
        </w:trPr>
        <w:tc>
          <w:tcPr>
            <w:tcW w:w="9893" w:type="dxa"/>
            <w:gridSpan w:val="11"/>
          </w:tcPr>
          <w:p w:rsidR="009F15FF" w:rsidRPr="0040774B" w:rsidRDefault="009F15FF" w:rsidP="009F15FF">
            <w:pPr>
              <w:jc w:val="both"/>
            </w:pPr>
            <w:r w:rsidRPr="0040774B">
              <w:t>Obhájených 7</w:t>
            </w:r>
            <w:r w:rsidR="00C762A3">
              <w:t xml:space="preserve"> </w:t>
            </w:r>
            <w:r w:rsidRPr="0040774B">
              <w:t xml:space="preserve">bakalářských prací. Aktuálně vedení 5 bakalářských prací a 2 diplomových prací. </w:t>
            </w:r>
          </w:p>
        </w:tc>
      </w:tr>
      <w:tr w:rsidR="009F15FF" w:rsidRPr="0040774B" w:rsidTr="009F15FF">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9F15FF">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70"/>
        </w:trPr>
        <w:tc>
          <w:tcPr>
            <w:tcW w:w="9893" w:type="dxa"/>
            <w:gridSpan w:val="11"/>
          </w:tcPr>
          <w:p w:rsidR="009D7092" w:rsidRDefault="009D7092" w:rsidP="009D7092">
            <w:r w:rsidRPr="00487289">
              <w:t>Vašíková, J.</w:t>
            </w:r>
            <w:r w:rsidR="00377E37">
              <w:t xml:space="preserve">, </w:t>
            </w:r>
            <w:r w:rsidRPr="00487289">
              <w:t xml:space="preserve">&amp; Žáková, I. (2017). Speech Therapy Prevention in Kindergarten. </w:t>
            </w:r>
            <w:r w:rsidRPr="00487289">
              <w:rPr>
                <w:i/>
              </w:rPr>
              <w:t>Acta Educationis Generalis</w:t>
            </w:r>
            <w:r w:rsidRPr="00487289">
              <w:t>, 7 (2), 69-78.</w:t>
            </w:r>
            <w:r w:rsidRPr="00487289">
              <w:br/>
              <w:t>Vašíková, J.</w:t>
            </w:r>
            <w:r w:rsidR="00377E37">
              <w:t xml:space="preserve">, </w:t>
            </w:r>
            <w:r w:rsidRPr="00487289">
              <w:t>&amp; Žáková, I. (201</w:t>
            </w:r>
            <w:r w:rsidR="00377E37">
              <w:t>8</w:t>
            </w:r>
            <w:r w:rsidRPr="00487289">
              <w:t xml:space="preserve">). </w:t>
            </w:r>
            <w:r w:rsidRPr="00487289">
              <w:rPr>
                <w:i/>
              </w:rPr>
              <w:t>Význam primární logopedické prevence v rozvoji řečových a jazykových schopností dětí předškolního věku.</w:t>
            </w:r>
            <w:r w:rsidRPr="00487289">
              <w:t xml:space="preserve"> Zlín: Univerzita Tomáše Bati ve Zlíně, v</w:t>
            </w:r>
            <w:r>
              <w:t> </w:t>
            </w:r>
            <w:r w:rsidRPr="00487289">
              <w:t>tisku</w:t>
            </w:r>
            <w:r>
              <w:t>.</w:t>
            </w:r>
          </w:p>
          <w:p w:rsidR="009D7092" w:rsidRPr="00487289" w:rsidRDefault="009D7092" w:rsidP="009D7092">
            <w:r w:rsidRPr="00487289">
              <w:t>Vašíková, J. (2015). Proměny kurikul předškolního vzdělávání dětí do tří let. Situace v České republice a Evropě. In Wiegerová, A. </w:t>
            </w:r>
            <w:r>
              <w:t>(Ed.</w:t>
            </w:r>
            <w:r w:rsidRPr="00487289">
              <w:t xml:space="preserve">). </w:t>
            </w:r>
            <w:r w:rsidRPr="00487289">
              <w:rPr>
                <w:i/>
              </w:rPr>
              <w:t>Profesionalizace učitele mateřské školy z pohledu reformy kurikula</w:t>
            </w:r>
            <w:r w:rsidRPr="00487289">
              <w:t>.  Zlín: Univerzita Tomáše Bati ve Zlíně, Fak</w:t>
            </w:r>
            <w:r>
              <w:t>ulta humanitních studií, 82-91.</w:t>
            </w:r>
          </w:p>
          <w:p w:rsidR="009D7092" w:rsidRDefault="009D7092" w:rsidP="009D7092">
            <w:r w:rsidRPr="00487289">
              <w:t>Krajcarová, J. (2014). Kreativita jako jeden ze současných požadavků na vzdělávání. </w:t>
            </w:r>
            <w:r w:rsidRPr="00487289">
              <w:rPr>
                <w:i/>
              </w:rPr>
              <w:t>Kreatívne vzdelávanie</w:t>
            </w:r>
            <w:r w:rsidRPr="00487289">
              <w:t xml:space="preserve">. [online]1. vyd. Zohor: Virvar, 102 –103. Dostupné na: </w:t>
            </w:r>
            <w:hyperlink r:id="rId45" w:history="1">
              <w:r w:rsidRPr="006C7896">
                <w:rPr>
                  <w:rStyle w:val="Hypertextovodkaz"/>
                </w:rPr>
                <w:t>www.kreativnevzdelavanie.sk</w:t>
              </w:r>
            </w:hyperlink>
            <w:r w:rsidRPr="00487289">
              <w:t>.</w:t>
            </w:r>
          </w:p>
          <w:p w:rsidR="009F15FF" w:rsidRDefault="009D7092" w:rsidP="009D7092">
            <w:pPr>
              <w:jc w:val="both"/>
              <w:rPr>
                <w:rStyle w:val="Hypertextovodkaz"/>
              </w:rPr>
            </w:pPr>
            <w:r w:rsidRPr="00487289">
              <w:t xml:space="preserve">Krajcarová, J. (2013). Postavení současné výtvarné výchovy - výtvarné kurikulum Anglie = Contemporary art education - art curriculum of  England. </w:t>
            </w:r>
            <w:r w:rsidRPr="00487289">
              <w:rPr>
                <w:i/>
              </w:rPr>
              <w:t>Kreatívne vzdelávanie</w:t>
            </w:r>
            <w:r>
              <w:t xml:space="preserve">. [online] Zohor: Virvar, 63-69, Dostupné </w:t>
            </w:r>
            <w:r w:rsidRPr="00487289">
              <w:t xml:space="preserve">na: </w:t>
            </w:r>
            <w:hyperlink r:id="rId46" w:history="1">
              <w:r w:rsidRPr="006C7896">
                <w:rPr>
                  <w:rStyle w:val="Hypertextovodkaz"/>
                </w:rPr>
                <w:t>www.kreativnevzdelavanie.sk</w:t>
              </w:r>
            </w:hyperlink>
          </w:p>
          <w:p w:rsidR="003423DE" w:rsidRDefault="003423DE" w:rsidP="009D7092">
            <w:pPr>
              <w:jc w:val="both"/>
            </w:pPr>
          </w:p>
          <w:p w:rsidR="009D7092" w:rsidRPr="0040774B" w:rsidRDefault="009D7092" w:rsidP="009D7092">
            <w:pPr>
              <w:jc w:val="both"/>
            </w:pPr>
          </w:p>
        </w:tc>
      </w:tr>
      <w:tr w:rsidR="009F15FF" w:rsidRPr="0040774B" w:rsidTr="009F15FF">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9F15FF">
        <w:trPr>
          <w:trHeight w:val="328"/>
        </w:trPr>
        <w:tc>
          <w:tcPr>
            <w:tcW w:w="9893" w:type="dxa"/>
            <w:gridSpan w:val="11"/>
          </w:tcPr>
          <w:p w:rsidR="009F15FF" w:rsidRDefault="009F15FF" w:rsidP="009F15FF"/>
          <w:p w:rsidR="003423DE" w:rsidRDefault="003423DE" w:rsidP="009F15FF"/>
          <w:p w:rsidR="003423DE" w:rsidRPr="0040774B" w:rsidRDefault="003423DE" w:rsidP="009F15FF"/>
        </w:tc>
      </w:tr>
      <w:tr w:rsidR="009F15FF" w:rsidRPr="0040774B" w:rsidTr="009F15FF">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Jana Vašíková,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RDefault="009F15FF" w:rsidP="00B8153E">
      <w:pPr>
        <w:spacing w:after="160" w:line="259" w:lineRule="auto"/>
        <w:rPr>
          <w:b/>
        </w:rPr>
      </w:pPr>
    </w:p>
    <w:p w:rsidR="009F15FF" w:rsidRPr="0040774B" w:rsidRDefault="009F15FF" w:rsidP="00B8153E">
      <w:pPr>
        <w:spacing w:after="160" w:line="259" w:lineRule="auto"/>
        <w:rPr>
          <w:b/>
        </w:rPr>
      </w:pP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83"/>
        <w:gridCol w:w="829"/>
        <w:gridCol w:w="1721"/>
        <w:gridCol w:w="524"/>
        <w:gridCol w:w="468"/>
        <w:gridCol w:w="994"/>
        <w:gridCol w:w="709"/>
        <w:gridCol w:w="77"/>
        <w:gridCol w:w="632"/>
        <w:gridCol w:w="693"/>
        <w:gridCol w:w="694"/>
      </w:tblGrid>
      <w:tr w:rsidR="009F15FF" w:rsidRPr="0040774B" w:rsidTr="002C5D9E">
        <w:trPr>
          <w:jc w:val="center"/>
        </w:trPr>
        <w:tc>
          <w:tcPr>
            <w:tcW w:w="9624"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2C5D9E">
        <w:trPr>
          <w:jc w:val="center"/>
        </w:trPr>
        <w:tc>
          <w:tcPr>
            <w:tcW w:w="2283"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UTB ve Zlíně</w:t>
            </w:r>
          </w:p>
        </w:tc>
      </w:tr>
      <w:tr w:rsidR="009F15FF" w:rsidRPr="0040774B" w:rsidTr="002C5D9E">
        <w:trPr>
          <w:jc w:val="center"/>
        </w:trPr>
        <w:tc>
          <w:tcPr>
            <w:tcW w:w="2283"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Fakulta humanitních studií, Ústav školní pedagogiky</w:t>
            </w:r>
          </w:p>
        </w:tc>
      </w:tr>
      <w:tr w:rsidR="009F15FF" w:rsidRPr="0040774B" w:rsidTr="002C5D9E">
        <w:trPr>
          <w:jc w:val="center"/>
        </w:trPr>
        <w:tc>
          <w:tcPr>
            <w:tcW w:w="2283"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2C5D9E">
        <w:trPr>
          <w:trHeight w:val="207"/>
          <w:jc w:val="center"/>
        </w:trPr>
        <w:tc>
          <w:tcPr>
            <w:tcW w:w="2283"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r w:rsidRPr="0040774B">
              <w:t xml:space="preserve">Pavla </w:t>
            </w:r>
            <w:r w:rsidR="0086786F">
              <w:t>Tomancová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r w:rsidRPr="0040774B">
              <w:t xml:space="preserve">Mgr. </w:t>
            </w:r>
          </w:p>
        </w:tc>
      </w:tr>
      <w:tr w:rsidR="009F15FF" w:rsidRPr="0040774B" w:rsidTr="002C5D9E">
        <w:trPr>
          <w:jc w:val="center"/>
        </w:trPr>
        <w:tc>
          <w:tcPr>
            <w:tcW w:w="2283"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1986</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DPP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2 hod/ týden</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bud.</w:t>
            </w:r>
          </w:p>
        </w:tc>
      </w:tr>
      <w:tr w:rsidR="009F15FF" w:rsidRPr="0040774B" w:rsidTr="002C5D9E">
        <w:trPr>
          <w:jc w:val="center"/>
        </w:trPr>
        <w:tc>
          <w:tcPr>
            <w:tcW w:w="4833"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2 hod/ týden</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bud.</w:t>
            </w:r>
          </w:p>
        </w:tc>
      </w:tr>
      <w:tr w:rsidR="009F15FF" w:rsidRPr="0040774B" w:rsidTr="002C5D9E">
        <w:trPr>
          <w:jc w:val="center"/>
        </w:trPr>
        <w:tc>
          <w:tcPr>
            <w:tcW w:w="5825"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2C5D9E">
        <w:trPr>
          <w:jc w:val="center"/>
        </w:trPr>
        <w:tc>
          <w:tcPr>
            <w:tcW w:w="5825"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2C5D9E">
        <w:trPr>
          <w:jc w:val="center"/>
        </w:trPr>
        <w:tc>
          <w:tcPr>
            <w:tcW w:w="9624"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2C5D9E">
        <w:trPr>
          <w:trHeight w:val="195"/>
          <w:jc w:val="center"/>
        </w:trPr>
        <w:tc>
          <w:tcPr>
            <w:tcW w:w="9624" w:type="dxa"/>
            <w:gridSpan w:val="11"/>
            <w:tcBorders>
              <w:top w:val="nil"/>
            </w:tcBorders>
          </w:tcPr>
          <w:p w:rsidR="009F15FF" w:rsidRPr="0040774B" w:rsidRDefault="009F15FF" w:rsidP="009F15FF">
            <w:r w:rsidRPr="0040774B">
              <w:t>Psychologická propedeutika</w:t>
            </w:r>
            <w:r w:rsidR="00BA7094">
              <w:t xml:space="preserve"> (dále viz BIIa).</w:t>
            </w:r>
          </w:p>
        </w:tc>
      </w:tr>
      <w:tr w:rsidR="009F15FF" w:rsidRPr="0040774B" w:rsidTr="002C5D9E">
        <w:trPr>
          <w:jc w:val="center"/>
        </w:trPr>
        <w:tc>
          <w:tcPr>
            <w:tcW w:w="9624"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2C5D9E">
        <w:trPr>
          <w:trHeight w:val="1055"/>
          <w:jc w:val="center"/>
        </w:trPr>
        <w:tc>
          <w:tcPr>
            <w:tcW w:w="9624" w:type="dxa"/>
            <w:gridSpan w:val="11"/>
          </w:tcPr>
          <w:p w:rsidR="009F15FF" w:rsidRPr="0040774B" w:rsidRDefault="00693E55" w:rsidP="009F15FF">
            <w:r w:rsidRPr="0040774B">
              <w:t>2012,  FSS MU Brno, ukončený magisterský obor Psychologie – Mgr.</w:t>
            </w:r>
          </w:p>
          <w:p w:rsidR="009F15FF" w:rsidRPr="0040774B" w:rsidRDefault="009F15FF" w:rsidP="009F15FF">
            <w:pPr>
              <w:ind w:firstLine="72"/>
              <w:jc w:val="both"/>
            </w:pPr>
          </w:p>
        </w:tc>
      </w:tr>
      <w:tr w:rsidR="009F15FF" w:rsidRPr="0040774B" w:rsidTr="002C5D9E">
        <w:trPr>
          <w:jc w:val="center"/>
        </w:trPr>
        <w:tc>
          <w:tcPr>
            <w:tcW w:w="9624"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2C5D9E">
        <w:trPr>
          <w:trHeight w:val="1090"/>
          <w:jc w:val="center"/>
        </w:trPr>
        <w:tc>
          <w:tcPr>
            <w:tcW w:w="9624" w:type="dxa"/>
            <w:gridSpan w:val="11"/>
          </w:tcPr>
          <w:p w:rsidR="009F15FF" w:rsidRPr="0040774B" w:rsidRDefault="009F15FF" w:rsidP="009F15FF">
            <w:pPr>
              <w:jc w:val="both"/>
            </w:pPr>
            <w:r w:rsidRPr="0040774B">
              <w:t>2013 - 2016 psycholog Centrum poradenství pro rodinné a partnerské vztahy, p.o., Zlín</w:t>
            </w:r>
          </w:p>
          <w:p w:rsidR="009F15FF" w:rsidRPr="0040774B" w:rsidRDefault="009F15FF" w:rsidP="009F15FF">
            <w:pPr>
              <w:jc w:val="both"/>
            </w:pPr>
            <w:r w:rsidRPr="0040774B">
              <w:t>2013 - 2015 psycholog Centrum služeb postiženým Horizont, o.p.s., Kroměříž</w:t>
            </w:r>
          </w:p>
          <w:p w:rsidR="009F15FF" w:rsidRPr="0040774B" w:rsidRDefault="009F15FF" w:rsidP="009F15FF">
            <w:pPr>
              <w:jc w:val="both"/>
            </w:pPr>
            <w:r w:rsidRPr="0040774B">
              <w:t xml:space="preserve">2012 </w:t>
            </w:r>
            <w:r w:rsidR="006122CE">
              <w:t>–</w:t>
            </w:r>
            <w:r w:rsidRPr="0040774B">
              <w:t xml:space="preserve"> 2013</w:t>
            </w:r>
            <w:r w:rsidR="006122CE">
              <w:t xml:space="preserve"> </w:t>
            </w:r>
            <w:r w:rsidRPr="0040774B">
              <w:t>psycholog, odborný pracovník vzdělávání, lektor Marlin, s.r.o., Zlín</w:t>
            </w:r>
            <w:r w:rsidRPr="0040774B">
              <w:tab/>
            </w:r>
          </w:p>
          <w:p w:rsidR="009F15FF" w:rsidRPr="0040774B" w:rsidRDefault="009F15FF" w:rsidP="009F15FF">
            <w:r w:rsidRPr="0040774B">
              <w:t xml:space="preserve">2012 - 2014 </w:t>
            </w:r>
            <w:r w:rsidR="006122CE">
              <w:t xml:space="preserve"> </w:t>
            </w:r>
            <w:r w:rsidRPr="0040774B">
              <w:t xml:space="preserve">psycholog v oblasti náhradní rodinné péče (psychologické poradenství, organizace preventivních </w:t>
            </w:r>
            <w:r w:rsidRPr="0040774B">
              <w:br/>
              <w:t>a integračních programů pro děti z dětských domovů)</w:t>
            </w:r>
          </w:p>
          <w:p w:rsidR="009F15FF" w:rsidRPr="0040774B" w:rsidRDefault="009F15FF" w:rsidP="009F15FF">
            <w:pPr>
              <w:ind w:left="2880" w:hanging="2880"/>
              <w:jc w:val="both"/>
            </w:pPr>
            <w:r w:rsidRPr="0040774B">
              <w:t xml:space="preserve">2016 - dosud psycholog ZŠ Zlín, Křiby </w:t>
            </w:r>
          </w:p>
          <w:p w:rsidR="009F15FF" w:rsidRPr="0040774B" w:rsidRDefault="009F15FF" w:rsidP="009F15FF">
            <w:pPr>
              <w:ind w:left="2880" w:hanging="2880"/>
              <w:jc w:val="both"/>
            </w:pPr>
            <w:r w:rsidRPr="0040774B">
              <w:t>2017 - dosud psycholog Unie Kompas, (individuální a rodinné poradenství a terapie)</w:t>
            </w:r>
          </w:p>
          <w:p w:rsidR="009F15FF" w:rsidRPr="0040774B" w:rsidRDefault="009F15FF" w:rsidP="009F15FF">
            <w:pPr>
              <w:ind w:left="2880" w:hanging="2880"/>
              <w:jc w:val="both"/>
            </w:pPr>
          </w:p>
          <w:p w:rsidR="009F15FF" w:rsidRPr="0040774B" w:rsidRDefault="009F15FF" w:rsidP="009F15FF">
            <w:pPr>
              <w:pStyle w:val="Normlnweb"/>
              <w:spacing w:before="0" w:beforeAutospacing="0" w:after="0" w:afterAutospacing="0"/>
              <w:jc w:val="both"/>
              <w:rPr>
                <w:sz w:val="20"/>
                <w:szCs w:val="20"/>
              </w:rPr>
            </w:pPr>
          </w:p>
        </w:tc>
      </w:tr>
      <w:tr w:rsidR="009F15FF" w:rsidRPr="0040774B" w:rsidTr="002C5D9E">
        <w:trPr>
          <w:trHeight w:val="250"/>
          <w:jc w:val="center"/>
        </w:trPr>
        <w:tc>
          <w:tcPr>
            <w:tcW w:w="9624"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2C5D9E">
        <w:trPr>
          <w:trHeight w:val="491"/>
          <w:jc w:val="center"/>
        </w:trPr>
        <w:tc>
          <w:tcPr>
            <w:tcW w:w="9624" w:type="dxa"/>
            <w:gridSpan w:val="11"/>
          </w:tcPr>
          <w:p w:rsidR="009F15FF" w:rsidRPr="0040774B" w:rsidRDefault="009F15FF" w:rsidP="009F15FF">
            <w:pPr>
              <w:jc w:val="both"/>
            </w:pPr>
          </w:p>
        </w:tc>
      </w:tr>
      <w:tr w:rsidR="009F15FF" w:rsidRPr="0040774B" w:rsidTr="002C5D9E">
        <w:trPr>
          <w:jc w:val="center"/>
        </w:trPr>
        <w:tc>
          <w:tcPr>
            <w:tcW w:w="3112"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2C5D9E">
        <w:trPr>
          <w:jc w:val="center"/>
        </w:trPr>
        <w:tc>
          <w:tcPr>
            <w:tcW w:w="3112"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2C5D9E">
        <w:trPr>
          <w:trHeight w:val="70"/>
          <w:jc w:val="center"/>
        </w:trPr>
        <w:tc>
          <w:tcPr>
            <w:tcW w:w="3112"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2C5D9E">
        <w:trPr>
          <w:trHeight w:val="205"/>
          <w:jc w:val="center"/>
        </w:trPr>
        <w:tc>
          <w:tcPr>
            <w:tcW w:w="3112"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2C5D9E">
        <w:trPr>
          <w:jc w:val="center"/>
        </w:trPr>
        <w:tc>
          <w:tcPr>
            <w:tcW w:w="9624"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2C5D9E">
        <w:trPr>
          <w:trHeight w:val="70"/>
          <w:jc w:val="center"/>
        </w:trPr>
        <w:tc>
          <w:tcPr>
            <w:tcW w:w="9624" w:type="dxa"/>
            <w:gridSpan w:val="11"/>
          </w:tcPr>
          <w:p w:rsidR="009F15FF" w:rsidRPr="0040774B" w:rsidRDefault="009F15FF" w:rsidP="009F15FF">
            <w:pPr>
              <w:jc w:val="both"/>
            </w:pPr>
          </w:p>
        </w:tc>
      </w:tr>
      <w:tr w:rsidR="009F15FF" w:rsidRPr="0040774B" w:rsidTr="002C5D9E">
        <w:trPr>
          <w:trHeight w:val="218"/>
          <w:jc w:val="center"/>
        </w:trPr>
        <w:tc>
          <w:tcPr>
            <w:tcW w:w="9624"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2C5D9E">
        <w:trPr>
          <w:trHeight w:val="1469"/>
          <w:jc w:val="center"/>
        </w:trPr>
        <w:tc>
          <w:tcPr>
            <w:tcW w:w="9624" w:type="dxa"/>
            <w:gridSpan w:val="11"/>
          </w:tcPr>
          <w:p w:rsidR="009F15FF" w:rsidRPr="0040774B" w:rsidRDefault="009F15FF" w:rsidP="009F15FF">
            <w:pPr>
              <w:ind w:left="2880" w:hanging="2880"/>
              <w:jc w:val="both"/>
            </w:pPr>
            <w:r w:rsidRPr="0040774B">
              <w:t>2012 Indie University of Rajastan, Jaipur, Indie, Poradce pro studentské záležitosti</w:t>
            </w:r>
          </w:p>
          <w:p w:rsidR="009F15FF" w:rsidRPr="0040774B" w:rsidRDefault="009F15FF" w:rsidP="009F15FF">
            <w:pPr>
              <w:spacing w:after="240"/>
              <w:ind w:left="2880" w:hanging="2880"/>
              <w:jc w:val="both"/>
              <w:rPr>
                <w:rFonts w:ascii="Cambria" w:hAnsi="Cambria" w:cs="Arial"/>
                <w:b/>
                <w:color w:val="660033"/>
              </w:rPr>
            </w:pPr>
            <w:r w:rsidRPr="0040774B">
              <w:t>2010 Norsko University of Bergen, fakulta Psychologie, Studijní stáž</w:t>
            </w:r>
          </w:p>
          <w:p w:rsidR="009F15FF" w:rsidRPr="0040774B" w:rsidRDefault="009F15FF" w:rsidP="009F15FF"/>
        </w:tc>
      </w:tr>
      <w:tr w:rsidR="009F15FF" w:rsidRPr="0040774B" w:rsidTr="002C5D9E">
        <w:trPr>
          <w:trHeight w:val="555"/>
          <w:jc w:val="center"/>
        </w:trPr>
        <w:tc>
          <w:tcPr>
            <w:tcW w:w="2283"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 xml:space="preserve">Pavla </w:t>
            </w:r>
            <w:r w:rsidR="0086786F">
              <w:t>Tomancová</w:t>
            </w:r>
            <w:r>
              <w:t>,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RDefault="009F15FF" w:rsidP="00B8153E">
      <w:pPr>
        <w:spacing w:after="160" w:line="259" w:lineRule="auto"/>
        <w:rPr>
          <w:b/>
        </w:rPr>
      </w:pPr>
    </w:p>
    <w:p w:rsidR="009F15FF" w:rsidRDefault="009F15FF" w:rsidP="00B8153E">
      <w:pPr>
        <w:spacing w:after="160" w:line="259" w:lineRule="auto"/>
        <w:rPr>
          <w:b/>
        </w:rPr>
      </w:pPr>
    </w:p>
    <w:p w:rsidR="000262F1" w:rsidRPr="0040774B" w:rsidRDefault="000262F1" w:rsidP="00B8153E">
      <w:pPr>
        <w:spacing w:after="160" w:line="259" w:lineRule="auto"/>
        <w:rPr>
          <w:b/>
        </w:rPr>
      </w:pPr>
    </w:p>
    <w:p w:rsidR="009F15FF" w:rsidRPr="0040774B" w:rsidRDefault="009F15FF"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9F15FF">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Univerzita Tomáše Bati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Andrea Macková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1980</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student DSP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082020</w:t>
            </w:r>
          </w:p>
        </w:tc>
      </w:tr>
      <w:tr w:rsidR="009F15FF" w:rsidRPr="0040774B" w:rsidTr="009F15FF">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student DSP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082020</w:t>
            </w:r>
          </w:p>
        </w:tc>
      </w:tr>
      <w:tr w:rsidR="009F15FF" w:rsidRPr="0040774B" w:rsidTr="009F15FF">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470"/>
        </w:trPr>
        <w:tc>
          <w:tcPr>
            <w:tcW w:w="9893" w:type="dxa"/>
            <w:gridSpan w:val="11"/>
            <w:tcBorders>
              <w:top w:val="nil"/>
            </w:tcBorders>
          </w:tcPr>
          <w:p w:rsidR="009F15FF" w:rsidRPr="0040774B" w:rsidRDefault="009F15FF" w:rsidP="009F15FF">
            <w:pPr>
              <w:jc w:val="both"/>
            </w:pPr>
            <w:r w:rsidRPr="0040774B">
              <w:t>Anglický jazyk I, Anglický jazyk II (dále viz BIIa).</w:t>
            </w: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1055"/>
        </w:trPr>
        <w:tc>
          <w:tcPr>
            <w:tcW w:w="9893" w:type="dxa"/>
            <w:gridSpan w:val="11"/>
          </w:tcPr>
          <w:p w:rsidR="009F15FF" w:rsidRPr="0040774B" w:rsidRDefault="009F15FF" w:rsidP="009F15FF">
            <w:pPr>
              <w:pStyle w:val="Default"/>
              <w:jc w:val="both"/>
              <w:rPr>
                <w:sz w:val="20"/>
                <w:szCs w:val="20"/>
              </w:rPr>
            </w:pPr>
            <w:r w:rsidRPr="0040774B">
              <w:rPr>
                <w:sz w:val="20"/>
                <w:szCs w:val="20"/>
              </w:rPr>
              <w:t xml:space="preserve">2003 UP Olomouc, ukončené magisterské studium ve studijním oboru Učitelství biologie pro SŠ, Učitelství zeměpisu pro SŠ a Učitelství ochrany ŽP pro SŠ - Mgr. </w:t>
            </w:r>
          </w:p>
          <w:p w:rsidR="009F15FF" w:rsidRPr="0040774B" w:rsidRDefault="009F15FF" w:rsidP="009F15FF">
            <w:pPr>
              <w:pStyle w:val="Default"/>
              <w:jc w:val="both"/>
              <w:rPr>
                <w:sz w:val="20"/>
                <w:szCs w:val="20"/>
              </w:rPr>
            </w:pPr>
            <w:r w:rsidRPr="0040774B">
              <w:rPr>
                <w:sz w:val="20"/>
                <w:szCs w:val="20"/>
              </w:rPr>
              <w:t>2009 OU Ostrava, rozšiřující studium anglického jazyka a literatury pro SŠ</w:t>
            </w:r>
          </w:p>
          <w:p w:rsidR="009F15FF" w:rsidRPr="0040774B" w:rsidRDefault="009F15FF" w:rsidP="009F15FF">
            <w:pPr>
              <w:pStyle w:val="Default"/>
              <w:jc w:val="both"/>
              <w:rPr>
                <w:sz w:val="20"/>
                <w:szCs w:val="20"/>
              </w:rPr>
            </w:pPr>
          </w:p>
          <w:p w:rsidR="009F15FF" w:rsidRPr="0040774B" w:rsidRDefault="009F15FF" w:rsidP="009F15FF">
            <w:pPr>
              <w:pStyle w:val="Default"/>
              <w:jc w:val="both"/>
              <w:rPr>
                <w:sz w:val="20"/>
                <w:szCs w:val="20"/>
              </w:rPr>
            </w:pPr>
            <w:r w:rsidRPr="0040774B">
              <w:rPr>
                <w:sz w:val="20"/>
                <w:szCs w:val="20"/>
              </w:rPr>
              <w:t>od 2017 doktorské studium v oboru Pedagogika na FHS UTB ve Zlíně</w:t>
            </w:r>
          </w:p>
          <w:p w:rsidR="009F15FF" w:rsidRPr="0040774B" w:rsidRDefault="009F15FF" w:rsidP="009F15FF">
            <w:pPr>
              <w:pStyle w:val="Default"/>
              <w:jc w:val="both"/>
              <w:rPr>
                <w:sz w:val="20"/>
                <w:szCs w:val="20"/>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1090"/>
        </w:trPr>
        <w:tc>
          <w:tcPr>
            <w:tcW w:w="9893" w:type="dxa"/>
            <w:gridSpan w:val="11"/>
          </w:tcPr>
          <w:p w:rsidR="009F15FF" w:rsidRPr="0040774B" w:rsidRDefault="009F15FF" w:rsidP="009F15FF">
            <w:pPr>
              <w:pStyle w:val="Normlnweb"/>
              <w:spacing w:before="0" w:beforeAutospacing="0" w:after="0" w:afterAutospacing="0"/>
              <w:jc w:val="both"/>
              <w:rPr>
                <w:sz w:val="20"/>
                <w:szCs w:val="20"/>
              </w:rPr>
            </w:pPr>
            <w:r w:rsidRPr="0040774B">
              <w:rPr>
                <w:sz w:val="20"/>
                <w:szCs w:val="20"/>
              </w:rPr>
              <w:t>2003 – 2007 ZŠ, Újezd u Valašských Klobouk, výuka předmětů zeměpis, přírodopis, anglický jazyk</w:t>
            </w:r>
          </w:p>
          <w:p w:rsidR="009F15FF" w:rsidRPr="0040774B" w:rsidRDefault="009F15FF" w:rsidP="009F15FF">
            <w:pPr>
              <w:pStyle w:val="Normlnweb"/>
              <w:spacing w:before="0" w:beforeAutospacing="0" w:after="0" w:afterAutospacing="0"/>
              <w:jc w:val="both"/>
              <w:rPr>
                <w:sz w:val="20"/>
                <w:szCs w:val="20"/>
              </w:rPr>
            </w:pPr>
            <w:r w:rsidRPr="0040774B">
              <w:rPr>
                <w:sz w:val="20"/>
                <w:szCs w:val="20"/>
              </w:rPr>
              <w:t>2007 dosud – Gymnázium Valašské Klobouky, výuka předmětů anglický jazyk, biologie, zeměpis</w:t>
            </w:r>
          </w:p>
        </w:tc>
      </w:tr>
      <w:tr w:rsidR="009F15FF" w:rsidRPr="0040774B" w:rsidTr="009F15FF">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491"/>
        </w:trPr>
        <w:tc>
          <w:tcPr>
            <w:tcW w:w="9893" w:type="dxa"/>
            <w:gridSpan w:val="11"/>
          </w:tcPr>
          <w:p w:rsidR="009F15FF" w:rsidRPr="0040774B" w:rsidRDefault="009F15FF" w:rsidP="009F15FF">
            <w:pPr>
              <w:jc w:val="both"/>
            </w:pPr>
          </w:p>
        </w:tc>
      </w:tr>
      <w:tr w:rsidR="009F15FF" w:rsidRPr="0040774B" w:rsidTr="009F15FF">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9F15FF">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70"/>
        </w:trPr>
        <w:tc>
          <w:tcPr>
            <w:tcW w:w="9893" w:type="dxa"/>
            <w:gridSpan w:val="11"/>
          </w:tcPr>
          <w:p w:rsidR="009F15FF" w:rsidRDefault="009F15FF" w:rsidP="009F15FF">
            <w:pPr>
              <w:jc w:val="both"/>
            </w:pPr>
            <w:r w:rsidRPr="0040774B">
              <w:t>Macková A. (2018). Vnímaná zdatnost učitele anglického jazyka – přehled problematiky</w:t>
            </w:r>
            <w:r w:rsidRPr="0040774B">
              <w:rPr>
                <w:i/>
              </w:rPr>
              <w:t>. E-pedagogium</w:t>
            </w:r>
            <w:r w:rsidRPr="0040774B">
              <w:t>, v recenzním řízení.</w:t>
            </w:r>
          </w:p>
          <w:p w:rsidR="003423DE" w:rsidRDefault="003423DE" w:rsidP="009F15FF">
            <w:pPr>
              <w:jc w:val="both"/>
            </w:pPr>
          </w:p>
          <w:p w:rsidR="003423DE" w:rsidRDefault="003423DE" w:rsidP="009F15FF">
            <w:pPr>
              <w:jc w:val="both"/>
            </w:pPr>
          </w:p>
          <w:p w:rsidR="003423DE" w:rsidRPr="0040774B" w:rsidRDefault="003423DE" w:rsidP="009F15FF">
            <w:pPr>
              <w:jc w:val="both"/>
            </w:pPr>
          </w:p>
        </w:tc>
      </w:tr>
      <w:tr w:rsidR="009F15FF" w:rsidRPr="0040774B" w:rsidTr="009F15FF">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9F15FF">
        <w:trPr>
          <w:trHeight w:val="328"/>
        </w:trPr>
        <w:tc>
          <w:tcPr>
            <w:tcW w:w="9893" w:type="dxa"/>
            <w:gridSpan w:val="11"/>
          </w:tcPr>
          <w:p w:rsidR="009F15FF" w:rsidRDefault="009F15FF" w:rsidP="009F15FF"/>
          <w:p w:rsidR="003423DE" w:rsidRDefault="003423DE" w:rsidP="009F15FF"/>
          <w:p w:rsidR="003423DE" w:rsidRDefault="003423DE" w:rsidP="009F15FF"/>
          <w:p w:rsidR="003423DE" w:rsidRDefault="003423DE" w:rsidP="009F15FF"/>
          <w:p w:rsidR="003423DE" w:rsidRPr="0040774B" w:rsidRDefault="003423DE" w:rsidP="009F15FF"/>
        </w:tc>
      </w:tr>
      <w:tr w:rsidR="009F15FF" w:rsidRPr="0040774B" w:rsidTr="009F15FF">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Andrea Macková,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RDefault="009F15FF" w:rsidP="00B8153E">
      <w:pPr>
        <w:spacing w:after="160" w:line="259" w:lineRule="auto"/>
        <w:rPr>
          <w:b/>
        </w:rPr>
      </w:pPr>
    </w:p>
    <w:p w:rsidR="009F15FF" w:rsidRPr="0040774B" w:rsidRDefault="009F15FF" w:rsidP="00B8153E">
      <w:pPr>
        <w:spacing w:after="160" w:line="259" w:lineRule="auto"/>
        <w:rPr>
          <w:b/>
        </w:rPr>
      </w:pPr>
    </w:p>
    <w:p w:rsidR="009F15FF" w:rsidRDefault="009F15FF" w:rsidP="00B8153E">
      <w:pPr>
        <w:spacing w:after="160" w:line="259" w:lineRule="auto"/>
        <w:rPr>
          <w:b/>
        </w:rPr>
      </w:pPr>
    </w:p>
    <w:p w:rsidR="00FD292D" w:rsidRPr="0040774B" w:rsidRDefault="00FD292D" w:rsidP="00B8153E">
      <w:pPr>
        <w:spacing w:after="160" w:line="259" w:lineRule="auto"/>
        <w:rPr>
          <w:b/>
        </w:rPr>
      </w:pPr>
    </w:p>
    <w:p w:rsidR="009F15FF" w:rsidRPr="0040774B" w:rsidRDefault="009F15FF"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518"/>
        <w:gridCol w:w="829"/>
        <w:gridCol w:w="1721"/>
        <w:gridCol w:w="524"/>
        <w:gridCol w:w="753"/>
        <w:gridCol w:w="709"/>
        <w:gridCol w:w="709"/>
        <w:gridCol w:w="77"/>
        <w:gridCol w:w="632"/>
        <w:gridCol w:w="693"/>
        <w:gridCol w:w="694"/>
      </w:tblGrid>
      <w:tr w:rsidR="006122CE" w:rsidRPr="00487289" w:rsidTr="006122CE">
        <w:tc>
          <w:tcPr>
            <w:tcW w:w="9893" w:type="dxa"/>
            <w:gridSpan w:val="12"/>
            <w:tcBorders>
              <w:top w:val="single" w:sz="4" w:space="0" w:color="auto"/>
              <w:left w:val="single" w:sz="4" w:space="0" w:color="auto"/>
              <w:bottom w:val="double" w:sz="4" w:space="0" w:color="auto"/>
              <w:right w:val="single" w:sz="4" w:space="0" w:color="auto"/>
            </w:tcBorders>
            <w:shd w:val="clear" w:color="auto" w:fill="BDD6EE"/>
          </w:tcPr>
          <w:p w:rsidR="006122CE" w:rsidRPr="00487289" w:rsidRDefault="006122CE" w:rsidP="00013232">
            <w:pPr>
              <w:jc w:val="both"/>
              <w:rPr>
                <w:b/>
                <w:sz w:val="28"/>
              </w:rPr>
            </w:pPr>
            <w:r w:rsidRPr="00487289">
              <w:rPr>
                <w:b/>
                <w:sz w:val="28"/>
              </w:rPr>
              <w:t>C-I – Personální zabezpečení</w:t>
            </w:r>
          </w:p>
        </w:tc>
      </w:tr>
      <w:tr w:rsidR="006122CE" w:rsidRPr="00487289" w:rsidTr="006122CE">
        <w:trPr>
          <w:gridBefore w:val="1"/>
          <w:wBefore w:w="34" w:type="dxa"/>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Univerzita Tomáše Bati ve Zlíně</w:t>
            </w:r>
          </w:p>
        </w:tc>
      </w:tr>
      <w:tr w:rsidR="006122CE" w:rsidRPr="00487289" w:rsidTr="006122CE">
        <w:trPr>
          <w:gridBefore w:val="1"/>
          <w:wBefore w:w="34" w:type="dxa"/>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Fakulta humanitních studií</w:t>
            </w:r>
          </w:p>
        </w:tc>
      </w:tr>
      <w:tr w:rsidR="006122CE" w:rsidRPr="00487289" w:rsidTr="006122CE">
        <w:trPr>
          <w:gridBefore w:val="1"/>
          <w:wBefore w:w="34" w:type="dxa"/>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Předškolní pedagogika</w:t>
            </w:r>
          </w:p>
        </w:tc>
      </w:tr>
      <w:tr w:rsidR="006122CE" w:rsidRPr="00487289" w:rsidTr="006122CE">
        <w:trPr>
          <w:gridBefore w:val="1"/>
          <w:wBefore w:w="34" w:type="dxa"/>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Hana Navrátilová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Mgr.</w:t>
            </w:r>
          </w:p>
        </w:tc>
      </w:tr>
      <w:tr w:rsidR="006122CE" w:rsidRPr="00487289" w:rsidTr="006122CE">
        <w:trPr>
          <w:gridBefore w:val="1"/>
          <w:wBefore w:w="34" w:type="dxa"/>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Rok narození</w:t>
            </w:r>
          </w:p>
        </w:tc>
        <w:tc>
          <w:tcPr>
            <w:tcW w:w="829" w:type="dxa"/>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pp</w:t>
            </w:r>
            <w:r>
              <w: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rozsah</w:t>
            </w:r>
          </w:p>
        </w:tc>
        <w:tc>
          <w:tcPr>
            <w:tcW w:w="709" w:type="dxa"/>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40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rsidR="006122CE" w:rsidRDefault="006122CE" w:rsidP="00013232">
            <w:pPr>
              <w:jc w:val="both"/>
              <w:rPr>
                <w:ins w:id="749" w:author="§.opiékoiíkkoíikoíi" w:date="2018-05-25T22:15:00Z"/>
              </w:rPr>
            </w:pPr>
            <w:r w:rsidRPr="00487289">
              <w:t>022019</w:t>
            </w:r>
          </w:p>
          <w:p w:rsidR="007E2171" w:rsidRPr="00487289" w:rsidRDefault="007E2171" w:rsidP="00013232">
            <w:pPr>
              <w:jc w:val="both"/>
            </w:pPr>
            <w:ins w:id="750" w:author="§.opiékoiíkkoíikoíi" w:date="2018-05-25T22:15:00Z">
              <w:r w:rsidRPr="00610E26">
                <w:rPr>
                  <w:sz w:val="18"/>
                </w:rPr>
                <w:t>předpokládá se další spolupráce</w:t>
              </w:r>
            </w:ins>
          </w:p>
        </w:tc>
      </w:tr>
      <w:tr w:rsidR="006122CE" w:rsidRPr="00487289" w:rsidTr="006122CE">
        <w:trPr>
          <w:gridBefore w:val="1"/>
          <w:wBefore w:w="34" w:type="dxa"/>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pp</w:t>
            </w:r>
            <w:r>
              <w: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rozsah</w:t>
            </w:r>
          </w:p>
        </w:tc>
        <w:tc>
          <w:tcPr>
            <w:tcW w:w="709" w:type="dxa"/>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40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022019</w:t>
            </w:r>
          </w:p>
        </w:tc>
      </w:tr>
      <w:tr w:rsidR="006122CE" w:rsidRPr="00487289" w:rsidTr="006122CE">
        <w:trPr>
          <w:gridBefore w:val="1"/>
          <w:wBefore w:w="34" w:type="dxa"/>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rozsah</w:t>
            </w:r>
          </w:p>
        </w:tc>
      </w:tr>
      <w:tr w:rsidR="006122CE" w:rsidRPr="00487289" w:rsidTr="006122CE">
        <w:trPr>
          <w:gridBefore w:val="1"/>
          <w:wBefore w:w="34" w:type="dxa"/>
        </w:trPr>
        <w:tc>
          <w:tcPr>
            <w:tcW w:w="6345" w:type="dxa"/>
            <w:gridSpan w:val="5"/>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nejsou</w:t>
            </w:r>
          </w:p>
        </w:tc>
        <w:tc>
          <w:tcPr>
            <w:tcW w:w="1418"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p>
        </w:tc>
        <w:tc>
          <w:tcPr>
            <w:tcW w:w="2096" w:type="dxa"/>
            <w:gridSpan w:val="4"/>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p>
        </w:tc>
      </w:tr>
      <w:tr w:rsidR="006122CE" w:rsidRPr="00487289" w:rsidTr="006122CE">
        <w:trPr>
          <w:gridBefore w:val="1"/>
          <w:wBefore w:w="34" w:type="dxa"/>
          <w:trHeight w:val="423"/>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Předměty příslušného studijního programu a způsob zapojení do jejich výuky, příp. další zapojení do uskutečňování studijního programu</w:t>
            </w:r>
          </w:p>
        </w:tc>
      </w:tr>
      <w:tr w:rsidR="006122CE" w:rsidRPr="00487289" w:rsidTr="006122CE">
        <w:trPr>
          <w:gridBefore w:val="1"/>
          <w:wBefore w:w="34" w:type="dxa"/>
          <w:trHeight w:val="777"/>
        </w:trPr>
        <w:tc>
          <w:tcPr>
            <w:tcW w:w="9859" w:type="dxa"/>
            <w:gridSpan w:val="11"/>
            <w:tcBorders>
              <w:top w:val="nil"/>
              <w:left w:val="single" w:sz="4" w:space="0" w:color="auto"/>
              <w:bottom w:val="single" w:sz="4" w:space="0" w:color="auto"/>
              <w:right w:val="single" w:sz="4" w:space="0" w:color="auto"/>
            </w:tcBorders>
          </w:tcPr>
          <w:p w:rsidR="006122CE" w:rsidRPr="00487289" w:rsidRDefault="006122CE" w:rsidP="00013232">
            <w:r w:rsidRPr="00487289">
              <w:t>Pedagogická propedeutika, Sociálně-pedagogický výcvik, Didaktika mateřské školy, Pedagogická komunikace v MŠ, Literatura pro děti</w:t>
            </w:r>
            <w:r>
              <w:t xml:space="preserve">, Praktikum k podpoře sociálních kompetencí, Výběrový cizí jazyk I a II </w:t>
            </w:r>
            <w:r w:rsidRPr="00487289">
              <w:t>(dále viz BIIa).</w:t>
            </w:r>
          </w:p>
        </w:tc>
      </w:tr>
      <w:tr w:rsidR="006122CE" w:rsidRPr="00487289" w:rsidTr="006122CE">
        <w:trPr>
          <w:gridBefore w:val="1"/>
          <w:wBefore w:w="34" w:type="dxa"/>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 xml:space="preserve">Údaje o vzdělání na VŠ </w:t>
            </w:r>
          </w:p>
        </w:tc>
      </w:tr>
      <w:tr w:rsidR="006122CE" w:rsidRPr="00487289" w:rsidTr="006122CE">
        <w:trPr>
          <w:gridBefore w:val="1"/>
          <w:wBefore w:w="34" w:type="dxa"/>
          <w:trHeight w:val="877"/>
        </w:trPr>
        <w:tc>
          <w:tcPr>
            <w:tcW w:w="9859" w:type="dxa"/>
            <w:gridSpan w:val="11"/>
            <w:tcBorders>
              <w:top w:val="single" w:sz="4" w:space="0" w:color="auto"/>
              <w:left w:val="single" w:sz="4" w:space="0" w:color="auto"/>
              <w:bottom w:val="single" w:sz="4" w:space="0" w:color="auto"/>
              <w:right w:val="single" w:sz="4" w:space="0" w:color="auto"/>
            </w:tcBorders>
          </w:tcPr>
          <w:p w:rsidR="006122CE" w:rsidRPr="00487289" w:rsidRDefault="006122CE" w:rsidP="00013232">
            <w:pPr>
              <w:ind w:left="-2"/>
              <w:jc w:val="both"/>
            </w:pPr>
            <w:r w:rsidRPr="00487289">
              <w:t>2003 PdF UK Praha, ukončené magisterské studium učitelství, obor český jazyk a literatura – francouzský jazyk a literatura – Mgr.</w:t>
            </w:r>
          </w:p>
          <w:p w:rsidR="006122CE" w:rsidRPr="00487289" w:rsidRDefault="006122CE" w:rsidP="00013232">
            <w:pPr>
              <w:jc w:val="both"/>
            </w:pPr>
            <w:r w:rsidRPr="00487289">
              <w:t>od 2013 studium na FF MU Brno v doktorském studijním programu Pedagogika</w:t>
            </w:r>
            <w:r>
              <w:t>, odevzdána dizertační práce</w:t>
            </w:r>
          </w:p>
        </w:tc>
      </w:tr>
      <w:tr w:rsidR="006122CE" w:rsidRPr="00487289" w:rsidTr="006122CE">
        <w:trPr>
          <w:gridBefore w:val="1"/>
          <w:wBefore w:w="34" w:type="dxa"/>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Údaje o odborném působení od absolvování VŠ</w:t>
            </w:r>
          </w:p>
        </w:tc>
      </w:tr>
      <w:tr w:rsidR="006122CE" w:rsidRPr="00487289" w:rsidTr="006122CE">
        <w:trPr>
          <w:gridBefore w:val="1"/>
          <w:wBefore w:w="34" w:type="dxa"/>
          <w:trHeight w:val="995"/>
        </w:trPr>
        <w:tc>
          <w:tcPr>
            <w:tcW w:w="9859" w:type="dxa"/>
            <w:gridSpan w:val="11"/>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2002 – 2003 ZŠ Brno, učitel na 2. stupni, výuka předmětů český jazyk a francouzský jazyk</w:t>
            </w:r>
          </w:p>
          <w:p w:rsidR="006122CE" w:rsidRPr="00487289" w:rsidRDefault="006122CE" w:rsidP="00013232">
            <w:pPr>
              <w:jc w:val="both"/>
            </w:pPr>
            <w:r w:rsidRPr="00487289">
              <w:t>2003 – 2008 Brno, Kunovice, soukromý sektor</w:t>
            </w:r>
          </w:p>
          <w:p w:rsidR="006122CE" w:rsidRPr="00487289" w:rsidRDefault="006122CE" w:rsidP="00013232">
            <w:pPr>
              <w:jc w:val="both"/>
            </w:pPr>
            <w:r w:rsidRPr="00487289">
              <w:t>2010 – 2012 FAI UTB, externí lektor, výuka předmětů Sociální komunikace, Pedagogická evaluace</w:t>
            </w:r>
          </w:p>
          <w:p w:rsidR="006122CE" w:rsidRPr="00487289" w:rsidRDefault="006122CE" w:rsidP="00013232">
            <w:pPr>
              <w:jc w:val="both"/>
            </w:pPr>
            <w:r w:rsidRPr="00487289">
              <w:t>2013 – dosud FHS UTB ve Zlíně, asistent</w:t>
            </w:r>
          </w:p>
        </w:tc>
      </w:tr>
      <w:tr w:rsidR="006122CE" w:rsidRPr="00487289" w:rsidTr="006122CE">
        <w:trPr>
          <w:gridBefore w:val="1"/>
          <w:wBefore w:w="34" w:type="dxa"/>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 xml:space="preserve">Zkušenosti s vedením </w:t>
            </w:r>
            <w:r>
              <w:rPr>
                <w:b/>
              </w:rPr>
              <w:t>kvalifikačních</w:t>
            </w:r>
            <w:r w:rsidRPr="00487289">
              <w:rPr>
                <w:b/>
              </w:rPr>
              <w:t xml:space="preserve"> a </w:t>
            </w:r>
            <w:r>
              <w:rPr>
                <w:b/>
              </w:rPr>
              <w:t>rigorózních</w:t>
            </w:r>
            <w:r w:rsidRPr="00487289">
              <w:rPr>
                <w:b/>
              </w:rPr>
              <w:t xml:space="preserve"> prací</w:t>
            </w:r>
          </w:p>
        </w:tc>
      </w:tr>
      <w:tr w:rsidR="006122CE" w:rsidRPr="00487289" w:rsidTr="006122CE">
        <w:trPr>
          <w:gridBefore w:val="1"/>
          <w:wBefore w:w="34" w:type="dxa"/>
          <w:trHeight w:val="424"/>
        </w:trPr>
        <w:tc>
          <w:tcPr>
            <w:tcW w:w="9859" w:type="dxa"/>
            <w:gridSpan w:val="11"/>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t>Obhájených cca 30 bakalářských prací. Aktuálně vedení 7 bakalářských prací.</w:t>
            </w:r>
          </w:p>
        </w:tc>
      </w:tr>
      <w:tr w:rsidR="006122CE" w:rsidRPr="00487289" w:rsidTr="006122CE">
        <w:trPr>
          <w:gridBefore w:val="1"/>
          <w:wBefore w:w="34" w:type="dxa"/>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6122CE" w:rsidRPr="00487289" w:rsidRDefault="006122CE" w:rsidP="00013232">
            <w:pPr>
              <w:jc w:val="both"/>
            </w:pPr>
            <w:r w:rsidRPr="00487289">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Ohlasy publikací</w:t>
            </w:r>
          </w:p>
        </w:tc>
      </w:tr>
      <w:tr w:rsidR="006122CE" w:rsidRPr="00487289" w:rsidTr="006122CE">
        <w:trPr>
          <w:gridBefore w:val="1"/>
          <w:wBefore w:w="34" w:type="dxa"/>
          <w:cantSplit/>
        </w:trPr>
        <w:tc>
          <w:tcPr>
            <w:tcW w:w="3347"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p>
        </w:tc>
        <w:tc>
          <w:tcPr>
            <w:tcW w:w="2248" w:type="dxa"/>
            <w:gridSpan w:val="4"/>
            <w:tcBorders>
              <w:top w:val="single" w:sz="4" w:space="0" w:color="auto"/>
              <w:left w:val="single" w:sz="4" w:space="0" w:color="auto"/>
              <w:bottom w:val="single" w:sz="4" w:space="0" w:color="auto"/>
              <w:right w:val="single" w:sz="12" w:space="0" w:color="auto"/>
            </w:tcBorders>
          </w:tcPr>
          <w:p w:rsidR="006122CE" w:rsidRPr="00487289" w:rsidRDefault="006122CE" w:rsidP="00013232">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sz w:val="18"/>
              </w:rPr>
            </w:pPr>
            <w:r w:rsidRPr="00487289">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sz w:val="18"/>
              </w:rPr>
              <w:t>ostatní</w:t>
            </w:r>
          </w:p>
        </w:tc>
      </w:tr>
      <w:tr w:rsidR="006122CE" w:rsidRPr="00487289" w:rsidTr="006122CE">
        <w:trPr>
          <w:gridBefore w:val="1"/>
          <w:wBefore w:w="34" w:type="dxa"/>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pPr>
            <w:r w:rsidRPr="00487289">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6122CE" w:rsidRPr="00487289" w:rsidRDefault="006122CE" w:rsidP="00013232">
            <w:pPr>
              <w:jc w:val="both"/>
            </w:pPr>
            <w:r w:rsidRPr="00487289">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rsidR="006122CE" w:rsidRPr="00487289" w:rsidRDefault="006122CE" w:rsidP="00013232">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1</w:t>
            </w:r>
          </w:p>
        </w:tc>
      </w:tr>
      <w:tr w:rsidR="006122CE" w:rsidRPr="00487289" w:rsidTr="006122CE">
        <w:trPr>
          <w:gridBefore w:val="1"/>
          <w:wBefore w:w="34" w:type="dxa"/>
          <w:trHeight w:val="205"/>
        </w:trPr>
        <w:tc>
          <w:tcPr>
            <w:tcW w:w="3347"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p>
        </w:tc>
        <w:tc>
          <w:tcPr>
            <w:tcW w:w="2248" w:type="dxa"/>
            <w:gridSpan w:val="4"/>
            <w:tcBorders>
              <w:top w:val="single" w:sz="4" w:space="0" w:color="auto"/>
              <w:left w:val="single" w:sz="4" w:space="0" w:color="auto"/>
              <w:bottom w:val="single" w:sz="4" w:space="0" w:color="auto"/>
              <w:right w:val="single" w:sz="12" w:space="0" w:color="auto"/>
            </w:tcBorders>
          </w:tcPr>
          <w:p w:rsidR="006122CE" w:rsidRPr="00487289" w:rsidRDefault="006122CE" w:rsidP="00013232">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6122CE" w:rsidRPr="00487289" w:rsidRDefault="006122CE" w:rsidP="00013232">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6122CE" w:rsidRPr="00487289" w:rsidRDefault="006122CE" w:rsidP="00013232">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6122CE" w:rsidRPr="00487289" w:rsidRDefault="006122CE" w:rsidP="00013232">
            <w:pPr>
              <w:rPr>
                <w:b/>
              </w:rPr>
            </w:pPr>
          </w:p>
        </w:tc>
      </w:tr>
      <w:tr w:rsidR="006122CE" w:rsidRPr="00487289" w:rsidTr="006122CE">
        <w:trPr>
          <w:gridBefore w:val="1"/>
          <w:wBefore w:w="34" w:type="dxa"/>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6122CE" w:rsidRPr="00487289" w:rsidRDefault="006122CE" w:rsidP="00013232">
            <w:pPr>
              <w:jc w:val="both"/>
              <w:rPr>
                <w:b/>
              </w:rPr>
            </w:pPr>
            <w:r w:rsidRPr="00487289">
              <w:rPr>
                <w:b/>
              </w:rPr>
              <w:t xml:space="preserve">Přehled o nejvýznamnější publikační a další tvůrčí činnosti nebo další profesní činnosti u odborníků z praxe vztahující se k zabezpečovaným předmětům </w:t>
            </w:r>
          </w:p>
        </w:tc>
      </w:tr>
      <w:tr w:rsidR="006122CE" w:rsidRPr="00487289" w:rsidTr="006122CE">
        <w:trPr>
          <w:gridBefore w:val="1"/>
          <w:wBefore w:w="34" w:type="dxa"/>
          <w:trHeight w:val="2347"/>
        </w:trPr>
        <w:tc>
          <w:tcPr>
            <w:tcW w:w="9859" w:type="dxa"/>
            <w:gridSpan w:val="11"/>
            <w:tcBorders>
              <w:top w:val="single" w:sz="4" w:space="0" w:color="auto"/>
              <w:left w:val="single" w:sz="4" w:space="0" w:color="auto"/>
              <w:bottom w:val="single" w:sz="4" w:space="0" w:color="auto"/>
              <w:right w:val="single" w:sz="4" w:space="0" w:color="auto"/>
            </w:tcBorders>
          </w:tcPr>
          <w:p w:rsidR="006122CE" w:rsidRPr="00487289" w:rsidRDefault="006122CE" w:rsidP="00013232">
            <w:pPr>
              <w:jc w:val="both"/>
            </w:pPr>
            <w:r w:rsidRPr="00487289">
              <w:t xml:space="preserve">Navrátilová, H. (2017). Children´s Initiations in Communication with Preschool Teachers. </w:t>
            </w:r>
            <w:r w:rsidRPr="00487289">
              <w:rPr>
                <w:i/>
              </w:rPr>
              <w:t>Acta Educationis Generalis</w:t>
            </w:r>
            <w:r>
              <w:t xml:space="preserve">, </w:t>
            </w:r>
            <w:r w:rsidRPr="00CC354B">
              <w:rPr>
                <w:i/>
              </w:rPr>
              <w:t>7</w:t>
            </w:r>
            <w:r>
              <w:t xml:space="preserve">(2), </w:t>
            </w:r>
            <w:r w:rsidRPr="00487289">
              <w:t>42 – 55.</w:t>
            </w:r>
          </w:p>
          <w:p w:rsidR="006122CE" w:rsidRPr="00487289" w:rsidRDefault="006122CE" w:rsidP="00013232">
            <w:pPr>
              <w:jc w:val="both"/>
            </w:pPr>
            <w:r w:rsidRPr="00487289">
              <w:t xml:space="preserve">Navrátilová, H., &amp; Petrů Puhrová, B. (2017). From the Theory of Play into the Practice in Kindergarten: Verification of the Original Didactic Toys for Preschool Children. </w:t>
            </w:r>
            <w:r w:rsidRPr="00487289">
              <w:rPr>
                <w:i/>
              </w:rPr>
              <w:t>Acta Educationis Generalis</w:t>
            </w:r>
            <w:r w:rsidRPr="00487289">
              <w:t xml:space="preserve">, </w:t>
            </w:r>
            <w:r w:rsidR="006567E9">
              <w:t>7</w:t>
            </w:r>
            <w:r w:rsidR="00AA28EC" w:rsidRPr="006136F3">
              <w:rPr>
                <w:i/>
              </w:rPr>
              <w:t>(3)</w:t>
            </w:r>
            <w:r w:rsidR="006567E9">
              <w:t xml:space="preserve">, 25-44. </w:t>
            </w:r>
          </w:p>
          <w:p w:rsidR="006122CE" w:rsidRDefault="006122CE" w:rsidP="00013232">
            <w:pPr>
              <w:jc w:val="both"/>
            </w:pPr>
            <w:r w:rsidRPr="00487289">
              <w:t>Navrátilová, H., &amp; Petrů Puhrová, B. (201</w:t>
            </w:r>
            <w:ins w:id="751" w:author="§.opiékoiíkkoíikoíi" w:date="2018-05-29T22:04:00Z">
              <w:r w:rsidR="00377E37">
                <w:t>8</w:t>
              </w:r>
            </w:ins>
            <w:del w:id="752" w:author="§.opiékoiíkkoíikoíi" w:date="2018-05-29T22:04:00Z">
              <w:r w:rsidRPr="00487289" w:rsidDel="00377E37">
                <w:delText>7</w:delText>
              </w:r>
            </w:del>
            <w:r w:rsidRPr="00487289">
              <w:t xml:space="preserve">). </w:t>
            </w:r>
            <w:r w:rsidRPr="00487289">
              <w:rPr>
                <w:i/>
              </w:rPr>
              <w:t>Máme hračku, tak co s ní? Od teorie k verifikaci v mateřské škole</w:t>
            </w:r>
            <w:r w:rsidRPr="00487289">
              <w:t>. Zlín: Univerzita Tomáše Bati ve Zlíně, v tisku.</w:t>
            </w:r>
          </w:p>
          <w:p w:rsidR="006122CE" w:rsidRPr="00487289" w:rsidRDefault="006122CE" w:rsidP="00013232">
            <w:pPr>
              <w:jc w:val="both"/>
            </w:pPr>
            <w:r w:rsidRPr="00487289">
              <w:t xml:space="preserve">Wiegerová, A., &amp; Navrátilová, H. (2017). Let´s Not Be Scared of Comics (Researching Possibilities of Using Conceptual Comics in Teaching Nature Study in Kindergarden). </w:t>
            </w:r>
            <w:r w:rsidRPr="00487289">
              <w:rPr>
                <w:i/>
              </w:rPr>
              <w:t>Procedia-Social and Behavioral Sciences</w:t>
            </w:r>
            <w:r w:rsidRPr="00487289">
              <w:t>, vol. 237, s. 1576-1581.</w:t>
            </w:r>
          </w:p>
          <w:p w:rsidR="006122CE" w:rsidRPr="00487289" w:rsidRDefault="006122CE" w:rsidP="00013232">
            <w:pPr>
              <w:jc w:val="both"/>
            </w:pPr>
            <w:r>
              <w:t xml:space="preserve">Navrátilová, H. (2016). </w:t>
            </w:r>
            <w:r w:rsidRPr="00487289">
              <w:t xml:space="preserve">Pre-service preschool teachers in interactions with a child: microanalyses of teacher´s handling of child´s communication initiatives. </w:t>
            </w:r>
            <w:r w:rsidRPr="00487289">
              <w:rPr>
                <w:i/>
              </w:rPr>
              <w:t>INTED2016 Proceedings</w:t>
            </w:r>
            <w:r w:rsidRPr="00487289">
              <w:t>, s. 4385 – 4390.</w:t>
            </w:r>
          </w:p>
          <w:p w:rsidR="006122CE" w:rsidRPr="00487289" w:rsidRDefault="006122CE" w:rsidP="00013232">
            <w:pPr>
              <w:jc w:val="both"/>
            </w:pPr>
            <w:r w:rsidRPr="00487289">
              <w:t xml:space="preserve">Navrátilová, H. (2015). Učitel mateřské školy a jeho postavení ve školském systému. In Wiegerová, A. et al. </w:t>
            </w:r>
            <w:r w:rsidRPr="00487289">
              <w:rPr>
                <w:i/>
              </w:rPr>
              <w:t>Profesionalizace učitele mateřské školy z pohledu reformy kurikula.</w:t>
            </w:r>
            <w:r w:rsidRPr="00487289">
              <w:t xml:space="preserve"> Zlín: Univerzita Tomáše Bati ve Zlíně.</w:t>
            </w:r>
          </w:p>
          <w:p w:rsidR="006122CE" w:rsidRPr="00487289" w:rsidRDefault="006122CE" w:rsidP="00013232">
            <w:pPr>
              <w:jc w:val="both"/>
            </w:pPr>
            <w:r>
              <w:t>Předsedkyně Zlínské pobočky ČPdS od r. 2016.</w:t>
            </w:r>
          </w:p>
        </w:tc>
      </w:tr>
      <w:tr w:rsidR="006122CE" w:rsidRPr="00487289" w:rsidTr="006122CE">
        <w:trPr>
          <w:gridBefore w:val="1"/>
          <w:wBefore w:w="34" w:type="dxa"/>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BD4B4" w:themeFill="accent6" w:themeFillTint="66"/>
          </w:tcPr>
          <w:p w:rsidR="006122CE" w:rsidRPr="00487289" w:rsidRDefault="006122CE" w:rsidP="00013232">
            <w:pPr>
              <w:rPr>
                <w:b/>
              </w:rPr>
            </w:pPr>
            <w:r w:rsidRPr="00487289">
              <w:rPr>
                <w:b/>
              </w:rPr>
              <w:t>Působení v zahraničí</w:t>
            </w:r>
          </w:p>
        </w:tc>
      </w:tr>
      <w:tr w:rsidR="006122CE" w:rsidRPr="00487289" w:rsidTr="006122CE">
        <w:trPr>
          <w:gridBefore w:val="1"/>
          <w:wBefore w:w="34" w:type="dxa"/>
          <w:trHeight w:val="328"/>
        </w:trPr>
        <w:tc>
          <w:tcPr>
            <w:tcW w:w="9859" w:type="dxa"/>
            <w:gridSpan w:val="11"/>
            <w:tcBorders>
              <w:top w:val="single" w:sz="4" w:space="0" w:color="auto"/>
              <w:left w:val="single" w:sz="4" w:space="0" w:color="auto"/>
              <w:bottom w:val="single" w:sz="4" w:space="0" w:color="auto"/>
              <w:right w:val="single" w:sz="4" w:space="0" w:color="auto"/>
            </w:tcBorders>
          </w:tcPr>
          <w:p w:rsidR="006122CE" w:rsidRPr="00487289" w:rsidRDefault="006122CE" w:rsidP="00013232">
            <w:r w:rsidRPr="00487289">
              <w:t>2014 PdF UMB Banská Bystrica, SK; 2015 PdF Klaipeda University, LT.</w:t>
            </w:r>
          </w:p>
        </w:tc>
      </w:tr>
      <w:tr w:rsidR="006122CE" w:rsidRPr="00487289" w:rsidTr="006122CE">
        <w:trPr>
          <w:gridBefore w:val="1"/>
          <w:wBefore w:w="34" w:type="dxa"/>
          <w:cantSplit/>
          <w:trHeight w:val="470"/>
        </w:trPr>
        <w:tc>
          <w:tcPr>
            <w:tcW w:w="2518" w:type="dxa"/>
            <w:shd w:val="clear" w:color="auto" w:fill="F7CAAC"/>
          </w:tcPr>
          <w:p w:rsidR="006122CE" w:rsidRPr="00487289" w:rsidRDefault="006122CE" w:rsidP="00013232">
            <w:pPr>
              <w:jc w:val="both"/>
              <w:rPr>
                <w:b/>
              </w:rPr>
            </w:pPr>
            <w:r w:rsidRPr="00487289">
              <w:rPr>
                <w:b/>
              </w:rPr>
              <w:t xml:space="preserve">Podpis </w:t>
            </w:r>
          </w:p>
        </w:tc>
        <w:tc>
          <w:tcPr>
            <w:tcW w:w="4536" w:type="dxa"/>
            <w:gridSpan w:val="5"/>
          </w:tcPr>
          <w:p w:rsidR="006122CE" w:rsidRPr="00487289" w:rsidRDefault="003045CF" w:rsidP="00013232">
            <w:pPr>
              <w:jc w:val="both"/>
            </w:pPr>
            <w:r>
              <w:t>Hana Navrátilová, v. r</w:t>
            </w:r>
            <w:r w:rsidR="005A2367">
              <w:t>.</w:t>
            </w:r>
          </w:p>
        </w:tc>
        <w:tc>
          <w:tcPr>
            <w:tcW w:w="786" w:type="dxa"/>
            <w:gridSpan w:val="2"/>
            <w:shd w:val="clear" w:color="auto" w:fill="F7CAAC"/>
          </w:tcPr>
          <w:p w:rsidR="006122CE" w:rsidRPr="00487289" w:rsidRDefault="006122CE" w:rsidP="00013232">
            <w:pPr>
              <w:jc w:val="both"/>
            </w:pPr>
            <w:r w:rsidRPr="00487289">
              <w:rPr>
                <w:b/>
              </w:rPr>
              <w:t>datum</w:t>
            </w:r>
          </w:p>
        </w:tc>
        <w:tc>
          <w:tcPr>
            <w:tcW w:w="2019" w:type="dxa"/>
            <w:gridSpan w:val="3"/>
          </w:tcPr>
          <w:p w:rsidR="006122CE" w:rsidRPr="00487289" w:rsidRDefault="005A2367" w:rsidP="00013232">
            <w:pPr>
              <w:jc w:val="both"/>
            </w:pPr>
            <w:r>
              <w:t>30. 5. 2018</w:t>
            </w:r>
          </w:p>
        </w:tc>
      </w:tr>
    </w:tbl>
    <w:p w:rsidR="006122CE" w:rsidRDefault="006122CE"/>
    <w:p w:rsidR="00FD292D" w:rsidRDefault="00FD292D"/>
    <w:p w:rsidR="00FD292D" w:rsidRDefault="00FD292D"/>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6122CE">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6122CE">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UTB ve Zlíně</w:t>
            </w:r>
          </w:p>
        </w:tc>
      </w:tr>
      <w:tr w:rsidR="009F15FF" w:rsidRPr="0040774B" w:rsidTr="006122CE">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6122CE">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6122CE">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Marie Pavelková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w:t>
            </w:r>
          </w:p>
        </w:tc>
      </w:tr>
      <w:tr w:rsidR="009F15FF" w:rsidRPr="0040774B" w:rsidTr="006122CE">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1984</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9F15FF" w:rsidP="009F15FF">
            <w:pPr>
              <w:jc w:val="both"/>
              <w:rPr>
                <w:ins w:id="753" w:author="§.opiékoiíkkoíikoíi" w:date="2018-05-25T22:15:00Z"/>
              </w:rPr>
            </w:pPr>
            <w:r w:rsidRPr="0040774B">
              <w:t>082019</w:t>
            </w:r>
          </w:p>
          <w:p w:rsidR="007E2171" w:rsidRPr="0040774B" w:rsidRDefault="007E2171" w:rsidP="009F15FF">
            <w:pPr>
              <w:jc w:val="both"/>
            </w:pPr>
            <w:ins w:id="754" w:author="§.opiékoiíkkoíikoíi" w:date="2018-05-25T22:15:00Z">
              <w:r w:rsidRPr="00610E26">
                <w:rPr>
                  <w:sz w:val="18"/>
                </w:rPr>
                <w:t>předpokládá se další spolupráce</w:t>
              </w:r>
            </w:ins>
          </w:p>
        </w:tc>
      </w:tr>
      <w:tr w:rsidR="009F15FF" w:rsidRPr="0040774B" w:rsidTr="006122CE">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082019</w:t>
            </w:r>
          </w:p>
        </w:tc>
      </w:tr>
      <w:tr w:rsidR="009F15FF" w:rsidRPr="0040774B" w:rsidTr="006122CE">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6122CE">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6122CE">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6122CE">
        <w:trPr>
          <w:trHeight w:val="470"/>
        </w:trPr>
        <w:tc>
          <w:tcPr>
            <w:tcW w:w="9893" w:type="dxa"/>
            <w:gridSpan w:val="11"/>
            <w:tcBorders>
              <w:top w:val="nil"/>
            </w:tcBorders>
          </w:tcPr>
          <w:p w:rsidR="009F15FF" w:rsidRPr="0040774B" w:rsidRDefault="009F15FF" w:rsidP="009F15FF">
            <w:pPr>
              <w:jc w:val="both"/>
            </w:pPr>
            <w:r w:rsidRPr="0040774B">
              <w:t>Logika, množiny, relace, Rozvoj počátečních matematických představ, Letní škola v přírodě, Využití matematických her v MŠ (dále viz BIIa)</w:t>
            </w:r>
            <w:r w:rsidR="00BA7094">
              <w:t>.</w:t>
            </w:r>
          </w:p>
          <w:p w:rsidR="009F15FF" w:rsidRPr="0040774B" w:rsidRDefault="009F15FF" w:rsidP="009F15FF">
            <w:pPr>
              <w:jc w:val="both"/>
            </w:pPr>
          </w:p>
          <w:p w:rsidR="009F15FF" w:rsidRPr="0040774B" w:rsidRDefault="009F15FF" w:rsidP="009F15FF">
            <w:pPr>
              <w:jc w:val="both"/>
            </w:pPr>
          </w:p>
        </w:tc>
      </w:tr>
      <w:tr w:rsidR="009F15FF" w:rsidRPr="0040774B" w:rsidTr="006122CE">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6122CE">
        <w:trPr>
          <w:trHeight w:val="1055"/>
        </w:trPr>
        <w:tc>
          <w:tcPr>
            <w:tcW w:w="9893" w:type="dxa"/>
            <w:gridSpan w:val="11"/>
          </w:tcPr>
          <w:p w:rsidR="009F15FF" w:rsidRPr="0040774B" w:rsidRDefault="009F15FF" w:rsidP="009F15FF">
            <w:pPr>
              <w:pStyle w:val="Default"/>
              <w:jc w:val="both"/>
              <w:rPr>
                <w:sz w:val="20"/>
                <w:szCs w:val="20"/>
              </w:rPr>
            </w:pPr>
            <w:r w:rsidRPr="0040774B">
              <w:rPr>
                <w:sz w:val="20"/>
                <w:szCs w:val="20"/>
              </w:rPr>
              <w:t>2008 UP Olomouc, ukončené bakalářské studium, aprobace Učitelství pro mateřské školy  - Bc.</w:t>
            </w:r>
          </w:p>
          <w:p w:rsidR="009F15FF" w:rsidRPr="0040774B" w:rsidRDefault="009F15FF" w:rsidP="009F15FF">
            <w:pPr>
              <w:pStyle w:val="Default"/>
              <w:jc w:val="both"/>
              <w:rPr>
                <w:sz w:val="20"/>
                <w:szCs w:val="20"/>
              </w:rPr>
            </w:pPr>
            <w:r w:rsidRPr="0040774B">
              <w:rPr>
                <w:sz w:val="20"/>
                <w:szCs w:val="20"/>
              </w:rPr>
              <w:t xml:space="preserve">2010 UK Bratislava, ukončené magisterské studium, aprobace Učitelství pro první stupeň ZŠ - Mgr. </w:t>
            </w:r>
          </w:p>
          <w:p w:rsidR="009F15FF" w:rsidRPr="0040774B" w:rsidRDefault="009F15FF" w:rsidP="009F15FF">
            <w:pPr>
              <w:pStyle w:val="Default"/>
              <w:jc w:val="both"/>
              <w:rPr>
                <w:sz w:val="20"/>
                <w:szCs w:val="20"/>
              </w:rPr>
            </w:pPr>
          </w:p>
          <w:p w:rsidR="009F15FF" w:rsidRPr="0040774B" w:rsidRDefault="009F15FF" w:rsidP="009F15FF">
            <w:pPr>
              <w:pStyle w:val="Default"/>
              <w:jc w:val="both"/>
              <w:rPr>
                <w:sz w:val="20"/>
                <w:szCs w:val="20"/>
              </w:rPr>
            </w:pPr>
            <w:r w:rsidRPr="0040774B">
              <w:rPr>
                <w:sz w:val="20"/>
                <w:szCs w:val="20"/>
              </w:rPr>
              <w:t xml:space="preserve">od 2016 studium na FHS UTB ve Zlíně v doktorském studijním programu Pedagogika </w:t>
            </w:r>
          </w:p>
          <w:p w:rsidR="009F15FF" w:rsidRPr="0040774B" w:rsidRDefault="009F15FF" w:rsidP="009F15FF">
            <w:pPr>
              <w:jc w:val="both"/>
            </w:pPr>
          </w:p>
        </w:tc>
      </w:tr>
      <w:tr w:rsidR="009F15FF" w:rsidRPr="0040774B" w:rsidTr="006122CE">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6122CE">
        <w:trPr>
          <w:trHeight w:val="1090"/>
        </w:trPr>
        <w:tc>
          <w:tcPr>
            <w:tcW w:w="9893" w:type="dxa"/>
            <w:gridSpan w:val="11"/>
          </w:tcPr>
          <w:p w:rsidR="009F15FF" w:rsidRPr="0040774B" w:rsidRDefault="009F15FF" w:rsidP="009F15FF">
            <w:pPr>
              <w:pStyle w:val="Normlnweb"/>
              <w:spacing w:before="0" w:beforeAutospacing="0" w:after="0" w:afterAutospacing="0"/>
              <w:jc w:val="both"/>
              <w:rPr>
                <w:sz w:val="20"/>
                <w:szCs w:val="20"/>
              </w:rPr>
            </w:pPr>
            <w:r w:rsidRPr="0040774B">
              <w:rPr>
                <w:sz w:val="20"/>
                <w:szCs w:val="20"/>
              </w:rPr>
              <w:t>2010 – 2013 ZŠ Zlín, výuka na 1. stupni základní školy, učitel</w:t>
            </w:r>
          </w:p>
          <w:p w:rsidR="009F15FF" w:rsidRPr="0040774B" w:rsidRDefault="009F15FF" w:rsidP="009F15FF">
            <w:pPr>
              <w:pStyle w:val="Normlnweb"/>
              <w:spacing w:before="0" w:beforeAutospacing="0" w:after="0" w:afterAutospacing="0"/>
              <w:jc w:val="both"/>
              <w:rPr>
                <w:sz w:val="20"/>
                <w:szCs w:val="20"/>
              </w:rPr>
            </w:pPr>
            <w:r w:rsidRPr="0040774B">
              <w:rPr>
                <w:sz w:val="20"/>
                <w:szCs w:val="20"/>
              </w:rPr>
              <w:t xml:space="preserve">2016 – dosud FHS UTB ve Zlíně, asistent </w:t>
            </w:r>
          </w:p>
        </w:tc>
      </w:tr>
      <w:tr w:rsidR="009F15FF" w:rsidRPr="0040774B" w:rsidTr="006122CE">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6122CE">
        <w:trPr>
          <w:trHeight w:val="491"/>
        </w:trPr>
        <w:tc>
          <w:tcPr>
            <w:tcW w:w="9893" w:type="dxa"/>
            <w:gridSpan w:val="11"/>
          </w:tcPr>
          <w:p w:rsidR="009F15FF" w:rsidRPr="0040774B" w:rsidRDefault="009F15FF" w:rsidP="009F15FF">
            <w:pPr>
              <w:jc w:val="both"/>
            </w:pPr>
            <w:r w:rsidRPr="0040774B">
              <w:t>Aktuálně vedení 3 bakalářských prací.</w:t>
            </w:r>
          </w:p>
        </w:tc>
      </w:tr>
      <w:tr w:rsidR="009F15FF" w:rsidRPr="0040774B" w:rsidTr="006122CE">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6122CE">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6122CE">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6122CE">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6122CE">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6122CE">
        <w:trPr>
          <w:trHeight w:val="70"/>
        </w:trPr>
        <w:tc>
          <w:tcPr>
            <w:tcW w:w="9893" w:type="dxa"/>
            <w:gridSpan w:val="11"/>
          </w:tcPr>
          <w:p w:rsidR="006122CE" w:rsidRPr="00487289" w:rsidRDefault="006122CE" w:rsidP="006122CE">
            <w:pPr>
              <w:jc w:val="both"/>
            </w:pPr>
            <w:r w:rsidRPr="00487289">
              <w:t xml:space="preserve">Pavelková, M. (2017). Pohled učitelů 1. stupně základních škol na žákovskou otázku. </w:t>
            </w:r>
            <w:r w:rsidRPr="00487289">
              <w:rPr>
                <w:i/>
              </w:rPr>
              <w:t>E-pedagogium</w:t>
            </w:r>
            <w:r w:rsidRPr="00487289">
              <w:t xml:space="preserve">, </w:t>
            </w:r>
            <w:r w:rsidR="002943F6" w:rsidRPr="001854FE">
              <w:rPr>
                <w:i/>
              </w:rPr>
              <w:t>3</w:t>
            </w:r>
            <w:r w:rsidR="001854FE">
              <w:t>(2017)</w:t>
            </w:r>
            <w:r w:rsidR="002943F6">
              <w:t>, 53-64.</w:t>
            </w:r>
          </w:p>
          <w:p w:rsidR="006122CE" w:rsidRPr="00487289" w:rsidRDefault="006122CE" w:rsidP="006122CE">
            <w:pPr>
              <w:jc w:val="both"/>
            </w:pPr>
            <w:r w:rsidRPr="00487289">
              <w:t xml:space="preserve">Lukášová, H., &amp; Pavelková, M. (2017). Pupils’ questions in dialogic teaching from the perspective of pedagogical research. </w:t>
            </w:r>
            <w:r w:rsidRPr="00487289">
              <w:rPr>
                <w:i/>
              </w:rPr>
              <w:t>Acta</w:t>
            </w:r>
            <w:r w:rsidRPr="00487289">
              <w:t xml:space="preserve"> </w:t>
            </w:r>
            <w:r w:rsidRPr="00487289">
              <w:rPr>
                <w:i/>
              </w:rPr>
              <w:t>Educationis Generalis</w:t>
            </w:r>
            <w:r w:rsidRPr="00487289">
              <w:t xml:space="preserve">, </w:t>
            </w:r>
            <w:r w:rsidR="002943F6" w:rsidRPr="001854FE">
              <w:rPr>
                <w:i/>
              </w:rPr>
              <w:t>7</w:t>
            </w:r>
            <w:r w:rsidR="002943F6" w:rsidRPr="001854FE">
              <w:t>(3),</w:t>
            </w:r>
            <w:r w:rsidR="002943F6">
              <w:t xml:space="preserve"> 76-87</w:t>
            </w:r>
            <w:r w:rsidRPr="00487289">
              <w:t>.</w:t>
            </w:r>
          </w:p>
          <w:p w:rsidR="006122CE" w:rsidRPr="00487289" w:rsidRDefault="006122CE" w:rsidP="006122CE">
            <w:pPr>
              <w:jc w:val="both"/>
            </w:pPr>
            <w:r w:rsidRPr="00487289">
              <w:t xml:space="preserve">Lukášová, H. &amp; Pavelková, M. (2017). Pupils´ Questions at School Attendance Beginning and Teachers´ Teaching Strategy. Word academy of science. </w:t>
            </w:r>
            <w:r w:rsidRPr="00487289">
              <w:rPr>
                <w:i/>
              </w:rPr>
              <w:t>Engineering and technology.</w:t>
            </w:r>
            <w:r w:rsidRPr="00487289">
              <w:t xml:space="preserve"> 19, 1673 -167.</w:t>
            </w:r>
          </w:p>
          <w:p w:rsidR="006122CE" w:rsidRDefault="006122CE" w:rsidP="006122CE">
            <w:pPr>
              <w:jc w:val="both"/>
            </w:pPr>
            <w:r w:rsidRPr="00487289">
              <w:t xml:space="preserve">Pavelková, M. (2017). Žákovská otázka ve vybraných modelech výuky. In </w:t>
            </w:r>
            <w:r w:rsidRPr="00487289">
              <w:rPr>
                <w:i/>
              </w:rPr>
              <w:t>Fórum mladých výzkumníků</w:t>
            </w:r>
            <w:r w:rsidRPr="00487289">
              <w:t xml:space="preserve"> V. Zlín: UTB</w:t>
            </w:r>
            <w:r w:rsidR="001854FE">
              <w:t>, 45-54.</w:t>
            </w:r>
          </w:p>
          <w:p w:rsidR="006122CE" w:rsidRPr="00487289" w:rsidRDefault="006122CE" w:rsidP="006122CE">
            <w:pPr>
              <w:jc w:val="both"/>
            </w:pPr>
            <w:r w:rsidRPr="00487289">
              <w:t xml:space="preserve">Pavelková, M. (2016). Charakteristika žákovských otázek na začátku školní docházky. In </w:t>
            </w:r>
            <w:r w:rsidRPr="00487289">
              <w:rPr>
                <w:i/>
              </w:rPr>
              <w:t>Fórum mladých výzkumníků IV</w:t>
            </w:r>
            <w:r w:rsidRPr="00487289">
              <w:t>. Zlín: UTB</w:t>
            </w:r>
            <w:r w:rsidR="002943F6">
              <w:t>, 81-86</w:t>
            </w:r>
            <w:r w:rsidRPr="00487289">
              <w:t>.</w:t>
            </w:r>
          </w:p>
          <w:p w:rsidR="009F15FF" w:rsidRPr="0040774B" w:rsidRDefault="006122CE" w:rsidP="009F15FF">
            <w:pPr>
              <w:jc w:val="both"/>
            </w:pPr>
            <w:r w:rsidRPr="00487289">
              <w:t xml:space="preserve">Krajcarová, J. &amp; Pavelková, M. (2014). Umělecké vzdělávání u dětí s matematickým nadáním. Kreatívne vzdelávanie. In </w:t>
            </w:r>
            <w:r w:rsidRPr="00487289">
              <w:rPr>
                <w:i/>
              </w:rPr>
              <w:t>CREA-AE 2014</w:t>
            </w:r>
            <w:r>
              <w:t>. 1. vyd. Zohor: Virvar.</w:t>
            </w:r>
          </w:p>
          <w:p w:rsidR="009F15FF" w:rsidRPr="0040774B" w:rsidRDefault="009F15FF" w:rsidP="009F15FF">
            <w:pPr>
              <w:jc w:val="both"/>
            </w:pPr>
          </w:p>
        </w:tc>
      </w:tr>
      <w:tr w:rsidR="009F15FF" w:rsidRPr="0040774B" w:rsidTr="006122CE">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6122CE">
        <w:trPr>
          <w:trHeight w:val="736"/>
        </w:trPr>
        <w:tc>
          <w:tcPr>
            <w:tcW w:w="9893" w:type="dxa"/>
            <w:gridSpan w:val="11"/>
          </w:tcPr>
          <w:p w:rsidR="009F15FF" w:rsidRPr="0040774B" w:rsidRDefault="009F15FF" w:rsidP="009F15FF">
            <w:r w:rsidRPr="0040774B">
              <w:t>Květen 2017  - Studijní pobyt – Pedagogical University of Cracow</w:t>
            </w:r>
          </w:p>
        </w:tc>
      </w:tr>
      <w:tr w:rsidR="009F15FF" w:rsidRPr="0040774B" w:rsidTr="006122CE">
        <w:trPr>
          <w:cantSplit/>
          <w:trHeight w:val="555"/>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Marie Pavelková,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Del="00FD292D" w:rsidRDefault="009F15FF" w:rsidP="00B8153E">
      <w:pPr>
        <w:spacing w:after="160" w:line="259" w:lineRule="auto"/>
        <w:rPr>
          <w:del w:id="755" w:author="Hana Navrátilová" w:date="2018-05-31T14:06:00Z"/>
          <w:b/>
        </w:rPr>
      </w:pPr>
    </w:p>
    <w:p w:rsidR="009F15FF" w:rsidRPr="0040774B" w:rsidRDefault="009F15FF"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9F15FF">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Veronika Pečivová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1979</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6122CE">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9F15FF" w:rsidP="009F15FF">
            <w:pPr>
              <w:jc w:val="both"/>
              <w:rPr>
                <w:ins w:id="756" w:author="§.opiékoiíkkoíikoíi" w:date="2018-05-25T22:15:00Z"/>
              </w:rPr>
            </w:pPr>
            <w:r w:rsidRPr="0040774B">
              <w:t>082019</w:t>
            </w:r>
          </w:p>
          <w:p w:rsidR="007E2171" w:rsidRPr="0040774B" w:rsidRDefault="007E2171" w:rsidP="009F15FF">
            <w:pPr>
              <w:jc w:val="both"/>
            </w:pPr>
            <w:ins w:id="757" w:author="§.opiékoiíkkoíikoíi" w:date="2018-05-25T22:15:00Z">
              <w:r w:rsidRPr="00610E26">
                <w:rPr>
                  <w:sz w:val="18"/>
                </w:rPr>
                <w:t>předpokládá se další spolupráce</w:t>
              </w:r>
            </w:ins>
          </w:p>
        </w:tc>
      </w:tr>
      <w:tr w:rsidR="009F15FF" w:rsidRPr="0040774B" w:rsidTr="009F15FF">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1D5E7D" w:rsidP="009F15FF">
            <w:pPr>
              <w:jc w:val="both"/>
            </w:pPr>
            <w:r>
              <w:t>pp.</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1D5E7D" w:rsidP="009F15FF">
            <w:pPr>
              <w:jc w:val="both"/>
            </w:pPr>
            <w:r>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1D5E7D" w:rsidRDefault="001D5E7D" w:rsidP="001D5E7D">
            <w:pPr>
              <w:jc w:val="both"/>
            </w:pPr>
            <w:r w:rsidRPr="0040774B">
              <w:t>082019</w:t>
            </w:r>
          </w:p>
          <w:p w:rsidR="009F15FF" w:rsidRPr="0040774B" w:rsidRDefault="009F15FF" w:rsidP="001D5E7D">
            <w:pPr>
              <w:jc w:val="both"/>
            </w:pPr>
          </w:p>
        </w:tc>
      </w:tr>
      <w:tr w:rsidR="009F15FF" w:rsidRPr="0040774B" w:rsidTr="009F15FF">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470"/>
        </w:trPr>
        <w:tc>
          <w:tcPr>
            <w:tcW w:w="9893" w:type="dxa"/>
            <w:gridSpan w:val="11"/>
            <w:tcBorders>
              <w:top w:val="nil"/>
            </w:tcBorders>
          </w:tcPr>
          <w:p w:rsidR="009F15FF" w:rsidRPr="0040774B" w:rsidRDefault="009F15FF" w:rsidP="009F15FF">
            <w:pPr>
              <w:jc w:val="both"/>
            </w:pPr>
            <w:r w:rsidRPr="0040774B">
              <w:t>Anglic</w:t>
            </w:r>
            <w:r w:rsidR="006122CE">
              <w:t>ký jazyk III, Anglický jazyk IV, Anglický jazyk V, Anglický jazyk VI, Výběrový cizí jazyk I a II</w:t>
            </w:r>
            <w:r w:rsidRPr="0040774B">
              <w:t xml:space="preserve"> (dále viz BIIa)</w:t>
            </w:r>
            <w:r w:rsidR="00BA7094">
              <w:t>.</w:t>
            </w: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1055"/>
        </w:trPr>
        <w:tc>
          <w:tcPr>
            <w:tcW w:w="9893" w:type="dxa"/>
            <w:gridSpan w:val="11"/>
          </w:tcPr>
          <w:p w:rsidR="009F15FF" w:rsidRPr="0040774B" w:rsidRDefault="009F15FF" w:rsidP="009F15FF">
            <w:pPr>
              <w:jc w:val="both"/>
            </w:pPr>
            <w:r w:rsidRPr="0040774B">
              <w:t xml:space="preserve">2005 FF MU Brno, ukončené magisterské studium v oborech Anglický jazyk a literatura, Španělský jazyk a literatura </w:t>
            </w:r>
          </w:p>
          <w:p w:rsidR="009F15FF" w:rsidRPr="0040774B" w:rsidRDefault="009F15FF" w:rsidP="009F15FF">
            <w:pPr>
              <w:jc w:val="both"/>
            </w:pPr>
            <w:r w:rsidRPr="0040774B">
              <w:t xml:space="preserve">         – Mgr.</w:t>
            </w:r>
          </w:p>
          <w:p w:rsidR="009F15FF" w:rsidRPr="0040774B" w:rsidRDefault="009F15FF" w:rsidP="009F15FF">
            <w:pPr>
              <w:pStyle w:val="Default"/>
              <w:jc w:val="both"/>
              <w:rPr>
                <w:sz w:val="20"/>
                <w:szCs w:val="20"/>
              </w:rPr>
            </w:pPr>
          </w:p>
          <w:p w:rsidR="009F15FF" w:rsidRPr="0040774B" w:rsidRDefault="009F15FF" w:rsidP="009F15FF">
            <w:pPr>
              <w:pStyle w:val="Default"/>
              <w:jc w:val="both"/>
              <w:rPr>
                <w:sz w:val="20"/>
                <w:szCs w:val="20"/>
              </w:rPr>
            </w:pPr>
            <w:r w:rsidRPr="0040774B">
              <w:rPr>
                <w:sz w:val="20"/>
                <w:szCs w:val="20"/>
              </w:rPr>
              <w:t xml:space="preserve">od 2017 studium na FHS UTB ve Zlíně v doktorském studijním programu Pedagogika </w:t>
            </w:r>
          </w:p>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1090"/>
        </w:trPr>
        <w:tc>
          <w:tcPr>
            <w:tcW w:w="9893" w:type="dxa"/>
            <w:gridSpan w:val="11"/>
          </w:tcPr>
          <w:p w:rsidR="009F15FF" w:rsidRPr="0040774B" w:rsidRDefault="009F15FF" w:rsidP="009F15FF">
            <w:pPr>
              <w:pStyle w:val="Normlnweb"/>
              <w:spacing w:before="0" w:beforeAutospacing="0" w:after="0" w:afterAutospacing="0"/>
              <w:jc w:val="both"/>
              <w:rPr>
                <w:sz w:val="20"/>
                <w:szCs w:val="20"/>
              </w:rPr>
            </w:pPr>
            <w:r w:rsidRPr="0040774B">
              <w:rPr>
                <w:sz w:val="20"/>
                <w:szCs w:val="20"/>
              </w:rPr>
              <w:t xml:space="preserve"> 2016 – dosud FHS UTB ve Zlíně, lektor</w:t>
            </w:r>
          </w:p>
        </w:tc>
      </w:tr>
      <w:tr w:rsidR="009F15FF" w:rsidRPr="0040774B" w:rsidTr="009F15FF">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491"/>
        </w:trPr>
        <w:tc>
          <w:tcPr>
            <w:tcW w:w="9893" w:type="dxa"/>
            <w:gridSpan w:val="11"/>
          </w:tcPr>
          <w:p w:rsidR="009F15FF" w:rsidRPr="0040774B" w:rsidRDefault="009F15FF" w:rsidP="009F15FF">
            <w:pPr>
              <w:jc w:val="both"/>
            </w:pPr>
          </w:p>
        </w:tc>
      </w:tr>
      <w:tr w:rsidR="009F15FF" w:rsidRPr="0040774B" w:rsidTr="009F15FF">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9F15FF">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70"/>
        </w:trPr>
        <w:tc>
          <w:tcPr>
            <w:tcW w:w="9893" w:type="dxa"/>
            <w:gridSpan w:val="11"/>
          </w:tcPr>
          <w:p w:rsidR="009F15FF" w:rsidRPr="0040774B" w:rsidRDefault="009F15FF" w:rsidP="009F15FF">
            <w:pPr>
              <w:jc w:val="both"/>
            </w:pPr>
            <w:r w:rsidRPr="0040774B">
              <w:t xml:space="preserve">Lukášová, H., &amp; Pečivová, V. (2017). Subjective responsibility of primary teacher education students in pedagogical preparation context. </w:t>
            </w:r>
            <w:r w:rsidRPr="0040774B">
              <w:rPr>
                <w:i/>
                <w:shd w:val="clear" w:color="auto" w:fill="FFFFFF"/>
              </w:rPr>
              <w:t>8th World Conference on Learning Teaching and Educational Leadership</w:t>
            </w:r>
            <w:r w:rsidRPr="0040774B">
              <w:rPr>
                <w:shd w:val="clear" w:color="auto" w:fill="FFFFFF"/>
              </w:rPr>
              <w:t xml:space="preserve"> (WCLTA-2017), v recenzním řízení.</w:t>
            </w:r>
          </w:p>
          <w:p w:rsidR="009F15FF" w:rsidRDefault="009F15FF" w:rsidP="009F15FF">
            <w:pPr>
              <w:jc w:val="both"/>
            </w:pPr>
          </w:p>
          <w:p w:rsidR="003423DE" w:rsidRDefault="003423DE" w:rsidP="009F15FF">
            <w:pPr>
              <w:jc w:val="both"/>
            </w:pPr>
          </w:p>
          <w:p w:rsidR="003423DE" w:rsidRDefault="003423DE" w:rsidP="009F15FF">
            <w:pPr>
              <w:jc w:val="both"/>
            </w:pPr>
          </w:p>
          <w:p w:rsidR="003423DE" w:rsidRDefault="003423DE" w:rsidP="009F15FF">
            <w:pPr>
              <w:jc w:val="both"/>
            </w:pPr>
          </w:p>
          <w:p w:rsidR="003423DE" w:rsidRDefault="003423DE" w:rsidP="009F15FF">
            <w:pPr>
              <w:jc w:val="both"/>
            </w:pPr>
          </w:p>
          <w:p w:rsidR="003423DE" w:rsidRPr="0040774B" w:rsidRDefault="003423DE" w:rsidP="009F15FF">
            <w:pPr>
              <w:jc w:val="both"/>
            </w:pPr>
          </w:p>
        </w:tc>
      </w:tr>
      <w:tr w:rsidR="009F15FF" w:rsidRPr="0040774B" w:rsidTr="009F15FF">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9F15FF">
        <w:trPr>
          <w:trHeight w:val="328"/>
        </w:trPr>
        <w:tc>
          <w:tcPr>
            <w:tcW w:w="9893" w:type="dxa"/>
            <w:gridSpan w:val="11"/>
          </w:tcPr>
          <w:p w:rsidR="009F15FF" w:rsidRDefault="009F15FF" w:rsidP="009F15FF"/>
          <w:p w:rsidR="003423DE" w:rsidRDefault="003423DE" w:rsidP="009F15FF"/>
          <w:p w:rsidR="003423DE" w:rsidRDefault="003423DE" w:rsidP="009F15FF"/>
          <w:p w:rsidR="003423DE" w:rsidRDefault="003423DE" w:rsidP="009F15FF"/>
          <w:p w:rsidR="003423DE" w:rsidRPr="0040774B" w:rsidRDefault="003423DE" w:rsidP="009F15FF"/>
        </w:tc>
      </w:tr>
      <w:tr w:rsidR="009F15FF" w:rsidRPr="0040774B" w:rsidTr="009F15FF">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Veronika Pečivová,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RDefault="009F15FF" w:rsidP="00B8153E">
      <w:pPr>
        <w:spacing w:after="160" w:line="259" w:lineRule="auto"/>
        <w:rPr>
          <w:b/>
        </w:rPr>
      </w:pPr>
    </w:p>
    <w:p w:rsidR="009F15FF" w:rsidRPr="0040774B" w:rsidRDefault="009F15FF" w:rsidP="00B8153E">
      <w:pPr>
        <w:spacing w:after="160" w:line="259" w:lineRule="auto"/>
        <w:rPr>
          <w:b/>
        </w:rPr>
      </w:pPr>
    </w:p>
    <w:p w:rsidR="009F15FF" w:rsidRPr="0040774B" w:rsidRDefault="009F15FF" w:rsidP="00B8153E">
      <w:pPr>
        <w:spacing w:after="160" w:line="259" w:lineRule="auto"/>
        <w:rPr>
          <w:b/>
        </w:rPr>
      </w:pP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9F15FF" w:rsidRPr="0040774B" w:rsidTr="009F15FF">
        <w:tc>
          <w:tcPr>
            <w:tcW w:w="9893" w:type="dxa"/>
            <w:gridSpan w:val="11"/>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9F15FF">
        <w:tc>
          <w:tcPr>
            <w:tcW w:w="255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341" w:type="dxa"/>
            <w:gridSpan w:val="10"/>
          </w:tcPr>
          <w:p w:rsidR="009F15FF" w:rsidRPr="0040774B" w:rsidRDefault="009F15FF" w:rsidP="009F15FF">
            <w:pPr>
              <w:jc w:val="both"/>
            </w:pPr>
            <w:r w:rsidRPr="0040774B">
              <w:t>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Součást vysoké školy</w:t>
            </w:r>
          </w:p>
        </w:tc>
        <w:tc>
          <w:tcPr>
            <w:tcW w:w="7341" w:type="dxa"/>
            <w:gridSpan w:val="10"/>
          </w:tcPr>
          <w:p w:rsidR="009F15FF" w:rsidRPr="0040774B" w:rsidRDefault="009F15FF" w:rsidP="009F15FF">
            <w:pPr>
              <w:jc w:val="both"/>
            </w:pPr>
            <w:r w:rsidRPr="0040774B">
              <w:t>FHS UTB ve Zlíně</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Název studijního programu</w:t>
            </w:r>
          </w:p>
        </w:tc>
        <w:tc>
          <w:tcPr>
            <w:tcW w:w="7341" w:type="dxa"/>
            <w:gridSpan w:val="10"/>
          </w:tcPr>
          <w:p w:rsidR="009F15FF" w:rsidRPr="0040774B" w:rsidRDefault="009F15FF" w:rsidP="009F15FF">
            <w:pPr>
              <w:jc w:val="both"/>
            </w:pPr>
            <w:r w:rsidRPr="0040774B">
              <w:t>Učitelství pro mateřské školy</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Jméno a příjmení</w:t>
            </w:r>
          </w:p>
        </w:tc>
        <w:tc>
          <w:tcPr>
            <w:tcW w:w="4536" w:type="dxa"/>
            <w:gridSpan w:val="5"/>
          </w:tcPr>
          <w:p w:rsidR="009F15FF" w:rsidRPr="0040774B" w:rsidRDefault="009F15FF" w:rsidP="009F15FF">
            <w:pPr>
              <w:jc w:val="both"/>
            </w:pPr>
            <w:r w:rsidRPr="0040774B">
              <w:t>Barbora Petrů Puhrová</w:t>
            </w:r>
          </w:p>
        </w:tc>
        <w:tc>
          <w:tcPr>
            <w:tcW w:w="709" w:type="dxa"/>
            <w:shd w:val="clear" w:color="auto" w:fill="F7CAAC"/>
          </w:tcPr>
          <w:p w:rsidR="009F15FF" w:rsidRPr="0040774B" w:rsidRDefault="009F15FF" w:rsidP="009F15FF">
            <w:pPr>
              <w:jc w:val="both"/>
              <w:rPr>
                <w:b/>
              </w:rPr>
            </w:pPr>
            <w:r w:rsidRPr="0040774B">
              <w:rPr>
                <w:b/>
              </w:rPr>
              <w:t>Tituly</w:t>
            </w:r>
          </w:p>
        </w:tc>
        <w:tc>
          <w:tcPr>
            <w:tcW w:w="2096" w:type="dxa"/>
            <w:gridSpan w:val="4"/>
          </w:tcPr>
          <w:p w:rsidR="009F15FF" w:rsidRPr="0040774B" w:rsidRDefault="009F15FF" w:rsidP="009F15FF">
            <w:pPr>
              <w:jc w:val="both"/>
            </w:pPr>
            <w:r w:rsidRPr="0040774B">
              <w:t>Mgr.</w:t>
            </w:r>
          </w:p>
        </w:tc>
      </w:tr>
      <w:tr w:rsidR="009F15FF" w:rsidRPr="0040774B" w:rsidTr="009F15FF">
        <w:tc>
          <w:tcPr>
            <w:tcW w:w="2552" w:type="dxa"/>
            <w:shd w:val="clear" w:color="auto" w:fill="F7CAAC"/>
          </w:tcPr>
          <w:p w:rsidR="009F15FF" w:rsidRPr="0040774B" w:rsidRDefault="009F15FF" w:rsidP="009F15FF">
            <w:pPr>
              <w:jc w:val="both"/>
              <w:rPr>
                <w:b/>
              </w:rPr>
            </w:pPr>
            <w:r w:rsidRPr="0040774B">
              <w:rPr>
                <w:b/>
              </w:rPr>
              <w:t>Rok narození</w:t>
            </w:r>
          </w:p>
        </w:tc>
        <w:tc>
          <w:tcPr>
            <w:tcW w:w="829" w:type="dxa"/>
          </w:tcPr>
          <w:p w:rsidR="009F15FF" w:rsidRPr="0040774B" w:rsidRDefault="009F15FF" w:rsidP="009F15FF">
            <w:pPr>
              <w:jc w:val="both"/>
            </w:pPr>
            <w:r w:rsidRPr="0040774B">
              <w:t>1979</w:t>
            </w:r>
          </w:p>
        </w:tc>
        <w:tc>
          <w:tcPr>
            <w:tcW w:w="1721" w:type="dxa"/>
            <w:shd w:val="clear" w:color="auto" w:fill="F7CAAC"/>
          </w:tcPr>
          <w:p w:rsidR="009F15FF" w:rsidRPr="0040774B" w:rsidRDefault="009F15FF" w:rsidP="009F15FF">
            <w:pPr>
              <w:jc w:val="both"/>
              <w:rPr>
                <w:b/>
              </w:rPr>
            </w:pPr>
            <w:r w:rsidRPr="0040774B">
              <w:rPr>
                <w:b/>
              </w:rPr>
              <w:t>typ vztahu k VŠ</w:t>
            </w:r>
          </w:p>
        </w:tc>
        <w:tc>
          <w:tcPr>
            <w:tcW w:w="992" w:type="dxa"/>
            <w:gridSpan w:val="2"/>
          </w:tcPr>
          <w:p w:rsidR="009F15FF" w:rsidRPr="0040774B" w:rsidRDefault="009F15FF" w:rsidP="009F15FF">
            <w:pPr>
              <w:jc w:val="both"/>
            </w:pPr>
            <w:r w:rsidRPr="0040774B">
              <w:t>pp</w:t>
            </w:r>
            <w:r w:rsidR="003423DE">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Default="009F15FF" w:rsidP="009F15FF">
            <w:pPr>
              <w:jc w:val="both"/>
            </w:pPr>
            <w:r w:rsidRPr="0040774B">
              <w:t>0820</w:t>
            </w:r>
            <w:r w:rsidR="008F6D43">
              <w:t>21</w:t>
            </w:r>
          </w:p>
          <w:p w:rsidR="007E2171" w:rsidRPr="0040774B" w:rsidRDefault="007E2171" w:rsidP="009F15FF">
            <w:pPr>
              <w:jc w:val="both"/>
            </w:pPr>
          </w:p>
        </w:tc>
      </w:tr>
      <w:tr w:rsidR="009F15FF" w:rsidRPr="0040774B" w:rsidTr="009F15FF">
        <w:tc>
          <w:tcPr>
            <w:tcW w:w="5102"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992" w:type="dxa"/>
            <w:gridSpan w:val="2"/>
          </w:tcPr>
          <w:p w:rsidR="009F15FF" w:rsidRPr="0040774B" w:rsidRDefault="009F15FF" w:rsidP="009F15FF">
            <w:pPr>
              <w:jc w:val="both"/>
            </w:pPr>
            <w:r w:rsidRPr="0040774B">
              <w:t>pp</w:t>
            </w:r>
            <w:r w:rsidR="003423DE">
              <w:t>.</w:t>
            </w:r>
          </w:p>
        </w:tc>
        <w:tc>
          <w:tcPr>
            <w:tcW w:w="994" w:type="dxa"/>
            <w:shd w:val="clear" w:color="auto" w:fill="F7CAAC"/>
          </w:tcPr>
          <w:p w:rsidR="009F15FF" w:rsidRPr="0040774B" w:rsidRDefault="009F15FF" w:rsidP="009F15FF">
            <w:pPr>
              <w:jc w:val="both"/>
              <w:rPr>
                <w:b/>
              </w:rPr>
            </w:pPr>
            <w:r w:rsidRPr="0040774B">
              <w:rPr>
                <w:b/>
              </w:rPr>
              <w:t>rozsah</w:t>
            </w:r>
          </w:p>
        </w:tc>
        <w:tc>
          <w:tcPr>
            <w:tcW w:w="709" w:type="dxa"/>
          </w:tcPr>
          <w:p w:rsidR="009F15FF" w:rsidRPr="0040774B" w:rsidRDefault="009F15FF" w:rsidP="009F15FF">
            <w:pPr>
              <w:jc w:val="both"/>
            </w:pPr>
            <w:r w:rsidRPr="0040774B">
              <w:t>40 h.</w:t>
            </w:r>
          </w:p>
        </w:tc>
        <w:tc>
          <w:tcPr>
            <w:tcW w:w="709" w:type="dxa"/>
            <w:gridSpan w:val="2"/>
            <w:shd w:val="clear" w:color="auto" w:fill="F7CAAC"/>
          </w:tcPr>
          <w:p w:rsidR="009F15FF" w:rsidRPr="0040774B" w:rsidRDefault="009F15FF" w:rsidP="009F15FF">
            <w:pPr>
              <w:jc w:val="both"/>
              <w:rPr>
                <w:b/>
              </w:rPr>
            </w:pPr>
            <w:r w:rsidRPr="0040774B">
              <w:rPr>
                <w:b/>
              </w:rPr>
              <w:t>do kdy</w:t>
            </w:r>
          </w:p>
        </w:tc>
        <w:tc>
          <w:tcPr>
            <w:tcW w:w="1387" w:type="dxa"/>
            <w:gridSpan w:val="2"/>
          </w:tcPr>
          <w:p w:rsidR="009F15FF" w:rsidRPr="0040774B" w:rsidRDefault="009F15FF" w:rsidP="009F15FF">
            <w:pPr>
              <w:jc w:val="both"/>
            </w:pPr>
            <w:r w:rsidRPr="0040774B">
              <w:t>0820</w:t>
            </w:r>
            <w:r w:rsidR="009E3E0F">
              <w:t>2</w:t>
            </w:r>
            <w:r w:rsidR="008F6D43">
              <w:t>1</w:t>
            </w:r>
          </w:p>
        </w:tc>
      </w:tr>
      <w:tr w:rsidR="009F15FF" w:rsidRPr="0040774B" w:rsidTr="009F15FF">
        <w:tc>
          <w:tcPr>
            <w:tcW w:w="6094"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03" w:type="dxa"/>
            <w:gridSpan w:val="2"/>
            <w:shd w:val="clear" w:color="auto" w:fill="F7CAAC"/>
          </w:tcPr>
          <w:p w:rsidR="009F15FF" w:rsidRPr="0040774B" w:rsidRDefault="009F15FF" w:rsidP="009F15FF">
            <w:pPr>
              <w:jc w:val="both"/>
              <w:rPr>
                <w:b/>
              </w:rPr>
            </w:pPr>
            <w:r w:rsidRPr="0040774B">
              <w:rPr>
                <w:b/>
              </w:rPr>
              <w:t>typ prac. vztahu</w:t>
            </w:r>
          </w:p>
        </w:tc>
        <w:tc>
          <w:tcPr>
            <w:tcW w:w="2096" w:type="dxa"/>
            <w:gridSpan w:val="4"/>
            <w:shd w:val="clear" w:color="auto" w:fill="F7CAAC"/>
          </w:tcPr>
          <w:p w:rsidR="009F15FF" w:rsidRPr="0040774B" w:rsidRDefault="009F15FF" w:rsidP="009F15FF">
            <w:pPr>
              <w:jc w:val="both"/>
              <w:rPr>
                <w:b/>
              </w:rPr>
            </w:pPr>
            <w:r w:rsidRPr="0040774B">
              <w:rPr>
                <w:b/>
              </w:rPr>
              <w:t>rozsah</w:t>
            </w:r>
          </w:p>
        </w:tc>
      </w:tr>
      <w:tr w:rsidR="009F15FF" w:rsidRPr="0040774B" w:rsidTr="009F15FF">
        <w:tc>
          <w:tcPr>
            <w:tcW w:w="6094" w:type="dxa"/>
            <w:gridSpan w:val="5"/>
          </w:tcPr>
          <w:p w:rsidR="009F15FF" w:rsidRPr="0040774B" w:rsidRDefault="009F15FF" w:rsidP="009F15FF">
            <w:pPr>
              <w:jc w:val="both"/>
            </w:pPr>
            <w:r w:rsidRPr="0040774B">
              <w:t>nejsou</w:t>
            </w:r>
          </w:p>
        </w:tc>
        <w:tc>
          <w:tcPr>
            <w:tcW w:w="1703" w:type="dxa"/>
            <w:gridSpan w:val="2"/>
          </w:tcPr>
          <w:p w:rsidR="009F15FF" w:rsidRPr="0040774B" w:rsidRDefault="009F15FF" w:rsidP="009F15FF">
            <w:pPr>
              <w:jc w:val="both"/>
            </w:pPr>
          </w:p>
        </w:tc>
        <w:tc>
          <w:tcPr>
            <w:tcW w:w="2096" w:type="dxa"/>
            <w:gridSpan w:val="4"/>
          </w:tcPr>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9F15FF">
        <w:trPr>
          <w:trHeight w:val="470"/>
        </w:trPr>
        <w:tc>
          <w:tcPr>
            <w:tcW w:w="9893" w:type="dxa"/>
            <w:gridSpan w:val="11"/>
            <w:tcBorders>
              <w:top w:val="nil"/>
            </w:tcBorders>
          </w:tcPr>
          <w:p w:rsidR="009F15FF" w:rsidRPr="0040774B" w:rsidRDefault="009F15FF" w:rsidP="009F15FF">
            <w:pPr>
              <w:jc w:val="both"/>
            </w:pPr>
            <w:r w:rsidRPr="0040774B">
              <w:t xml:space="preserve">Hra a její edukační využití v MŠ, </w:t>
            </w:r>
            <w:r w:rsidR="001C46C6" w:rsidRPr="0040774B">
              <w:t>Kapitoly</w:t>
            </w:r>
            <w:r w:rsidRPr="0040774B">
              <w:t xml:space="preserve"> z dějin</w:t>
            </w:r>
            <w:r w:rsidR="006122CE">
              <w:t xml:space="preserve"> předškolní výchovy, Pedagogické diagnostikování</w:t>
            </w:r>
            <w:r w:rsidRPr="0040774B">
              <w:t xml:space="preserve"> v MŠ, Specifika spolupráce MŠ a ZŠ, Dramatická výchova v MŠ, Podpora ICT ve vz</w:t>
            </w:r>
            <w:r w:rsidR="00BA7094">
              <w:t>dělávání učitele</w:t>
            </w:r>
            <w:r w:rsidR="004C69ED">
              <w:t xml:space="preserve"> MŠ</w:t>
            </w:r>
            <w:r w:rsidRPr="0040774B">
              <w:t xml:space="preserve"> (dále viz BIIa)</w:t>
            </w:r>
            <w:r w:rsidR="00BA7094">
              <w:t>.</w:t>
            </w:r>
          </w:p>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9F15FF">
        <w:trPr>
          <w:trHeight w:val="1055"/>
        </w:trPr>
        <w:tc>
          <w:tcPr>
            <w:tcW w:w="9893" w:type="dxa"/>
            <w:gridSpan w:val="11"/>
          </w:tcPr>
          <w:p w:rsidR="009F15FF" w:rsidRPr="0040774B" w:rsidRDefault="009F15FF" w:rsidP="009F15FF">
            <w:pPr>
              <w:jc w:val="both"/>
            </w:pPr>
            <w:r w:rsidRPr="0040774B">
              <w:t>2002 PdF OU Ostrava, ukončené magisterské studium, obor učitelství pro 1. Stupeň základní školy (specializace Dramatická výchova) - Mgr.</w:t>
            </w:r>
          </w:p>
          <w:p w:rsidR="009F15FF" w:rsidRPr="0040774B" w:rsidRDefault="009F15FF" w:rsidP="009F15FF">
            <w:pPr>
              <w:pStyle w:val="Default"/>
              <w:jc w:val="both"/>
              <w:rPr>
                <w:sz w:val="20"/>
                <w:szCs w:val="20"/>
              </w:rPr>
            </w:pPr>
          </w:p>
          <w:p w:rsidR="009F15FF" w:rsidRPr="0040774B" w:rsidRDefault="009F15FF" w:rsidP="009F15FF">
            <w:pPr>
              <w:pStyle w:val="Default"/>
              <w:jc w:val="both"/>
              <w:rPr>
                <w:sz w:val="20"/>
                <w:szCs w:val="20"/>
              </w:rPr>
            </w:pPr>
            <w:r w:rsidRPr="0040774B">
              <w:rPr>
                <w:sz w:val="20"/>
                <w:szCs w:val="20"/>
              </w:rPr>
              <w:t xml:space="preserve">od 2015 studium na FHS UTB ve Zlíně v doktorském studijním programu Pedagogika </w:t>
            </w:r>
          </w:p>
          <w:p w:rsidR="009F15FF" w:rsidRPr="0040774B" w:rsidRDefault="009F15FF" w:rsidP="009F15FF">
            <w:pPr>
              <w:jc w:val="both"/>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9F15FF">
        <w:trPr>
          <w:trHeight w:val="876"/>
        </w:trPr>
        <w:tc>
          <w:tcPr>
            <w:tcW w:w="9893" w:type="dxa"/>
            <w:gridSpan w:val="11"/>
          </w:tcPr>
          <w:p w:rsidR="009F15FF" w:rsidRPr="0040774B" w:rsidRDefault="009F15FF" w:rsidP="009F15FF">
            <w:pPr>
              <w:pStyle w:val="Normlnweb"/>
              <w:spacing w:before="0" w:beforeAutospacing="0" w:after="0" w:afterAutospacing="0"/>
              <w:jc w:val="both"/>
              <w:rPr>
                <w:sz w:val="20"/>
                <w:szCs w:val="20"/>
              </w:rPr>
            </w:pPr>
            <w:r w:rsidRPr="0040774B">
              <w:rPr>
                <w:sz w:val="20"/>
                <w:szCs w:val="20"/>
              </w:rPr>
              <w:t>2002 - 2006 ZŠ a MŠ Tečovice, učitel</w:t>
            </w:r>
          </w:p>
          <w:p w:rsidR="009F15FF" w:rsidRPr="0040774B" w:rsidRDefault="009F15FF" w:rsidP="009F15FF">
            <w:pPr>
              <w:pStyle w:val="Normlnweb"/>
              <w:spacing w:before="0" w:beforeAutospacing="0" w:after="0" w:afterAutospacing="0"/>
              <w:jc w:val="both"/>
              <w:rPr>
                <w:sz w:val="20"/>
                <w:szCs w:val="20"/>
              </w:rPr>
            </w:pPr>
            <w:r w:rsidRPr="0040774B">
              <w:rPr>
                <w:sz w:val="20"/>
                <w:szCs w:val="20"/>
              </w:rPr>
              <w:t>2006 - 2015 ZŠ a MŠ Tečovice, ředitel</w:t>
            </w:r>
          </w:p>
          <w:p w:rsidR="009F15FF" w:rsidRPr="0040774B" w:rsidRDefault="009F15FF" w:rsidP="009F15FF">
            <w:pPr>
              <w:pStyle w:val="Normlnweb"/>
              <w:spacing w:before="0" w:beforeAutospacing="0" w:after="0" w:afterAutospacing="0"/>
              <w:jc w:val="both"/>
              <w:rPr>
                <w:sz w:val="20"/>
                <w:szCs w:val="20"/>
              </w:rPr>
            </w:pPr>
            <w:r w:rsidRPr="0040774B">
              <w:rPr>
                <w:sz w:val="20"/>
                <w:szCs w:val="20"/>
              </w:rPr>
              <w:t xml:space="preserve">2015 - dosud FHS UTB ve Zlíně, asistent  </w:t>
            </w:r>
          </w:p>
        </w:tc>
      </w:tr>
      <w:tr w:rsidR="009F15FF" w:rsidRPr="0040774B" w:rsidTr="009F15FF">
        <w:trPr>
          <w:trHeight w:val="250"/>
        </w:trPr>
        <w:tc>
          <w:tcPr>
            <w:tcW w:w="9893" w:type="dxa"/>
            <w:gridSpan w:val="11"/>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9F15FF">
        <w:trPr>
          <w:trHeight w:val="491"/>
        </w:trPr>
        <w:tc>
          <w:tcPr>
            <w:tcW w:w="9893" w:type="dxa"/>
            <w:gridSpan w:val="11"/>
          </w:tcPr>
          <w:p w:rsidR="009F15FF" w:rsidRPr="0040774B" w:rsidRDefault="009F15FF" w:rsidP="009F15FF">
            <w:pPr>
              <w:jc w:val="both"/>
            </w:pPr>
            <w:r w:rsidRPr="0040774B">
              <w:t xml:space="preserve">Obhájených 6 bakalářských prací a oponování 3 bakalářských prací. Aktuálně vedení 9 bakalářských prací. </w:t>
            </w:r>
          </w:p>
        </w:tc>
      </w:tr>
      <w:tr w:rsidR="009F15FF" w:rsidRPr="0040774B" w:rsidTr="009F15FF">
        <w:trPr>
          <w:cantSplit/>
        </w:trPr>
        <w:tc>
          <w:tcPr>
            <w:tcW w:w="3381"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245"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248" w:type="dxa"/>
            <w:gridSpan w:val="4"/>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19" w:type="dxa"/>
            <w:gridSpan w:val="3"/>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9F15FF">
        <w:trPr>
          <w:cantSplit/>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tcBorders>
              <w:left w:val="single" w:sz="12" w:space="0" w:color="auto"/>
            </w:tcBorders>
            <w:shd w:val="clear" w:color="auto" w:fill="F7CAAC"/>
          </w:tcPr>
          <w:p w:rsidR="009F15FF" w:rsidRPr="0040774B" w:rsidRDefault="009F15FF" w:rsidP="009F15FF">
            <w:pPr>
              <w:jc w:val="both"/>
            </w:pPr>
            <w:r w:rsidRPr="0040774B">
              <w:rPr>
                <w:b/>
              </w:rPr>
              <w:t>WOS</w:t>
            </w:r>
          </w:p>
        </w:tc>
        <w:tc>
          <w:tcPr>
            <w:tcW w:w="693" w:type="dxa"/>
            <w:shd w:val="clear" w:color="auto" w:fill="F7CAAC"/>
          </w:tcPr>
          <w:p w:rsidR="009F15FF" w:rsidRPr="0040774B" w:rsidRDefault="009F15FF" w:rsidP="009F15FF">
            <w:pPr>
              <w:jc w:val="both"/>
              <w:rPr>
                <w:sz w:val="18"/>
              </w:rPr>
            </w:pPr>
            <w:r w:rsidRPr="0040774B">
              <w:rPr>
                <w:b/>
                <w:sz w:val="18"/>
              </w:rPr>
              <w:t>Scopus</w:t>
            </w:r>
          </w:p>
        </w:tc>
        <w:tc>
          <w:tcPr>
            <w:tcW w:w="694" w:type="dxa"/>
            <w:shd w:val="clear" w:color="auto" w:fill="F7CAAC"/>
          </w:tcPr>
          <w:p w:rsidR="009F15FF" w:rsidRPr="0040774B" w:rsidRDefault="009F15FF" w:rsidP="009F15FF">
            <w:pPr>
              <w:jc w:val="both"/>
            </w:pPr>
            <w:r w:rsidRPr="0040774B">
              <w:rPr>
                <w:b/>
                <w:sz w:val="18"/>
              </w:rPr>
              <w:t>ostatní</w:t>
            </w:r>
          </w:p>
        </w:tc>
      </w:tr>
      <w:tr w:rsidR="009F15FF" w:rsidRPr="0040774B" w:rsidTr="009F15FF">
        <w:trPr>
          <w:cantSplit/>
          <w:trHeight w:val="70"/>
        </w:trPr>
        <w:tc>
          <w:tcPr>
            <w:tcW w:w="3381" w:type="dxa"/>
            <w:gridSpan w:val="2"/>
            <w:shd w:val="clear" w:color="auto" w:fill="F7CAAC"/>
          </w:tcPr>
          <w:p w:rsidR="009F15FF" w:rsidRPr="0040774B" w:rsidRDefault="009F15FF" w:rsidP="009F15FF">
            <w:pPr>
              <w:jc w:val="both"/>
            </w:pPr>
            <w:r w:rsidRPr="0040774B">
              <w:rPr>
                <w:b/>
              </w:rPr>
              <w:t>Obor jmenovacího řízení</w:t>
            </w:r>
          </w:p>
        </w:tc>
        <w:tc>
          <w:tcPr>
            <w:tcW w:w="2245" w:type="dxa"/>
            <w:gridSpan w:val="2"/>
            <w:shd w:val="clear" w:color="auto" w:fill="F7CAAC"/>
          </w:tcPr>
          <w:p w:rsidR="009F15FF" w:rsidRPr="0040774B" w:rsidRDefault="009F15FF" w:rsidP="009F15FF">
            <w:pPr>
              <w:jc w:val="both"/>
            </w:pPr>
            <w:r w:rsidRPr="0040774B">
              <w:rPr>
                <w:b/>
              </w:rPr>
              <w:t>Rok udělení hodnosti</w:t>
            </w:r>
          </w:p>
        </w:tc>
        <w:tc>
          <w:tcPr>
            <w:tcW w:w="2248" w:type="dxa"/>
            <w:gridSpan w:val="4"/>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32" w:type="dxa"/>
            <w:vMerge w:val="restart"/>
            <w:tcBorders>
              <w:left w:val="single" w:sz="12" w:space="0" w:color="auto"/>
            </w:tcBorders>
          </w:tcPr>
          <w:p w:rsidR="009F15FF" w:rsidRPr="0040774B" w:rsidRDefault="009F15FF" w:rsidP="009F15FF">
            <w:pPr>
              <w:jc w:val="both"/>
            </w:pPr>
          </w:p>
        </w:tc>
        <w:tc>
          <w:tcPr>
            <w:tcW w:w="693" w:type="dxa"/>
            <w:vMerge w:val="restart"/>
          </w:tcPr>
          <w:p w:rsidR="009F15FF" w:rsidRPr="0040774B" w:rsidRDefault="009F15FF" w:rsidP="009F15FF">
            <w:pPr>
              <w:jc w:val="both"/>
            </w:pPr>
          </w:p>
        </w:tc>
        <w:tc>
          <w:tcPr>
            <w:tcW w:w="694" w:type="dxa"/>
            <w:vMerge w:val="restart"/>
          </w:tcPr>
          <w:p w:rsidR="009F15FF" w:rsidRPr="0040774B" w:rsidRDefault="009F15FF" w:rsidP="009F15FF">
            <w:pPr>
              <w:jc w:val="both"/>
            </w:pPr>
          </w:p>
        </w:tc>
      </w:tr>
      <w:tr w:rsidR="009F15FF" w:rsidRPr="0040774B" w:rsidTr="009F15FF">
        <w:trPr>
          <w:trHeight w:val="205"/>
        </w:trPr>
        <w:tc>
          <w:tcPr>
            <w:tcW w:w="3381" w:type="dxa"/>
            <w:gridSpan w:val="2"/>
          </w:tcPr>
          <w:p w:rsidR="009F15FF" w:rsidRPr="0040774B" w:rsidRDefault="009F15FF" w:rsidP="009F15FF">
            <w:pPr>
              <w:jc w:val="both"/>
            </w:pPr>
          </w:p>
        </w:tc>
        <w:tc>
          <w:tcPr>
            <w:tcW w:w="2245" w:type="dxa"/>
            <w:gridSpan w:val="2"/>
          </w:tcPr>
          <w:p w:rsidR="009F15FF" w:rsidRPr="0040774B" w:rsidRDefault="009F15FF" w:rsidP="009F15FF">
            <w:pPr>
              <w:jc w:val="both"/>
            </w:pPr>
          </w:p>
        </w:tc>
        <w:tc>
          <w:tcPr>
            <w:tcW w:w="2248" w:type="dxa"/>
            <w:gridSpan w:val="4"/>
            <w:tcBorders>
              <w:right w:val="single" w:sz="12" w:space="0" w:color="auto"/>
            </w:tcBorders>
          </w:tcPr>
          <w:p w:rsidR="009F15FF" w:rsidRPr="0040774B" w:rsidRDefault="009F15FF" w:rsidP="009F15FF">
            <w:pPr>
              <w:jc w:val="both"/>
            </w:pPr>
          </w:p>
        </w:tc>
        <w:tc>
          <w:tcPr>
            <w:tcW w:w="632" w:type="dxa"/>
            <w:vMerge/>
            <w:tcBorders>
              <w:left w:val="single" w:sz="12" w:space="0" w:color="auto"/>
            </w:tcBorders>
            <w:vAlign w:val="center"/>
          </w:tcPr>
          <w:p w:rsidR="009F15FF" w:rsidRPr="0040774B" w:rsidRDefault="009F15FF" w:rsidP="009F15FF">
            <w:pPr>
              <w:rPr>
                <w:b/>
              </w:rPr>
            </w:pPr>
          </w:p>
        </w:tc>
        <w:tc>
          <w:tcPr>
            <w:tcW w:w="693" w:type="dxa"/>
            <w:vMerge/>
            <w:vAlign w:val="center"/>
          </w:tcPr>
          <w:p w:rsidR="009F15FF" w:rsidRPr="0040774B" w:rsidRDefault="009F15FF" w:rsidP="009F15FF">
            <w:pPr>
              <w:rPr>
                <w:b/>
              </w:rPr>
            </w:pPr>
          </w:p>
        </w:tc>
        <w:tc>
          <w:tcPr>
            <w:tcW w:w="694" w:type="dxa"/>
            <w:vMerge/>
            <w:vAlign w:val="center"/>
          </w:tcPr>
          <w:p w:rsidR="009F15FF" w:rsidRPr="0040774B" w:rsidRDefault="009F15FF" w:rsidP="009F15FF">
            <w:pPr>
              <w:rPr>
                <w:b/>
              </w:rPr>
            </w:pPr>
          </w:p>
        </w:tc>
      </w:tr>
      <w:tr w:rsidR="009F15FF" w:rsidRPr="0040774B" w:rsidTr="009F15FF">
        <w:tc>
          <w:tcPr>
            <w:tcW w:w="9893" w:type="dxa"/>
            <w:gridSpan w:val="11"/>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9F15FF">
        <w:trPr>
          <w:trHeight w:val="2689"/>
        </w:trPr>
        <w:tc>
          <w:tcPr>
            <w:tcW w:w="9893" w:type="dxa"/>
            <w:gridSpan w:val="11"/>
          </w:tcPr>
          <w:p w:rsidR="009F15FF" w:rsidRPr="0040774B" w:rsidRDefault="009F15FF" w:rsidP="009F15FF"/>
          <w:p w:rsidR="009F15FF" w:rsidRPr="0040774B" w:rsidRDefault="009F15FF" w:rsidP="009F15FF">
            <w:r w:rsidRPr="0040774B">
              <w:t xml:space="preserve">Majerčíková, J. &amp; Petrů Puhrová, B. (2017). Everyday Family Experience - A Child’s Home Preparation for School. </w:t>
            </w:r>
            <w:r w:rsidRPr="0040774B">
              <w:br/>
            </w:r>
            <w:r w:rsidRPr="0040774B">
              <w:rPr>
                <w:i/>
              </w:rPr>
              <w:t xml:space="preserve">Acta Technologica Dubnicae. </w:t>
            </w:r>
            <w:r w:rsidRPr="0040774B">
              <w:t xml:space="preserve"> 7(2), 17-29. </w:t>
            </w:r>
          </w:p>
          <w:p w:rsidR="009F15FF" w:rsidRPr="0040774B" w:rsidRDefault="009F15FF" w:rsidP="009F15FF">
            <w:pPr>
              <w:jc w:val="both"/>
            </w:pPr>
            <w:r w:rsidRPr="0040774B">
              <w:t>Navrátilová, H., &amp; Petrů Puhrová, B. (201</w:t>
            </w:r>
            <w:ins w:id="758" w:author="§.opiékoiíkkoíikoíi" w:date="2018-05-29T22:01:00Z">
              <w:r w:rsidR="00377E37">
                <w:t>8</w:t>
              </w:r>
            </w:ins>
            <w:del w:id="759" w:author="§.opiékoiíkkoíikoíi" w:date="2018-05-29T22:01:00Z">
              <w:r w:rsidRPr="0040774B" w:rsidDel="00377E37">
                <w:delText>7</w:delText>
              </w:r>
            </w:del>
            <w:r w:rsidRPr="0040774B">
              <w:t xml:space="preserve">) </w:t>
            </w:r>
            <w:r w:rsidRPr="0040774B">
              <w:rPr>
                <w:i/>
              </w:rPr>
              <w:t xml:space="preserve">Máme hračku, tak co s ní? Od teorie k verifikaci v mateřské škole. </w:t>
            </w:r>
            <w:r w:rsidRPr="0040774B">
              <w:t>Zlín: Univerzita Tomáše Bati ve Zlíně, v tisku.</w:t>
            </w:r>
          </w:p>
          <w:p w:rsidR="009F15FF" w:rsidRPr="0040774B" w:rsidRDefault="009F15FF" w:rsidP="009F15FF">
            <w:r w:rsidRPr="0040774B">
              <w:t xml:space="preserve">Petrů Puhrová, B. (2015). Spolupráce ZŠ a MŠ jako výzva pro rozvoj školy. In: </w:t>
            </w:r>
            <w:r w:rsidRPr="0040774B">
              <w:rPr>
                <w:i/>
              </w:rPr>
              <w:t>Nové výzvy pro předškolní pedagogiku</w:t>
            </w:r>
            <w:r w:rsidRPr="0040774B">
              <w:t>. Zlín: Univerzita Tomáše Bati ve Zlíně.</w:t>
            </w:r>
          </w:p>
          <w:p w:rsidR="009F15FF" w:rsidRPr="0040774B" w:rsidRDefault="009F15FF" w:rsidP="009F15FF">
            <w:r w:rsidRPr="0040774B">
              <w:t xml:space="preserve">Petrů Puhrová, B. (2016). Zapojení rodičů do domácí přípravy dítě na vyučování: přehledová studie. </w:t>
            </w:r>
            <w:r w:rsidRPr="0040774B">
              <w:rPr>
                <w:i/>
              </w:rPr>
              <w:t>Paidagogos</w:t>
            </w:r>
            <w:r w:rsidRPr="0040774B">
              <w:t>. 2(2), 90-106.</w:t>
            </w:r>
          </w:p>
          <w:p w:rsidR="009F15FF" w:rsidRPr="0040774B" w:rsidRDefault="009F15FF" w:rsidP="009F15FF">
            <w:r w:rsidRPr="0040774B">
              <w:t xml:space="preserve">Petrů Puhrová, B. (2016). Problems with homework in Czech families. </w:t>
            </w:r>
            <w:r w:rsidRPr="0040774B">
              <w:rPr>
                <w:i/>
              </w:rPr>
              <w:t xml:space="preserve">Turkish Online Journal of Educational Technology. </w:t>
            </w:r>
            <w:r w:rsidRPr="0040774B">
              <w:t>December Special Issue, 276-280.</w:t>
            </w:r>
          </w:p>
          <w:p w:rsidR="009F15FF" w:rsidRPr="0040774B" w:rsidRDefault="009F15FF" w:rsidP="009F15FF"/>
        </w:tc>
      </w:tr>
      <w:tr w:rsidR="009F15FF" w:rsidRPr="0040774B" w:rsidTr="009F15FF">
        <w:trPr>
          <w:trHeight w:val="218"/>
        </w:trPr>
        <w:tc>
          <w:tcPr>
            <w:tcW w:w="9893" w:type="dxa"/>
            <w:gridSpan w:val="11"/>
            <w:shd w:val="clear" w:color="auto" w:fill="F7CAAC"/>
          </w:tcPr>
          <w:p w:rsidR="009F15FF" w:rsidRPr="0040774B" w:rsidRDefault="009F15FF" w:rsidP="009F15FF">
            <w:pPr>
              <w:rPr>
                <w:b/>
              </w:rPr>
            </w:pPr>
            <w:r w:rsidRPr="0040774B">
              <w:rPr>
                <w:b/>
              </w:rPr>
              <w:t>Působení v zahraničí</w:t>
            </w:r>
          </w:p>
        </w:tc>
      </w:tr>
      <w:tr w:rsidR="009F15FF" w:rsidRPr="0040774B" w:rsidTr="009F15FF">
        <w:trPr>
          <w:trHeight w:val="237"/>
        </w:trPr>
        <w:tc>
          <w:tcPr>
            <w:tcW w:w="9893" w:type="dxa"/>
            <w:gridSpan w:val="11"/>
          </w:tcPr>
          <w:p w:rsidR="009F15FF" w:rsidRPr="0040774B" w:rsidRDefault="009F15FF" w:rsidP="009F15FF"/>
        </w:tc>
      </w:tr>
      <w:tr w:rsidR="009F15FF" w:rsidRPr="0040774B" w:rsidTr="009F15FF">
        <w:trPr>
          <w:cantSplit/>
          <w:trHeight w:val="470"/>
        </w:trPr>
        <w:tc>
          <w:tcPr>
            <w:tcW w:w="2552" w:type="dxa"/>
            <w:shd w:val="clear" w:color="auto" w:fill="F7CAAC"/>
          </w:tcPr>
          <w:p w:rsidR="009F15FF" w:rsidRPr="0040774B" w:rsidRDefault="009F15FF" w:rsidP="009F15FF">
            <w:pPr>
              <w:jc w:val="both"/>
              <w:rPr>
                <w:b/>
              </w:rPr>
            </w:pPr>
            <w:r w:rsidRPr="0040774B">
              <w:rPr>
                <w:b/>
              </w:rPr>
              <w:t xml:space="preserve">Podpis </w:t>
            </w:r>
          </w:p>
        </w:tc>
        <w:tc>
          <w:tcPr>
            <w:tcW w:w="4536" w:type="dxa"/>
            <w:gridSpan w:val="5"/>
          </w:tcPr>
          <w:p w:rsidR="009F15FF" w:rsidRPr="0040774B" w:rsidRDefault="005A2367" w:rsidP="009F15FF">
            <w:pPr>
              <w:jc w:val="both"/>
            </w:pPr>
            <w:r>
              <w:t>Barbora Petrů Puhrová, v. r.</w:t>
            </w:r>
          </w:p>
        </w:tc>
        <w:tc>
          <w:tcPr>
            <w:tcW w:w="786" w:type="dxa"/>
            <w:gridSpan w:val="2"/>
            <w:shd w:val="clear" w:color="auto" w:fill="F7CAAC"/>
          </w:tcPr>
          <w:p w:rsidR="009F15FF" w:rsidRPr="0040774B" w:rsidRDefault="009F15FF" w:rsidP="009F15FF">
            <w:pPr>
              <w:jc w:val="both"/>
            </w:pPr>
            <w:r w:rsidRPr="0040774B">
              <w:rPr>
                <w:b/>
              </w:rPr>
              <w:t>datum</w:t>
            </w:r>
          </w:p>
        </w:tc>
        <w:tc>
          <w:tcPr>
            <w:tcW w:w="2019" w:type="dxa"/>
            <w:gridSpan w:val="3"/>
          </w:tcPr>
          <w:p w:rsidR="009F15FF" w:rsidRPr="0040774B" w:rsidRDefault="005A2367" w:rsidP="009F15FF">
            <w:pPr>
              <w:jc w:val="both"/>
            </w:pPr>
            <w:r>
              <w:t>30. 5. 2018</w:t>
            </w:r>
          </w:p>
        </w:tc>
      </w:tr>
    </w:tbl>
    <w:p w:rsidR="009F15FF" w:rsidRPr="0040774B" w:rsidRDefault="009F15FF" w:rsidP="00B8153E">
      <w:pPr>
        <w:spacing w:after="160" w:line="259" w:lineRule="auto"/>
        <w:rPr>
          <w:b/>
        </w:rPr>
      </w:pPr>
    </w:p>
    <w:p w:rsidR="009F15FF" w:rsidRPr="0040774B" w:rsidRDefault="009F15FF" w:rsidP="00B8153E">
      <w:pPr>
        <w:spacing w:after="160" w:line="259" w:lineRule="auto"/>
        <w:rPr>
          <w:b/>
        </w:rPr>
      </w:pPr>
    </w:p>
    <w:p w:rsidR="00FD292D" w:rsidRPr="0040774B" w:rsidRDefault="00FD292D" w:rsidP="00B8153E">
      <w:pPr>
        <w:spacing w:after="160" w:line="259" w:lineRule="auto"/>
        <w:rPr>
          <w:b/>
        </w:rPr>
      </w:pPr>
    </w:p>
    <w:p w:rsidR="00CF0E56" w:rsidRDefault="00CF0E56"/>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32"/>
        <w:gridCol w:w="855"/>
        <w:gridCol w:w="1776"/>
        <w:gridCol w:w="541"/>
        <w:gridCol w:w="192"/>
        <w:gridCol w:w="732"/>
        <w:gridCol w:w="585"/>
        <w:gridCol w:w="438"/>
        <w:gridCol w:w="372"/>
        <w:gridCol w:w="213"/>
        <w:gridCol w:w="440"/>
        <w:gridCol w:w="715"/>
        <w:gridCol w:w="716"/>
      </w:tblGrid>
      <w:tr w:rsidR="009F15FF" w:rsidRPr="0040774B" w:rsidTr="000570C9">
        <w:tc>
          <w:tcPr>
            <w:tcW w:w="10207" w:type="dxa"/>
            <w:gridSpan w:val="13"/>
            <w:tcBorders>
              <w:bottom w:val="double" w:sz="4" w:space="0" w:color="auto"/>
            </w:tcBorders>
            <w:shd w:val="clear" w:color="auto" w:fill="BDD6EE"/>
          </w:tcPr>
          <w:p w:rsidR="009F15FF" w:rsidRPr="0040774B" w:rsidRDefault="009F15FF" w:rsidP="009F15FF">
            <w:pPr>
              <w:jc w:val="both"/>
              <w:rPr>
                <w:b/>
                <w:sz w:val="28"/>
              </w:rPr>
            </w:pPr>
            <w:r w:rsidRPr="0040774B">
              <w:rPr>
                <w:b/>
                <w:sz w:val="28"/>
              </w:rPr>
              <w:t>C-I – Personální zabezpečení</w:t>
            </w:r>
          </w:p>
        </w:tc>
      </w:tr>
      <w:tr w:rsidR="009F15FF" w:rsidRPr="0040774B" w:rsidTr="000570C9">
        <w:tc>
          <w:tcPr>
            <w:tcW w:w="2632" w:type="dxa"/>
            <w:tcBorders>
              <w:top w:val="double" w:sz="4" w:space="0" w:color="auto"/>
            </w:tcBorders>
            <w:shd w:val="clear" w:color="auto" w:fill="F7CAAC"/>
          </w:tcPr>
          <w:p w:rsidR="009F15FF" w:rsidRPr="0040774B" w:rsidRDefault="009F15FF" w:rsidP="009F15FF">
            <w:pPr>
              <w:jc w:val="both"/>
              <w:rPr>
                <w:b/>
              </w:rPr>
            </w:pPr>
            <w:r w:rsidRPr="0040774B">
              <w:rPr>
                <w:b/>
              </w:rPr>
              <w:t>Vysoká škola</w:t>
            </w:r>
          </w:p>
        </w:tc>
        <w:tc>
          <w:tcPr>
            <w:tcW w:w="7575" w:type="dxa"/>
            <w:gridSpan w:val="12"/>
          </w:tcPr>
          <w:p w:rsidR="009F15FF" w:rsidRPr="0040774B" w:rsidRDefault="009F15FF" w:rsidP="009F15FF">
            <w:pPr>
              <w:jc w:val="both"/>
            </w:pPr>
            <w:r w:rsidRPr="0040774B">
              <w:t>UTB ve Zlíně</w:t>
            </w:r>
          </w:p>
        </w:tc>
      </w:tr>
      <w:tr w:rsidR="009F15FF" w:rsidRPr="0040774B" w:rsidTr="000570C9">
        <w:tc>
          <w:tcPr>
            <w:tcW w:w="2632" w:type="dxa"/>
            <w:shd w:val="clear" w:color="auto" w:fill="F7CAAC"/>
          </w:tcPr>
          <w:p w:rsidR="009F15FF" w:rsidRPr="0040774B" w:rsidRDefault="009F15FF" w:rsidP="009F15FF">
            <w:pPr>
              <w:jc w:val="both"/>
              <w:rPr>
                <w:b/>
              </w:rPr>
            </w:pPr>
            <w:r w:rsidRPr="0040774B">
              <w:rPr>
                <w:b/>
              </w:rPr>
              <w:t>Součást vysoké školy</w:t>
            </w:r>
          </w:p>
        </w:tc>
        <w:tc>
          <w:tcPr>
            <w:tcW w:w="7575" w:type="dxa"/>
            <w:gridSpan w:val="12"/>
          </w:tcPr>
          <w:p w:rsidR="009F15FF" w:rsidRPr="0040774B" w:rsidRDefault="009F15FF" w:rsidP="009F15FF">
            <w:pPr>
              <w:jc w:val="both"/>
            </w:pPr>
            <w:r w:rsidRPr="0040774B">
              <w:t>FHS UTB ve Zlíně</w:t>
            </w:r>
          </w:p>
        </w:tc>
      </w:tr>
      <w:tr w:rsidR="009F15FF" w:rsidRPr="0040774B" w:rsidTr="000570C9">
        <w:tc>
          <w:tcPr>
            <w:tcW w:w="2632" w:type="dxa"/>
            <w:shd w:val="clear" w:color="auto" w:fill="F7CAAC"/>
          </w:tcPr>
          <w:p w:rsidR="009F15FF" w:rsidRPr="0040774B" w:rsidRDefault="009F15FF" w:rsidP="009F15FF">
            <w:pPr>
              <w:jc w:val="both"/>
              <w:rPr>
                <w:b/>
              </w:rPr>
            </w:pPr>
            <w:r w:rsidRPr="0040774B">
              <w:rPr>
                <w:b/>
              </w:rPr>
              <w:t>Název studijního programu</w:t>
            </w:r>
          </w:p>
        </w:tc>
        <w:tc>
          <w:tcPr>
            <w:tcW w:w="7575" w:type="dxa"/>
            <w:gridSpan w:val="12"/>
          </w:tcPr>
          <w:p w:rsidR="009F15FF" w:rsidRPr="0040774B" w:rsidRDefault="009F15FF" w:rsidP="009F15FF">
            <w:pPr>
              <w:jc w:val="both"/>
            </w:pPr>
            <w:r w:rsidRPr="0040774B">
              <w:t>Učitelství pro mateřské školy</w:t>
            </w:r>
          </w:p>
        </w:tc>
      </w:tr>
      <w:tr w:rsidR="009F15FF" w:rsidRPr="0040774B" w:rsidTr="000570C9">
        <w:tc>
          <w:tcPr>
            <w:tcW w:w="2632" w:type="dxa"/>
            <w:shd w:val="clear" w:color="auto" w:fill="F7CAAC"/>
          </w:tcPr>
          <w:p w:rsidR="009F15FF" w:rsidRPr="0040774B" w:rsidRDefault="009F15FF" w:rsidP="009F15FF">
            <w:pPr>
              <w:jc w:val="both"/>
              <w:rPr>
                <w:b/>
              </w:rPr>
            </w:pPr>
            <w:r w:rsidRPr="0040774B">
              <w:rPr>
                <w:b/>
              </w:rPr>
              <w:t>Jméno a příjmení</w:t>
            </w:r>
          </w:p>
        </w:tc>
        <w:tc>
          <w:tcPr>
            <w:tcW w:w="4096" w:type="dxa"/>
            <w:gridSpan w:val="5"/>
          </w:tcPr>
          <w:p w:rsidR="009F15FF" w:rsidRPr="0040774B" w:rsidRDefault="009F15FF" w:rsidP="009F15FF">
            <w:pPr>
              <w:jc w:val="both"/>
            </w:pPr>
            <w:r w:rsidRPr="0040774B">
              <w:t>Petra Trávníčková</w:t>
            </w:r>
          </w:p>
        </w:tc>
        <w:tc>
          <w:tcPr>
            <w:tcW w:w="1023" w:type="dxa"/>
            <w:gridSpan w:val="2"/>
            <w:shd w:val="clear" w:color="auto" w:fill="F7CAAC"/>
          </w:tcPr>
          <w:p w:rsidR="009F15FF" w:rsidRPr="0040774B" w:rsidRDefault="009F15FF" w:rsidP="009F15FF">
            <w:pPr>
              <w:jc w:val="both"/>
              <w:rPr>
                <w:b/>
              </w:rPr>
            </w:pPr>
            <w:r w:rsidRPr="0040774B">
              <w:rPr>
                <w:b/>
              </w:rPr>
              <w:t>Tituly</w:t>
            </w:r>
          </w:p>
        </w:tc>
        <w:tc>
          <w:tcPr>
            <w:tcW w:w="2456" w:type="dxa"/>
            <w:gridSpan w:val="5"/>
          </w:tcPr>
          <w:p w:rsidR="009F15FF" w:rsidRPr="0040774B" w:rsidRDefault="009F15FF" w:rsidP="009F15FF">
            <w:pPr>
              <w:jc w:val="both"/>
            </w:pPr>
            <w:r w:rsidRPr="0040774B">
              <w:t>Mgr.</w:t>
            </w:r>
          </w:p>
        </w:tc>
      </w:tr>
      <w:tr w:rsidR="009F15FF" w:rsidRPr="0040774B" w:rsidTr="000570C9">
        <w:tc>
          <w:tcPr>
            <w:tcW w:w="2632" w:type="dxa"/>
            <w:shd w:val="clear" w:color="auto" w:fill="F7CAAC"/>
          </w:tcPr>
          <w:p w:rsidR="009F15FF" w:rsidRPr="0040774B" w:rsidRDefault="009F15FF" w:rsidP="009F15FF">
            <w:pPr>
              <w:jc w:val="both"/>
              <w:rPr>
                <w:b/>
              </w:rPr>
            </w:pPr>
            <w:r w:rsidRPr="0040774B">
              <w:rPr>
                <w:b/>
              </w:rPr>
              <w:t>Rok narození</w:t>
            </w:r>
          </w:p>
        </w:tc>
        <w:tc>
          <w:tcPr>
            <w:tcW w:w="855" w:type="dxa"/>
          </w:tcPr>
          <w:p w:rsidR="009F15FF" w:rsidRPr="0040774B" w:rsidRDefault="009F15FF" w:rsidP="009F15FF">
            <w:pPr>
              <w:jc w:val="both"/>
            </w:pPr>
            <w:r w:rsidRPr="0040774B">
              <w:t>1990</w:t>
            </w:r>
          </w:p>
        </w:tc>
        <w:tc>
          <w:tcPr>
            <w:tcW w:w="1776" w:type="dxa"/>
            <w:shd w:val="clear" w:color="auto" w:fill="F7CAAC"/>
          </w:tcPr>
          <w:p w:rsidR="009F15FF" w:rsidRPr="0040774B" w:rsidRDefault="009F15FF" w:rsidP="009F15FF">
            <w:pPr>
              <w:jc w:val="both"/>
              <w:rPr>
                <w:b/>
              </w:rPr>
            </w:pPr>
            <w:r w:rsidRPr="0040774B">
              <w:rPr>
                <w:b/>
              </w:rPr>
              <w:t>typ vztahu k VŠ</w:t>
            </w:r>
          </w:p>
        </w:tc>
        <w:tc>
          <w:tcPr>
            <w:tcW w:w="733" w:type="dxa"/>
            <w:gridSpan w:val="2"/>
          </w:tcPr>
          <w:p w:rsidR="009F15FF" w:rsidRPr="0040774B" w:rsidRDefault="009F15FF" w:rsidP="009F15FF">
            <w:pPr>
              <w:jc w:val="both"/>
            </w:pPr>
            <w:r w:rsidRPr="0040774B">
              <w:t>pp</w:t>
            </w:r>
            <w:r w:rsidR="006122CE">
              <w:t>.</w:t>
            </w:r>
          </w:p>
        </w:tc>
        <w:tc>
          <w:tcPr>
            <w:tcW w:w="732" w:type="dxa"/>
            <w:shd w:val="clear" w:color="auto" w:fill="F7CAAC"/>
          </w:tcPr>
          <w:p w:rsidR="009F15FF" w:rsidRPr="0040774B" w:rsidRDefault="009F15FF" w:rsidP="009F15FF">
            <w:pPr>
              <w:jc w:val="both"/>
              <w:rPr>
                <w:b/>
              </w:rPr>
            </w:pPr>
            <w:r w:rsidRPr="0040774B">
              <w:rPr>
                <w:b/>
              </w:rPr>
              <w:t>rozsah</w:t>
            </w:r>
          </w:p>
        </w:tc>
        <w:tc>
          <w:tcPr>
            <w:tcW w:w="1023" w:type="dxa"/>
            <w:gridSpan w:val="2"/>
          </w:tcPr>
          <w:p w:rsidR="009F15FF" w:rsidRPr="0040774B" w:rsidRDefault="006122CE" w:rsidP="009F15FF">
            <w:pPr>
              <w:jc w:val="both"/>
            </w:pPr>
            <w:r>
              <w:t>40 h.</w:t>
            </w:r>
          </w:p>
          <w:p w:rsidR="009F15FF" w:rsidRPr="0040774B" w:rsidRDefault="009F15FF" w:rsidP="009F15FF">
            <w:pPr>
              <w:jc w:val="both"/>
            </w:pPr>
          </w:p>
        </w:tc>
        <w:tc>
          <w:tcPr>
            <w:tcW w:w="585" w:type="dxa"/>
            <w:gridSpan w:val="2"/>
            <w:shd w:val="clear" w:color="auto" w:fill="F7CAAC"/>
          </w:tcPr>
          <w:p w:rsidR="009F15FF" w:rsidRPr="0040774B" w:rsidRDefault="009F15FF" w:rsidP="009F15FF">
            <w:pPr>
              <w:jc w:val="both"/>
              <w:rPr>
                <w:b/>
              </w:rPr>
            </w:pPr>
            <w:r w:rsidRPr="0040774B">
              <w:rPr>
                <w:b/>
              </w:rPr>
              <w:t>do kdy</w:t>
            </w:r>
          </w:p>
        </w:tc>
        <w:tc>
          <w:tcPr>
            <w:tcW w:w="1871" w:type="dxa"/>
            <w:gridSpan w:val="3"/>
          </w:tcPr>
          <w:p w:rsidR="007E2171" w:rsidRPr="0040774B" w:rsidRDefault="008F6D43" w:rsidP="009F15FF">
            <w:pPr>
              <w:jc w:val="both"/>
            </w:pPr>
            <w:r>
              <w:t>102020</w:t>
            </w:r>
          </w:p>
        </w:tc>
      </w:tr>
      <w:tr w:rsidR="009F15FF" w:rsidRPr="0040774B" w:rsidTr="000570C9">
        <w:tc>
          <w:tcPr>
            <w:tcW w:w="5263" w:type="dxa"/>
            <w:gridSpan w:val="3"/>
            <w:shd w:val="clear" w:color="auto" w:fill="F7CAAC"/>
          </w:tcPr>
          <w:p w:rsidR="009F15FF" w:rsidRPr="0040774B" w:rsidRDefault="009F15FF" w:rsidP="009F15FF">
            <w:pPr>
              <w:jc w:val="both"/>
              <w:rPr>
                <w:b/>
              </w:rPr>
            </w:pPr>
            <w:r w:rsidRPr="0040774B">
              <w:rPr>
                <w:b/>
              </w:rPr>
              <w:t>Typ vztahu na součásti VŠ, která uskutečňuje st. program</w:t>
            </w:r>
          </w:p>
        </w:tc>
        <w:tc>
          <w:tcPr>
            <w:tcW w:w="733" w:type="dxa"/>
            <w:gridSpan w:val="2"/>
          </w:tcPr>
          <w:p w:rsidR="009F15FF" w:rsidRPr="0040774B" w:rsidRDefault="009F15FF" w:rsidP="009F15FF">
            <w:pPr>
              <w:jc w:val="both"/>
            </w:pPr>
            <w:r w:rsidRPr="0040774B">
              <w:t>pp</w:t>
            </w:r>
            <w:r w:rsidR="006122CE">
              <w:t>.</w:t>
            </w:r>
          </w:p>
        </w:tc>
        <w:tc>
          <w:tcPr>
            <w:tcW w:w="732" w:type="dxa"/>
            <w:shd w:val="clear" w:color="auto" w:fill="F7CAAC"/>
          </w:tcPr>
          <w:p w:rsidR="009F15FF" w:rsidRPr="0040774B" w:rsidRDefault="009F15FF" w:rsidP="009F15FF">
            <w:pPr>
              <w:jc w:val="both"/>
              <w:rPr>
                <w:b/>
              </w:rPr>
            </w:pPr>
            <w:r w:rsidRPr="0040774B">
              <w:rPr>
                <w:b/>
              </w:rPr>
              <w:t>rozsah</w:t>
            </w:r>
          </w:p>
        </w:tc>
        <w:tc>
          <w:tcPr>
            <w:tcW w:w="1023" w:type="dxa"/>
            <w:gridSpan w:val="2"/>
          </w:tcPr>
          <w:p w:rsidR="009F15FF" w:rsidRPr="0040774B" w:rsidRDefault="006122CE" w:rsidP="009F15FF">
            <w:pPr>
              <w:jc w:val="both"/>
            </w:pPr>
            <w:r>
              <w:t>40 h.</w:t>
            </w:r>
          </w:p>
        </w:tc>
        <w:tc>
          <w:tcPr>
            <w:tcW w:w="585" w:type="dxa"/>
            <w:gridSpan w:val="2"/>
            <w:shd w:val="clear" w:color="auto" w:fill="F7CAAC"/>
          </w:tcPr>
          <w:p w:rsidR="009F15FF" w:rsidRPr="0040774B" w:rsidRDefault="009F15FF" w:rsidP="009F15FF">
            <w:pPr>
              <w:jc w:val="both"/>
              <w:rPr>
                <w:b/>
              </w:rPr>
            </w:pPr>
            <w:r w:rsidRPr="0040774B">
              <w:rPr>
                <w:b/>
              </w:rPr>
              <w:t>do kdy</w:t>
            </w:r>
          </w:p>
        </w:tc>
        <w:tc>
          <w:tcPr>
            <w:tcW w:w="1871" w:type="dxa"/>
            <w:gridSpan w:val="3"/>
          </w:tcPr>
          <w:p w:rsidR="009F15FF" w:rsidRPr="0040774B" w:rsidRDefault="008F6D43" w:rsidP="009F15FF">
            <w:pPr>
              <w:jc w:val="both"/>
            </w:pPr>
            <w:r>
              <w:t>102020</w:t>
            </w:r>
          </w:p>
        </w:tc>
      </w:tr>
      <w:tr w:rsidR="009F15FF" w:rsidRPr="0040774B" w:rsidTr="000570C9">
        <w:tc>
          <w:tcPr>
            <w:tcW w:w="5996" w:type="dxa"/>
            <w:gridSpan w:val="5"/>
            <w:shd w:val="clear" w:color="auto" w:fill="F7CAAC"/>
          </w:tcPr>
          <w:p w:rsidR="009F15FF" w:rsidRPr="0040774B" w:rsidRDefault="009F15FF" w:rsidP="009F15FF">
            <w:pPr>
              <w:jc w:val="both"/>
            </w:pPr>
            <w:r w:rsidRPr="0040774B">
              <w:rPr>
                <w:b/>
              </w:rPr>
              <w:t>Další současná působení jako akademický pracovník na jiných VŠ</w:t>
            </w:r>
          </w:p>
        </w:tc>
        <w:tc>
          <w:tcPr>
            <w:tcW w:w="1755" w:type="dxa"/>
            <w:gridSpan w:val="3"/>
            <w:shd w:val="clear" w:color="auto" w:fill="F7CAAC"/>
          </w:tcPr>
          <w:p w:rsidR="009F15FF" w:rsidRPr="0040774B" w:rsidRDefault="009F15FF" w:rsidP="009F15FF">
            <w:pPr>
              <w:jc w:val="both"/>
              <w:rPr>
                <w:b/>
              </w:rPr>
            </w:pPr>
            <w:r w:rsidRPr="0040774B">
              <w:rPr>
                <w:b/>
              </w:rPr>
              <w:t>typ prac. vztahu</w:t>
            </w:r>
          </w:p>
        </w:tc>
        <w:tc>
          <w:tcPr>
            <w:tcW w:w="2456" w:type="dxa"/>
            <w:gridSpan w:val="5"/>
            <w:shd w:val="clear" w:color="auto" w:fill="F7CAAC"/>
          </w:tcPr>
          <w:p w:rsidR="009F15FF" w:rsidRPr="0040774B" w:rsidRDefault="009F15FF" w:rsidP="009F15FF">
            <w:pPr>
              <w:jc w:val="both"/>
              <w:rPr>
                <w:b/>
              </w:rPr>
            </w:pPr>
            <w:r w:rsidRPr="0040774B">
              <w:rPr>
                <w:b/>
              </w:rPr>
              <w:t>rozsah</w:t>
            </w:r>
          </w:p>
        </w:tc>
      </w:tr>
      <w:tr w:rsidR="009F15FF" w:rsidRPr="0040774B" w:rsidTr="000570C9">
        <w:tc>
          <w:tcPr>
            <w:tcW w:w="5996" w:type="dxa"/>
            <w:gridSpan w:val="5"/>
          </w:tcPr>
          <w:p w:rsidR="009F15FF" w:rsidRPr="0040774B" w:rsidRDefault="009F15FF" w:rsidP="009F15FF">
            <w:pPr>
              <w:jc w:val="both"/>
            </w:pPr>
            <w:r w:rsidRPr="0040774B">
              <w:t>nemá</w:t>
            </w:r>
          </w:p>
        </w:tc>
        <w:tc>
          <w:tcPr>
            <w:tcW w:w="1755" w:type="dxa"/>
            <w:gridSpan w:val="3"/>
          </w:tcPr>
          <w:p w:rsidR="009F15FF" w:rsidRPr="0040774B" w:rsidRDefault="009F15FF" w:rsidP="009F15FF">
            <w:pPr>
              <w:jc w:val="both"/>
            </w:pPr>
          </w:p>
        </w:tc>
        <w:tc>
          <w:tcPr>
            <w:tcW w:w="2456" w:type="dxa"/>
            <w:gridSpan w:val="5"/>
          </w:tcPr>
          <w:p w:rsidR="009F15FF" w:rsidRPr="0040774B" w:rsidRDefault="009F15FF" w:rsidP="009F15FF">
            <w:pPr>
              <w:jc w:val="both"/>
            </w:pPr>
          </w:p>
        </w:tc>
      </w:tr>
      <w:tr w:rsidR="009F15FF" w:rsidRPr="0040774B" w:rsidTr="000570C9">
        <w:tc>
          <w:tcPr>
            <w:tcW w:w="10207" w:type="dxa"/>
            <w:gridSpan w:val="13"/>
            <w:shd w:val="clear" w:color="auto" w:fill="F7CAAC"/>
          </w:tcPr>
          <w:p w:rsidR="009F15FF" w:rsidRPr="0040774B" w:rsidRDefault="009F15FF" w:rsidP="009F15FF">
            <w:pPr>
              <w:jc w:val="both"/>
            </w:pPr>
            <w:r w:rsidRPr="0040774B">
              <w:rPr>
                <w:b/>
              </w:rPr>
              <w:t>Předměty příslušného studijního programu a způsob zapojení do jejich výuky, příp. další zapojení do uskutečňování studijního programu</w:t>
            </w:r>
          </w:p>
        </w:tc>
      </w:tr>
      <w:tr w:rsidR="009F15FF" w:rsidRPr="0040774B" w:rsidTr="000570C9">
        <w:trPr>
          <w:trHeight w:val="470"/>
        </w:trPr>
        <w:tc>
          <w:tcPr>
            <w:tcW w:w="10207" w:type="dxa"/>
            <w:gridSpan w:val="13"/>
            <w:tcBorders>
              <w:top w:val="nil"/>
            </w:tcBorders>
          </w:tcPr>
          <w:p w:rsidR="009F15FF" w:rsidRPr="0040774B" w:rsidRDefault="009F15FF" w:rsidP="009F15FF">
            <w:pPr>
              <w:jc w:val="both"/>
            </w:pPr>
            <w:r w:rsidRPr="0040774B">
              <w:t>Základy hudební teorie, Rozvoj přírodovědné gramotnosti, Hudební tvorba dítěte, Hra na hudební nástroj I, Hra na hudební nástroj II (dále viz BIIa)</w:t>
            </w:r>
            <w:r w:rsidR="00BA7094">
              <w:t>.</w:t>
            </w:r>
          </w:p>
          <w:p w:rsidR="009F15FF" w:rsidRPr="0040774B" w:rsidRDefault="009F15FF" w:rsidP="009F15FF">
            <w:pPr>
              <w:jc w:val="both"/>
            </w:pPr>
          </w:p>
        </w:tc>
      </w:tr>
      <w:tr w:rsidR="009F15FF" w:rsidRPr="0040774B" w:rsidTr="000570C9">
        <w:tc>
          <w:tcPr>
            <w:tcW w:w="10207" w:type="dxa"/>
            <w:gridSpan w:val="13"/>
            <w:shd w:val="clear" w:color="auto" w:fill="F7CAAC"/>
          </w:tcPr>
          <w:p w:rsidR="009F15FF" w:rsidRPr="0040774B" w:rsidRDefault="009F15FF" w:rsidP="009F15FF">
            <w:pPr>
              <w:jc w:val="both"/>
            </w:pPr>
            <w:r w:rsidRPr="0040774B">
              <w:rPr>
                <w:b/>
              </w:rPr>
              <w:t xml:space="preserve">Údaje o vzdělání na VŠ </w:t>
            </w:r>
          </w:p>
        </w:tc>
      </w:tr>
      <w:tr w:rsidR="009F15FF" w:rsidRPr="0040774B" w:rsidTr="000570C9">
        <w:trPr>
          <w:trHeight w:val="1055"/>
        </w:trPr>
        <w:tc>
          <w:tcPr>
            <w:tcW w:w="10207" w:type="dxa"/>
            <w:gridSpan w:val="13"/>
          </w:tcPr>
          <w:p w:rsidR="009F15FF" w:rsidRPr="0040774B" w:rsidRDefault="009F15FF" w:rsidP="009F15FF">
            <w:pPr>
              <w:jc w:val="both"/>
            </w:pPr>
            <w:r w:rsidRPr="0040774B">
              <w:t>2015 FHS UTB Zlín, ukončené bakalářské studium v oboru Učitelství pro mateřské školy – Bc.</w:t>
            </w:r>
          </w:p>
          <w:p w:rsidR="009F15FF" w:rsidRPr="0040774B" w:rsidRDefault="009F15FF" w:rsidP="009F15FF">
            <w:pPr>
              <w:jc w:val="both"/>
            </w:pPr>
            <w:r w:rsidRPr="0040774B">
              <w:t>2017 FHS UTB Zlín, ukončené magisterské studium v oboru Pedagogika předškolního věku – Mgr.</w:t>
            </w:r>
          </w:p>
          <w:p w:rsidR="009F15FF" w:rsidRPr="0040774B" w:rsidRDefault="009F15FF" w:rsidP="009F15FF">
            <w:pPr>
              <w:pStyle w:val="Default"/>
              <w:jc w:val="both"/>
              <w:rPr>
                <w:sz w:val="20"/>
                <w:szCs w:val="20"/>
              </w:rPr>
            </w:pPr>
          </w:p>
          <w:p w:rsidR="009F15FF" w:rsidRPr="0040774B" w:rsidRDefault="009F15FF" w:rsidP="009F15FF">
            <w:pPr>
              <w:pStyle w:val="Default"/>
              <w:jc w:val="both"/>
              <w:rPr>
                <w:sz w:val="20"/>
                <w:szCs w:val="20"/>
              </w:rPr>
            </w:pPr>
            <w:r w:rsidRPr="0040774B">
              <w:rPr>
                <w:sz w:val="20"/>
                <w:szCs w:val="20"/>
              </w:rPr>
              <w:t xml:space="preserve">od 2017 studium na FHS UTB ve Zlíně v doktorském studijním programu Pedagogika </w:t>
            </w:r>
          </w:p>
          <w:p w:rsidR="009F15FF" w:rsidRPr="0040774B" w:rsidRDefault="009F15FF" w:rsidP="009F15FF">
            <w:pPr>
              <w:jc w:val="both"/>
            </w:pPr>
          </w:p>
        </w:tc>
      </w:tr>
      <w:tr w:rsidR="009F15FF" w:rsidRPr="0040774B" w:rsidTr="000570C9">
        <w:tc>
          <w:tcPr>
            <w:tcW w:w="10207" w:type="dxa"/>
            <w:gridSpan w:val="13"/>
            <w:shd w:val="clear" w:color="auto" w:fill="F7CAAC"/>
          </w:tcPr>
          <w:p w:rsidR="009F15FF" w:rsidRPr="0040774B" w:rsidRDefault="009F15FF" w:rsidP="009F15FF">
            <w:pPr>
              <w:jc w:val="both"/>
              <w:rPr>
                <w:b/>
              </w:rPr>
            </w:pPr>
            <w:r w:rsidRPr="0040774B">
              <w:rPr>
                <w:b/>
              </w:rPr>
              <w:t>Údaje o odborném působení od absolvování VŠ</w:t>
            </w:r>
          </w:p>
        </w:tc>
      </w:tr>
      <w:tr w:rsidR="009F15FF" w:rsidRPr="0040774B" w:rsidTr="000570C9">
        <w:trPr>
          <w:trHeight w:val="1090"/>
        </w:trPr>
        <w:tc>
          <w:tcPr>
            <w:tcW w:w="10207" w:type="dxa"/>
            <w:gridSpan w:val="13"/>
          </w:tcPr>
          <w:p w:rsidR="009F15FF" w:rsidRPr="0040774B" w:rsidRDefault="009F15FF" w:rsidP="009F15FF">
            <w:pPr>
              <w:pStyle w:val="Normlnweb"/>
              <w:spacing w:before="0" w:beforeAutospacing="0" w:after="0" w:afterAutospacing="0"/>
              <w:jc w:val="both"/>
              <w:rPr>
                <w:sz w:val="20"/>
                <w:szCs w:val="20"/>
              </w:rPr>
            </w:pPr>
            <w:r w:rsidRPr="0040774B">
              <w:rPr>
                <w:sz w:val="20"/>
                <w:szCs w:val="20"/>
              </w:rPr>
              <w:t xml:space="preserve"> 2017 – dosud FHS UTB Zlín, asistent</w:t>
            </w:r>
          </w:p>
        </w:tc>
      </w:tr>
      <w:tr w:rsidR="009F15FF" w:rsidRPr="0040774B" w:rsidTr="000570C9">
        <w:trPr>
          <w:trHeight w:val="250"/>
        </w:trPr>
        <w:tc>
          <w:tcPr>
            <w:tcW w:w="10207" w:type="dxa"/>
            <w:gridSpan w:val="13"/>
            <w:shd w:val="clear" w:color="auto" w:fill="F7CAAC"/>
          </w:tcPr>
          <w:p w:rsidR="009F15FF" w:rsidRPr="0040774B" w:rsidRDefault="009F15FF" w:rsidP="009F15FF">
            <w:pPr>
              <w:jc w:val="both"/>
            </w:pPr>
            <w:r w:rsidRPr="0040774B">
              <w:rPr>
                <w:b/>
              </w:rPr>
              <w:t>Zkušenosti s vedením kvalifikačních a rigorózních prací</w:t>
            </w:r>
          </w:p>
        </w:tc>
      </w:tr>
      <w:tr w:rsidR="009F15FF" w:rsidRPr="0040774B" w:rsidTr="000570C9">
        <w:trPr>
          <w:trHeight w:val="491"/>
        </w:trPr>
        <w:tc>
          <w:tcPr>
            <w:tcW w:w="10207" w:type="dxa"/>
            <w:gridSpan w:val="13"/>
          </w:tcPr>
          <w:p w:rsidR="009F15FF" w:rsidRPr="0040774B" w:rsidRDefault="009F15FF" w:rsidP="009F15FF">
            <w:pPr>
              <w:jc w:val="both"/>
            </w:pPr>
            <w:r w:rsidRPr="0040774B">
              <w:t>Aktuálně vedení 4 bakalářských prací.</w:t>
            </w:r>
          </w:p>
        </w:tc>
      </w:tr>
      <w:tr w:rsidR="009F15FF" w:rsidRPr="0040774B" w:rsidTr="000570C9">
        <w:trPr>
          <w:cantSplit/>
        </w:trPr>
        <w:tc>
          <w:tcPr>
            <w:tcW w:w="3487" w:type="dxa"/>
            <w:gridSpan w:val="2"/>
            <w:tcBorders>
              <w:top w:val="single" w:sz="12" w:space="0" w:color="auto"/>
            </w:tcBorders>
            <w:shd w:val="clear" w:color="auto" w:fill="F7CAAC"/>
          </w:tcPr>
          <w:p w:rsidR="009F15FF" w:rsidRPr="0040774B" w:rsidRDefault="009F15FF" w:rsidP="009F15FF">
            <w:pPr>
              <w:jc w:val="both"/>
            </w:pPr>
            <w:r w:rsidRPr="0040774B">
              <w:rPr>
                <w:b/>
              </w:rPr>
              <w:t xml:space="preserve">Obor habilitačního řízení </w:t>
            </w:r>
          </w:p>
        </w:tc>
        <w:tc>
          <w:tcPr>
            <w:tcW w:w="2317" w:type="dxa"/>
            <w:gridSpan w:val="2"/>
            <w:tcBorders>
              <w:top w:val="single" w:sz="12" w:space="0" w:color="auto"/>
            </w:tcBorders>
            <w:shd w:val="clear" w:color="auto" w:fill="F7CAAC"/>
          </w:tcPr>
          <w:p w:rsidR="009F15FF" w:rsidRPr="0040774B" w:rsidRDefault="009F15FF" w:rsidP="009F15FF">
            <w:pPr>
              <w:jc w:val="both"/>
            </w:pPr>
            <w:r w:rsidRPr="0040774B">
              <w:rPr>
                <w:b/>
              </w:rPr>
              <w:t>Rok udělení hodnosti</w:t>
            </w:r>
          </w:p>
        </w:tc>
        <w:tc>
          <w:tcPr>
            <w:tcW w:w="2319" w:type="dxa"/>
            <w:gridSpan w:val="5"/>
            <w:tcBorders>
              <w:top w:val="single" w:sz="12" w:space="0" w:color="auto"/>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2084" w:type="dxa"/>
            <w:gridSpan w:val="4"/>
            <w:tcBorders>
              <w:top w:val="single" w:sz="12" w:space="0" w:color="auto"/>
              <w:left w:val="single" w:sz="12" w:space="0" w:color="auto"/>
            </w:tcBorders>
            <w:shd w:val="clear" w:color="auto" w:fill="F7CAAC"/>
          </w:tcPr>
          <w:p w:rsidR="009F15FF" w:rsidRPr="0040774B" w:rsidRDefault="009F15FF" w:rsidP="009F15FF">
            <w:pPr>
              <w:jc w:val="both"/>
              <w:rPr>
                <w:b/>
              </w:rPr>
            </w:pPr>
            <w:r w:rsidRPr="0040774B">
              <w:rPr>
                <w:b/>
              </w:rPr>
              <w:t>Ohlasy publikací</w:t>
            </w:r>
          </w:p>
        </w:tc>
      </w:tr>
      <w:tr w:rsidR="009F15FF" w:rsidRPr="0040774B" w:rsidTr="000570C9">
        <w:trPr>
          <w:cantSplit/>
        </w:trPr>
        <w:tc>
          <w:tcPr>
            <w:tcW w:w="3487" w:type="dxa"/>
            <w:gridSpan w:val="2"/>
          </w:tcPr>
          <w:p w:rsidR="009F15FF" w:rsidRPr="0040774B" w:rsidRDefault="009F15FF" w:rsidP="009F15FF">
            <w:pPr>
              <w:jc w:val="both"/>
            </w:pPr>
          </w:p>
        </w:tc>
        <w:tc>
          <w:tcPr>
            <w:tcW w:w="2317" w:type="dxa"/>
            <w:gridSpan w:val="2"/>
          </w:tcPr>
          <w:p w:rsidR="009F15FF" w:rsidRPr="0040774B" w:rsidRDefault="009F15FF" w:rsidP="009F15FF">
            <w:pPr>
              <w:jc w:val="both"/>
            </w:pPr>
          </w:p>
        </w:tc>
        <w:tc>
          <w:tcPr>
            <w:tcW w:w="2319" w:type="dxa"/>
            <w:gridSpan w:val="5"/>
            <w:tcBorders>
              <w:right w:val="single" w:sz="12" w:space="0" w:color="auto"/>
            </w:tcBorders>
          </w:tcPr>
          <w:p w:rsidR="009F15FF" w:rsidRPr="0040774B" w:rsidRDefault="009F15FF" w:rsidP="009F15FF">
            <w:pPr>
              <w:jc w:val="both"/>
            </w:pPr>
          </w:p>
        </w:tc>
        <w:tc>
          <w:tcPr>
            <w:tcW w:w="653" w:type="dxa"/>
            <w:gridSpan w:val="2"/>
            <w:tcBorders>
              <w:left w:val="single" w:sz="12" w:space="0" w:color="auto"/>
            </w:tcBorders>
            <w:shd w:val="clear" w:color="auto" w:fill="F7CAAC"/>
          </w:tcPr>
          <w:p w:rsidR="009F15FF" w:rsidRPr="0040774B" w:rsidRDefault="009F15FF" w:rsidP="009F15FF">
            <w:pPr>
              <w:jc w:val="both"/>
            </w:pPr>
            <w:r w:rsidRPr="0040774B">
              <w:rPr>
                <w:b/>
              </w:rPr>
              <w:t>WOS</w:t>
            </w:r>
          </w:p>
        </w:tc>
        <w:tc>
          <w:tcPr>
            <w:tcW w:w="715" w:type="dxa"/>
            <w:shd w:val="clear" w:color="auto" w:fill="F7CAAC"/>
          </w:tcPr>
          <w:p w:rsidR="009F15FF" w:rsidRPr="0040774B" w:rsidRDefault="009F15FF" w:rsidP="009F15FF">
            <w:pPr>
              <w:jc w:val="both"/>
              <w:rPr>
                <w:sz w:val="18"/>
              </w:rPr>
            </w:pPr>
            <w:r w:rsidRPr="0040774B">
              <w:rPr>
                <w:b/>
                <w:sz w:val="18"/>
              </w:rPr>
              <w:t>Scopus</w:t>
            </w:r>
          </w:p>
        </w:tc>
        <w:tc>
          <w:tcPr>
            <w:tcW w:w="716" w:type="dxa"/>
            <w:shd w:val="clear" w:color="auto" w:fill="F7CAAC"/>
          </w:tcPr>
          <w:p w:rsidR="009F15FF" w:rsidRPr="0040774B" w:rsidRDefault="009F15FF" w:rsidP="009F15FF">
            <w:pPr>
              <w:jc w:val="both"/>
            </w:pPr>
            <w:r w:rsidRPr="0040774B">
              <w:rPr>
                <w:b/>
                <w:sz w:val="18"/>
              </w:rPr>
              <w:t>ostatní</w:t>
            </w:r>
          </w:p>
        </w:tc>
      </w:tr>
      <w:tr w:rsidR="009F15FF" w:rsidRPr="0040774B" w:rsidTr="000570C9">
        <w:trPr>
          <w:cantSplit/>
          <w:trHeight w:val="70"/>
        </w:trPr>
        <w:tc>
          <w:tcPr>
            <w:tcW w:w="3487" w:type="dxa"/>
            <w:gridSpan w:val="2"/>
            <w:shd w:val="clear" w:color="auto" w:fill="F7CAAC"/>
          </w:tcPr>
          <w:p w:rsidR="009F15FF" w:rsidRPr="0040774B" w:rsidRDefault="009F15FF" w:rsidP="009F15FF">
            <w:pPr>
              <w:jc w:val="both"/>
            </w:pPr>
            <w:r w:rsidRPr="0040774B">
              <w:rPr>
                <w:b/>
              </w:rPr>
              <w:t>Obor jmenovacího řízení</w:t>
            </w:r>
          </w:p>
        </w:tc>
        <w:tc>
          <w:tcPr>
            <w:tcW w:w="2317" w:type="dxa"/>
            <w:gridSpan w:val="2"/>
            <w:shd w:val="clear" w:color="auto" w:fill="F7CAAC"/>
          </w:tcPr>
          <w:p w:rsidR="009F15FF" w:rsidRPr="0040774B" w:rsidRDefault="009F15FF" w:rsidP="009F15FF">
            <w:pPr>
              <w:jc w:val="both"/>
            </w:pPr>
            <w:r w:rsidRPr="0040774B">
              <w:rPr>
                <w:b/>
              </w:rPr>
              <w:t>Rok udělení hodnosti</w:t>
            </w:r>
          </w:p>
        </w:tc>
        <w:tc>
          <w:tcPr>
            <w:tcW w:w="2319" w:type="dxa"/>
            <w:gridSpan w:val="5"/>
            <w:tcBorders>
              <w:right w:val="single" w:sz="12" w:space="0" w:color="auto"/>
            </w:tcBorders>
            <w:shd w:val="clear" w:color="auto" w:fill="F7CAAC"/>
          </w:tcPr>
          <w:p w:rsidR="009F15FF" w:rsidRPr="0040774B" w:rsidRDefault="009F15FF" w:rsidP="009F15FF">
            <w:pPr>
              <w:jc w:val="both"/>
            </w:pPr>
            <w:r w:rsidRPr="0040774B">
              <w:rPr>
                <w:b/>
              </w:rPr>
              <w:t>Řízení konáno na VŠ</w:t>
            </w:r>
          </w:p>
        </w:tc>
        <w:tc>
          <w:tcPr>
            <w:tcW w:w="653" w:type="dxa"/>
            <w:gridSpan w:val="2"/>
            <w:vMerge w:val="restart"/>
            <w:tcBorders>
              <w:left w:val="single" w:sz="12" w:space="0" w:color="auto"/>
            </w:tcBorders>
          </w:tcPr>
          <w:p w:rsidR="009F15FF" w:rsidRPr="0040774B" w:rsidRDefault="009F15FF" w:rsidP="009F15FF">
            <w:pPr>
              <w:jc w:val="both"/>
            </w:pPr>
          </w:p>
        </w:tc>
        <w:tc>
          <w:tcPr>
            <w:tcW w:w="715" w:type="dxa"/>
            <w:vMerge w:val="restart"/>
          </w:tcPr>
          <w:p w:rsidR="009F15FF" w:rsidRPr="0040774B" w:rsidRDefault="009F15FF" w:rsidP="009F15FF">
            <w:pPr>
              <w:jc w:val="both"/>
            </w:pPr>
          </w:p>
        </w:tc>
        <w:tc>
          <w:tcPr>
            <w:tcW w:w="716" w:type="dxa"/>
            <w:vMerge w:val="restart"/>
          </w:tcPr>
          <w:p w:rsidR="009F15FF" w:rsidRPr="0040774B" w:rsidRDefault="009F15FF" w:rsidP="009F15FF">
            <w:pPr>
              <w:jc w:val="both"/>
            </w:pPr>
          </w:p>
        </w:tc>
      </w:tr>
      <w:tr w:rsidR="009F15FF" w:rsidRPr="0040774B" w:rsidTr="000570C9">
        <w:trPr>
          <w:trHeight w:val="205"/>
        </w:trPr>
        <w:tc>
          <w:tcPr>
            <w:tcW w:w="3487" w:type="dxa"/>
            <w:gridSpan w:val="2"/>
          </w:tcPr>
          <w:p w:rsidR="009F15FF" w:rsidRPr="0040774B" w:rsidRDefault="009F15FF" w:rsidP="009F15FF">
            <w:pPr>
              <w:jc w:val="both"/>
            </w:pPr>
          </w:p>
        </w:tc>
        <w:tc>
          <w:tcPr>
            <w:tcW w:w="2317" w:type="dxa"/>
            <w:gridSpan w:val="2"/>
          </w:tcPr>
          <w:p w:rsidR="009F15FF" w:rsidRPr="0040774B" w:rsidRDefault="009F15FF" w:rsidP="009F15FF">
            <w:pPr>
              <w:jc w:val="both"/>
            </w:pPr>
          </w:p>
        </w:tc>
        <w:tc>
          <w:tcPr>
            <w:tcW w:w="2319" w:type="dxa"/>
            <w:gridSpan w:val="5"/>
            <w:tcBorders>
              <w:right w:val="single" w:sz="12" w:space="0" w:color="auto"/>
            </w:tcBorders>
          </w:tcPr>
          <w:p w:rsidR="009F15FF" w:rsidRPr="0040774B" w:rsidRDefault="009F15FF" w:rsidP="009F15FF">
            <w:pPr>
              <w:jc w:val="both"/>
            </w:pPr>
          </w:p>
        </w:tc>
        <w:tc>
          <w:tcPr>
            <w:tcW w:w="653" w:type="dxa"/>
            <w:gridSpan w:val="2"/>
            <w:vMerge/>
            <w:tcBorders>
              <w:left w:val="single" w:sz="12" w:space="0" w:color="auto"/>
            </w:tcBorders>
            <w:vAlign w:val="center"/>
          </w:tcPr>
          <w:p w:rsidR="009F15FF" w:rsidRPr="0040774B" w:rsidRDefault="009F15FF" w:rsidP="009F15FF">
            <w:pPr>
              <w:rPr>
                <w:b/>
              </w:rPr>
            </w:pPr>
          </w:p>
        </w:tc>
        <w:tc>
          <w:tcPr>
            <w:tcW w:w="715" w:type="dxa"/>
            <w:vMerge/>
            <w:vAlign w:val="center"/>
          </w:tcPr>
          <w:p w:rsidR="009F15FF" w:rsidRPr="0040774B" w:rsidRDefault="009F15FF" w:rsidP="009F15FF">
            <w:pPr>
              <w:rPr>
                <w:b/>
              </w:rPr>
            </w:pPr>
          </w:p>
        </w:tc>
        <w:tc>
          <w:tcPr>
            <w:tcW w:w="716" w:type="dxa"/>
            <w:vMerge/>
            <w:vAlign w:val="center"/>
          </w:tcPr>
          <w:p w:rsidR="009F15FF" w:rsidRPr="0040774B" w:rsidRDefault="009F15FF" w:rsidP="009F15FF">
            <w:pPr>
              <w:rPr>
                <w:b/>
              </w:rPr>
            </w:pPr>
          </w:p>
        </w:tc>
      </w:tr>
      <w:tr w:rsidR="009F15FF" w:rsidRPr="0040774B" w:rsidTr="000570C9">
        <w:tc>
          <w:tcPr>
            <w:tcW w:w="10207" w:type="dxa"/>
            <w:gridSpan w:val="13"/>
            <w:shd w:val="clear" w:color="auto" w:fill="F7CAAC"/>
          </w:tcPr>
          <w:p w:rsidR="009F15FF" w:rsidRPr="0040774B" w:rsidRDefault="009F15FF" w:rsidP="009F15FF">
            <w:pPr>
              <w:jc w:val="both"/>
              <w:rPr>
                <w:b/>
              </w:rPr>
            </w:pPr>
            <w:r w:rsidRPr="0040774B">
              <w:rPr>
                <w:b/>
              </w:rPr>
              <w:t xml:space="preserve">Přehled o nejvýznamnější publikační a další tvůrčí činnosti nebo další profesní činnosti u odborníků z praxe vztahující se k zabezpečovaným předmětům </w:t>
            </w:r>
          </w:p>
        </w:tc>
      </w:tr>
      <w:tr w:rsidR="009F15FF" w:rsidRPr="0040774B" w:rsidTr="000570C9">
        <w:trPr>
          <w:trHeight w:val="2781"/>
        </w:trPr>
        <w:tc>
          <w:tcPr>
            <w:tcW w:w="10207" w:type="dxa"/>
            <w:gridSpan w:val="13"/>
          </w:tcPr>
          <w:p w:rsidR="009F15FF" w:rsidRPr="0040774B" w:rsidRDefault="009F15FF" w:rsidP="009F15FF">
            <w:pPr>
              <w:jc w:val="both"/>
            </w:pPr>
            <w:r w:rsidRPr="0040774B">
              <w:t xml:space="preserve">Wiegerová, A., &amp; Trávníčková, P. (2017). Analysis of the Teacher´s Didactic Activities with an Emphasis on child Preconceptions. </w:t>
            </w:r>
            <w:r w:rsidRPr="0040774B">
              <w:rPr>
                <w:i/>
              </w:rPr>
              <w:t>ICERI2017 Proceedings</w:t>
            </w:r>
            <w:r w:rsidRPr="0040774B">
              <w:t>.</w:t>
            </w:r>
          </w:p>
          <w:p w:rsidR="008C7EEC" w:rsidRPr="000570C9" w:rsidRDefault="00AA28EC" w:rsidP="000570C9">
            <w:pPr>
              <w:shd w:val="clear" w:color="auto" w:fill="FFFFFF"/>
              <w:jc w:val="both"/>
            </w:pPr>
            <w:r w:rsidRPr="000570C9">
              <w:t>Trávníčková, P. (2018). Analysis of teacher's didactical activity in context of children's precon-ceptions usage. </w:t>
            </w:r>
            <w:r w:rsidRPr="000570C9">
              <w:rPr>
                <w:i/>
                <w:iCs/>
              </w:rPr>
              <w:t>Acta Educationis Generalis,</w:t>
            </w:r>
            <w:r w:rsidR="00FD292D" w:rsidRPr="000570C9">
              <w:rPr>
                <w:i/>
                <w:iCs/>
              </w:rPr>
              <w:t xml:space="preserve"> </w:t>
            </w:r>
            <w:r w:rsidRPr="000570C9">
              <w:t>8</w:t>
            </w:r>
            <w:r w:rsidRPr="000570C9">
              <w:rPr>
                <w:i/>
              </w:rPr>
              <w:t>(2)</w:t>
            </w:r>
            <w:r w:rsidR="00FF2876" w:rsidRPr="000570C9">
              <w:rPr>
                <w:i/>
                <w:iCs/>
              </w:rPr>
              <w:t>,v</w:t>
            </w:r>
            <w:r w:rsidRPr="000570C9">
              <w:rPr>
                <w:i/>
                <w:iCs/>
              </w:rPr>
              <w:t xml:space="preserve"> tisku.</w:t>
            </w:r>
          </w:p>
          <w:p w:rsidR="008C7EEC" w:rsidRPr="000570C9" w:rsidRDefault="00AA28EC" w:rsidP="000570C9">
            <w:pPr>
              <w:shd w:val="clear" w:color="auto" w:fill="FFFFFF"/>
              <w:jc w:val="both"/>
            </w:pPr>
            <w:r w:rsidRPr="000570C9">
              <w:t>Trávníčková, P. (2018). Teacher´s professional vision. International conference Early Childhood Care and Education</w:t>
            </w:r>
            <w:r w:rsidR="0081615B" w:rsidRPr="000570C9">
              <w:rPr>
                <w:i/>
                <w:iCs/>
              </w:rPr>
              <w:t>,v</w:t>
            </w:r>
            <w:r w:rsidRPr="000570C9">
              <w:rPr>
                <w:i/>
                <w:iCs/>
              </w:rPr>
              <w:t xml:space="preserve"> tisku.</w:t>
            </w:r>
          </w:p>
          <w:p w:rsidR="009F15FF" w:rsidRPr="0040774B" w:rsidRDefault="009F15FF" w:rsidP="009F15FF">
            <w:pPr>
              <w:jc w:val="both"/>
            </w:pPr>
          </w:p>
          <w:p w:rsidR="009F15FF" w:rsidRDefault="009F15FF" w:rsidP="009F15FF">
            <w:pPr>
              <w:jc w:val="both"/>
            </w:pPr>
          </w:p>
          <w:p w:rsidR="003423DE" w:rsidRDefault="003423DE" w:rsidP="009F15FF">
            <w:pPr>
              <w:jc w:val="both"/>
            </w:pPr>
          </w:p>
          <w:p w:rsidR="003423DE" w:rsidRDefault="003423DE" w:rsidP="009F15FF">
            <w:pPr>
              <w:jc w:val="both"/>
            </w:pPr>
          </w:p>
          <w:p w:rsidR="003423DE" w:rsidRDefault="003423DE" w:rsidP="009F15FF">
            <w:pPr>
              <w:jc w:val="both"/>
            </w:pPr>
          </w:p>
          <w:p w:rsidR="003423DE" w:rsidRDefault="003423DE" w:rsidP="009F15FF">
            <w:pPr>
              <w:jc w:val="both"/>
            </w:pPr>
          </w:p>
          <w:p w:rsidR="003423DE" w:rsidRDefault="003423DE" w:rsidP="009F15FF">
            <w:pPr>
              <w:jc w:val="both"/>
            </w:pPr>
          </w:p>
          <w:p w:rsidR="003423DE" w:rsidRDefault="003423DE" w:rsidP="009F15FF">
            <w:pPr>
              <w:jc w:val="both"/>
            </w:pPr>
          </w:p>
          <w:p w:rsidR="003423DE" w:rsidRPr="0040774B" w:rsidRDefault="003423DE" w:rsidP="009F15FF">
            <w:pPr>
              <w:jc w:val="both"/>
            </w:pPr>
          </w:p>
        </w:tc>
      </w:tr>
      <w:tr w:rsidR="009F15FF" w:rsidRPr="0040774B" w:rsidTr="000570C9">
        <w:trPr>
          <w:trHeight w:val="218"/>
        </w:trPr>
        <w:tc>
          <w:tcPr>
            <w:tcW w:w="10207" w:type="dxa"/>
            <w:gridSpan w:val="13"/>
            <w:shd w:val="clear" w:color="auto" w:fill="F7CAAC"/>
          </w:tcPr>
          <w:p w:rsidR="009F15FF" w:rsidRPr="0040774B" w:rsidRDefault="009F15FF" w:rsidP="009F15FF">
            <w:pPr>
              <w:rPr>
                <w:b/>
              </w:rPr>
            </w:pPr>
            <w:r w:rsidRPr="0040774B">
              <w:rPr>
                <w:b/>
              </w:rPr>
              <w:t>Působení v zahraničí</w:t>
            </w:r>
          </w:p>
        </w:tc>
      </w:tr>
      <w:tr w:rsidR="009F15FF" w:rsidRPr="0040774B" w:rsidTr="000570C9">
        <w:trPr>
          <w:trHeight w:val="70"/>
        </w:trPr>
        <w:tc>
          <w:tcPr>
            <w:tcW w:w="10207" w:type="dxa"/>
            <w:gridSpan w:val="13"/>
          </w:tcPr>
          <w:p w:rsidR="009F15FF" w:rsidRDefault="009F15FF" w:rsidP="009F15FF"/>
          <w:p w:rsidR="003423DE" w:rsidRDefault="003423DE" w:rsidP="009F15FF"/>
          <w:p w:rsidR="003423DE" w:rsidDel="00FD292D" w:rsidRDefault="003423DE" w:rsidP="009F15FF">
            <w:pPr>
              <w:rPr>
                <w:del w:id="760" w:author="Hana Navrátilová" w:date="2018-05-31T14:06:00Z"/>
              </w:rPr>
            </w:pPr>
          </w:p>
          <w:p w:rsidR="003423DE" w:rsidDel="00FD292D" w:rsidRDefault="003423DE" w:rsidP="009F15FF">
            <w:pPr>
              <w:rPr>
                <w:del w:id="761" w:author="Hana Navrátilová" w:date="2018-05-31T14:06:00Z"/>
              </w:rPr>
            </w:pPr>
          </w:p>
          <w:p w:rsidR="003423DE" w:rsidDel="00FD292D" w:rsidRDefault="003423DE" w:rsidP="009F15FF">
            <w:pPr>
              <w:rPr>
                <w:del w:id="762" w:author="Hana Navrátilová" w:date="2018-05-31T14:06:00Z"/>
              </w:rPr>
            </w:pPr>
          </w:p>
          <w:p w:rsidR="003423DE" w:rsidRPr="0040774B" w:rsidRDefault="003423DE" w:rsidP="009F15FF"/>
        </w:tc>
      </w:tr>
      <w:tr w:rsidR="009F15FF" w:rsidRPr="0040774B" w:rsidTr="000570C9">
        <w:trPr>
          <w:cantSplit/>
          <w:trHeight w:val="470"/>
        </w:trPr>
        <w:tc>
          <w:tcPr>
            <w:tcW w:w="2632" w:type="dxa"/>
            <w:shd w:val="clear" w:color="auto" w:fill="F7CAAC"/>
          </w:tcPr>
          <w:p w:rsidR="009F15FF" w:rsidRPr="0040774B" w:rsidRDefault="009F15FF" w:rsidP="009F15FF">
            <w:pPr>
              <w:jc w:val="both"/>
              <w:rPr>
                <w:b/>
              </w:rPr>
            </w:pPr>
            <w:r w:rsidRPr="0040774B">
              <w:rPr>
                <w:b/>
              </w:rPr>
              <w:t xml:space="preserve">Podpis </w:t>
            </w:r>
          </w:p>
        </w:tc>
        <w:tc>
          <w:tcPr>
            <w:tcW w:w="4681" w:type="dxa"/>
            <w:gridSpan w:val="6"/>
          </w:tcPr>
          <w:p w:rsidR="009F15FF" w:rsidRPr="0040774B" w:rsidRDefault="005A2367" w:rsidP="009F15FF">
            <w:pPr>
              <w:jc w:val="both"/>
            </w:pPr>
            <w:r>
              <w:t>Petra Trávníčková, v. r.</w:t>
            </w:r>
          </w:p>
        </w:tc>
        <w:tc>
          <w:tcPr>
            <w:tcW w:w="810" w:type="dxa"/>
            <w:gridSpan w:val="2"/>
            <w:shd w:val="clear" w:color="auto" w:fill="F7CAAC"/>
          </w:tcPr>
          <w:p w:rsidR="009F15FF" w:rsidRPr="0040774B" w:rsidRDefault="009F15FF" w:rsidP="009F15FF">
            <w:pPr>
              <w:jc w:val="both"/>
            </w:pPr>
            <w:r w:rsidRPr="0040774B">
              <w:rPr>
                <w:b/>
              </w:rPr>
              <w:t>datum</w:t>
            </w:r>
          </w:p>
        </w:tc>
        <w:tc>
          <w:tcPr>
            <w:tcW w:w="2084" w:type="dxa"/>
            <w:gridSpan w:val="4"/>
          </w:tcPr>
          <w:p w:rsidR="009F15FF" w:rsidRPr="0040774B" w:rsidRDefault="005A2367" w:rsidP="009F15FF">
            <w:pPr>
              <w:jc w:val="both"/>
            </w:pPr>
            <w:r>
              <w:t>30. 5. 2018</w:t>
            </w:r>
          </w:p>
        </w:tc>
      </w:tr>
    </w:tbl>
    <w:p w:rsidR="00D77DC0" w:rsidDel="000262F1" w:rsidRDefault="00D77DC0">
      <w:pPr>
        <w:rPr>
          <w:ins w:id="763" w:author="§.opiékoiíkkoíikoíi" w:date="2018-05-27T13:32:00Z"/>
          <w:del w:id="764" w:author="Hana Navrátilová" w:date="2018-05-31T14:18:00Z"/>
        </w:rPr>
      </w:pPr>
    </w:p>
    <w:p w:rsidR="00D77DC0" w:rsidRDefault="00D77DC0">
      <w:pPr>
        <w:rPr>
          <w:ins w:id="765" w:author="§.opiékoiíkkoíikoíi" w:date="2018-05-27T13:32:00Z"/>
        </w:rPr>
      </w:pPr>
    </w:p>
    <w:tbl>
      <w:tblPr>
        <w:tblpPr w:leftFromText="141" w:rightFromText="141" w:vertAnchor="text" w:horzAnchor="margin" w:tblpY="120"/>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8"/>
        <w:gridCol w:w="995"/>
        <w:gridCol w:w="995"/>
        <w:gridCol w:w="995"/>
        <w:gridCol w:w="995"/>
        <w:gridCol w:w="995"/>
        <w:gridCol w:w="995"/>
        <w:gridCol w:w="995"/>
      </w:tblGrid>
      <w:tr w:rsidR="00D77DC0" w:rsidRPr="00487289" w:rsidTr="000570C9">
        <w:tc>
          <w:tcPr>
            <w:tcW w:w="10133" w:type="dxa"/>
            <w:gridSpan w:val="8"/>
            <w:tcBorders>
              <w:bottom w:val="double" w:sz="4" w:space="0" w:color="auto"/>
            </w:tcBorders>
            <w:shd w:val="clear" w:color="auto" w:fill="C6D9F1" w:themeFill="text2" w:themeFillTint="33"/>
          </w:tcPr>
          <w:p w:rsidR="00D77DC0" w:rsidRPr="000570C9" w:rsidRDefault="00AA28EC" w:rsidP="00D77DC0">
            <w:pPr>
              <w:jc w:val="both"/>
              <w:rPr>
                <w:b/>
                <w:bCs/>
                <w:sz w:val="28"/>
                <w:szCs w:val="28"/>
              </w:rPr>
            </w:pPr>
            <w:r w:rsidRPr="000570C9">
              <w:rPr>
                <w:b/>
                <w:bCs/>
                <w:sz w:val="28"/>
                <w:szCs w:val="28"/>
              </w:rPr>
              <w:t>Personální zabezpečení studijního programu – souhrnné údaje</w:t>
            </w:r>
          </w:p>
        </w:tc>
      </w:tr>
      <w:tr w:rsidR="00D77DC0" w:rsidRPr="00487289" w:rsidTr="00D77DC0">
        <w:tc>
          <w:tcPr>
            <w:tcW w:w="3168" w:type="dxa"/>
            <w:tcBorders>
              <w:top w:val="double" w:sz="4" w:space="0" w:color="auto"/>
            </w:tcBorders>
            <w:shd w:val="clear" w:color="auto" w:fill="FFFFFF" w:themeFill="background1"/>
          </w:tcPr>
          <w:p w:rsidR="00D77DC0" w:rsidRPr="00487289" w:rsidRDefault="00D77DC0" w:rsidP="00D77DC0">
            <w:pPr>
              <w:jc w:val="both"/>
              <w:rPr>
                <w:b/>
                <w:bCs/>
              </w:rPr>
            </w:pPr>
            <w:r w:rsidRPr="00487289">
              <w:rPr>
                <w:b/>
                <w:bCs/>
              </w:rPr>
              <w:t>Vysoká škola</w:t>
            </w:r>
          </w:p>
        </w:tc>
        <w:tc>
          <w:tcPr>
            <w:tcW w:w="6965" w:type="dxa"/>
            <w:gridSpan w:val="7"/>
            <w:tcBorders>
              <w:top w:val="double" w:sz="4" w:space="0" w:color="auto"/>
            </w:tcBorders>
          </w:tcPr>
          <w:p w:rsidR="00D77DC0" w:rsidRPr="00487289" w:rsidRDefault="00D77DC0" w:rsidP="00D77DC0">
            <w:pPr>
              <w:jc w:val="both"/>
            </w:pPr>
            <w:r w:rsidRPr="00487289">
              <w:t>Univerzita Tomáše Bati ve Zlíně</w:t>
            </w:r>
          </w:p>
        </w:tc>
      </w:tr>
      <w:tr w:rsidR="00D77DC0" w:rsidRPr="00487289" w:rsidTr="00D77DC0">
        <w:trPr>
          <w:cantSplit/>
        </w:trPr>
        <w:tc>
          <w:tcPr>
            <w:tcW w:w="3168" w:type="dxa"/>
            <w:shd w:val="clear" w:color="auto" w:fill="FFFFFF" w:themeFill="background1"/>
          </w:tcPr>
          <w:p w:rsidR="00D77DC0" w:rsidRPr="00487289" w:rsidRDefault="00D77DC0" w:rsidP="00D77DC0">
            <w:pPr>
              <w:jc w:val="both"/>
              <w:rPr>
                <w:b/>
                <w:bCs/>
              </w:rPr>
            </w:pPr>
            <w:r w:rsidRPr="00487289">
              <w:rPr>
                <w:b/>
                <w:bCs/>
              </w:rPr>
              <w:t>Součást vysoké školy</w:t>
            </w:r>
          </w:p>
        </w:tc>
        <w:tc>
          <w:tcPr>
            <w:tcW w:w="6965" w:type="dxa"/>
            <w:gridSpan w:val="7"/>
          </w:tcPr>
          <w:p w:rsidR="00D77DC0" w:rsidRPr="00487289" w:rsidRDefault="00D77DC0" w:rsidP="00D77DC0">
            <w:pPr>
              <w:jc w:val="both"/>
            </w:pPr>
            <w:r w:rsidRPr="00487289">
              <w:t>Fakulta humanitních studií</w:t>
            </w:r>
          </w:p>
        </w:tc>
      </w:tr>
      <w:tr w:rsidR="00D77DC0" w:rsidRPr="00487289" w:rsidTr="00D77DC0">
        <w:trPr>
          <w:cantSplit/>
        </w:trPr>
        <w:tc>
          <w:tcPr>
            <w:tcW w:w="3168" w:type="dxa"/>
            <w:shd w:val="clear" w:color="auto" w:fill="FFFFFF" w:themeFill="background1"/>
          </w:tcPr>
          <w:p w:rsidR="00D77DC0" w:rsidRPr="00487289" w:rsidRDefault="00D77DC0" w:rsidP="00D77DC0">
            <w:pPr>
              <w:jc w:val="both"/>
              <w:rPr>
                <w:b/>
                <w:bCs/>
              </w:rPr>
            </w:pPr>
            <w:r w:rsidRPr="00487289">
              <w:rPr>
                <w:b/>
                <w:bCs/>
              </w:rPr>
              <w:t>Název studijního programu</w:t>
            </w:r>
          </w:p>
        </w:tc>
        <w:tc>
          <w:tcPr>
            <w:tcW w:w="6965" w:type="dxa"/>
            <w:gridSpan w:val="7"/>
          </w:tcPr>
          <w:p w:rsidR="00D77DC0" w:rsidRPr="00487289" w:rsidRDefault="00D77DC0" w:rsidP="00D77DC0">
            <w:pPr>
              <w:jc w:val="both"/>
            </w:pPr>
            <w:r w:rsidRPr="00487289">
              <w:t>Učitelství pro mateřské školy</w:t>
            </w:r>
          </w:p>
        </w:tc>
      </w:tr>
      <w:tr w:rsidR="00D77DC0" w:rsidRPr="00487289" w:rsidTr="00D77DC0">
        <w:tc>
          <w:tcPr>
            <w:tcW w:w="3168" w:type="dxa"/>
            <w:shd w:val="clear" w:color="auto" w:fill="FFFFFF" w:themeFill="background1"/>
          </w:tcPr>
          <w:p w:rsidR="00D77DC0" w:rsidRPr="00487289" w:rsidRDefault="00D77DC0" w:rsidP="00D77DC0">
            <w:pPr>
              <w:jc w:val="both"/>
              <w:rPr>
                <w:b/>
                <w:bCs/>
              </w:rPr>
            </w:pPr>
            <w:r w:rsidRPr="00487289">
              <w:rPr>
                <w:b/>
                <w:bCs/>
              </w:rPr>
              <w:t>Název pracoviště</w:t>
            </w:r>
          </w:p>
        </w:tc>
        <w:tc>
          <w:tcPr>
            <w:tcW w:w="995" w:type="dxa"/>
            <w:shd w:val="clear" w:color="auto" w:fill="FFFFFF" w:themeFill="background1"/>
          </w:tcPr>
          <w:p w:rsidR="00D77DC0" w:rsidRPr="00487289" w:rsidRDefault="00D77DC0" w:rsidP="00D77DC0">
            <w:pPr>
              <w:jc w:val="both"/>
              <w:rPr>
                <w:b/>
                <w:bCs/>
              </w:rPr>
            </w:pPr>
            <w:r w:rsidRPr="00487289">
              <w:rPr>
                <w:b/>
                <w:bCs/>
              </w:rPr>
              <w:t>celkem</w:t>
            </w:r>
          </w:p>
        </w:tc>
        <w:tc>
          <w:tcPr>
            <w:tcW w:w="995" w:type="dxa"/>
            <w:shd w:val="clear" w:color="auto" w:fill="FFFFFF" w:themeFill="background1"/>
          </w:tcPr>
          <w:p w:rsidR="00D77DC0" w:rsidRPr="00487289" w:rsidRDefault="00D77DC0" w:rsidP="00D77DC0">
            <w:pPr>
              <w:jc w:val="both"/>
              <w:rPr>
                <w:b/>
                <w:bCs/>
              </w:rPr>
            </w:pPr>
            <w:r w:rsidRPr="00487289">
              <w:rPr>
                <w:b/>
                <w:bCs/>
              </w:rPr>
              <w:t>prof. celkem</w:t>
            </w:r>
          </w:p>
        </w:tc>
        <w:tc>
          <w:tcPr>
            <w:tcW w:w="995" w:type="dxa"/>
            <w:shd w:val="clear" w:color="auto" w:fill="FFFFFF" w:themeFill="background1"/>
          </w:tcPr>
          <w:p w:rsidR="00D77DC0" w:rsidRPr="00487289" w:rsidRDefault="00D77DC0" w:rsidP="00D77DC0">
            <w:pPr>
              <w:jc w:val="both"/>
              <w:rPr>
                <w:b/>
                <w:bCs/>
              </w:rPr>
            </w:pPr>
            <w:r w:rsidRPr="00487289">
              <w:rPr>
                <w:b/>
                <w:bCs/>
              </w:rPr>
              <w:t>doc. celkem</w:t>
            </w:r>
          </w:p>
        </w:tc>
        <w:tc>
          <w:tcPr>
            <w:tcW w:w="995" w:type="dxa"/>
            <w:shd w:val="clear" w:color="auto" w:fill="FFFFFF" w:themeFill="background1"/>
          </w:tcPr>
          <w:p w:rsidR="00D77DC0" w:rsidRPr="00487289" w:rsidRDefault="00D77DC0" w:rsidP="00D77DC0">
            <w:pPr>
              <w:jc w:val="both"/>
              <w:rPr>
                <w:b/>
                <w:bCs/>
              </w:rPr>
            </w:pPr>
            <w:r w:rsidRPr="00487289">
              <w:rPr>
                <w:b/>
                <w:bCs/>
              </w:rPr>
              <w:t>odb. asistenti celkem</w:t>
            </w:r>
          </w:p>
        </w:tc>
        <w:tc>
          <w:tcPr>
            <w:tcW w:w="995" w:type="dxa"/>
            <w:shd w:val="clear" w:color="auto" w:fill="FFFFFF" w:themeFill="background1"/>
          </w:tcPr>
          <w:p w:rsidR="00D77DC0" w:rsidRPr="00487289" w:rsidRDefault="00D77DC0" w:rsidP="00D77DC0">
            <w:pPr>
              <w:jc w:val="both"/>
              <w:rPr>
                <w:b/>
                <w:bCs/>
              </w:rPr>
            </w:pPr>
            <w:r w:rsidRPr="00487289">
              <w:rPr>
                <w:b/>
                <w:bCs/>
              </w:rPr>
              <w:t>lektoři</w:t>
            </w:r>
          </w:p>
        </w:tc>
        <w:tc>
          <w:tcPr>
            <w:tcW w:w="995" w:type="dxa"/>
            <w:shd w:val="clear" w:color="auto" w:fill="FFFFFF" w:themeFill="background1"/>
          </w:tcPr>
          <w:p w:rsidR="00D77DC0" w:rsidRPr="00487289" w:rsidRDefault="00D77DC0" w:rsidP="00D77DC0">
            <w:pPr>
              <w:jc w:val="both"/>
              <w:rPr>
                <w:b/>
                <w:bCs/>
              </w:rPr>
            </w:pPr>
            <w:r w:rsidRPr="00487289">
              <w:rPr>
                <w:b/>
                <w:bCs/>
              </w:rPr>
              <w:t>asistenti</w:t>
            </w:r>
          </w:p>
        </w:tc>
        <w:tc>
          <w:tcPr>
            <w:tcW w:w="995" w:type="dxa"/>
            <w:shd w:val="clear" w:color="auto" w:fill="FFFFFF" w:themeFill="background1"/>
          </w:tcPr>
          <w:p w:rsidR="00D77DC0" w:rsidRPr="00487289" w:rsidRDefault="00D77DC0" w:rsidP="00D77DC0">
            <w:pPr>
              <w:jc w:val="both"/>
              <w:rPr>
                <w:b/>
                <w:bCs/>
              </w:rPr>
            </w:pPr>
            <w:r w:rsidRPr="00487289">
              <w:rPr>
                <w:b/>
                <w:bCs/>
              </w:rPr>
              <w:t>vědečtí pracov. s hodnosti prof.</w:t>
            </w:r>
          </w:p>
        </w:tc>
      </w:tr>
      <w:tr w:rsidR="00D77DC0" w:rsidRPr="00487289" w:rsidTr="00D77DC0">
        <w:tc>
          <w:tcPr>
            <w:tcW w:w="3168" w:type="dxa"/>
          </w:tcPr>
          <w:p w:rsidR="00D77DC0" w:rsidRPr="00487289" w:rsidRDefault="00D77DC0" w:rsidP="00D77DC0">
            <w:pPr>
              <w:jc w:val="both"/>
            </w:pPr>
            <w:r w:rsidRPr="00487289">
              <w:t>Ústav školní pedagogiky/FHS UTB</w:t>
            </w:r>
          </w:p>
        </w:tc>
        <w:tc>
          <w:tcPr>
            <w:tcW w:w="995" w:type="dxa"/>
            <w:vAlign w:val="center"/>
          </w:tcPr>
          <w:p w:rsidR="00D77DC0" w:rsidRPr="00487289" w:rsidRDefault="00D77DC0" w:rsidP="00D77DC0">
            <w:r w:rsidRPr="00487289">
              <w:t xml:space="preserve">      </w:t>
            </w:r>
            <w:r>
              <w:t>15</w:t>
            </w:r>
          </w:p>
        </w:tc>
        <w:tc>
          <w:tcPr>
            <w:tcW w:w="995" w:type="dxa"/>
            <w:vAlign w:val="center"/>
          </w:tcPr>
          <w:p w:rsidR="00D77DC0" w:rsidRPr="00487289" w:rsidRDefault="00D77DC0" w:rsidP="00D77DC0">
            <w:pPr>
              <w:jc w:val="center"/>
            </w:pPr>
            <w:r>
              <w:t>2</w:t>
            </w:r>
          </w:p>
        </w:tc>
        <w:tc>
          <w:tcPr>
            <w:tcW w:w="995" w:type="dxa"/>
            <w:vAlign w:val="center"/>
          </w:tcPr>
          <w:p w:rsidR="00D77DC0" w:rsidRPr="00487289" w:rsidRDefault="00D77DC0" w:rsidP="00D77DC0">
            <w:pPr>
              <w:jc w:val="center"/>
            </w:pPr>
            <w:r>
              <w:t>3</w:t>
            </w:r>
          </w:p>
        </w:tc>
        <w:tc>
          <w:tcPr>
            <w:tcW w:w="995" w:type="dxa"/>
            <w:vAlign w:val="center"/>
          </w:tcPr>
          <w:p w:rsidR="00D77DC0" w:rsidRPr="00487289" w:rsidRDefault="00D77DC0" w:rsidP="00D77DC0">
            <w:pPr>
              <w:jc w:val="center"/>
            </w:pPr>
            <w:ins w:id="766" w:author="§.opiékoiíkkoíikoíi" w:date="2018-05-27T13:33:00Z">
              <w:r>
                <w:t>6</w:t>
              </w:r>
            </w:ins>
          </w:p>
        </w:tc>
        <w:tc>
          <w:tcPr>
            <w:tcW w:w="995" w:type="dxa"/>
            <w:shd w:val="clear" w:color="auto" w:fill="auto"/>
            <w:vAlign w:val="center"/>
          </w:tcPr>
          <w:p w:rsidR="00D77DC0" w:rsidRPr="00487289" w:rsidRDefault="00D77DC0" w:rsidP="00D77DC0">
            <w:pPr>
              <w:jc w:val="center"/>
            </w:pPr>
            <w:r w:rsidRPr="00487289">
              <w:t>-</w:t>
            </w:r>
          </w:p>
        </w:tc>
        <w:tc>
          <w:tcPr>
            <w:tcW w:w="995" w:type="dxa"/>
            <w:shd w:val="clear" w:color="auto" w:fill="auto"/>
            <w:vAlign w:val="center"/>
          </w:tcPr>
          <w:p w:rsidR="00D77DC0" w:rsidRPr="00487289" w:rsidRDefault="00D77DC0" w:rsidP="00D77DC0">
            <w:pPr>
              <w:jc w:val="center"/>
            </w:pPr>
            <w:r w:rsidRPr="00487289">
              <w:t>4</w:t>
            </w:r>
          </w:p>
        </w:tc>
        <w:tc>
          <w:tcPr>
            <w:tcW w:w="995" w:type="dxa"/>
            <w:shd w:val="clear" w:color="auto" w:fill="auto"/>
            <w:vAlign w:val="center"/>
          </w:tcPr>
          <w:p w:rsidR="00D77DC0" w:rsidRPr="00487289" w:rsidRDefault="00D77DC0" w:rsidP="00D77DC0">
            <w:pPr>
              <w:jc w:val="center"/>
            </w:pPr>
            <w:r w:rsidRPr="00487289">
              <w:t>-</w:t>
            </w:r>
          </w:p>
        </w:tc>
      </w:tr>
      <w:tr w:rsidR="00D77DC0" w:rsidRPr="00487289" w:rsidTr="00D77DC0">
        <w:tc>
          <w:tcPr>
            <w:tcW w:w="3168" w:type="dxa"/>
          </w:tcPr>
          <w:p w:rsidR="00D77DC0" w:rsidRPr="00487289" w:rsidRDefault="00D77DC0" w:rsidP="00D77DC0">
            <w:r w:rsidRPr="00487289">
              <w:t>Centrum výzkumu/FHS UTB</w:t>
            </w:r>
          </w:p>
        </w:tc>
        <w:tc>
          <w:tcPr>
            <w:tcW w:w="995" w:type="dxa"/>
            <w:vAlign w:val="center"/>
          </w:tcPr>
          <w:p w:rsidR="00D77DC0" w:rsidRPr="00487289" w:rsidRDefault="00D77DC0" w:rsidP="00D77DC0">
            <w:pPr>
              <w:jc w:val="center"/>
            </w:pPr>
            <w:r>
              <w:t>2</w:t>
            </w:r>
          </w:p>
        </w:tc>
        <w:tc>
          <w:tcPr>
            <w:tcW w:w="995" w:type="dxa"/>
            <w:vAlign w:val="center"/>
          </w:tcPr>
          <w:p w:rsidR="00D77DC0" w:rsidRPr="00487289" w:rsidRDefault="00D77DC0" w:rsidP="00D77DC0">
            <w:pPr>
              <w:jc w:val="center"/>
            </w:pPr>
            <w:r>
              <w:t>-</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t>2</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rsidRPr="00487289">
              <w:t>-</w:t>
            </w:r>
          </w:p>
        </w:tc>
      </w:tr>
      <w:tr w:rsidR="00D77DC0" w:rsidRPr="00487289" w:rsidTr="00D77DC0">
        <w:tc>
          <w:tcPr>
            <w:tcW w:w="3168" w:type="dxa"/>
          </w:tcPr>
          <w:p w:rsidR="00D77DC0" w:rsidRPr="00487289" w:rsidRDefault="00D77DC0" w:rsidP="00D77DC0">
            <w:r w:rsidRPr="00487289">
              <w:t>Ústav zdravotnických věd/FHS UTB</w:t>
            </w:r>
          </w:p>
        </w:tc>
        <w:tc>
          <w:tcPr>
            <w:tcW w:w="995" w:type="dxa"/>
            <w:vAlign w:val="center"/>
          </w:tcPr>
          <w:p w:rsidR="00D77DC0" w:rsidRPr="00487289" w:rsidRDefault="00D77DC0" w:rsidP="00D77DC0">
            <w:pPr>
              <w:jc w:val="center"/>
            </w:pPr>
            <w:r>
              <w:t>1</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rsidRPr="00487289">
              <w:t>1</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t>-</w:t>
            </w:r>
          </w:p>
        </w:tc>
        <w:tc>
          <w:tcPr>
            <w:tcW w:w="995" w:type="dxa"/>
            <w:vAlign w:val="center"/>
          </w:tcPr>
          <w:p w:rsidR="00D77DC0" w:rsidRPr="00487289" w:rsidRDefault="00D77DC0" w:rsidP="00D77DC0">
            <w:pPr>
              <w:jc w:val="center"/>
            </w:pPr>
            <w:r w:rsidRPr="00487289">
              <w:t>-</w:t>
            </w:r>
          </w:p>
        </w:tc>
      </w:tr>
      <w:tr w:rsidR="00D77DC0" w:rsidRPr="00487289" w:rsidTr="00D77DC0">
        <w:tc>
          <w:tcPr>
            <w:tcW w:w="3168" w:type="dxa"/>
          </w:tcPr>
          <w:p w:rsidR="00D77DC0" w:rsidRPr="00487289" w:rsidRDefault="00D77DC0" w:rsidP="00D77DC0">
            <w:r w:rsidRPr="00487289">
              <w:t>Centrum jazykového vzdělávání /FHS UTB</w:t>
            </w:r>
          </w:p>
        </w:tc>
        <w:tc>
          <w:tcPr>
            <w:tcW w:w="995" w:type="dxa"/>
            <w:vAlign w:val="center"/>
          </w:tcPr>
          <w:p w:rsidR="00D77DC0" w:rsidRPr="00487289" w:rsidRDefault="00D77DC0" w:rsidP="00D77DC0">
            <w:pPr>
              <w:jc w:val="center"/>
            </w:pPr>
            <w:r>
              <w:t>2</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t>1</w:t>
            </w:r>
          </w:p>
        </w:tc>
        <w:tc>
          <w:tcPr>
            <w:tcW w:w="995" w:type="dxa"/>
            <w:vAlign w:val="center"/>
          </w:tcPr>
          <w:p w:rsidR="00D77DC0" w:rsidRPr="00487289" w:rsidRDefault="00D77DC0" w:rsidP="00D77DC0">
            <w:pPr>
              <w:jc w:val="center"/>
            </w:pPr>
            <w:r w:rsidRPr="00487289">
              <w:t>-</w:t>
            </w:r>
          </w:p>
        </w:tc>
        <w:tc>
          <w:tcPr>
            <w:tcW w:w="995" w:type="dxa"/>
            <w:vAlign w:val="center"/>
          </w:tcPr>
          <w:p w:rsidR="00D77DC0" w:rsidRPr="00487289" w:rsidRDefault="00D77DC0" w:rsidP="00D77DC0">
            <w:pPr>
              <w:jc w:val="center"/>
            </w:pPr>
            <w:r w:rsidRPr="00487289">
              <w:t>1</w:t>
            </w:r>
          </w:p>
        </w:tc>
        <w:tc>
          <w:tcPr>
            <w:tcW w:w="995" w:type="dxa"/>
            <w:vAlign w:val="center"/>
          </w:tcPr>
          <w:p w:rsidR="00D77DC0" w:rsidRPr="00487289" w:rsidRDefault="00D77DC0" w:rsidP="00D77DC0">
            <w:pPr>
              <w:jc w:val="center"/>
            </w:pPr>
            <w:r w:rsidRPr="00487289">
              <w:t>-</w:t>
            </w:r>
          </w:p>
        </w:tc>
      </w:tr>
      <w:tr w:rsidR="00D77DC0" w:rsidRPr="00487289" w:rsidTr="00D77DC0">
        <w:tc>
          <w:tcPr>
            <w:tcW w:w="3168" w:type="dxa"/>
          </w:tcPr>
          <w:p w:rsidR="00D77DC0" w:rsidRPr="00487289" w:rsidRDefault="00D77DC0" w:rsidP="00D77DC0">
            <w:pPr>
              <w:jc w:val="both"/>
            </w:pPr>
            <w:r w:rsidRPr="00487289">
              <w:t>Ústav podnikové ekonomiky/FaME UTB</w:t>
            </w:r>
          </w:p>
        </w:tc>
        <w:tc>
          <w:tcPr>
            <w:tcW w:w="995" w:type="dxa"/>
          </w:tcPr>
          <w:p w:rsidR="00D77DC0" w:rsidRPr="00487289" w:rsidRDefault="00D77DC0" w:rsidP="00D77DC0">
            <w:pPr>
              <w:jc w:val="center"/>
            </w:pPr>
            <w:r w:rsidRPr="00487289">
              <w:t>2</w:t>
            </w:r>
          </w:p>
        </w:tc>
        <w:tc>
          <w:tcPr>
            <w:tcW w:w="995" w:type="dxa"/>
          </w:tcPr>
          <w:p w:rsidR="00D77DC0" w:rsidRPr="00487289" w:rsidRDefault="00D77DC0" w:rsidP="00D77DC0">
            <w:pPr>
              <w:jc w:val="center"/>
            </w:pPr>
            <w:r w:rsidRPr="00487289">
              <w:t>-</w:t>
            </w:r>
          </w:p>
        </w:tc>
        <w:tc>
          <w:tcPr>
            <w:tcW w:w="995" w:type="dxa"/>
          </w:tcPr>
          <w:p w:rsidR="00D77DC0" w:rsidRPr="00487289" w:rsidRDefault="00D77DC0" w:rsidP="00D77DC0">
            <w:pPr>
              <w:jc w:val="center"/>
            </w:pPr>
            <w:r w:rsidRPr="00487289">
              <w:t>-</w:t>
            </w:r>
          </w:p>
        </w:tc>
        <w:tc>
          <w:tcPr>
            <w:tcW w:w="995" w:type="dxa"/>
          </w:tcPr>
          <w:p w:rsidR="00D77DC0" w:rsidRPr="00487289" w:rsidRDefault="00D77DC0" w:rsidP="00D77DC0">
            <w:pPr>
              <w:jc w:val="center"/>
            </w:pPr>
            <w:r w:rsidRPr="00487289">
              <w:t>2</w:t>
            </w:r>
          </w:p>
        </w:tc>
        <w:tc>
          <w:tcPr>
            <w:tcW w:w="995" w:type="dxa"/>
          </w:tcPr>
          <w:p w:rsidR="00D77DC0" w:rsidRPr="00487289" w:rsidRDefault="00D77DC0" w:rsidP="00D77DC0">
            <w:pPr>
              <w:jc w:val="center"/>
            </w:pPr>
            <w:r w:rsidRPr="00487289">
              <w:t>-</w:t>
            </w:r>
          </w:p>
        </w:tc>
        <w:tc>
          <w:tcPr>
            <w:tcW w:w="995" w:type="dxa"/>
          </w:tcPr>
          <w:p w:rsidR="00D77DC0" w:rsidRPr="00487289" w:rsidRDefault="00D77DC0" w:rsidP="00D77DC0">
            <w:pPr>
              <w:jc w:val="center"/>
            </w:pPr>
            <w:r w:rsidRPr="00487289">
              <w:t>-</w:t>
            </w:r>
          </w:p>
        </w:tc>
        <w:tc>
          <w:tcPr>
            <w:tcW w:w="995" w:type="dxa"/>
          </w:tcPr>
          <w:p w:rsidR="00D77DC0" w:rsidRPr="00487289" w:rsidRDefault="00D77DC0" w:rsidP="00D77DC0">
            <w:pPr>
              <w:jc w:val="center"/>
            </w:pPr>
            <w:r w:rsidRPr="00487289">
              <w:t>-</w:t>
            </w:r>
          </w:p>
        </w:tc>
      </w:tr>
      <w:tr w:rsidR="00D77DC0" w:rsidRPr="00487289" w:rsidTr="00D77DC0">
        <w:tc>
          <w:tcPr>
            <w:tcW w:w="3168" w:type="dxa"/>
          </w:tcPr>
          <w:p w:rsidR="00D77DC0" w:rsidRPr="00487289" w:rsidRDefault="00D77DC0" w:rsidP="00D77DC0">
            <w:pPr>
              <w:jc w:val="both"/>
            </w:pPr>
            <w:ins w:id="767" w:author="§.opiékoiíkkoíikoíi" w:date="2018-05-27T13:33:00Z">
              <w:r>
                <w:t xml:space="preserve">Ústav matematiky/FAI UTB </w:t>
              </w:r>
            </w:ins>
          </w:p>
        </w:tc>
        <w:tc>
          <w:tcPr>
            <w:tcW w:w="995" w:type="dxa"/>
          </w:tcPr>
          <w:p w:rsidR="00D77DC0" w:rsidRPr="00487289" w:rsidRDefault="00D77DC0" w:rsidP="00D77DC0">
            <w:pPr>
              <w:jc w:val="center"/>
            </w:pPr>
            <w:r>
              <w:t>1</w:t>
            </w:r>
          </w:p>
        </w:tc>
        <w:tc>
          <w:tcPr>
            <w:tcW w:w="995" w:type="dxa"/>
          </w:tcPr>
          <w:p w:rsidR="00D77DC0" w:rsidRPr="00487289" w:rsidRDefault="00D77DC0" w:rsidP="00D77DC0">
            <w:pPr>
              <w:jc w:val="center"/>
            </w:pPr>
            <w:r>
              <w:t>-</w:t>
            </w:r>
          </w:p>
        </w:tc>
        <w:tc>
          <w:tcPr>
            <w:tcW w:w="995" w:type="dxa"/>
          </w:tcPr>
          <w:p w:rsidR="00D77DC0" w:rsidRPr="00487289" w:rsidRDefault="00D77DC0" w:rsidP="00D77DC0">
            <w:pPr>
              <w:jc w:val="center"/>
            </w:pPr>
            <w:r>
              <w:t>-</w:t>
            </w:r>
          </w:p>
        </w:tc>
        <w:tc>
          <w:tcPr>
            <w:tcW w:w="995" w:type="dxa"/>
          </w:tcPr>
          <w:p w:rsidR="00D77DC0" w:rsidRPr="00487289" w:rsidRDefault="00D77DC0" w:rsidP="00D77DC0">
            <w:pPr>
              <w:jc w:val="center"/>
            </w:pPr>
            <w:ins w:id="768" w:author="§.opiékoiíkkoíikoíi" w:date="2018-05-27T13:33:00Z">
              <w:r>
                <w:t>1</w:t>
              </w:r>
            </w:ins>
          </w:p>
        </w:tc>
        <w:tc>
          <w:tcPr>
            <w:tcW w:w="995" w:type="dxa"/>
          </w:tcPr>
          <w:p w:rsidR="00D77DC0" w:rsidRPr="00487289" w:rsidRDefault="00D77DC0" w:rsidP="00D77DC0">
            <w:pPr>
              <w:jc w:val="center"/>
            </w:pPr>
            <w:r>
              <w:t>-</w:t>
            </w:r>
          </w:p>
        </w:tc>
        <w:tc>
          <w:tcPr>
            <w:tcW w:w="995" w:type="dxa"/>
          </w:tcPr>
          <w:p w:rsidR="00D77DC0" w:rsidRPr="00487289" w:rsidRDefault="00D77DC0" w:rsidP="00D77DC0">
            <w:pPr>
              <w:jc w:val="center"/>
            </w:pPr>
            <w:r>
              <w:t>-</w:t>
            </w:r>
          </w:p>
        </w:tc>
        <w:tc>
          <w:tcPr>
            <w:tcW w:w="995" w:type="dxa"/>
          </w:tcPr>
          <w:p w:rsidR="00D77DC0" w:rsidRPr="00487289" w:rsidRDefault="00D77DC0" w:rsidP="00D77DC0">
            <w:pPr>
              <w:jc w:val="center"/>
            </w:pPr>
            <w:r>
              <w:t>-</w:t>
            </w:r>
          </w:p>
        </w:tc>
      </w:tr>
      <w:tr w:rsidR="00D77DC0" w:rsidRPr="00487289" w:rsidTr="00D77DC0">
        <w:tc>
          <w:tcPr>
            <w:tcW w:w="3168" w:type="dxa"/>
          </w:tcPr>
          <w:p w:rsidR="00D77DC0" w:rsidRPr="00487289" w:rsidRDefault="00D77DC0" w:rsidP="00D77DC0">
            <w:pPr>
              <w:jc w:val="both"/>
            </w:pPr>
            <w:r w:rsidRPr="00487289">
              <w:t>Externí vyučující</w:t>
            </w:r>
          </w:p>
        </w:tc>
        <w:tc>
          <w:tcPr>
            <w:tcW w:w="995" w:type="dxa"/>
          </w:tcPr>
          <w:p w:rsidR="00D77DC0" w:rsidRPr="00487289" w:rsidRDefault="00D77DC0" w:rsidP="00D77DC0">
            <w:pPr>
              <w:jc w:val="center"/>
            </w:pPr>
            <w:r w:rsidRPr="00487289">
              <w:t>4</w:t>
            </w:r>
          </w:p>
        </w:tc>
        <w:tc>
          <w:tcPr>
            <w:tcW w:w="995" w:type="dxa"/>
          </w:tcPr>
          <w:p w:rsidR="00D77DC0" w:rsidRPr="00487289" w:rsidRDefault="00D77DC0" w:rsidP="00D77DC0">
            <w:pPr>
              <w:jc w:val="center"/>
            </w:pPr>
            <w:r w:rsidRPr="00487289">
              <w:t>-</w:t>
            </w:r>
          </w:p>
        </w:tc>
        <w:tc>
          <w:tcPr>
            <w:tcW w:w="995" w:type="dxa"/>
          </w:tcPr>
          <w:p w:rsidR="00D77DC0" w:rsidRPr="00487289" w:rsidRDefault="00D77DC0" w:rsidP="00D77DC0">
            <w:pPr>
              <w:jc w:val="center"/>
            </w:pPr>
            <w:r w:rsidRPr="00487289">
              <w:t>-</w:t>
            </w:r>
          </w:p>
        </w:tc>
        <w:tc>
          <w:tcPr>
            <w:tcW w:w="995" w:type="dxa"/>
          </w:tcPr>
          <w:p w:rsidR="00D77DC0" w:rsidRPr="00487289" w:rsidRDefault="00D77DC0" w:rsidP="00D77DC0">
            <w:pPr>
              <w:jc w:val="center"/>
            </w:pPr>
            <w:r w:rsidRPr="00487289">
              <w:t>3</w:t>
            </w:r>
          </w:p>
        </w:tc>
        <w:tc>
          <w:tcPr>
            <w:tcW w:w="995" w:type="dxa"/>
          </w:tcPr>
          <w:p w:rsidR="00D77DC0" w:rsidRPr="00487289" w:rsidRDefault="00D77DC0" w:rsidP="00D77DC0">
            <w:pPr>
              <w:jc w:val="center"/>
            </w:pPr>
            <w:r w:rsidRPr="00487289">
              <w:t>-</w:t>
            </w:r>
          </w:p>
        </w:tc>
        <w:tc>
          <w:tcPr>
            <w:tcW w:w="995" w:type="dxa"/>
          </w:tcPr>
          <w:p w:rsidR="00D77DC0" w:rsidRPr="00487289" w:rsidRDefault="00D77DC0" w:rsidP="00D77DC0">
            <w:pPr>
              <w:jc w:val="center"/>
            </w:pPr>
            <w:r w:rsidRPr="00487289">
              <w:t>1</w:t>
            </w:r>
          </w:p>
        </w:tc>
        <w:tc>
          <w:tcPr>
            <w:tcW w:w="995" w:type="dxa"/>
          </w:tcPr>
          <w:p w:rsidR="00D77DC0" w:rsidRPr="00487289" w:rsidRDefault="00D77DC0" w:rsidP="00D77DC0">
            <w:pPr>
              <w:jc w:val="center"/>
            </w:pPr>
            <w:r w:rsidRPr="00487289">
              <w:t>-</w:t>
            </w:r>
          </w:p>
        </w:tc>
      </w:tr>
      <w:tr w:rsidR="00D77DC0" w:rsidRPr="00487289" w:rsidTr="00D77DC0">
        <w:tc>
          <w:tcPr>
            <w:tcW w:w="3168" w:type="dxa"/>
          </w:tcPr>
          <w:p w:rsidR="00D77DC0" w:rsidRPr="00487289" w:rsidRDefault="00D77DC0" w:rsidP="00D77DC0">
            <w:pPr>
              <w:jc w:val="both"/>
            </w:pPr>
            <w:r w:rsidRPr="00487289">
              <w:t>Doktorandi FHS</w:t>
            </w:r>
          </w:p>
        </w:tc>
        <w:tc>
          <w:tcPr>
            <w:tcW w:w="995" w:type="dxa"/>
          </w:tcPr>
          <w:p w:rsidR="00D77DC0" w:rsidRPr="00487289" w:rsidRDefault="00D77DC0" w:rsidP="00D77DC0">
            <w:pPr>
              <w:jc w:val="center"/>
            </w:pPr>
            <w:r w:rsidRPr="00487289">
              <w:t>1</w:t>
            </w:r>
          </w:p>
        </w:tc>
        <w:tc>
          <w:tcPr>
            <w:tcW w:w="995" w:type="dxa"/>
          </w:tcPr>
          <w:p w:rsidR="00D77DC0" w:rsidRPr="00487289" w:rsidRDefault="00D77DC0" w:rsidP="00D77DC0">
            <w:pPr>
              <w:jc w:val="both"/>
            </w:pPr>
          </w:p>
        </w:tc>
        <w:tc>
          <w:tcPr>
            <w:tcW w:w="995" w:type="dxa"/>
          </w:tcPr>
          <w:p w:rsidR="00D77DC0" w:rsidRPr="00487289" w:rsidRDefault="00D77DC0" w:rsidP="00D77DC0">
            <w:pPr>
              <w:jc w:val="both"/>
            </w:pPr>
          </w:p>
        </w:tc>
        <w:tc>
          <w:tcPr>
            <w:tcW w:w="995" w:type="dxa"/>
          </w:tcPr>
          <w:p w:rsidR="00D77DC0" w:rsidRPr="00487289" w:rsidRDefault="00D77DC0" w:rsidP="00D77DC0">
            <w:pPr>
              <w:jc w:val="both"/>
            </w:pPr>
          </w:p>
        </w:tc>
        <w:tc>
          <w:tcPr>
            <w:tcW w:w="995" w:type="dxa"/>
          </w:tcPr>
          <w:p w:rsidR="00D77DC0" w:rsidRPr="00487289" w:rsidRDefault="00D77DC0" w:rsidP="00D77DC0">
            <w:pPr>
              <w:jc w:val="both"/>
            </w:pPr>
          </w:p>
        </w:tc>
        <w:tc>
          <w:tcPr>
            <w:tcW w:w="995" w:type="dxa"/>
          </w:tcPr>
          <w:p w:rsidR="00D77DC0" w:rsidRPr="00487289" w:rsidRDefault="00D77DC0" w:rsidP="00D77DC0">
            <w:pPr>
              <w:jc w:val="both"/>
            </w:pPr>
          </w:p>
        </w:tc>
        <w:tc>
          <w:tcPr>
            <w:tcW w:w="995" w:type="dxa"/>
          </w:tcPr>
          <w:p w:rsidR="00D77DC0" w:rsidRPr="00487289" w:rsidRDefault="00D77DC0" w:rsidP="00D77DC0">
            <w:pPr>
              <w:jc w:val="both"/>
            </w:pPr>
          </w:p>
        </w:tc>
      </w:tr>
    </w:tbl>
    <w:p w:rsidR="009F15FF" w:rsidRPr="0040774B" w:rsidRDefault="009F15FF" w:rsidP="00B8153E">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4232B7" w:rsidRPr="0040774B" w:rsidTr="004232B7">
        <w:tc>
          <w:tcPr>
            <w:tcW w:w="9900" w:type="dxa"/>
            <w:gridSpan w:val="4"/>
            <w:tcBorders>
              <w:bottom w:val="double" w:sz="4" w:space="0" w:color="auto"/>
            </w:tcBorders>
            <w:shd w:val="clear" w:color="auto" w:fill="BDD6EE"/>
          </w:tcPr>
          <w:p w:rsidR="004232B7" w:rsidRPr="0040774B" w:rsidRDefault="004232B7" w:rsidP="004232B7">
            <w:pPr>
              <w:jc w:val="both"/>
              <w:rPr>
                <w:b/>
                <w:sz w:val="28"/>
              </w:rPr>
            </w:pPr>
            <w:r w:rsidRPr="0040774B">
              <w:rPr>
                <w:b/>
                <w:sz w:val="28"/>
              </w:rPr>
              <w:t>C-II – Související tvůrčí, resp. vědecká a umělecká činnost</w:t>
            </w:r>
          </w:p>
        </w:tc>
      </w:tr>
      <w:tr w:rsidR="004232B7" w:rsidRPr="0040774B" w:rsidTr="004232B7">
        <w:trPr>
          <w:trHeight w:val="318"/>
        </w:trPr>
        <w:tc>
          <w:tcPr>
            <w:tcW w:w="9900" w:type="dxa"/>
            <w:gridSpan w:val="4"/>
            <w:shd w:val="clear" w:color="auto" w:fill="F7CAAC"/>
          </w:tcPr>
          <w:p w:rsidR="004232B7" w:rsidRPr="0040774B" w:rsidRDefault="004232B7" w:rsidP="004232B7">
            <w:pPr>
              <w:rPr>
                <w:b/>
              </w:rPr>
            </w:pPr>
            <w:r w:rsidRPr="0040774B">
              <w:rPr>
                <w:b/>
              </w:rPr>
              <w:t xml:space="preserve">Přehled řešených grantů a projektů u akademicky zaměřeného bakalářského studijního programu a u magisterského a doktorského studijního programu  </w:t>
            </w:r>
          </w:p>
        </w:tc>
      </w:tr>
      <w:tr w:rsidR="004232B7" w:rsidRPr="0040774B" w:rsidTr="004232B7">
        <w:trPr>
          <w:cantSplit/>
        </w:trPr>
        <w:tc>
          <w:tcPr>
            <w:tcW w:w="2233" w:type="dxa"/>
            <w:shd w:val="clear" w:color="auto" w:fill="F7CAAC"/>
          </w:tcPr>
          <w:p w:rsidR="004232B7" w:rsidRPr="0040774B" w:rsidRDefault="004232B7" w:rsidP="004232B7">
            <w:pPr>
              <w:jc w:val="both"/>
              <w:rPr>
                <w:b/>
              </w:rPr>
            </w:pPr>
            <w:r w:rsidRPr="0040774B">
              <w:rPr>
                <w:b/>
              </w:rPr>
              <w:t>Řešitel/spoluřešitel</w:t>
            </w:r>
          </w:p>
        </w:tc>
        <w:tc>
          <w:tcPr>
            <w:tcW w:w="5524" w:type="dxa"/>
            <w:shd w:val="clear" w:color="auto" w:fill="F7CAAC"/>
          </w:tcPr>
          <w:p w:rsidR="004232B7" w:rsidRPr="0040774B" w:rsidRDefault="004232B7" w:rsidP="004232B7">
            <w:pPr>
              <w:jc w:val="both"/>
              <w:rPr>
                <w:b/>
              </w:rPr>
            </w:pPr>
            <w:r w:rsidRPr="0040774B">
              <w:rPr>
                <w:b/>
              </w:rPr>
              <w:t>Názvy grantů a projektů získaných pro vědeckou, výzkumnou, uměleckou a další tvůrčí činnost v příslušné oblasti vzdělávání</w:t>
            </w:r>
          </w:p>
        </w:tc>
        <w:tc>
          <w:tcPr>
            <w:tcW w:w="760" w:type="dxa"/>
            <w:shd w:val="clear" w:color="auto" w:fill="F7CAAC"/>
          </w:tcPr>
          <w:p w:rsidR="004232B7" w:rsidRPr="0040774B" w:rsidRDefault="004232B7" w:rsidP="004232B7">
            <w:pPr>
              <w:jc w:val="center"/>
              <w:rPr>
                <w:b/>
                <w:sz w:val="24"/>
              </w:rPr>
            </w:pPr>
            <w:r w:rsidRPr="0040774B">
              <w:rPr>
                <w:b/>
              </w:rPr>
              <w:t>Zdroj</w:t>
            </w:r>
          </w:p>
        </w:tc>
        <w:tc>
          <w:tcPr>
            <w:tcW w:w="1383" w:type="dxa"/>
            <w:shd w:val="clear" w:color="auto" w:fill="F7CAAC"/>
          </w:tcPr>
          <w:p w:rsidR="004232B7" w:rsidRPr="0040774B" w:rsidRDefault="004232B7" w:rsidP="004232B7">
            <w:pPr>
              <w:jc w:val="center"/>
              <w:rPr>
                <w:b/>
                <w:sz w:val="24"/>
              </w:rPr>
            </w:pPr>
            <w:r w:rsidRPr="0040774B">
              <w:rPr>
                <w:b/>
              </w:rPr>
              <w:t>Období</w:t>
            </w:r>
          </w:p>
          <w:p w:rsidR="004232B7" w:rsidRPr="0040774B" w:rsidRDefault="004232B7" w:rsidP="004232B7">
            <w:pPr>
              <w:jc w:val="center"/>
              <w:rPr>
                <w:b/>
                <w:sz w:val="24"/>
              </w:rPr>
            </w:pPr>
          </w:p>
        </w:tc>
      </w:tr>
      <w:tr w:rsidR="004232B7" w:rsidRPr="0040774B" w:rsidTr="004232B7">
        <w:tc>
          <w:tcPr>
            <w:tcW w:w="2233" w:type="dxa"/>
          </w:tcPr>
          <w:p w:rsidR="004232B7" w:rsidRPr="0040774B" w:rsidRDefault="004232B7" w:rsidP="004232B7">
            <w:pPr>
              <w:jc w:val="both"/>
              <w:rPr>
                <w:sz w:val="24"/>
              </w:rPr>
            </w:pPr>
          </w:p>
        </w:tc>
        <w:tc>
          <w:tcPr>
            <w:tcW w:w="5524" w:type="dxa"/>
          </w:tcPr>
          <w:p w:rsidR="004232B7" w:rsidRPr="0040774B" w:rsidRDefault="004232B7" w:rsidP="004232B7">
            <w:pPr>
              <w:jc w:val="center"/>
              <w:rPr>
                <w:strike/>
                <w:sz w:val="24"/>
              </w:rPr>
            </w:pPr>
          </w:p>
        </w:tc>
        <w:tc>
          <w:tcPr>
            <w:tcW w:w="760" w:type="dxa"/>
          </w:tcPr>
          <w:p w:rsidR="004232B7" w:rsidRPr="0040774B" w:rsidRDefault="004232B7" w:rsidP="004232B7">
            <w:pPr>
              <w:jc w:val="center"/>
              <w:rPr>
                <w:strike/>
                <w:sz w:val="24"/>
              </w:rPr>
            </w:pPr>
          </w:p>
        </w:tc>
        <w:tc>
          <w:tcPr>
            <w:tcW w:w="1383" w:type="dxa"/>
          </w:tcPr>
          <w:p w:rsidR="004232B7" w:rsidRPr="0040774B" w:rsidRDefault="004232B7" w:rsidP="004232B7">
            <w:pPr>
              <w:jc w:val="center"/>
              <w:rPr>
                <w:strike/>
                <w:sz w:val="24"/>
              </w:rPr>
            </w:pPr>
          </w:p>
        </w:tc>
      </w:tr>
      <w:tr w:rsidR="004232B7" w:rsidRPr="0040774B" w:rsidTr="004232B7">
        <w:tc>
          <w:tcPr>
            <w:tcW w:w="2233" w:type="dxa"/>
          </w:tcPr>
          <w:p w:rsidR="004232B7" w:rsidRPr="0040774B" w:rsidRDefault="004232B7" w:rsidP="004232B7">
            <w:pPr>
              <w:jc w:val="both"/>
              <w:rPr>
                <w:sz w:val="24"/>
              </w:rPr>
            </w:pPr>
          </w:p>
        </w:tc>
        <w:tc>
          <w:tcPr>
            <w:tcW w:w="5524" w:type="dxa"/>
          </w:tcPr>
          <w:p w:rsidR="004232B7" w:rsidRPr="0040774B" w:rsidRDefault="004232B7" w:rsidP="004232B7">
            <w:pPr>
              <w:jc w:val="center"/>
              <w:rPr>
                <w:strike/>
                <w:sz w:val="24"/>
              </w:rPr>
            </w:pPr>
          </w:p>
        </w:tc>
        <w:tc>
          <w:tcPr>
            <w:tcW w:w="760" w:type="dxa"/>
          </w:tcPr>
          <w:p w:rsidR="004232B7" w:rsidRPr="0040774B" w:rsidRDefault="004232B7" w:rsidP="004232B7">
            <w:pPr>
              <w:jc w:val="center"/>
              <w:rPr>
                <w:strike/>
                <w:sz w:val="24"/>
              </w:rPr>
            </w:pPr>
          </w:p>
        </w:tc>
        <w:tc>
          <w:tcPr>
            <w:tcW w:w="1383" w:type="dxa"/>
          </w:tcPr>
          <w:p w:rsidR="004232B7" w:rsidRPr="0040774B" w:rsidRDefault="004232B7" w:rsidP="004232B7">
            <w:pPr>
              <w:jc w:val="center"/>
              <w:rPr>
                <w:strike/>
                <w:sz w:val="24"/>
              </w:rPr>
            </w:pPr>
          </w:p>
        </w:tc>
      </w:tr>
      <w:tr w:rsidR="004232B7" w:rsidRPr="0040774B" w:rsidTr="004232B7">
        <w:trPr>
          <w:trHeight w:val="318"/>
        </w:trPr>
        <w:tc>
          <w:tcPr>
            <w:tcW w:w="9900" w:type="dxa"/>
            <w:gridSpan w:val="4"/>
            <w:shd w:val="clear" w:color="auto" w:fill="F7CAAC"/>
          </w:tcPr>
          <w:p w:rsidR="004232B7" w:rsidRPr="0040774B" w:rsidRDefault="004232B7" w:rsidP="004232B7">
            <w:pPr>
              <w:rPr>
                <w:b/>
              </w:rPr>
            </w:pPr>
            <w:r w:rsidRPr="0040774B">
              <w:rPr>
                <w:b/>
              </w:rPr>
              <w:t>Přehled řešených projektů a dalších aktivit v rámci spolupráce s praxí u profesně zaměřeného bakalářského a magisterského studijního programu</w:t>
            </w:r>
          </w:p>
        </w:tc>
      </w:tr>
      <w:tr w:rsidR="004232B7" w:rsidRPr="0040774B" w:rsidTr="004232B7">
        <w:trPr>
          <w:cantSplit/>
          <w:trHeight w:val="283"/>
        </w:trPr>
        <w:tc>
          <w:tcPr>
            <w:tcW w:w="2233" w:type="dxa"/>
            <w:shd w:val="clear" w:color="auto" w:fill="F7CAAC"/>
          </w:tcPr>
          <w:p w:rsidR="004232B7" w:rsidRPr="0040774B" w:rsidRDefault="004232B7" w:rsidP="004232B7">
            <w:pPr>
              <w:jc w:val="both"/>
              <w:rPr>
                <w:b/>
              </w:rPr>
            </w:pPr>
            <w:r w:rsidRPr="0040774B">
              <w:rPr>
                <w:b/>
              </w:rPr>
              <w:t>Pracoviště praxe</w:t>
            </w:r>
          </w:p>
        </w:tc>
        <w:tc>
          <w:tcPr>
            <w:tcW w:w="5524" w:type="dxa"/>
            <w:shd w:val="clear" w:color="auto" w:fill="F7CAAC"/>
          </w:tcPr>
          <w:p w:rsidR="004232B7" w:rsidRPr="0040774B" w:rsidRDefault="004232B7" w:rsidP="004232B7">
            <w:pPr>
              <w:jc w:val="both"/>
              <w:rPr>
                <w:b/>
              </w:rPr>
            </w:pPr>
            <w:r w:rsidRPr="0040774B">
              <w:rPr>
                <w:b/>
              </w:rPr>
              <w:t xml:space="preserve">Název či popis projektu uskutečňovaného ve spolupráci s praxí </w:t>
            </w:r>
          </w:p>
        </w:tc>
        <w:tc>
          <w:tcPr>
            <w:tcW w:w="2143" w:type="dxa"/>
            <w:gridSpan w:val="2"/>
            <w:shd w:val="clear" w:color="auto" w:fill="F7CAAC"/>
          </w:tcPr>
          <w:p w:rsidR="004232B7" w:rsidRPr="0040774B" w:rsidRDefault="004232B7" w:rsidP="004232B7">
            <w:pPr>
              <w:jc w:val="center"/>
              <w:rPr>
                <w:b/>
                <w:sz w:val="24"/>
              </w:rPr>
            </w:pPr>
            <w:r w:rsidRPr="0040774B">
              <w:rPr>
                <w:b/>
              </w:rPr>
              <w:t>Období</w:t>
            </w:r>
          </w:p>
        </w:tc>
      </w:tr>
      <w:tr w:rsidR="000A1177" w:rsidRPr="0040774B" w:rsidTr="004232B7">
        <w:tc>
          <w:tcPr>
            <w:tcW w:w="2233" w:type="dxa"/>
          </w:tcPr>
          <w:p w:rsidR="000A1177" w:rsidRPr="0040774B" w:rsidRDefault="000A1177" w:rsidP="00385FD1">
            <w:pPr>
              <w:jc w:val="both"/>
            </w:pPr>
            <w:r w:rsidRPr="0040774B">
              <w:t>UMŠ Qočna, UTB ve Zlíně</w:t>
            </w:r>
          </w:p>
        </w:tc>
        <w:tc>
          <w:tcPr>
            <w:tcW w:w="5524" w:type="dxa"/>
          </w:tcPr>
          <w:p w:rsidR="000A1177" w:rsidRPr="0040774B" w:rsidRDefault="000A1177" w:rsidP="00385FD1">
            <w:pPr>
              <w:jc w:val="both"/>
            </w:pPr>
            <w:r w:rsidRPr="0040774B">
              <w:t>Univerzitní mateřská škola Qočna a hlídací koutek Koala - CZ.1.04/3.4.04/54.00250</w:t>
            </w:r>
          </w:p>
        </w:tc>
        <w:tc>
          <w:tcPr>
            <w:tcW w:w="2143" w:type="dxa"/>
            <w:gridSpan w:val="2"/>
          </w:tcPr>
          <w:p w:rsidR="000A1177" w:rsidRPr="0040774B" w:rsidRDefault="000A1177" w:rsidP="00385FD1">
            <w:pPr>
              <w:jc w:val="both"/>
            </w:pPr>
            <w:r w:rsidRPr="0040774B">
              <w:t>2010 - 13</w:t>
            </w:r>
          </w:p>
        </w:tc>
      </w:tr>
      <w:tr w:rsidR="000A1177" w:rsidRPr="0040774B" w:rsidTr="004232B7">
        <w:tc>
          <w:tcPr>
            <w:tcW w:w="2233" w:type="dxa"/>
          </w:tcPr>
          <w:p w:rsidR="000A1177" w:rsidRPr="0040774B" w:rsidRDefault="006122CE" w:rsidP="00385FD1">
            <w:r>
              <w:t xml:space="preserve">ZŠ a MŠ </w:t>
            </w:r>
            <w:r w:rsidR="000A1177" w:rsidRPr="0040774B">
              <w:t>Ladná</w:t>
            </w:r>
          </w:p>
          <w:p w:rsidR="000A1177" w:rsidRPr="0040774B" w:rsidRDefault="000A1177" w:rsidP="00385FD1">
            <w:r w:rsidRPr="0040774B">
              <w:t>ZŠ a MŠ Horní Město</w:t>
            </w:r>
          </w:p>
          <w:p w:rsidR="000A1177" w:rsidRPr="0040774B" w:rsidRDefault="000A1177" w:rsidP="00385FD1">
            <w:r w:rsidRPr="0040774B">
              <w:t>Mateřská škola Rýmařov</w:t>
            </w:r>
          </w:p>
          <w:p w:rsidR="000A1177" w:rsidRPr="0040774B" w:rsidRDefault="000A1177" w:rsidP="00385FD1">
            <w:r w:rsidRPr="0040774B">
              <w:t>Mateřská škola Otrokovice</w:t>
            </w:r>
          </w:p>
        </w:tc>
        <w:tc>
          <w:tcPr>
            <w:tcW w:w="5524" w:type="dxa"/>
          </w:tcPr>
          <w:p w:rsidR="000A1177" w:rsidRPr="0040774B" w:rsidRDefault="000A1177" w:rsidP="00385FD1">
            <w:pPr>
              <w:jc w:val="both"/>
            </w:pPr>
            <w:r w:rsidRPr="0040774B">
              <w:t>Od začátečníka k mentorovi (podpůrné strategie vzdělávání učitelů ve Zlínském regionu) – Fond vzdělávací politiky, MŠMT</w:t>
            </w:r>
          </w:p>
        </w:tc>
        <w:tc>
          <w:tcPr>
            <w:tcW w:w="2143" w:type="dxa"/>
            <w:gridSpan w:val="2"/>
          </w:tcPr>
          <w:p w:rsidR="000A1177" w:rsidRPr="0040774B" w:rsidRDefault="000A1177" w:rsidP="00385FD1">
            <w:pPr>
              <w:jc w:val="both"/>
            </w:pPr>
            <w:r w:rsidRPr="0040774B">
              <w:t>2014 – 16</w:t>
            </w:r>
          </w:p>
        </w:tc>
      </w:tr>
      <w:tr w:rsidR="000A1177" w:rsidRPr="0040774B" w:rsidTr="004232B7">
        <w:tc>
          <w:tcPr>
            <w:tcW w:w="2233" w:type="dxa"/>
          </w:tcPr>
          <w:p w:rsidR="000A1177" w:rsidRPr="0040774B" w:rsidRDefault="000A1177" w:rsidP="00385FD1">
            <w:pPr>
              <w:jc w:val="both"/>
            </w:pPr>
            <w:r w:rsidRPr="0040774B">
              <w:t>Učitelé ZŠ ve Zlínském regionu</w:t>
            </w:r>
          </w:p>
          <w:p w:rsidR="000A1177" w:rsidRPr="0040774B" w:rsidRDefault="000A1177" w:rsidP="00385FD1">
            <w:pPr>
              <w:jc w:val="both"/>
            </w:pPr>
            <w:r w:rsidRPr="0040774B">
              <w:t>MŠ a ZŠ Malenovice Zlín</w:t>
            </w:r>
          </w:p>
        </w:tc>
        <w:tc>
          <w:tcPr>
            <w:tcW w:w="5524" w:type="dxa"/>
          </w:tcPr>
          <w:p w:rsidR="000A1177" w:rsidRPr="0040774B" w:rsidRDefault="000A1177" w:rsidP="00385FD1">
            <w:pPr>
              <w:jc w:val="both"/>
            </w:pPr>
            <w:r w:rsidRPr="0040774B">
              <w:t xml:space="preserve">Centrum pro podporu přírodovědných a technických věd: Technická a přírodovědná laboratoř pro děti a mládež Zlínské kraje - CZ.1.07/2.3.00/45.0015 </w:t>
            </w:r>
            <w:r w:rsidRPr="0040774B">
              <w:rPr>
                <w:rStyle w:val="Siln"/>
                <w:b w:val="0"/>
              </w:rPr>
              <w:t>OP VK (EE) - Operační program Vzdělávání pro konkurenceschopnost</w:t>
            </w:r>
            <w:r w:rsidRPr="0040774B">
              <w:rPr>
                <w:rStyle w:val="Siln"/>
              </w:rPr>
              <w:t> </w:t>
            </w:r>
          </w:p>
        </w:tc>
        <w:tc>
          <w:tcPr>
            <w:tcW w:w="2143" w:type="dxa"/>
            <w:gridSpan w:val="2"/>
          </w:tcPr>
          <w:p w:rsidR="000A1177" w:rsidRPr="0040774B" w:rsidRDefault="000A1177" w:rsidP="004232B7">
            <w:pPr>
              <w:jc w:val="both"/>
            </w:pPr>
            <w:r w:rsidRPr="0040774B">
              <w:t>2014 - 15</w:t>
            </w:r>
          </w:p>
        </w:tc>
      </w:tr>
      <w:tr w:rsidR="000A1177" w:rsidRPr="0040774B" w:rsidTr="004232B7">
        <w:tc>
          <w:tcPr>
            <w:tcW w:w="2233" w:type="dxa"/>
          </w:tcPr>
          <w:p w:rsidR="000A1177" w:rsidRPr="0040774B" w:rsidRDefault="000A1177" w:rsidP="00385FD1">
            <w:r w:rsidRPr="0040774B">
              <w:t>Mateřská škola Bludovice</w:t>
            </w:r>
          </w:p>
          <w:p w:rsidR="000A1177" w:rsidRPr="0040774B" w:rsidRDefault="000A1177" w:rsidP="00385FD1">
            <w:r w:rsidRPr="0040774B">
              <w:t>Mateřská škola Korytná</w:t>
            </w:r>
          </w:p>
          <w:p w:rsidR="000A1177" w:rsidRPr="0040774B" w:rsidRDefault="000A1177" w:rsidP="00385FD1">
            <w:r w:rsidRPr="0040774B">
              <w:t>Mateřská škola Strání – Květná</w:t>
            </w:r>
          </w:p>
          <w:p w:rsidR="000A1177" w:rsidRPr="0040774B" w:rsidRDefault="000A1177" w:rsidP="00385FD1">
            <w:r w:rsidRPr="0040774B">
              <w:t>Mateřská škola Máj, Nový Jičín</w:t>
            </w:r>
          </w:p>
          <w:p w:rsidR="000A1177" w:rsidRPr="0040774B" w:rsidRDefault="000A1177" w:rsidP="00385FD1">
            <w:r w:rsidRPr="0040774B">
              <w:t>Mateřská škola Čtyřlístek, Uherské Hradiště</w:t>
            </w:r>
          </w:p>
          <w:p w:rsidR="000A1177" w:rsidRPr="0040774B" w:rsidRDefault="000A1177" w:rsidP="00385FD1">
            <w:r w:rsidRPr="0040774B">
              <w:t>Mateřská škola Zlín-Louky</w:t>
            </w:r>
          </w:p>
          <w:p w:rsidR="000A1177" w:rsidRPr="0040774B" w:rsidRDefault="000A1177" w:rsidP="00385FD1">
            <w:r w:rsidRPr="0040774B">
              <w:t>Mateřská školy Zlín, Luční</w:t>
            </w:r>
          </w:p>
          <w:p w:rsidR="000A1177" w:rsidRPr="0040774B" w:rsidRDefault="000A1177" w:rsidP="00385FD1">
            <w:r w:rsidRPr="0040774B">
              <w:t>ZŠ a MŠ Hřivínův Újezd, okres Zlín</w:t>
            </w:r>
          </w:p>
          <w:p w:rsidR="000A1177" w:rsidRPr="0040774B" w:rsidRDefault="000A1177" w:rsidP="00385FD1">
            <w:r w:rsidRPr="0040774B">
              <w:t>Mateřská škola Zlín-Kudlov</w:t>
            </w:r>
          </w:p>
          <w:p w:rsidR="000A1177" w:rsidRPr="0040774B" w:rsidRDefault="006122CE" w:rsidP="00385FD1">
            <w:r>
              <w:t>ZŠ</w:t>
            </w:r>
            <w:r w:rsidR="000A1177" w:rsidRPr="0040774B">
              <w:t xml:space="preserve"> a </w:t>
            </w:r>
            <w:r>
              <w:t>MŠ</w:t>
            </w:r>
            <w:r w:rsidR="000A1177" w:rsidRPr="0040774B">
              <w:t xml:space="preserve"> škola Ladná</w:t>
            </w:r>
          </w:p>
          <w:p w:rsidR="000A1177" w:rsidRPr="0040774B" w:rsidRDefault="000A1177" w:rsidP="00385FD1">
            <w:r w:rsidRPr="0040774B">
              <w:t>ZŠ a MŠ Horní Město</w:t>
            </w:r>
          </w:p>
          <w:p w:rsidR="000A1177" w:rsidRPr="0040774B" w:rsidRDefault="000A1177" w:rsidP="00385FD1">
            <w:r w:rsidRPr="0040774B">
              <w:t>Mateřská škola Rýmařov</w:t>
            </w:r>
          </w:p>
          <w:p w:rsidR="000A1177" w:rsidRDefault="000A1177" w:rsidP="00385FD1">
            <w:r w:rsidRPr="0040774B">
              <w:t>Mateřská škola Otrokovice</w:t>
            </w:r>
          </w:p>
          <w:p w:rsidR="006122CE" w:rsidRPr="0040774B" w:rsidRDefault="006122CE" w:rsidP="00385FD1"/>
        </w:tc>
        <w:tc>
          <w:tcPr>
            <w:tcW w:w="5524" w:type="dxa"/>
          </w:tcPr>
          <w:p w:rsidR="000A1177" w:rsidRPr="0040774B" w:rsidRDefault="000A1177" w:rsidP="00385FD1">
            <w:pPr>
              <w:jc w:val="both"/>
            </w:pPr>
            <w:r w:rsidRPr="0040774B">
              <w:t>Podpora regionálních mateřských škol pracujících s dětmi mladšími 3 let – Fond vzdělávací politiky, MŠMT</w:t>
            </w:r>
          </w:p>
        </w:tc>
        <w:tc>
          <w:tcPr>
            <w:tcW w:w="2143" w:type="dxa"/>
            <w:gridSpan w:val="2"/>
          </w:tcPr>
          <w:p w:rsidR="000A1177" w:rsidRPr="0040774B" w:rsidRDefault="000A1177" w:rsidP="00385FD1">
            <w:pPr>
              <w:jc w:val="both"/>
            </w:pPr>
            <w:r w:rsidRPr="0040774B">
              <w:t>2016</w:t>
            </w:r>
          </w:p>
        </w:tc>
      </w:tr>
      <w:tr w:rsidR="000A1177" w:rsidRPr="0040774B" w:rsidTr="004232B7">
        <w:tc>
          <w:tcPr>
            <w:tcW w:w="2233" w:type="dxa"/>
          </w:tcPr>
          <w:p w:rsidR="000A1177" w:rsidRPr="0040774B" w:rsidRDefault="000A1177" w:rsidP="00385FD1">
            <w:r w:rsidRPr="0040774B">
              <w:t>Mateřská škola Bludovice</w:t>
            </w:r>
          </w:p>
          <w:p w:rsidR="000A1177" w:rsidRPr="0040774B" w:rsidRDefault="000A1177" w:rsidP="00385FD1">
            <w:r w:rsidRPr="0040774B">
              <w:t>Mateřská škola Otrokovice</w:t>
            </w:r>
          </w:p>
          <w:p w:rsidR="000A1177" w:rsidRPr="0040774B" w:rsidRDefault="000A1177" w:rsidP="00385FD1">
            <w:r w:rsidRPr="0040774B">
              <w:t>Mateřská škola Qočna Zlín</w:t>
            </w:r>
          </w:p>
          <w:p w:rsidR="000A1177" w:rsidRPr="0040774B" w:rsidRDefault="000A1177" w:rsidP="00385FD1">
            <w:r w:rsidRPr="0040774B">
              <w:t>Základní škola Malenovice</w:t>
            </w:r>
          </w:p>
          <w:p w:rsidR="000A1177" w:rsidRPr="0040774B" w:rsidRDefault="000A1177" w:rsidP="00385FD1">
            <w:r w:rsidRPr="0040774B">
              <w:t>Základní škola Emila Zátopka Zlín</w:t>
            </w:r>
          </w:p>
          <w:p w:rsidR="000A1177" w:rsidRPr="0040774B" w:rsidRDefault="000A1177" w:rsidP="00385FD1">
            <w:r w:rsidRPr="0040774B">
              <w:t>Základní škola Kvítková, Zlín</w:t>
            </w:r>
          </w:p>
          <w:p w:rsidR="000A1177" w:rsidRDefault="000A1177" w:rsidP="00385FD1">
            <w:pPr>
              <w:jc w:val="both"/>
            </w:pPr>
            <w:r w:rsidRPr="0040774B">
              <w:t>Základní škola Horní Němčí</w:t>
            </w:r>
          </w:p>
          <w:p w:rsidR="006122CE" w:rsidRPr="0040774B" w:rsidRDefault="006122CE" w:rsidP="00385FD1">
            <w:pPr>
              <w:jc w:val="both"/>
            </w:pPr>
          </w:p>
        </w:tc>
        <w:tc>
          <w:tcPr>
            <w:tcW w:w="5524" w:type="dxa"/>
          </w:tcPr>
          <w:p w:rsidR="000A1177" w:rsidRPr="0040774B" w:rsidRDefault="000A1177" w:rsidP="00385FD1">
            <w:pPr>
              <w:jc w:val="both"/>
            </w:pPr>
            <w:r w:rsidRPr="0040774B">
              <w:rPr>
                <w:rFonts w:cs="Arial"/>
                <w:color w:val="000000"/>
              </w:rPr>
              <w:t xml:space="preserve">Předcházení šoku z reality u budoucích učitelů mateřských a základních škol v období profesního startu </w:t>
            </w:r>
            <w:r w:rsidRPr="0040774B">
              <w:t>– Fond vzdělávací politiky, MŠMT</w:t>
            </w:r>
          </w:p>
        </w:tc>
        <w:tc>
          <w:tcPr>
            <w:tcW w:w="2143" w:type="dxa"/>
            <w:gridSpan w:val="2"/>
          </w:tcPr>
          <w:p w:rsidR="000A1177" w:rsidRPr="0040774B" w:rsidRDefault="000A1177" w:rsidP="00385FD1">
            <w:pPr>
              <w:jc w:val="both"/>
            </w:pPr>
            <w:r w:rsidRPr="0040774B">
              <w:t>2017</w:t>
            </w:r>
          </w:p>
        </w:tc>
      </w:tr>
      <w:tr w:rsidR="004232B7" w:rsidRPr="0040774B" w:rsidTr="004232B7">
        <w:tc>
          <w:tcPr>
            <w:tcW w:w="9900" w:type="dxa"/>
            <w:gridSpan w:val="4"/>
            <w:shd w:val="clear" w:color="auto" w:fill="F7CAAC"/>
          </w:tcPr>
          <w:p w:rsidR="004232B7" w:rsidRPr="0040774B" w:rsidRDefault="004232B7" w:rsidP="004232B7">
            <w:pPr>
              <w:rPr>
                <w:sz w:val="24"/>
              </w:rPr>
            </w:pPr>
            <w:r w:rsidRPr="0040774B">
              <w:rPr>
                <w:b/>
              </w:rPr>
              <w:t>Odborné aktivity vztahující se k tvůrčí, resp. vědecké a umělecké činnosti vysoké školy, která souvisí se studijním programem</w:t>
            </w:r>
          </w:p>
        </w:tc>
      </w:tr>
      <w:tr w:rsidR="004232B7" w:rsidRPr="0040774B" w:rsidTr="004232B7">
        <w:trPr>
          <w:trHeight w:val="2422"/>
        </w:trPr>
        <w:tc>
          <w:tcPr>
            <w:tcW w:w="9900" w:type="dxa"/>
            <w:gridSpan w:val="4"/>
            <w:shd w:val="clear" w:color="auto" w:fill="FFFFFF"/>
          </w:tcPr>
          <w:p w:rsidR="00CF0E56" w:rsidRPr="00FE5CF6" w:rsidRDefault="00CF0E56" w:rsidP="00CF0E56">
            <w:pPr>
              <w:jc w:val="both"/>
              <w:rPr>
                <w:bCs/>
              </w:rPr>
            </w:pPr>
            <w:r w:rsidRPr="00FE5CF6">
              <w:rPr>
                <w:bCs/>
              </w:rPr>
              <w:t>Jak bylo uvedeno v části B-IV, FHS UTB realizuje projekt pod názvem Junior univerzita</w:t>
            </w:r>
            <w:r w:rsidR="00CD280C">
              <w:rPr>
                <w:bCs/>
              </w:rPr>
              <w:t xml:space="preserve"> ®</w:t>
            </w:r>
            <w:r w:rsidRPr="00FE5CF6">
              <w:rPr>
                <w:bCs/>
              </w:rPr>
              <w:t xml:space="preserve">. Jde o týdenní </w:t>
            </w:r>
            <w:r w:rsidR="00A42197">
              <w:rPr>
                <w:bCs/>
              </w:rPr>
              <w:t>projekt</w:t>
            </w:r>
            <w:r w:rsidRPr="00FE5CF6">
              <w:rPr>
                <w:bCs/>
              </w:rPr>
              <w:t>, který funguje na principu příměstského tábora pro děti. Otevřený je pracovníkům UTB, ale i široké veřejnosti z</w:t>
            </w:r>
            <w:r w:rsidR="00A42197">
              <w:rPr>
                <w:bCs/>
              </w:rPr>
              <w:t>e Zlínského</w:t>
            </w:r>
            <w:r w:rsidRPr="00FE5CF6">
              <w:rPr>
                <w:bCs/>
              </w:rPr>
              <w:t> regionu. Tábor v sobě integruje vzdělávací, relaxační a zábavné prvky a využívá při tom materiální i personální kapacity UTB. Přímou práci s dětmi zabezpečují právě studenti programu Učitelství pro mateřské školy.</w:t>
            </w:r>
          </w:p>
          <w:p w:rsidR="00CF0E56" w:rsidRPr="00FE5CF6" w:rsidRDefault="00CF0E56" w:rsidP="00CF0E56">
            <w:pPr>
              <w:jc w:val="both"/>
              <w:rPr>
                <w:bCs/>
              </w:rPr>
            </w:pPr>
          </w:p>
          <w:p w:rsidR="00CF0E56" w:rsidRPr="00FE5CF6" w:rsidRDefault="00CF0E56" w:rsidP="00CF0E56">
            <w:pPr>
              <w:jc w:val="both"/>
              <w:rPr>
                <w:bCs/>
              </w:rPr>
            </w:pPr>
            <w:r w:rsidRPr="00FE5CF6">
              <w:rPr>
                <w:bCs/>
              </w:rPr>
              <w:t>Pracoviště, kde má být studijní program realizován (Ústav školní pedagogiky</w:t>
            </w:r>
            <w:r w:rsidR="00A42197">
              <w:rPr>
                <w:bCs/>
              </w:rPr>
              <w:t xml:space="preserve"> FHS UTB </w:t>
            </w:r>
            <w:r w:rsidRPr="00FE5CF6">
              <w:rPr>
                <w:bCs/>
              </w:rPr>
              <w:t>), organizuje a odborně garantuje konference</w:t>
            </w:r>
            <w:r>
              <w:rPr>
                <w:bCs/>
              </w:rPr>
              <w:t>, které se již ně</w:t>
            </w:r>
            <w:r w:rsidRPr="00FE5CF6">
              <w:rPr>
                <w:bCs/>
              </w:rPr>
              <w:t>kolikátým rokem uskutečňují ve Velkých Bílovicích:</w:t>
            </w:r>
          </w:p>
          <w:p w:rsidR="00CF0E56" w:rsidRPr="00FE5CF6" w:rsidRDefault="00CF0E56" w:rsidP="00CF0E56">
            <w:pPr>
              <w:pStyle w:val="Odstavecseseznamem"/>
              <w:numPr>
                <w:ilvl w:val="0"/>
                <w:numId w:val="14"/>
              </w:numPr>
              <w:spacing w:after="0" w:line="240" w:lineRule="auto"/>
              <w:ind w:left="714" w:hanging="357"/>
              <w:jc w:val="both"/>
              <w:rPr>
                <w:rFonts w:ascii="Times New Roman" w:hAnsi="Times New Roman"/>
                <w:b/>
                <w:sz w:val="20"/>
                <w:szCs w:val="20"/>
              </w:rPr>
            </w:pPr>
            <w:r w:rsidRPr="00FE5CF6">
              <w:rPr>
                <w:rFonts w:ascii="Times New Roman" w:hAnsi="Times New Roman"/>
                <w:sz w:val="20"/>
                <w:szCs w:val="20"/>
              </w:rPr>
              <w:t>Studentské fórum – komunikační a diskusní platforma pro studenty magisterských a doktorských programů, které se účastní i přední odborníci v oboru pedagogika (a příbuzných věd</w:t>
            </w:r>
            <w:r>
              <w:rPr>
                <w:rFonts w:ascii="Times New Roman" w:hAnsi="Times New Roman"/>
                <w:sz w:val="20"/>
                <w:szCs w:val="20"/>
              </w:rPr>
              <w:t>ách</w:t>
            </w:r>
            <w:r w:rsidRPr="00FE5CF6">
              <w:rPr>
                <w:rFonts w:ascii="Times New Roman" w:hAnsi="Times New Roman"/>
                <w:sz w:val="20"/>
                <w:szCs w:val="20"/>
              </w:rPr>
              <w:t xml:space="preserve">), </w:t>
            </w:r>
          </w:p>
          <w:p w:rsidR="00CF0E56" w:rsidRPr="00FE5CF6" w:rsidRDefault="00CF0E56" w:rsidP="00CF0E56">
            <w:pPr>
              <w:pStyle w:val="Odstavecseseznamem"/>
              <w:numPr>
                <w:ilvl w:val="0"/>
                <w:numId w:val="14"/>
              </w:numPr>
              <w:spacing w:after="0" w:line="240" w:lineRule="auto"/>
              <w:ind w:left="714" w:hanging="357"/>
              <w:jc w:val="both"/>
              <w:rPr>
                <w:rFonts w:ascii="Times New Roman" w:hAnsi="Times New Roman"/>
                <w:b/>
                <w:sz w:val="20"/>
                <w:szCs w:val="20"/>
              </w:rPr>
            </w:pPr>
            <w:r w:rsidRPr="00FE5CF6">
              <w:rPr>
                <w:rFonts w:ascii="Times New Roman" w:hAnsi="Times New Roman"/>
                <w:sz w:val="20"/>
                <w:szCs w:val="20"/>
              </w:rPr>
              <w:t>Cesty demokracie – cyklus odborných konferencí na zvolené klíčové téma jako diskusní platforma pro odborníky v pedagogických vědách, vždy je součástí i sekce věnovaná předškolní pedagogice.</w:t>
            </w:r>
          </w:p>
          <w:p w:rsidR="00CF0E56" w:rsidRPr="00FE5CF6" w:rsidRDefault="00CF0E56" w:rsidP="00CF0E56">
            <w:pPr>
              <w:jc w:val="both"/>
            </w:pPr>
            <w:r w:rsidRPr="00FE5CF6">
              <w:t xml:space="preserve">Obou konferencí se účastní i studenti </w:t>
            </w:r>
            <w:r w:rsidRPr="00FE5CF6">
              <w:rPr>
                <w:bCs/>
              </w:rPr>
              <w:t>programu Učitelství pro mateřské školy</w:t>
            </w:r>
            <w:r w:rsidRPr="00FE5CF6">
              <w:t xml:space="preserve"> jako posluchači, a mají tak možnost sledovat i zapojit se do odbor</w:t>
            </w:r>
            <w:r w:rsidR="00A42197">
              <w:t>ných diskusí k vybraným tématům.</w:t>
            </w:r>
          </w:p>
          <w:p w:rsidR="00CF0E56" w:rsidRPr="00FE5CF6" w:rsidRDefault="00CF0E56" w:rsidP="00CF0E56">
            <w:pPr>
              <w:pStyle w:val="Odstavecseseznamem"/>
              <w:spacing w:after="0" w:line="240" w:lineRule="auto"/>
              <w:ind w:left="714"/>
              <w:jc w:val="both"/>
              <w:rPr>
                <w:rFonts w:ascii="Times New Roman" w:hAnsi="Times New Roman"/>
                <w:b/>
                <w:sz w:val="20"/>
                <w:szCs w:val="20"/>
              </w:rPr>
            </w:pPr>
          </w:p>
          <w:p w:rsidR="00CF0E56" w:rsidRPr="00FE5CF6" w:rsidRDefault="00CF0E56" w:rsidP="00CF0E56">
            <w:pPr>
              <w:jc w:val="both"/>
              <w:rPr>
                <w:bCs/>
              </w:rPr>
            </w:pPr>
            <w:r w:rsidRPr="00FE5CF6">
              <w:rPr>
                <w:bCs/>
              </w:rPr>
              <w:t>Pracoviště, kde má být studijní program realizován (Ústav školní pedagogiky), zaštiťuje Zlínskou pobočku České pedagogické společnosti.</w:t>
            </w:r>
          </w:p>
          <w:p w:rsidR="00CF0E56" w:rsidRPr="00FE5CF6" w:rsidRDefault="00CF0E56" w:rsidP="00CF0E56">
            <w:pPr>
              <w:jc w:val="both"/>
              <w:rPr>
                <w:bCs/>
              </w:rPr>
            </w:pPr>
          </w:p>
          <w:p w:rsidR="00CF0E56" w:rsidRPr="00FE5CF6" w:rsidRDefault="00CF0E56" w:rsidP="00CF0E56">
            <w:pPr>
              <w:jc w:val="both"/>
              <w:rPr>
                <w:bCs/>
              </w:rPr>
            </w:pPr>
            <w:r w:rsidRPr="00FE5CF6">
              <w:rPr>
                <w:bCs/>
              </w:rPr>
              <w:t>Zvolení pedagogové a odborníci z pracoviště, kde má být studijní program realizován (Ústav školní pedagogiky), byli osloveni MŠMT pro konzultaci při finalizaci několika materiálů (například RVP PV, Standardy učitelského vzdělávání).</w:t>
            </w:r>
          </w:p>
          <w:p w:rsidR="00CF0E56" w:rsidRPr="00FE5CF6" w:rsidRDefault="00CF0E56" w:rsidP="00CF0E56">
            <w:pPr>
              <w:jc w:val="both"/>
              <w:rPr>
                <w:bCs/>
              </w:rPr>
            </w:pPr>
          </w:p>
          <w:p w:rsidR="00CF0E56" w:rsidRPr="00FE5CF6" w:rsidRDefault="00CF0E56" w:rsidP="00CF0E56">
            <w:pPr>
              <w:jc w:val="both"/>
              <w:rPr>
                <w:bCs/>
              </w:rPr>
            </w:pPr>
            <w:r w:rsidRPr="00FE5CF6">
              <w:rPr>
                <w:bCs/>
              </w:rPr>
              <w:t xml:space="preserve">Vysoké školy a jejich pracoviště, které zabezpečují přípravu budoucích učitelů MŠ, se každoročně setkávají k odborné diskusi, vždy na jiné VŠ v ČR. V roce 2015 se konference </w:t>
            </w:r>
            <w:r w:rsidRPr="00FE5CF6">
              <w:rPr>
                <w:rFonts w:eastAsia="Calibri"/>
                <w:color w:val="000000"/>
              </w:rPr>
              <w:t>pod názvem „</w:t>
            </w:r>
            <w:r w:rsidRPr="00FE5CF6">
              <w:rPr>
                <w:rFonts w:eastAsia="Calibri"/>
                <w:i/>
                <w:iCs/>
                <w:color w:val="000000"/>
              </w:rPr>
              <w:t xml:space="preserve">Nové výzvy pro předškolní pedagogiku“ </w:t>
            </w:r>
            <w:r w:rsidRPr="00FE5CF6">
              <w:rPr>
                <w:bCs/>
              </w:rPr>
              <w:t>uskutečnila na půdě FHS UTB ve Zlíně.</w:t>
            </w:r>
            <w:r w:rsidRPr="00FE5CF6">
              <w:rPr>
                <w:rFonts w:eastAsia="Calibri"/>
                <w:color w:val="000000"/>
              </w:rPr>
              <w:t xml:space="preserve"> Na konferenci se sešli odborníci z českých, slovenských i polských univerzitních pracovišť, ale také zástupci z řad ředitelů a učitelů mateřských škol. Spolupořadately konference byly i fakultní mateřské školy Qočna a MŠ Otrokovice.</w:t>
            </w:r>
          </w:p>
          <w:p w:rsidR="00A1426B" w:rsidRPr="0040774B" w:rsidRDefault="00A1426B" w:rsidP="00A1426B">
            <w:pPr>
              <w:jc w:val="both"/>
              <w:rPr>
                <w:bCs/>
              </w:rPr>
            </w:pPr>
          </w:p>
          <w:p w:rsidR="00A1426B" w:rsidRPr="0040774B" w:rsidRDefault="00A1426B" w:rsidP="00A1426B">
            <w:pPr>
              <w:jc w:val="both"/>
              <w:rPr>
                <w:bCs/>
              </w:rPr>
            </w:pPr>
            <w:r w:rsidRPr="0040774B">
              <w:rPr>
                <w:bCs/>
              </w:rPr>
              <w:t>V rámci projektů (</w:t>
            </w:r>
            <w:r w:rsidRPr="0040774B">
              <w:t>Od začátečníka k mentorovi - podpůrné strategie vzdělávání učitelů ve Zlínském regionu)</w:t>
            </w:r>
            <w:r w:rsidRPr="0040774B">
              <w:rPr>
                <w:bCs/>
              </w:rPr>
              <w:t xml:space="preserve"> </w:t>
            </w:r>
            <w:r w:rsidRPr="0040774B">
              <w:rPr>
                <w:rFonts w:eastAsia="Calibri"/>
                <w:color w:val="000000"/>
              </w:rPr>
              <w:t xml:space="preserve">vydalo </w:t>
            </w:r>
            <w:r w:rsidRPr="0040774B">
              <w:rPr>
                <w:bCs/>
              </w:rPr>
              <w:t xml:space="preserve">pracoviště, kde má být studijní program realizován (Ústav školní pedagogiky), výukové materiály pro vzdělávací moduly pro učitele MŠ (16 studijních opor k 16 modulům, dostupné na: </w:t>
            </w:r>
            <w:r w:rsidR="00483D5C" w:rsidRPr="00483D5C">
              <w:t>https://fhs.utb.cz/veda-a-vyzkum/vedecko-vyzkumna-cinnost/resene-projekty/2016-2/msmt/od-zacatecnika-k-mentorovi-podpurne-strategie-vzdelavani-ucitelu-ve-zlinskem-regionu/vystupy-projektu-msmt/</w:t>
            </w:r>
          </w:p>
          <w:p w:rsidR="00A1426B" w:rsidRPr="0040774B" w:rsidRDefault="00A1426B" w:rsidP="00A1426B">
            <w:pPr>
              <w:jc w:val="both"/>
              <w:rPr>
                <w:bCs/>
              </w:rPr>
            </w:pPr>
            <w:r w:rsidRPr="0040774B">
              <w:rPr>
                <w:bCs/>
              </w:rPr>
              <w:t>Jedná se o následující tituly:</w:t>
            </w:r>
          </w:p>
          <w:p w:rsidR="00A1426B" w:rsidRPr="0040774B" w:rsidRDefault="00A1426B" w:rsidP="00A1426B">
            <w:pPr>
              <w:ind w:left="360"/>
              <w:jc w:val="both"/>
            </w:pPr>
            <w:r w:rsidRPr="0040774B">
              <w:t>Podpora adaptace začínajícího učitele v podmínkách školy.</w:t>
            </w:r>
          </w:p>
          <w:p w:rsidR="00A1426B" w:rsidRPr="0040774B" w:rsidRDefault="00A1426B" w:rsidP="00A1426B">
            <w:pPr>
              <w:ind w:left="360"/>
              <w:jc w:val="both"/>
            </w:pPr>
            <w:r w:rsidRPr="0040774B">
              <w:t>Podpora týmové práce v učitelském sboru.</w:t>
            </w:r>
          </w:p>
          <w:p w:rsidR="00A1426B" w:rsidRPr="0040774B" w:rsidRDefault="00A1426B" w:rsidP="00A1426B">
            <w:pPr>
              <w:ind w:left="360"/>
              <w:jc w:val="both"/>
            </w:pPr>
            <w:r w:rsidRPr="0040774B">
              <w:t>Podpora projektové a kooperativní výuky v mateřských, základních a středních školách Zlínského regionu.</w:t>
            </w:r>
          </w:p>
          <w:p w:rsidR="00A1426B" w:rsidRPr="0040774B" w:rsidRDefault="00A1426B" w:rsidP="00A1426B">
            <w:pPr>
              <w:ind w:left="360"/>
              <w:jc w:val="both"/>
            </w:pPr>
            <w:r w:rsidRPr="0040774B">
              <w:t>Specifické didaktické možnosti práce v malotřídních školách.</w:t>
            </w:r>
          </w:p>
          <w:p w:rsidR="00A1426B" w:rsidRPr="0040774B" w:rsidRDefault="00A1426B" w:rsidP="00A1426B">
            <w:pPr>
              <w:ind w:left="360"/>
              <w:jc w:val="both"/>
            </w:pPr>
            <w:r w:rsidRPr="0040774B">
              <w:t>Využití portfolia učitele ve výuce.</w:t>
            </w:r>
          </w:p>
          <w:p w:rsidR="00A1426B" w:rsidRPr="0040774B" w:rsidRDefault="00A1426B" w:rsidP="00A1426B">
            <w:pPr>
              <w:ind w:left="360"/>
              <w:jc w:val="both"/>
            </w:pPr>
            <w:r w:rsidRPr="0040774B">
              <w:t>Reflektivní techniky činnosti učitele, autoregulace.</w:t>
            </w:r>
          </w:p>
          <w:p w:rsidR="00A1426B" w:rsidRPr="0040774B" w:rsidRDefault="00A1426B" w:rsidP="00A1426B">
            <w:pPr>
              <w:ind w:left="360"/>
              <w:jc w:val="both"/>
            </w:pPr>
            <w:r w:rsidRPr="0040774B">
              <w:t>Evaluační a autoevaluační strategie práce učitele v mateřských, základních a středních školách Zlínského regionu.</w:t>
            </w:r>
          </w:p>
          <w:p w:rsidR="00A1426B" w:rsidRPr="0040774B" w:rsidRDefault="00A1426B" w:rsidP="00A1426B">
            <w:pPr>
              <w:ind w:left="360"/>
              <w:jc w:val="both"/>
            </w:pPr>
            <w:r w:rsidRPr="0040774B">
              <w:t>Podpora prezentace vlastní práce a didaktických strategií v cizím jazyce.</w:t>
            </w:r>
          </w:p>
          <w:p w:rsidR="00A1426B" w:rsidRPr="0040774B" w:rsidRDefault="00A1426B" w:rsidP="00A1426B">
            <w:pPr>
              <w:ind w:left="360"/>
              <w:jc w:val="both"/>
            </w:pPr>
            <w:r w:rsidRPr="0040774B">
              <w:t xml:space="preserve">Síťování škol a příprava „cvičných“ učitelů zaměřená na podporu pedagogických praxí studentů UTB. </w:t>
            </w:r>
          </w:p>
          <w:p w:rsidR="00A1426B" w:rsidRPr="0040774B" w:rsidRDefault="00A1426B" w:rsidP="00A1426B">
            <w:pPr>
              <w:ind w:left="360"/>
              <w:jc w:val="both"/>
            </w:pPr>
            <w:r w:rsidRPr="0040774B">
              <w:t>Příprava odborníka – mentora.</w:t>
            </w:r>
          </w:p>
          <w:p w:rsidR="00A1426B" w:rsidRPr="0040774B" w:rsidRDefault="00A1426B" w:rsidP="00A1426B">
            <w:pPr>
              <w:ind w:left="360"/>
              <w:jc w:val="both"/>
            </w:pPr>
            <w:r w:rsidRPr="0040774B">
              <w:t xml:space="preserve">Analýza práce učitele s nemocnými dětmi. </w:t>
            </w:r>
          </w:p>
          <w:p w:rsidR="00A1426B" w:rsidRPr="0040774B" w:rsidRDefault="00A1426B" w:rsidP="00A1426B">
            <w:pPr>
              <w:ind w:left="360"/>
              <w:jc w:val="both"/>
            </w:pPr>
            <w:r w:rsidRPr="0040774B">
              <w:t>Možnosti statistického zpracování evaluačních materiálů ve školách.</w:t>
            </w:r>
          </w:p>
          <w:p w:rsidR="00A1426B" w:rsidRPr="0040774B" w:rsidRDefault="00A1426B" w:rsidP="00A1426B">
            <w:pPr>
              <w:ind w:left="360"/>
              <w:jc w:val="both"/>
            </w:pPr>
            <w:r w:rsidRPr="0040774B">
              <w:t>Příprava kvalitního pedagogického projektu.</w:t>
            </w:r>
          </w:p>
          <w:p w:rsidR="00A1426B" w:rsidRPr="0040774B" w:rsidRDefault="00A1426B" w:rsidP="00A1426B">
            <w:pPr>
              <w:ind w:left="360"/>
              <w:jc w:val="both"/>
            </w:pPr>
            <w:r w:rsidRPr="0040774B">
              <w:t>Rozvoj strategií na zlepšování paměťových schopností učitele.</w:t>
            </w:r>
          </w:p>
          <w:p w:rsidR="00A1426B" w:rsidRPr="0040774B" w:rsidRDefault="00A1426B" w:rsidP="00A1426B">
            <w:pPr>
              <w:ind w:left="360"/>
              <w:jc w:val="both"/>
            </w:pPr>
            <w:r w:rsidRPr="0040774B">
              <w:t>Práce učitele s dětmi se specifickými poruchami učení.</w:t>
            </w:r>
          </w:p>
          <w:p w:rsidR="00A1426B" w:rsidRPr="0040774B" w:rsidRDefault="00A1426B" w:rsidP="00A1426B">
            <w:pPr>
              <w:ind w:left="360"/>
              <w:jc w:val="both"/>
            </w:pPr>
            <w:r w:rsidRPr="0040774B">
              <w:t>Strategie školy při rozvíjení spolupráce s rodiči.</w:t>
            </w:r>
          </w:p>
          <w:p w:rsidR="004232B7" w:rsidRPr="0040774B" w:rsidRDefault="004232B7" w:rsidP="004232B7">
            <w:pPr>
              <w:rPr>
                <w:b/>
              </w:rPr>
            </w:pPr>
          </w:p>
        </w:tc>
      </w:tr>
      <w:tr w:rsidR="004232B7" w:rsidRPr="0040774B" w:rsidTr="004232B7">
        <w:trPr>
          <w:trHeight w:val="306"/>
        </w:trPr>
        <w:tc>
          <w:tcPr>
            <w:tcW w:w="9900" w:type="dxa"/>
            <w:gridSpan w:val="4"/>
            <w:shd w:val="clear" w:color="auto" w:fill="F7CAAC"/>
            <w:vAlign w:val="center"/>
          </w:tcPr>
          <w:p w:rsidR="004232B7" w:rsidRPr="0040774B" w:rsidRDefault="004232B7" w:rsidP="004232B7">
            <w:pPr>
              <w:rPr>
                <w:b/>
              </w:rPr>
            </w:pPr>
            <w:r w:rsidRPr="0040774B">
              <w:rPr>
                <w:b/>
              </w:rPr>
              <w:t>Informace o spolupráci s praxí vztahující se ke studijnímu programu</w:t>
            </w:r>
          </w:p>
        </w:tc>
      </w:tr>
      <w:tr w:rsidR="004232B7" w:rsidRPr="0040774B" w:rsidTr="00A42197">
        <w:trPr>
          <w:trHeight w:val="1119"/>
        </w:trPr>
        <w:tc>
          <w:tcPr>
            <w:tcW w:w="9900" w:type="dxa"/>
            <w:gridSpan w:val="4"/>
            <w:shd w:val="clear" w:color="auto" w:fill="FFFFFF"/>
          </w:tcPr>
          <w:p w:rsidR="004232B7" w:rsidRPr="0040774B" w:rsidRDefault="004232B7" w:rsidP="004232B7">
            <w:pPr>
              <w:rPr>
                <w:highlight w:val="yellow"/>
              </w:rPr>
            </w:pPr>
          </w:p>
          <w:p w:rsidR="00CF0E56" w:rsidRPr="00FE5CF6" w:rsidRDefault="00CF0E56" w:rsidP="00CF0E56">
            <w:r w:rsidRPr="00FE5CF6">
              <w:t>V</w:t>
            </w:r>
            <w:r>
              <w:t>e</w:t>
            </w:r>
            <w:r w:rsidRPr="00FE5CF6">
              <w:t xml:space="preserve"> Zlínském regionu probíhají akce pro občany a rodičovskou veřejnost, </w:t>
            </w:r>
            <w:r>
              <w:t>jejichž</w:t>
            </w:r>
            <w:r w:rsidRPr="00FE5CF6">
              <w:t xml:space="preserve"> součástí je i program pro děti. Do těchto akcí je pravidelně </w:t>
            </w:r>
            <w:r>
              <w:t>zvána</w:t>
            </w:r>
            <w:r w:rsidRPr="00FE5CF6">
              <w:t xml:space="preserve"> jako partner i UTB ve Zlíně a má tak možnost rozvíjet svou třetí roli. Mnohé z akcí pořádaných pro děti zabezpečují, nebo na nich participují právě studenti </w:t>
            </w:r>
            <w:r w:rsidRPr="00FE5CF6">
              <w:rPr>
                <w:bCs/>
              </w:rPr>
              <w:t>programu Učitelství pro mateřské školy</w:t>
            </w:r>
            <w:r w:rsidRPr="00FE5CF6">
              <w:t>.</w:t>
            </w:r>
          </w:p>
          <w:p w:rsidR="00CF0E56" w:rsidRPr="00FE5CF6" w:rsidRDefault="00CF0E56" w:rsidP="00CF0E56">
            <w:pPr>
              <w:rPr>
                <w:b/>
              </w:rPr>
            </w:pPr>
            <w:r w:rsidRPr="00FE5CF6">
              <w:t>Jedná se například o:</w:t>
            </w:r>
          </w:p>
          <w:p w:rsidR="00CF0E56" w:rsidRPr="00FE5CF6" w:rsidRDefault="00CF0E56" w:rsidP="00CF0E56">
            <w:r w:rsidRPr="00FE5CF6">
              <w:t xml:space="preserve">- program pro děti v rámci </w:t>
            </w:r>
            <w:r w:rsidR="00A42197">
              <w:t>doprovodných akc</w:t>
            </w:r>
            <w:r w:rsidRPr="00FE5CF6">
              <w:t>í v průběhu Mezinárodního festivalu filmů pro děti a mládež (ZLÍN FILM FESTIVAL);</w:t>
            </w:r>
          </w:p>
          <w:p w:rsidR="00CF0E56" w:rsidRPr="00FE5CF6" w:rsidRDefault="00CF0E56" w:rsidP="00CF0E56">
            <w:r w:rsidRPr="00FE5CF6">
              <w:t>- program pro rodiny s dětmi v rámci akce Den Zlínského kraje;</w:t>
            </w:r>
          </w:p>
          <w:p w:rsidR="00CF0E56" w:rsidRPr="00FE5CF6" w:rsidRDefault="00CF0E56" w:rsidP="00CF0E56">
            <w:r w:rsidRPr="00FE5CF6">
              <w:t>- veškeré akce s dětmi, případně s jejich rodiči v Univerzitní mateřské škole Qočna;</w:t>
            </w:r>
          </w:p>
          <w:p w:rsidR="00CF0E56" w:rsidRPr="00FE5CF6" w:rsidRDefault="00CF0E56" w:rsidP="00CF0E56">
            <w:r w:rsidRPr="00FE5CF6">
              <w:t>- dílčí projekty a kulturně-společenské akce jednotlivých mateřských škol v</w:t>
            </w:r>
            <w:r>
              <w:t>e</w:t>
            </w:r>
            <w:r w:rsidRPr="00FE5CF6">
              <w:t> Zlínském regionu, k</w:t>
            </w:r>
            <w:r>
              <w:t xml:space="preserve"> jejichž </w:t>
            </w:r>
            <w:r w:rsidRPr="00FE5CF6">
              <w:t xml:space="preserve">realizaci </w:t>
            </w:r>
            <w:r>
              <w:t>oslovují</w:t>
            </w:r>
            <w:r w:rsidRPr="00FE5CF6">
              <w:t xml:space="preserve"> studenty předkládaného programu, a se kterými má pracoviště pracovní vztahy.</w:t>
            </w:r>
          </w:p>
          <w:p w:rsidR="00CF0E56" w:rsidRPr="00FE5CF6" w:rsidRDefault="00CF0E56" w:rsidP="00CF0E56"/>
          <w:p w:rsidR="004232B7" w:rsidRPr="0040774B" w:rsidRDefault="004232B7" w:rsidP="0024768F">
            <w:pPr>
              <w:jc w:val="both"/>
              <w:rPr>
                <w:b/>
              </w:rPr>
            </w:pPr>
          </w:p>
        </w:tc>
      </w:tr>
    </w:tbl>
    <w:p w:rsidR="004232B7" w:rsidRPr="0040774B" w:rsidRDefault="004232B7" w:rsidP="004232B7"/>
    <w:p w:rsidR="004232B7" w:rsidRDefault="004232B7"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rPr>
          <w:ins w:id="769" w:author="Hana Navrátilová" w:date="2018-05-31T14:18:00Z"/>
        </w:rPr>
      </w:pPr>
    </w:p>
    <w:p w:rsidR="000262F1" w:rsidRDefault="000262F1" w:rsidP="004232B7">
      <w:pPr>
        <w:spacing w:after="160" w:line="259" w:lineRule="auto"/>
      </w:pPr>
    </w:p>
    <w:p w:rsidR="00CF0E56" w:rsidRDefault="00CF0E56" w:rsidP="004232B7">
      <w:pPr>
        <w:spacing w:after="160" w:line="259" w:lineRule="auto"/>
        <w:rPr>
          <w:ins w:id="770" w:author="Hana Navrátilová" w:date="2018-05-31T14:07:00Z"/>
        </w:rPr>
      </w:pPr>
    </w:p>
    <w:p w:rsidR="00FD292D" w:rsidRDefault="00FD292D" w:rsidP="004232B7">
      <w:pPr>
        <w:spacing w:after="160" w:line="259" w:lineRule="auto"/>
        <w:rPr>
          <w:ins w:id="771" w:author="Hana Navrátilová" w:date="2018-05-31T14:07:00Z"/>
        </w:rPr>
      </w:pPr>
    </w:p>
    <w:p w:rsidR="00FD292D" w:rsidRDefault="00FD292D" w:rsidP="004232B7">
      <w:pPr>
        <w:spacing w:after="160" w:line="259" w:lineRule="auto"/>
      </w:pPr>
    </w:p>
    <w:p w:rsidR="00CF0E56" w:rsidRDefault="00CF0E56" w:rsidP="004232B7">
      <w:pPr>
        <w:spacing w:after="160" w:line="259" w:lineRule="auto"/>
      </w:pPr>
    </w:p>
    <w:p w:rsidR="00CF0E56" w:rsidRDefault="00CF0E56" w:rsidP="004232B7">
      <w:pPr>
        <w:spacing w:after="160" w:line="259" w:lineRule="auto"/>
      </w:pPr>
    </w:p>
    <w:p w:rsidR="00A42197" w:rsidRDefault="00A42197" w:rsidP="004232B7">
      <w:pPr>
        <w:spacing w:after="160" w:line="259" w:lineRule="auto"/>
      </w:pPr>
    </w:p>
    <w:p w:rsidR="000570C9" w:rsidRPr="0040774B" w:rsidRDefault="000570C9" w:rsidP="004232B7">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F7A5C" w:rsidRPr="0040774B" w:rsidTr="00385FD1">
        <w:tc>
          <w:tcPr>
            <w:tcW w:w="9859" w:type="dxa"/>
            <w:tcBorders>
              <w:bottom w:val="double" w:sz="4" w:space="0" w:color="auto"/>
            </w:tcBorders>
            <w:shd w:val="clear" w:color="auto" w:fill="BDD6EE"/>
          </w:tcPr>
          <w:p w:rsidR="007F7A5C" w:rsidRPr="0040774B" w:rsidRDefault="007F7A5C" w:rsidP="00385FD1">
            <w:pPr>
              <w:jc w:val="both"/>
              <w:rPr>
                <w:b/>
                <w:sz w:val="28"/>
              </w:rPr>
            </w:pPr>
            <w:r w:rsidRPr="0040774B">
              <w:rPr>
                <w:b/>
                <w:sz w:val="28"/>
              </w:rPr>
              <w:t>C-III – Informační zabezpečení studijního programu</w:t>
            </w:r>
          </w:p>
        </w:tc>
      </w:tr>
      <w:tr w:rsidR="007F7A5C" w:rsidRPr="0040774B" w:rsidTr="00385FD1">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F7A5C" w:rsidRPr="0040774B" w:rsidRDefault="007F7A5C" w:rsidP="00385FD1">
            <w:r w:rsidRPr="0040774B">
              <w:rPr>
                <w:b/>
              </w:rPr>
              <w:t xml:space="preserve">Název a stručný popis studijního informačního systému </w:t>
            </w:r>
          </w:p>
        </w:tc>
      </w:tr>
      <w:tr w:rsidR="007F7A5C" w:rsidRPr="0040774B" w:rsidTr="007F7A5C">
        <w:trPr>
          <w:trHeight w:val="983"/>
        </w:trPr>
        <w:tc>
          <w:tcPr>
            <w:tcW w:w="9859" w:type="dxa"/>
            <w:tcBorders>
              <w:top w:val="single" w:sz="2" w:space="0" w:color="auto"/>
              <w:left w:val="single" w:sz="2" w:space="0" w:color="auto"/>
              <w:bottom w:val="single" w:sz="2" w:space="0" w:color="auto"/>
              <w:right w:val="single" w:sz="2" w:space="0" w:color="auto"/>
            </w:tcBorders>
          </w:tcPr>
          <w:p w:rsidR="007F7A5C" w:rsidRPr="0040774B" w:rsidRDefault="007F7A5C" w:rsidP="00385FD1">
            <w:pPr>
              <w:jc w:val="both"/>
            </w:pPr>
          </w:p>
          <w:p w:rsidR="007F7A5C" w:rsidRPr="0040774B" w:rsidRDefault="007F7A5C" w:rsidP="00385FD1">
            <w:pPr>
              <w:jc w:val="both"/>
            </w:pPr>
            <w:r w:rsidRPr="0040774B">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47" w:history="1">
              <w:r w:rsidRPr="0040774B">
                <w:rPr>
                  <w:rStyle w:val="Hypertextovodkaz"/>
                </w:rPr>
                <w:t>https://stag.utb.cz/portal/</w:t>
              </w:r>
            </w:hyperlink>
            <w:r w:rsidRPr="0040774B">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F7A5C" w:rsidRPr="0040774B" w:rsidTr="00385FD1">
        <w:trPr>
          <w:trHeight w:val="283"/>
        </w:trPr>
        <w:tc>
          <w:tcPr>
            <w:tcW w:w="9859" w:type="dxa"/>
            <w:shd w:val="clear" w:color="auto" w:fill="F7CAAC"/>
            <w:vAlign w:val="center"/>
          </w:tcPr>
          <w:p w:rsidR="007F7A5C" w:rsidRPr="0040774B" w:rsidRDefault="007F7A5C" w:rsidP="00385FD1">
            <w:pPr>
              <w:rPr>
                <w:b/>
              </w:rPr>
            </w:pPr>
            <w:r w:rsidRPr="0040774B">
              <w:rPr>
                <w:b/>
              </w:rPr>
              <w:t>Přístup ke studijní literatuře</w:t>
            </w:r>
          </w:p>
        </w:tc>
      </w:tr>
      <w:tr w:rsidR="007F7A5C" w:rsidRPr="0040774B" w:rsidTr="00385FD1">
        <w:trPr>
          <w:trHeight w:val="2268"/>
        </w:trPr>
        <w:tc>
          <w:tcPr>
            <w:tcW w:w="9859" w:type="dxa"/>
          </w:tcPr>
          <w:p w:rsidR="007F7A5C" w:rsidRPr="0040774B" w:rsidRDefault="007F7A5C" w:rsidP="00385FD1">
            <w:pPr>
              <w:jc w:val="both"/>
            </w:pPr>
            <w:r w:rsidRPr="0040774B">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48" w:history="1">
              <w:r w:rsidRPr="0040774B">
                <w:rPr>
                  <w:rStyle w:val="Hypertextovodkaz"/>
                </w:rPr>
                <w:t>http://digilib.k.utb.cz</w:t>
              </w:r>
            </w:hyperlink>
            <w:r w:rsidRPr="0040774B">
              <w:t xml:space="preserve">. Práce jsou zde zpravidla dostupné volně v plném textu. Kromě toho provozuje knihovna také repozitář publikační činnosti akademických pracovníků univerzity na adrese </w:t>
            </w:r>
            <w:hyperlink r:id="rId49" w:history="1">
              <w:r w:rsidRPr="0040774B">
                <w:rPr>
                  <w:rStyle w:val="Hypertextovodkaz"/>
                </w:rPr>
                <w:t>http://publikace.k.utb.cz</w:t>
              </w:r>
            </w:hyperlink>
            <w:r w:rsidRPr="0040774B">
              <w:t>.</w:t>
            </w:r>
          </w:p>
          <w:p w:rsidR="007F7A5C" w:rsidRPr="0040774B" w:rsidRDefault="007F7A5C" w:rsidP="00385FD1">
            <w:pPr>
              <w:jc w:val="both"/>
              <w:rPr>
                <w:u w:val="single"/>
              </w:rPr>
            </w:pPr>
          </w:p>
        </w:tc>
      </w:tr>
      <w:tr w:rsidR="007F7A5C" w:rsidRPr="0040774B" w:rsidTr="00385FD1">
        <w:trPr>
          <w:trHeight w:val="283"/>
        </w:trPr>
        <w:tc>
          <w:tcPr>
            <w:tcW w:w="9859" w:type="dxa"/>
            <w:shd w:val="clear" w:color="auto" w:fill="F7CAAC"/>
            <w:vAlign w:val="center"/>
          </w:tcPr>
          <w:p w:rsidR="007F7A5C" w:rsidRPr="0040774B" w:rsidRDefault="007F7A5C" w:rsidP="00385FD1">
            <w:r w:rsidRPr="0040774B">
              <w:rPr>
                <w:b/>
              </w:rPr>
              <w:t>Přehled zpřístupněných databází</w:t>
            </w:r>
          </w:p>
        </w:tc>
      </w:tr>
      <w:tr w:rsidR="007F7A5C" w:rsidRPr="0040774B" w:rsidTr="00A42197">
        <w:trPr>
          <w:trHeight w:val="411"/>
        </w:trPr>
        <w:tc>
          <w:tcPr>
            <w:tcW w:w="9859" w:type="dxa"/>
          </w:tcPr>
          <w:p w:rsidR="00493642" w:rsidRDefault="00493642" w:rsidP="00385FD1">
            <w:pPr>
              <w:jc w:val="both"/>
              <w:rPr>
                <w:iCs/>
              </w:rPr>
            </w:pPr>
          </w:p>
          <w:p w:rsidR="007F7A5C" w:rsidRPr="0040774B" w:rsidRDefault="007F7A5C" w:rsidP="00385FD1">
            <w:pPr>
              <w:jc w:val="both"/>
            </w:pPr>
            <w:r w:rsidRPr="0040774B">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40774B">
              <w:t xml:space="preserve">Veškeré informační zdroje jsou dostupné skrze moderní centrální portál Xerxes </w:t>
            </w:r>
            <w:hyperlink r:id="rId50" w:history="1">
              <w:r w:rsidRPr="0040774B">
                <w:rPr>
                  <w:rStyle w:val="Hypertextovodkaz"/>
                </w:rPr>
                <w:t>http://portal.k.utb.cz</w:t>
              </w:r>
            </w:hyperlink>
            <w:r w:rsidRPr="0040774B">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F7A5C" w:rsidRPr="0040774B" w:rsidRDefault="007F7A5C" w:rsidP="00385FD1">
            <w:r w:rsidRPr="0040774B">
              <w:t>Konkrétní dostupné databáze:</w:t>
            </w:r>
          </w:p>
          <w:p w:rsidR="007F7A5C" w:rsidRPr="0040774B" w:rsidRDefault="007F7A5C" w:rsidP="007F7A5C">
            <w:pPr>
              <w:pStyle w:val="Odstavecseseznamem"/>
              <w:numPr>
                <w:ilvl w:val="0"/>
                <w:numId w:val="15"/>
              </w:numPr>
              <w:spacing w:after="160" w:line="256" w:lineRule="auto"/>
              <w:contextualSpacing/>
              <w:rPr>
                <w:rFonts w:ascii="Times New Roman" w:hAnsi="Times New Roman"/>
                <w:iCs/>
                <w:sz w:val="20"/>
                <w:szCs w:val="20"/>
              </w:rPr>
            </w:pPr>
            <w:r w:rsidRPr="0040774B">
              <w:rPr>
                <w:rFonts w:ascii="Times New Roman" w:hAnsi="Times New Roman"/>
                <w:iCs/>
                <w:sz w:val="20"/>
                <w:szCs w:val="20"/>
              </w:rPr>
              <w:t>Citační databáze Web of Science a Scopus</w:t>
            </w:r>
          </w:p>
          <w:p w:rsidR="007F7A5C" w:rsidRPr="0040774B" w:rsidRDefault="007F7A5C" w:rsidP="007F7A5C">
            <w:pPr>
              <w:pStyle w:val="Odstavecseseznamem"/>
              <w:numPr>
                <w:ilvl w:val="0"/>
                <w:numId w:val="15"/>
              </w:numPr>
              <w:spacing w:after="160" w:line="256" w:lineRule="auto"/>
              <w:contextualSpacing/>
              <w:rPr>
                <w:rFonts w:ascii="Times New Roman" w:hAnsi="Times New Roman"/>
                <w:iCs/>
                <w:sz w:val="20"/>
                <w:szCs w:val="20"/>
              </w:rPr>
            </w:pPr>
            <w:r w:rsidRPr="0040774B">
              <w:rPr>
                <w:rFonts w:ascii="Times New Roman" w:hAnsi="Times New Roman"/>
                <w:iCs/>
                <w:sz w:val="20"/>
                <w:szCs w:val="20"/>
              </w:rPr>
              <w:t>Multioborové kolekce elektronických časopisů Elsevier ScienceDirect, Wiley Online Library, SpringerLink a další.</w:t>
            </w:r>
          </w:p>
          <w:p w:rsidR="007F7A5C" w:rsidRPr="0040774B" w:rsidRDefault="007F7A5C" w:rsidP="007F7A5C">
            <w:pPr>
              <w:pStyle w:val="Odstavecseseznamem"/>
              <w:numPr>
                <w:ilvl w:val="0"/>
                <w:numId w:val="15"/>
              </w:numPr>
              <w:spacing w:after="160" w:line="256" w:lineRule="auto"/>
              <w:contextualSpacing/>
              <w:rPr>
                <w:rFonts w:ascii="Times New Roman" w:hAnsi="Times New Roman"/>
                <w:iCs/>
                <w:sz w:val="20"/>
                <w:szCs w:val="20"/>
              </w:rPr>
            </w:pPr>
            <w:r w:rsidRPr="0040774B">
              <w:rPr>
                <w:rFonts w:ascii="Times New Roman" w:hAnsi="Times New Roman"/>
                <w:iCs/>
                <w:sz w:val="20"/>
                <w:szCs w:val="20"/>
              </w:rPr>
              <w:t>Multioborové plnotextové databáze Ebsco a ProQuest</w:t>
            </w:r>
          </w:p>
          <w:p w:rsidR="007F7A5C" w:rsidRPr="0040774B" w:rsidRDefault="007F7A5C" w:rsidP="007F7A5C">
            <w:pPr>
              <w:pStyle w:val="Odstavecseseznamem"/>
              <w:numPr>
                <w:ilvl w:val="0"/>
                <w:numId w:val="15"/>
              </w:numPr>
              <w:spacing w:after="0" w:line="240" w:lineRule="auto"/>
              <w:contextualSpacing/>
              <w:rPr>
                <w:rFonts w:ascii="Times New Roman" w:hAnsi="Times New Roman"/>
                <w:iCs/>
                <w:sz w:val="20"/>
                <w:szCs w:val="20"/>
              </w:rPr>
            </w:pPr>
            <w:r w:rsidRPr="0040774B">
              <w:rPr>
                <w:rFonts w:ascii="Times New Roman" w:hAnsi="Times New Roman"/>
                <w:iCs/>
                <w:sz w:val="20"/>
                <w:szCs w:val="20"/>
              </w:rPr>
              <w:t xml:space="preserve">Seznam všech databází: </w:t>
            </w:r>
            <w:hyperlink r:id="rId51" w:history="1">
              <w:r w:rsidRPr="0040774B">
                <w:rPr>
                  <w:rStyle w:val="Hypertextovodkaz"/>
                  <w:rFonts w:ascii="Times New Roman" w:hAnsi="Times New Roman"/>
                  <w:sz w:val="20"/>
                  <w:szCs w:val="20"/>
                </w:rPr>
                <w:t>http://portal.k.utb.cz/databases/alphabetical/</w:t>
              </w:r>
            </w:hyperlink>
          </w:p>
          <w:p w:rsidR="007F7A5C" w:rsidRPr="0040774B" w:rsidRDefault="007F7A5C" w:rsidP="00A42197">
            <w:pPr>
              <w:ind w:left="360"/>
              <w:contextualSpacing/>
            </w:pPr>
          </w:p>
          <w:p w:rsidR="007F7A5C" w:rsidRPr="00A42197" w:rsidRDefault="007F7A5C" w:rsidP="00A42197">
            <w:pPr>
              <w:tabs>
                <w:tab w:val="left" w:pos="4470"/>
              </w:tabs>
              <w:contextualSpacing/>
              <w:rPr>
                <w:iCs/>
              </w:rPr>
            </w:pPr>
          </w:p>
        </w:tc>
      </w:tr>
      <w:tr w:rsidR="007F7A5C" w:rsidRPr="0040774B" w:rsidTr="00385FD1">
        <w:trPr>
          <w:trHeight w:val="284"/>
        </w:trPr>
        <w:tc>
          <w:tcPr>
            <w:tcW w:w="9859" w:type="dxa"/>
            <w:shd w:val="clear" w:color="auto" w:fill="F7CAAC"/>
            <w:vAlign w:val="center"/>
          </w:tcPr>
          <w:p w:rsidR="007F7A5C" w:rsidRPr="0040774B" w:rsidRDefault="007F7A5C" w:rsidP="00385FD1">
            <w:pPr>
              <w:rPr>
                <w:b/>
              </w:rPr>
            </w:pPr>
            <w:r w:rsidRPr="0040774B">
              <w:rPr>
                <w:b/>
              </w:rPr>
              <w:t>Název a stručný popis používaného antiplagiátorského systému</w:t>
            </w:r>
          </w:p>
        </w:tc>
      </w:tr>
      <w:tr w:rsidR="007F7A5C" w:rsidRPr="0040774B" w:rsidTr="00385FD1">
        <w:trPr>
          <w:trHeight w:val="2268"/>
        </w:trPr>
        <w:tc>
          <w:tcPr>
            <w:tcW w:w="9859" w:type="dxa"/>
            <w:shd w:val="clear" w:color="auto" w:fill="FFFFFF"/>
          </w:tcPr>
          <w:p w:rsidR="007F7A5C" w:rsidRPr="0040774B" w:rsidRDefault="007F7A5C" w:rsidP="00385FD1">
            <w:pPr>
              <w:jc w:val="both"/>
            </w:pPr>
            <w:r w:rsidRPr="0040774B">
              <w:t xml:space="preserve">V rámci předcházení a zamezování plagiátorství UTB ve Zlíně efektivně využívá po několik let antiplagiátoský systém </w:t>
            </w:r>
            <w:r w:rsidRPr="0040774B">
              <w:rPr>
                <w:i/>
              </w:rPr>
              <w:t>Theses.cz</w:t>
            </w:r>
            <w:r w:rsidRPr="0040774B">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w:t>
            </w:r>
            <w:r w:rsidR="002B461D" w:rsidRPr="0040774B">
              <w:t>řeby uživatelů. IS/STAG, užívány</w:t>
            </w:r>
            <w:r w:rsidRPr="0040774B">
              <w:t xml:space="preserve">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F7A5C" w:rsidRPr="0040774B" w:rsidRDefault="007F7A5C" w:rsidP="004232B7">
      <w:pPr>
        <w:spacing w:after="160" w:line="259" w:lineRule="auto"/>
      </w:pPr>
    </w:p>
    <w:p w:rsidR="004232B7" w:rsidRPr="0040774B" w:rsidRDefault="004232B7" w:rsidP="004232B7">
      <w:pPr>
        <w:spacing w:after="160" w:line="259" w:lineRule="auto"/>
      </w:pPr>
      <w:r w:rsidRPr="0040774B">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4232B7" w:rsidRPr="0040774B" w:rsidTr="004232B7">
        <w:tc>
          <w:tcPr>
            <w:tcW w:w="9389" w:type="dxa"/>
            <w:gridSpan w:val="8"/>
            <w:tcBorders>
              <w:bottom w:val="double" w:sz="4" w:space="0" w:color="auto"/>
            </w:tcBorders>
            <w:shd w:val="clear" w:color="auto" w:fill="BDD6EE"/>
          </w:tcPr>
          <w:p w:rsidR="004232B7" w:rsidRPr="0040774B" w:rsidRDefault="004232B7" w:rsidP="007F7A5C">
            <w:pPr>
              <w:jc w:val="both"/>
              <w:rPr>
                <w:b/>
                <w:sz w:val="28"/>
              </w:rPr>
            </w:pPr>
            <w:r w:rsidRPr="0040774B">
              <w:rPr>
                <w:b/>
                <w:sz w:val="28"/>
              </w:rPr>
              <w:t xml:space="preserve">C-IV – </w:t>
            </w:r>
            <w:r w:rsidRPr="0040774B">
              <w:rPr>
                <w:b/>
                <w:sz w:val="26"/>
                <w:szCs w:val="26"/>
              </w:rPr>
              <w:t xml:space="preserve">Materiální zabezpečení studijního programu </w:t>
            </w:r>
          </w:p>
        </w:tc>
      </w:tr>
      <w:tr w:rsidR="004232B7" w:rsidRPr="0040774B" w:rsidTr="004232B7">
        <w:tc>
          <w:tcPr>
            <w:tcW w:w="3167" w:type="dxa"/>
            <w:tcBorders>
              <w:top w:val="single" w:sz="2" w:space="0" w:color="auto"/>
              <w:left w:val="single" w:sz="2" w:space="0" w:color="auto"/>
              <w:bottom w:val="single" w:sz="2" w:space="0" w:color="auto"/>
              <w:right w:val="single" w:sz="2" w:space="0" w:color="auto"/>
            </w:tcBorders>
            <w:shd w:val="clear" w:color="auto" w:fill="F7CAAC"/>
          </w:tcPr>
          <w:p w:rsidR="004232B7" w:rsidRPr="0040774B" w:rsidRDefault="004232B7" w:rsidP="004232B7">
            <w:pPr>
              <w:jc w:val="both"/>
              <w:rPr>
                <w:b/>
              </w:rPr>
            </w:pPr>
            <w:r w:rsidRPr="0040774B">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4E1179" w:rsidRDefault="004E1179" w:rsidP="004E1179">
            <w:pPr>
              <w:jc w:val="both"/>
            </w:pPr>
          </w:p>
          <w:p w:rsidR="0086561D" w:rsidRDefault="0086561D" w:rsidP="0086561D">
            <w:pPr>
              <w:jc w:val="both"/>
            </w:pPr>
            <w:r>
              <w:t>Vzdělávací komplex UTB (U18)</w:t>
            </w:r>
          </w:p>
          <w:p w:rsidR="0086561D" w:rsidRDefault="0086561D" w:rsidP="0086561D">
            <w:pPr>
              <w:jc w:val="both"/>
            </w:pPr>
            <w:r>
              <w:t xml:space="preserve">Fakulta humanitních studií UTB ve Zlíně, </w:t>
            </w:r>
            <w:r w:rsidR="001A7BFD">
              <w:t>Š</w:t>
            </w:r>
            <w:r>
              <w:t>t</w:t>
            </w:r>
            <w:r w:rsidR="001A7BFD">
              <w:t>e</w:t>
            </w:r>
            <w:r>
              <w:t>fánikov</w:t>
            </w:r>
            <w:r w:rsidR="001A7BFD">
              <w:t>a</w:t>
            </w:r>
            <w:r>
              <w:t>5670, 760 01 Zlín.</w:t>
            </w:r>
          </w:p>
          <w:p w:rsidR="004232B7" w:rsidRPr="0040774B" w:rsidRDefault="004232B7" w:rsidP="007F7A5C"/>
        </w:tc>
      </w:tr>
      <w:tr w:rsidR="004232B7" w:rsidRPr="0040774B" w:rsidTr="004232B7">
        <w:tc>
          <w:tcPr>
            <w:tcW w:w="9389" w:type="dxa"/>
            <w:gridSpan w:val="8"/>
            <w:shd w:val="clear" w:color="auto" w:fill="F7CAAC"/>
          </w:tcPr>
          <w:p w:rsidR="004232B7" w:rsidRPr="0040774B" w:rsidRDefault="004232B7" w:rsidP="004232B7">
            <w:pPr>
              <w:jc w:val="both"/>
              <w:rPr>
                <w:b/>
              </w:rPr>
            </w:pPr>
            <w:r w:rsidRPr="0040774B">
              <w:rPr>
                <w:b/>
              </w:rPr>
              <w:t>Kapacita výukových místností pro teoretickou výuku</w:t>
            </w:r>
          </w:p>
        </w:tc>
      </w:tr>
      <w:tr w:rsidR="004232B7" w:rsidRPr="0040774B" w:rsidTr="004E1179">
        <w:trPr>
          <w:trHeight w:val="2111"/>
        </w:trPr>
        <w:tc>
          <w:tcPr>
            <w:tcW w:w="9389" w:type="dxa"/>
            <w:gridSpan w:val="8"/>
          </w:tcPr>
          <w:p w:rsidR="0086561D" w:rsidRDefault="0086561D" w:rsidP="0086561D">
            <w:pPr>
              <w:spacing w:before="120"/>
              <w:jc w:val="both"/>
            </w:pPr>
            <w:r w:rsidRPr="00220CCC">
              <w:t xml:space="preserve">Teoretická výuka je od ledna 2018 realizována v nově postaveném Vzdělávacím komplexu UTB (označení ve zkratce – U18). Komplex je členěn na dvě křídla – budovy o šesti nadzemních podlažích, které jsou vzájemně propojeny přízemním vstupním objektem. V této části se nachází vstupní foyer s recepcí, velká posluchárna pro 240 osob a tři menší posluchárny pro 98, 70 a 72 osob. V ostatních nadzemních podlažích jsou umístěny učebny, pracovny, kanceláře, zasedací místnosti, vystavní galerie, komunikační a technické místnosti. Moderní </w:t>
            </w:r>
            <w:r w:rsidR="001A7BFD">
              <w:t xml:space="preserve">design </w:t>
            </w:r>
            <w:r w:rsidRPr="00220CCC">
              <w:t>a komfort prostorů doplňují i podzemní garáže a provozně technické zízemí budovy nacházející se v podzemním podlaží.</w:t>
            </w:r>
          </w:p>
          <w:p w:rsidR="0086561D" w:rsidRDefault="0086561D" w:rsidP="0086561D">
            <w:pPr>
              <w:spacing w:before="120"/>
              <w:jc w:val="both"/>
            </w:pPr>
            <w:r w:rsidRPr="00220CCC">
              <w:t xml:space="preserve">V současnosti je okamžitá obsazenost objetu – 2080 </w:t>
            </w:r>
            <w:r>
              <w:t>stud</w:t>
            </w:r>
            <w:r w:rsidRPr="00220CCC">
              <w:t>e</w:t>
            </w:r>
            <w:r>
              <w:t>n</w:t>
            </w:r>
            <w:r w:rsidRPr="00220CCC">
              <w:t>tů. V budově sídlí 100 pedagogů a 20 THP pracovníků.</w:t>
            </w:r>
          </w:p>
          <w:p w:rsidR="0086561D" w:rsidRDefault="0086561D" w:rsidP="0086561D">
            <w:pPr>
              <w:spacing w:before="120"/>
              <w:jc w:val="both"/>
            </w:pPr>
            <w:r w:rsidRPr="00220CCC">
              <w:t>Kapacita výukových místností pro teoretickou výuku:</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sz w:val="20"/>
                <w:szCs w:val="20"/>
              </w:rPr>
            </w:pPr>
            <w:r>
              <w:rPr>
                <w:rFonts w:ascii="Times New Roman" w:hAnsi="Times New Roman"/>
                <w:sz w:val="20"/>
                <w:szCs w:val="20"/>
              </w:rPr>
              <w:t>p</w:t>
            </w:r>
            <w:r w:rsidRPr="00D11A49">
              <w:rPr>
                <w:rFonts w:ascii="Times New Roman" w:hAnsi="Times New Roman"/>
                <w:sz w:val="20"/>
                <w:szCs w:val="20"/>
              </w:rPr>
              <w:t xml:space="preserve">osluchárna pro 240 studentů </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sz w:val="20"/>
                <w:szCs w:val="20"/>
              </w:rPr>
            </w:pPr>
            <w:r>
              <w:rPr>
                <w:rFonts w:ascii="Times New Roman" w:hAnsi="Times New Roman"/>
                <w:sz w:val="20"/>
                <w:szCs w:val="20"/>
              </w:rPr>
              <w:t>p</w:t>
            </w:r>
            <w:r w:rsidRPr="00D11A49">
              <w:rPr>
                <w:rFonts w:ascii="Times New Roman" w:hAnsi="Times New Roman"/>
                <w:sz w:val="20"/>
                <w:szCs w:val="20"/>
              </w:rPr>
              <w:t>osluchárny pro 98, 70 a 72 studentů</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sz w:val="20"/>
                <w:szCs w:val="20"/>
              </w:rPr>
            </w:pPr>
            <w:r w:rsidRPr="00D11A49">
              <w:rPr>
                <w:rFonts w:ascii="Times New Roman" w:hAnsi="Times New Roman"/>
                <w:sz w:val="20"/>
                <w:szCs w:val="20"/>
              </w:rPr>
              <w:t>10 seminárních učeben (každá pro 30 studentů)</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sz w:val="20"/>
                <w:szCs w:val="20"/>
              </w:rPr>
            </w:pPr>
            <w:r w:rsidRPr="00D11A49">
              <w:rPr>
                <w:rFonts w:ascii="Times New Roman" w:hAnsi="Times New Roman"/>
                <w:sz w:val="20"/>
                <w:szCs w:val="20"/>
              </w:rPr>
              <w:t>3 seminární učebny (každá pro 15 studentů)</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sz w:val="20"/>
                <w:szCs w:val="20"/>
              </w:rPr>
            </w:pPr>
            <w:r w:rsidRPr="00D11A49">
              <w:rPr>
                <w:rFonts w:ascii="Times New Roman" w:hAnsi="Times New Roman"/>
                <w:sz w:val="20"/>
                <w:szCs w:val="20"/>
              </w:rPr>
              <w:t>4 odborné zdravotnické učebny</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sz w:val="20"/>
                <w:szCs w:val="20"/>
              </w:rPr>
            </w:pPr>
            <w:r w:rsidRPr="00D11A49">
              <w:rPr>
                <w:rFonts w:ascii="Times New Roman" w:hAnsi="Times New Roman"/>
                <w:sz w:val="20"/>
                <w:szCs w:val="20"/>
              </w:rPr>
              <w:t>5 multimediálních jazykových učeben</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sz w:val="20"/>
                <w:szCs w:val="20"/>
              </w:rPr>
            </w:pPr>
            <w:r>
              <w:rPr>
                <w:rFonts w:ascii="Times New Roman" w:hAnsi="Times New Roman"/>
                <w:sz w:val="20"/>
                <w:szCs w:val="20"/>
              </w:rPr>
              <w:t>p</w:t>
            </w:r>
            <w:r w:rsidRPr="00D11A49">
              <w:rPr>
                <w:rFonts w:ascii="Times New Roman" w:hAnsi="Times New Roman"/>
                <w:sz w:val="20"/>
                <w:szCs w:val="20"/>
              </w:rPr>
              <w:t>očítačová místnost pro 24 studentů</w:t>
            </w:r>
          </w:p>
          <w:p w:rsidR="0086561D" w:rsidRDefault="0086561D" w:rsidP="0086561D">
            <w:pPr>
              <w:pStyle w:val="Odstavecseseznamem"/>
              <w:numPr>
                <w:ilvl w:val="0"/>
                <w:numId w:val="17"/>
              </w:numPr>
              <w:tabs>
                <w:tab w:val="left" w:pos="284"/>
              </w:tabs>
              <w:spacing w:before="120" w:after="0" w:line="240" w:lineRule="auto"/>
              <w:contextualSpacing/>
              <w:jc w:val="both"/>
              <w:rPr>
                <w:rFonts w:ascii="Times New Roman" w:hAnsi="Times New Roman"/>
                <w:color w:val="000000"/>
                <w:sz w:val="20"/>
                <w:szCs w:val="20"/>
              </w:rPr>
            </w:pPr>
            <w:r>
              <w:rPr>
                <w:rFonts w:ascii="Times New Roman" w:hAnsi="Times New Roman"/>
                <w:sz w:val="20"/>
                <w:szCs w:val="20"/>
              </w:rPr>
              <w:t>t</w:t>
            </w:r>
            <w:r w:rsidRPr="00D11A49">
              <w:rPr>
                <w:rFonts w:ascii="Times New Roman" w:hAnsi="Times New Roman"/>
                <w:sz w:val="20"/>
                <w:szCs w:val="20"/>
              </w:rPr>
              <w:t>echnická místnost (zařízení pro přenos přednášek po síti a nahrávání)</w:t>
            </w:r>
          </w:p>
          <w:p w:rsidR="0086561D" w:rsidRDefault="0086561D" w:rsidP="0086561D">
            <w:pPr>
              <w:pStyle w:val="Odstavecseseznamem"/>
              <w:numPr>
                <w:ilvl w:val="0"/>
                <w:numId w:val="17"/>
              </w:numPr>
              <w:tabs>
                <w:tab w:val="left" w:pos="284"/>
              </w:tabs>
              <w:spacing w:before="120" w:after="0" w:line="240" w:lineRule="auto"/>
              <w:contextualSpacing/>
              <w:jc w:val="both"/>
              <w:rPr>
                <w:color w:val="000000"/>
                <w:shd w:val="clear" w:color="auto" w:fill="FFFFFF"/>
              </w:rPr>
            </w:pPr>
            <w:r w:rsidRPr="00D11A49">
              <w:rPr>
                <w:rFonts w:ascii="Times New Roman" w:hAnsi="Times New Roman"/>
                <w:color w:val="000000"/>
                <w:sz w:val="20"/>
                <w:szCs w:val="20"/>
              </w:rPr>
              <w:t>U18/508 (interaktivní centrum)</w:t>
            </w:r>
          </w:p>
          <w:p w:rsidR="0086561D" w:rsidRDefault="0086561D" w:rsidP="0086561D">
            <w:pPr>
              <w:pStyle w:val="Odstavecseseznamem"/>
              <w:numPr>
                <w:ilvl w:val="0"/>
                <w:numId w:val="17"/>
              </w:numPr>
              <w:tabs>
                <w:tab w:val="left" w:pos="284"/>
              </w:tabs>
              <w:spacing w:before="120" w:after="0" w:line="240" w:lineRule="auto"/>
              <w:contextualSpacing/>
              <w:jc w:val="both"/>
              <w:rPr>
                <w:color w:val="000000"/>
                <w:shd w:val="clear" w:color="auto" w:fill="FFFFFF"/>
              </w:rPr>
            </w:pPr>
            <w:r>
              <w:rPr>
                <w:rFonts w:ascii="Times New Roman" w:hAnsi="Times New Roman"/>
                <w:color w:val="000000"/>
                <w:sz w:val="20"/>
                <w:szCs w:val="20"/>
                <w:shd w:val="clear" w:color="auto" w:fill="FFFFFF"/>
              </w:rPr>
              <w:t>p</w:t>
            </w:r>
            <w:r w:rsidRPr="00D11A49">
              <w:rPr>
                <w:rFonts w:ascii="Times New Roman" w:hAnsi="Times New Roman"/>
                <w:color w:val="000000"/>
                <w:sz w:val="20"/>
                <w:szCs w:val="20"/>
                <w:shd w:val="clear" w:color="auto" w:fill="FFFFFF"/>
              </w:rPr>
              <w:t xml:space="preserve">ro studenty FHS je zřízen studentský klub – místo pro přípravu a relaxaci v době, kdy </w:t>
            </w:r>
            <w:r>
              <w:rPr>
                <w:rFonts w:ascii="Times New Roman" w:hAnsi="Times New Roman"/>
                <w:color w:val="000000"/>
                <w:sz w:val="20"/>
                <w:szCs w:val="20"/>
                <w:shd w:val="clear" w:color="auto" w:fill="FFFFFF"/>
              </w:rPr>
              <w:t>nemají</w:t>
            </w:r>
            <w:r w:rsidRPr="00D11A49">
              <w:rPr>
                <w:rFonts w:ascii="Times New Roman" w:hAnsi="Times New Roman"/>
                <w:color w:val="000000"/>
                <w:sz w:val="20"/>
                <w:szCs w:val="20"/>
                <w:shd w:val="clear" w:color="auto" w:fill="FFFFFF"/>
              </w:rPr>
              <w:t xml:space="preserve"> výuku.</w:t>
            </w:r>
          </w:p>
          <w:p w:rsidR="0086561D" w:rsidRDefault="0086561D" w:rsidP="0086561D">
            <w:pPr>
              <w:spacing w:before="120"/>
            </w:pPr>
            <w:r>
              <w:t>Samozřejmou výbavou všech výukových místností je běžná počítačová výbava, tedy počítač/počítače připojeny</w:t>
            </w:r>
            <w:r w:rsidRPr="00C1292C">
              <w:t xml:space="preserve"> na internet, monitory, reproduktory pro ozvučení celé místnosti, promítací plátno, </w:t>
            </w:r>
            <w:r>
              <w:t>dataprojektor.</w:t>
            </w:r>
          </w:p>
          <w:p w:rsidR="004232B7" w:rsidRPr="0040774B" w:rsidRDefault="004232B7" w:rsidP="004232B7"/>
        </w:tc>
      </w:tr>
      <w:tr w:rsidR="004232B7" w:rsidRPr="0040774B" w:rsidTr="004232B7">
        <w:trPr>
          <w:trHeight w:val="202"/>
        </w:trPr>
        <w:tc>
          <w:tcPr>
            <w:tcW w:w="3368" w:type="dxa"/>
            <w:gridSpan w:val="3"/>
            <w:shd w:val="clear" w:color="auto" w:fill="F7CAAC"/>
          </w:tcPr>
          <w:p w:rsidR="004232B7" w:rsidRPr="0040774B" w:rsidRDefault="004232B7" w:rsidP="004232B7">
            <w:pPr>
              <w:rPr>
                <w:b/>
              </w:rPr>
            </w:pPr>
            <w:r w:rsidRPr="0040774B">
              <w:rPr>
                <w:b/>
              </w:rPr>
              <w:t>Z toho kapacita v prostorách v nájmu</w:t>
            </w:r>
          </w:p>
        </w:tc>
        <w:tc>
          <w:tcPr>
            <w:tcW w:w="1274" w:type="dxa"/>
          </w:tcPr>
          <w:p w:rsidR="004232B7" w:rsidRPr="0040774B" w:rsidRDefault="0086561D" w:rsidP="004232B7">
            <w:r>
              <w:t>0</w:t>
            </w:r>
          </w:p>
        </w:tc>
        <w:tc>
          <w:tcPr>
            <w:tcW w:w="2321" w:type="dxa"/>
            <w:gridSpan w:val="2"/>
            <w:shd w:val="clear" w:color="auto" w:fill="F7CAAC"/>
          </w:tcPr>
          <w:p w:rsidR="004232B7" w:rsidRPr="0040774B" w:rsidRDefault="004232B7" w:rsidP="004232B7">
            <w:pPr>
              <w:rPr>
                <w:b/>
                <w:shd w:val="clear" w:color="auto" w:fill="F7CAAC"/>
              </w:rPr>
            </w:pPr>
            <w:r w:rsidRPr="0040774B">
              <w:rPr>
                <w:b/>
                <w:shd w:val="clear" w:color="auto" w:fill="F7CAAC"/>
              </w:rPr>
              <w:t>Doba platnosti nájmu</w:t>
            </w:r>
          </w:p>
        </w:tc>
        <w:tc>
          <w:tcPr>
            <w:tcW w:w="2426" w:type="dxa"/>
            <w:gridSpan w:val="2"/>
          </w:tcPr>
          <w:p w:rsidR="004232B7" w:rsidRPr="0040774B" w:rsidRDefault="0086561D" w:rsidP="004232B7">
            <w:r>
              <w:t>-</w:t>
            </w:r>
          </w:p>
        </w:tc>
      </w:tr>
      <w:tr w:rsidR="004232B7" w:rsidRPr="0040774B" w:rsidTr="004232B7">
        <w:trPr>
          <w:trHeight w:val="139"/>
        </w:trPr>
        <w:tc>
          <w:tcPr>
            <w:tcW w:w="9389" w:type="dxa"/>
            <w:gridSpan w:val="8"/>
            <w:shd w:val="clear" w:color="auto" w:fill="F7CAAC"/>
          </w:tcPr>
          <w:p w:rsidR="004232B7" w:rsidRPr="0040774B" w:rsidRDefault="004232B7" w:rsidP="004232B7">
            <w:r w:rsidRPr="0040774B">
              <w:rPr>
                <w:b/>
              </w:rPr>
              <w:t>Kapacita a popis odborné učebny</w:t>
            </w:r>
          </w:p>
        </w:tc>
      </w:tr>
      <w:tr w:rsidR="004232B7" w:rsidRPr="0040774B" w:rsidTr="004232B7">
        <w:trPr>
          <w:trHeight w:val="1757"/>
        </w:trPr>
        <w:tc>
          <w:tcPr>
            <w:tcW w:w="9389" w:type="dxa"/>
            <w:gridSpan w:val="8"/>
          </w:tcPr>
          <w:p w:rsidR="0086561D" w:rsidRDefault="0086561D" w:rsidP="0086561D">
            <w:pPr>
              <w:jc w:val="both"/>
            </w:pPr>
            <w:r>
              <w:t>Zaměření studijního programu nevyžaduje využívání specifických prostorů (laboratoře, ateliéry, speciální sportoviště), respektive takto vybavené místnosti a prostory mají pouze doplňujíci charakter. Zřízená a využívána je m</w:t>
            </w:r>
            <w:r w:rsidRPr="00C1292C">
              <w:t>ultimediální jazyková učebna s kapacitou 24 studentů</w:t>
            </w:r>
            <w:r>
              <w:t>,</w:t>
            </w:r>
            <w:r w:rsidRPr="00C1292C">
              <w:t xml:space="preserve"> vybavena licencemi překladatelského CAT nástroje SDL Trados a běžnou počítačovou výbavou (počítače připojené na internet, monitory, reproduktory pro ozvučení celé místnosti, promítací plátno, dataprojektor).</w:t>
            </w:r>
            <w:r>
              <w:t xml:space="preserve"> Dále jsou v rámci pracoviště předkládající studijní program zřízeny pro jeho potřeby seminární učebny se zameřením na hudební výchovu (vybavení hudebními nástroji), přírodovědné obory (vybavení experimentálními</w:t>
            </w:r>
            <w:r w:rsidR="001A7BFD">
              <w:t xml:space="preserve"> sadami</w:t>
            </w:r>
            <w:r>
              <w:t>, mikroskopy, přírodovědným materiálem apod.), tělovýchovné aktivity se realizují v prostorách tělocvičny v rámci mezifakultní spolupráce mezi součástmi UTB.</w:t>
            </w:r>
          </w:p>
          <w:p w:rsidR="004232B7" w:rsidRPr="0040774B" w:rsidRDefault="004232B7" w:rsidP="004232B7"/>
        </w:tc>
      </w:tr>
      <w:tr w:rsidR="004232B7" w:rsidRPr="0040774B" w:rsidTr="004232B7">
        <w:trPr>
          <w:trHeight w:val="166"/>
        </w:trPr>
        <w:tc>
          <w:tcPr>
            <w:tcW w:w="3368" w:type="dxa"/>
            <w:gridSpan w:val="3"/>
            <w:shd w:val="clear" w:color="auto" w:fill="F7CAAC"/>
          </w:tcPr>
          <w:p w:rsidR="004232B7" w:rsidRPr="0040774B" w:rsidRDefault="004232B7" w:rsidP="004232B7">
            <w:r w:rsidRPr="0040774B">
              <w:rPr>
                <w:b/>
              </w:rPr>
              <w:t>Z toho kapacita v prostorách v nájmu</w:t>
            </w:r>
          </w:p>
        </w:tc>
        <w:tc>
          <w:tcPr>
            <w:tcW w:w="1274" w:type="dxa"/>
          </w:tcPr>
          <w:p w:rsidR="004232B7" w:rsidRPr="0040774B" w:rsidRDefault="004232B7" w:rsidP="004232B7"/>
        </w:tc>
        <w:tc>
          <w:tcPr>
            <w:tcW w:w="2321" w:type="dxa"/>
            <w:gridSpan w:val="2"/>
            <w:shd w:val="clear" w:color="auto" w:fill="F7CAAC"/>
          </w:tcPr>
          <w:p w:rsidR="004232B7" w:rsidRPr="0040774B" w:rsidRDefault="004232B7" w:rsidP="004232B7">
            <w:r w:rsidRPr="0040774B">
              <w:rPr>
                <w:b/>
                <w:shd w:val="clear" w:color="auto" w:fill="F7CAAC"/>
              </w:rPr>
              <w:t>Doba platnosti nájmu</w:t>
            </w:r>
          </w:p>
        </w:tc>
        <w:tc>
          <w:tcPr>
            <w:tcW w:w="2426" w:type="dxa"/>
            <w:gridSpan w:val="2"/>
          </w:tcPr>
          <w:p w:rsidR="004232B7" w:rsidRPr="0040774B" w:rsidRDefault="004232B7" w:rsidP="004232B7"/>
        </w:tc>
      </w:tr>
      <w:tr w:rsidR="004232B7" w:rsidRPr="0040774B" w:rsidTr="004232B7">
        <w:trPr>
          <w:trHeight w:val="135"/>
        </w:trPr>
        <w:tc>
          <w:tcPr>
            <w:tcW w:w="9389" w:type="dxa"/>
            <w:gridSpan w:val="8"/>
            <w:shd w:val="clear" w:color="auto" w:fill="F7CAAC"/>
          </w:tcPr>
          <w:p w:rsidR="004232B7" w:rsidRPr="0040774B" w:rsidRDefault="004232B7" w:rsidP="004232B7">
            <w:r w:rsidRPr="0040774B">
              <w:rPr>
                <w:b/>
              </w:rPr>
              <w:t>Kapacita a popis odborné učebny</w:t>
            </w:r>
          </w:p>
        </w:tc>
      </w:tr>
      <w:tr w:rsidR="004232B7" w:rsidRPr="0040774B" w:rsidTr="004232B7">
        <w:trPr>
          <w:trHeight w:val="1693"/>
        </w:trPr>
        <w:tc>
          <w:tcPr>
            <w:tcW w:w="9389" w:type="dxa"/>
            <w:gridSpan w:val="8"/>
          </w:tcPr>
          <w:p w:rsidR="004232B7" w:rsidRPr="0040774B" w:rsidRDefault="004232B7" w:rsidP="004232B7">
            <w:pPr>
              <w:rPr>
                <w:b/>
              </w:rPr>
            </w:pPr>
          </w:p>
        </w:tc>
      </w:tr>
      <w:tr w:rsidR="004232B7" w:rsidRPr="0040774B" w:rsidTr="004232B7">
        <w:trPr>
          <w:trHeight w:val="135"/>
        </w:trPr>
        <w:tc>
          <w:tcPr>
            <w:tcW w:w="3294" w:type="dxa"/>
            <w:gridSpan w:val="2"/>
            <w:shd w:val="clear" w:color="auto" w:fill="F7CAAC"/>
          </w:tcPr>
          <w:p w:rsidR="004232B7" w:rsidRPr="0040774B" w:rsidRDefault="004232B7" w:rsidP="004232B7">
            <w:pPr>
              <w:rPr>
                <w:b/>
              </w:rPr>
            </w:pPr>
            <w:r w:rsidRPr="0040774B">
              <w:rPr>
                <w:b/>
              </w:rPr>
              <w:t>Z toho kapacita v prostorách v nájmu</w:t>
            </w:r>
          </w:p>
        </w:tc>
        <w:tc>
          <w:tcPr>
            <w:tcW w:w="1400" w:type="dxa"/>
            <w:gridSpan w:val="3"/>
          </w:tcPr>
          <w:p w:rsidR="004232B7" w:rsidRPr="0040774B" w:rsidRDefault="004232B7" w:rsidP="004232B7">
            <w:pPr>
              <w:rPr>
                <w:b/>
              </w:rPr>
            </w:pPr>
          </w:p>
        </w:tc>
        <w:tc>
          <w:tcPr>
            <w:tcW w:w="2347" w:type="dxa"/>
            <w:gridSpan w:val="2"/>
            <w:shd w:val="clear" w:color="auto" w:fill="F7CAAC"/>
          </w:tcPr>
          <w:p w:rsidR="004232B7" w:rsidRPr="0040774B" w:rsidRDefault="004232B7" w:rsidP="004232B7">
            <w:pPr>
              <w:rPr>
                <w:b/>
              </w:rPr>
            </w:pPr>
            <w:r w:rsidRPr="0040774B">
              <w:rPr>
                <w:b/>
                <w:shd w:val="clear" w:color="auto" w:fill="F7CAAC"/>
              </w:rPr>
              <w:t>Doba platnosti nájmu</w:t>
            </w:r>
          </w:p>
        </w:tc>
        <w:tc>
          <w:tcPr>
            <w:tcW w:w="2348" w:type="dxa"/>
          </w:tcPr>
          <w:p w:rsidR="004232B7" w:rsidRPr="0040774B" w:rsidRDefault="004232B7" w:rsidP="004232B7">
            <w:pPr>
              <w:rPr>
                <w:b/>
              </w:rPr>
            </w:pPr>
          </w:p>
        </w:tc>
      </w:tr>
      <w:tr w:rsidR="004232B7" w:rsidRPr="0040774B" w:rsidTr="004232B7">
        <w:trPr>
          <w:trHeight w:val="135"/>
        </w:trPr>
        <w:tc>
          <w:tcPr>
            <w:tcW w:w="9389" w:type="dxa"/>
            <w:gridSpan w:val="8"/>
            <w:shd w:val="clear" w:color="auto" w:fill="F7CAAC"/>
          </w:tcPr>
          <w:p w:rsidR="004232B7" w:rsidRPr="0040774B" w:rsidRDefault="004232B7" w:rsidP="004232B7">
            <w:pPr>
              <w:rPr>
                <w:b/>
              </w:rPr>
            </w:pPr>
            <w:r w:rsidRPr="0040774B">
              <w:rPr>
                <w:b/>
              </w:rPr>
              <w:t xml:space="preserve">Vyjádření orgánu </w:t>
            </w:r>
            <w:r w:rsidRPr="0040774B">
              <w:rPr>
                <w:b/>
                <w:shd w:val="clear" w:color="auto" w:fill="F7CAAC"/>
              </w:rPr>
              <w:t>hygienické služby ze dne</w:t>
            </w:r>
          </w:p>
        </w:tc>
      </w:tr>
      <w:tr w:rsidR="004232B7" w:rsidRPr="0040774B" w:rsidTr="004232B7">
        <w:trPr>
          <w:trHeight w:val="680"/>
        </w:trPr>
        <w:tc>
          <w:tcPr>
            <w:tcW w:w="9389" w:type="dxa"/>
            <w:gridSpan w:val="8"/>
          </w:tcPr>
          <w:p w:rsidR="004232B7" w:rsidRPr="004D7D15" w:rsidRDefault="00C636F9" w:rsidP="004232B7">
            <w:pPr>
              <w:rPr>
                <w:lang w:val="sk-SK"/>
              </w:rPr>
            </w:pPr>
            <w:r w:rsidRPr="00A0157D">
              <w:t>Souhlas Krajské hyg</w:t>
            </w:r>
            <w:r>
              <w:t>ienické stanice Zlínského kraje je ze dne</w:t>
            </w:r>
            <w:r w:rsidRPr="00A0157D">
              <w:t xml:space="preserve"> 7. 11. 2017</w:t>
            </w:r>
            <w:r>
              <w:t>.</w:t>
            </w:r>
          </w:p>
        </w:tc>
      </w:tr>
      <w:tr w:rsidR="004232B7" w:rsidRPr="0040774B" w:rsidTr="004232B7">
        <w:trPr>
          <w:trHeight w:val="205"/>
        </w:trPr>
        <w:tc>
          <w:tcPr>
            <w:tcW w:w="9389" w:type="dxa"/>
            <w:gridSpan w:val="8"/>
            <w:shd w:val="clear" w:color="auto" w:fill="F7CAAC"/>
          </w:tcPr>
          <w:p w:rsidR="004232B7" w:rsidRPr="0040774B" w:rsidRDefault="004232B7" w:rsidP="004232B7">
            <w:pPr>
              <w:rPr>
                <w:b/>
              </w:rPr>
            </w:pPr>
            <w:r w:rsidRPr="0040774B">
              <w:rPr>
                <w:b/>
              </w:rPr>
              <w:t>Opatření a podmínky k zajištění rovného přístupu</w:t>
            </w:r>
          </w:p>
        </w:tc>
      </w:tr>
      <w:tr w:rsidR="004232B7" w:rsidRPr="0040774B" w:rsidTr="004232B7">
        <w:trPr>
          <w:trHeight w:val="2411"/>
        </w:trPr>
        <w:tc>
          <w:tcPr>
            <w:tcW w:w="9389" w:type="dxa"/>
            <w:gridSpan w:val="8"/>
          </w:tcPr>
          <w:p w:rsidR="000C352F" w:rsidRDefault="000C352F" w:rsidP="000C352F">
            <w:pPr>
              <w:spacing w:before="120"/>
              <w:jc w:val="both"/>
            </w:pPr>
            <w:r>
              <w:t xml:space="preserve">Zajištění rovného přístupu k vysokoškolskému vzdělání je na UTB považováno za prioritu. </w:t>
            </w:r>
            <w:r w:rsidRPr="008A0D56">
              <w:t xml:space="preserve">UTB ve Zlíně </w:t>
            </w:r>
            <w:r>
              <w:t>zabezpečuje</w:t>
            </w:r>
            <w:r w:rsidRPr="008A0D56">
              <w:t xml:space="preserve"> dostupné služby, stipendia a </w:t>
            </w:r>
            <w:r>
              <w:t xml:space="preserve">realizuje </w:t>
            </w:r>
            <w:r w:rsidRPr="008A0D56">
              <w:t>další podpůrná opatření pro vyrovnání příležitostí studovat na vysoké škole</w:t>
            </w:r>
            <w:r>
              <w:t xml:space="preserve"> i</w:t>
            </w:r>
            <w:r w:rsidRPr="008A0D56">
              <w:t xml:space="preserve"> pro studenty se specifickými potřebami. </w:t>
            </w:r>
            <w:r>
              <w:t>Podmínky pro jejich realizaci</w:t>
            </w:r>
            <w:r w:rsidRPr="008A0D56">
              <w:t xml:space="preserve"> upravuje směrnice rektora</w:t>
            </w:r>
            <w:r w:rsidRPr="008A0D56">
              <w:rPr>
                <w:b/>
              </w:rPr>
              <w:t xml:space="preserve"> </w:t>
            </w:r>
            <w:r w:rsidRPr="00D11A49">
              <w:rPr>
                <w:rStyle w:val="Siln"/>
                <w:b w:val="0"/>
                <w:i/>
              </w:rPr>
              <w:t>Podpora uchazečů a studentů se specifickými potřebami na Univerzitě Tomáše Bati ve Zlíně č. 12/2015.</w:t>
            </w:r>
            <w:r w:rsidRPr="00D11A49">
              <w:rPr>
                <w:rStyle w:val="Siln"/>
                <w:b w:val="0"/>
              </w:rPr>
              <w:t xml:space="preserve"> </w:t>
            </w:r>
            <w:r w:rsidRPr="008A0D56">
              <w:rPr>
                <w:iCs/>
              </w:rPr>
              <w:t xml:space="preserve">Pro uchazeče o studium a studenty se specifickými potřebami </w:t>
            </w:r>
            <w:r>
              <w:rPr>
                <w:iCs/>
              </w:rPr>
              <w:t xml:space="preserve">je </w:t>
            </w:r>
            <w:r w:rsidRPr="008A0D56">
              <w:rPr>
                <w:iCs/>
              </w:rPr>
              <w:t xml:space="preserve">na UTB ve </w:t>
            </w:r>
            <w:r>
              <w:rPr>
                <w:iCs/>
              </w:rPr>
              <w:t xml:space="preserve">Zlíně </w:t>
            </w:r>
            <w:r w:rsidRPr="008A0D56">
              <w:rPr>
                <w:iCs/>
              </w:rPr>
              <w:t>k dispozici nabídka informačních a poradenských služeb souvisejících se studiem a s možností uplatnění absolventů studijních programů v praxi.</w:t>
            </w:r>
          </w:p>
          <w:p w:rsidR="000C352F" w:rsidRDefault="000C352F" w:rsidP="000C352F">
            <w:pPr>
              <w:spacing w:before="120"/>
              <w:jc w:val="both"/>
            </w:pPr>
            <w:r>
              <w:rPr>
                <w:iCs/>
              </w:rPr>
              <w:t>Jedním z nejdůležitějších subjektů participujících na zajišťování rovného přístupu je</w:t>
            </w:r>
            <w:r w:rsidRPr="008A0D56">
              <w:rPr>
                <w:iCs/>
              </w:rPr>
              <w:t xml:space="preserve"> </w:t>
            </w:r>
            <w:r>
              <w:t>Akademická poradna</w:t>
            </w:r>
            <w:r w:rsidRPr="008A0D56">
              <w:t xml:space="preserve"> UTB ve Zlíně (dále jen APO), která představuje celouniverzitní pracoviště</w:t>
            </w:r>
            <w:r>
              <w:t xml:space="preserve"> určeným</w:t>
            </w:r>
            <w:r w:rsidRPr="008A0D56">
              <w:t xml:space="preserve"> pro pomoc studentům UTB ve Zlíně, studenty se specifickými potřebami (dále jen SVP), vyučujícím a zaměstnancům UTB ve Zlíně. Hlavním úkolem je zajišťovat, aby studijní </w:t>
            </w:r>
            <w:r>
              <w:t>programy</w:t>
            </w:r>
            <w:r w:rsidRPr="008A0D56">
              <w:t xml:space="preserve"> akreditované na univerzitě byly v největší možné míře přístupné i studentům nevidomým a slabozrakým, neslyšícím a nedoslýchavým,</w:t>
            </w:r>
            <w:r>
              <w:t xml:space="preserve"> studentům</w:t>
            </w:r>
            <w:r w:rsidRPr="008A0D56">
              <w:t xml:space="preserve"> s pohybovým handicapem, psychickými a dalšími obtížemi.</w:t>
            </w:r>
          </w:p>
          <w:p w:rsidR="000C352F" w:rsidRDefault="000C352F" w:rsidP="000C352F">
            <w:pPr>
              <w:spacing w:before="120"/>
              <w:jc w:val="both"/>
            </w:pPr>
            <w:r>
              <w:t>Nad rámec služeb APO jsou</w:t>
            </w:r>
            <w:r w:rsidRPr="008A0D56">
              <w:t xml:space="preserve"> uchazečům </w:t>
            </w:r>
            <w:r>
              <w:t>(</w:t>
            </w:r>
            <w:r w:rsidRPr="008A0D56">
              <w:t>se </w:t>
            </w:r>
            <w:r>
              <w:t>specifickými vzdělávacími potřebami)</w:t>
            </w:r>
            <w:r w:rsidRPr="008A0D56">
              <w:t xml:space="preserve"> o studium na UTB ve Zlíně poskytovány služby týkající se: předávání informací již před přihlášením na daný </w:t>
            </w:r>
            <w:r>
              <w:t>program</w:t>
            </w:r>
            <w:r w:rsidRPr="008A0D56">
              <w:t xml:space="preserve">, informování o možnosti </w:t>
            </w:r>
            <w:r>
              <w:t>zabezpečení</w:t>
            </w:r>
            <w:r w:rsidRPr="008A0D56">
              <w:t xml:space="preserve"> osobního asistenta nebo přepisovatelského servisu v průběhu přijímacího řízení, navýšení časové dotace nad stanovený limit, použití vlastního PC nebo speciálních psacích potřeb. </w:t>
            </w:r>
            <w:r>
              <w:t>Rovněž</w:t>
            </w:r>
            <w:r w:rsidRPr="008A0D56">
              <w:t xml:space="preserve"> je pro ně zajištěna </w:t>
            </w:r>
            <w:r>
              <w:t>bezbariérový přístup v rámci budovy,</w:t>
            </w:r>
            <w:r w:rsidRPr="008A0D56">
              <w:t xml:space="preserve"> kompenzační pomůcky (dle individuální potřeby) a asistenční služba.</w:t>
            </w:r>
          </w:p>
          <w:p w:rsidR="000C352F" w:rsidRDefault="000C352F" w:rsidP="000C352F">
            <w:pPr>
              <w:spacing w:before="120"/>
              <w:jc w:val="both"/>
            </w:pPr>
            <w:r>
              <w:t>V případě vzdělávání studentů se</w:t>
            </w:r>
            <w:r w:rsidRPr="008A0D56">
              <w:t> </w:t>
            </w:r>
            <w:r>
              <w:t>specifickými vzdělávacími potřebami</w:t>
            </w:r>
            <w:r w:rsidRPr="008A0D56">
              <w:t xml:space="preserve"> mohou </w:t>
            </w:r>
            <w:r>
              <w:t>tito</w:t>
            </w:r>
            <w:r w:rsidRPr="008A0D56">
              <w:t xml:space="preserve">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w:t>
            </w:r>
            <w:r>
              <w:t>uálního kontaktu s vyučujícími</w:t>
            </w:r>
            <w:r w:rsidRPr="008A0D56">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w:t>
            </w:r>
            <w:r>
              <w:t>si do nich poznámky. Studentům</w:t>
            </w:r>
            <w:r w:rsidRPr="008A0D56">
              <w:t xml:space="preserve"> se </w:t>
            </w:r>
            <w:r>
              <w:t>specifickými vzdělávacími potřebami</w:t>
            </w:r>
            <w:r w:rsidRPr="008A0D56">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w:t>
            </w:r>
            <w:r>
              <w:t xml:space="preserve"> zkouškách</w:t>
            </w:r>
            <w:r w:rsidRPr="008A0D56">
              <w:t>, např. delší časový limit, ústní zkoušení, asistent zapisovatel</w:t>
            </w:r>
            <w:r>
              <w:t xml:space="preserve"> apod.</w:t>
            </w:r>
          </w:p>
          <w:p w:rsidR="000C352F" w:rsidRDefault="000C352F" w:rsidP="000C352F">
            <w:pPr>
              <w:spacing w:before="120"/>
              <w:jc w:val="both"/>
              <w:rPr>
                <w:color w:val="000000" w:themeColor="text1"/>
              </w:rPr>
            </w:pPr>
            <w:r w:rsidRPr="008A0D56">
              <w:rPr>
                <w:color w:val="000000" w:themeColor="text1"/>
              </w:rPr>
              <w:t>V současné době (</w:t>
            </w:r>
            <w:r>
              <w:rPr>
                <w:color w:val="000000" w:themeColor="text1"/>
              </w:rPr>
              <w:t>červenec 2017 – červen 2022) je na UTB ve</w:t>
            </w:r>
            <w:r w:rsidRPr="008A0D56">
              <w:rPr>
                <w:color w:val="000000" w:themeColor="text1"/>
              </w:rPr>
              <w:t xml:space="preserve"> Zlíně </w:t>
            </w:r>
            <w:r>
              <w:rPr>
                <w:color w:val="000000" w:themeColor="text1"/>
              </w:rPr>
              <w:t xml:space="preserve">realizován </w:t>
            </w:r>
            <w:r w:rsidRPr="00D11A49">
              <w:rPr>
                <w:i/>
                <w:color w:val="000000" w:themeColor="text1"/>
              </w:rPr>
              <w:t>Strategický projekt UTB ve Zlíně</w:t>
            </w:r>
            <w:r w:rsidRPr="008A0D56">
              <w:rPr>
                <w:color w:val="000000" w:themeColor="text1"/>
              </w:rPr>
              <w:t xml:space="preserve"> (reg.č. CZ/02.2.69/0.0/0.0/16_015/0002204), jehož cílem je </w:t>
            </w:r>
            <w:r>
              <w:rPr>
                <w:color w:val="000000" w:themeColor="text1"/>
              </w:rPr>
              <w:t xml:space="preserve">také </w:t>
            </w:r>
            <w:r w:rsidRPr="008A0D56">
              <w:rPr>
                <w:color w:val="000000" w:themeColor="text1"/>
              </w:rPr>
              <w:t>další zkvalitnění studia</w:t>
            </w:r>
            <w:r>
              <w:rPr>
                <w:color w:val="000000" w:themeColor="text1"/>
              </w:rPr>
              <w:t xml:space="preserve"> u</w:t>
            </w:r>
            <w:r w:rsidRPr="008A0D56">
              <w:rPr>
                <w:color w:val="000000" w:themeColor="text1"/>
              </w:rPr>
              <w:t xml:space="preserve"> studentů se </w:t>
            </w:r>
            <w:r w:rsidRPr="008A0D56">
              <w:t>se </w:t>
            </w:r>
            <w:r>
              <w:t>specifickými vzdělávacími potřebami</w:t>
            </w:r>
            <w:r w:rsidRPr="008A0D56">
              <w:rPr>
                <w:color w:val="000000" w:themeColor="text1"/>
              </w:rPr>
              <w:t xml:space="preserve"> prostřednictvím modifikace studijních materiálů k výuce cizích jazyků, metodik pro studenty se</w:t>
            </w:r>
            <w:r w:rsidRPr="008A0D56">
              <w:t> </w:t>
            </w:r>
            <w:r>
              <w:t>specifickými vzdělávacími potřebami</w:t>
            </w:r>
            <w:r w:rsidRPr="008A0D56">
              <w:rPr>
                <w:color w:val="000000" w:themeColor="text1"/>
              </w:rPr>
              <w:t xml:space="preserve"> a </w:t>
            </w:r>
            <w:r>
              <w:rPr>
                <w:color w:val="000000" w:themeColor="text1"/>
              </w:rPr>
              <w:t xml:space="preserve">metodiky pro intaktní studenty i pomocí </w:t>
            </w:r>
            <w:r w:rsidRPr="008A0D56">
              <w:rPr>
                <w:color w:val="000000" w:themeColor="text1"/>
              </w:rPr>
              <w:t>osvětových a odborných workshopů, dalšího vzdělávání odborného týmu a mnoha dalších aktivit.</w:t>
            </w:r>
          </w:p>
          <w:p w:rsidR="004232B7" w:rsidRPr="0040774B" w:rsidRDefault="004232B7" w:rsidP="004232B7"/>
        </w:tc>
      </w:tr>
    </w:tbl>
    <w:p w:rsidR="004232B7" w:rsidRPr="0040774B" w:rsidRDefault="004232B7" w:rsidP="004232B7"/>
    <w:p w:rsidR="004232B7" w:rsidRPr="0040774B" w:rsidRDefault="004232B7" w:rsidP="004232B7">
      <w:pPr>
        <w:spacing w:after="160" w:line="259" w:lineRule="auto"/>
      </w:pPr>
      <w:r w:rsidRPr="0040774B">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4232B7" w:rsidRPr="0040774B" w:rsidTr="004E1179">
        <w:tc>
          <w:tcPr>
            <w:tcW w:w="9780" w:type="dxa"/>
            <w:gridSpan w:val="2"/>
            <w:tcBorders>
              <w:bottom w:val="double" w:sz="4" w:space="0" w:color="auto"/>
            </w:tcBorders>
            <w:shd w:val="clear" w:color="auto" w:fill="BDD6EE"/>
          </w:tcPr>
          <w:p w:rsidR="004232B7" w:rsidRPr="0040774B" w:rsidRDefault="004232B7" w:rsidP="00E56010">
            <w:pPr>
              <w:jc w:val="both"/>
              <w:rPr>
                <w:b/>
                <w:sz w:val="28"/>
              </w:rPr>
            </w:pPr>
            <w:r w:rsidRPr="0040774B">
              <w:rPr>
                <w:b/>
                <w:sz w:val="28"/>
              </w:rPr>
              <w:t xml:space="preserve">C-V – Finanční zabezpečení studijního programu </w:t>
            </w:r>
          </w:p>
        </w:tc>
      </w:tr>
      <w:tr w:rsidR="004232B7" w:rsidRPr="0040774B" w:rsidTr="004E1179">
        <w:tc>
          <w:tcPr>
            <w:tcW w:w="4220" w:type="dxa"/>
            <w:tcBorders>
              <w:top w:val="single" w:sz="12" w:space="0" w:color="auto"/>
            </w:tcBorders>
            <w:shd w:val="clear" w:color="auto" w:fill="F7CAAC"/>
          </w:tcPr>
          <w:p w:rsidR="004232B7" w:rsidRPr="0040774B" w:rsidRDefault="004232B7" w:rsidP="004232B7">
            <w:pPr>
              <w:jc w:val="both"/>
              <w:rPr>
                <w:b/>
              </w:rPr>
            </w:pPr>
            <w:r w:rsidRPr="0040774B">
              <w:rPr>
                <w:b/>
              </w:rPr>
              <w:t>Vzdělávací činnost vysoké školy financovaná ze státního rozpočtu</w:t>
            </w:r>
          </w:p>
        </w:tc>
        <w:tc>
          <w:tcPr>
            <w:tcW w:w="5560" w:type="dxa"/>
            <w:tcBorders>
              <w:top w:val="single" w:sz="12" w:space="0" w:color="auto"/>
            </w:tcBorders>
            <w:shd w:val="clear" w:color="auto" w:fill="FFFFFF"/>
          </w:tcPr>
          <w:p w:rsidR="004232B7" w:rsidRPr="0040774B" w:rsidRDefault="004232B7" w:rsidP="004232B7">
            <w:pPr>
              <w:jc w:val="both"/>
              <w:rPr>
                <w:bCs/>
              </w:rPr>
            </w:pPr>
            <w:r w:rsidRPr="0040774B">
              <w:rPr>
                <w:bCs/>
              </w:rPr>
              <w:t>ano</w:t>
            </w:r>
          </w:p>
        </w:tc>
      </w:tr>
      <w:tr w:rsidR="004232B7" w:rsidRPr="0040774B" w:rsidTr="004E1179">
        <w:tc>
          <w:tcPr>
            <w:tcW w:w="9780" w:type="dxa"/>
            <w:gridSpan w:val="2"/>
            <w:shd w:val="clear" w:color="auto" w:fill="F7CAAC"/>
          </w:tcPr>
          <w:p w:rsidR="004232B7" w:rsidRPr="0040774B" w:rsidRDefault="004232B7" w:rsidP="004232B7">
            <w:pPr>
              <w:jc w:val="both"/>
              <w:rPr>
                <w:b/>
              </w:rPr>
            </w:pPr>
            <w:r w:rsidRPr="0040774B">
              <w:rPr>
                <w:b/>
              </w:rPr>
              <w:t>Zhodnocení předpokládaných nákladů a zdrojů na uskutečňování studijního programu</w:t>
            </w:r>
          </w:p>
        </w:tc>
      </w:tr>
      <w:tr w:rsidR="004E1179" w:rsidRPr="0040774B" w:rsidTr="004E1179">
        <w:trPr>
          <w:trHeight w:val="5398"/>
        </w:trPr>
        <w:tc>
          <w:tcPr>
            <w:tcW w:w="9780" w:type="dxa"/>
            <w:gridSpan w:val="2"/>
          </w:tcPr>
          <w:p w:rsidR="004E1179" w:rsidRDefault="004E1179" w:rsidP="00095E97">
            <w:pPr>
              <w:jc w:val="both"/>
            </w:pPr>
          </w:p>
          <w:p w:rsidR="004E1179" w:rsidRPr="00487289" w:rsidRDefault="004E1179" w:rsidP="00095E97">
            <w:pPr>
              <w:jc w:val="both"/>
            </w:pPr>
            <w:r>
              <w:t>FHS UTB ve Zlíně má zhodnoceny předpokládané finanční náklady na uskutečňování studijního programu a výdaje na inovace, ná rovněž zajištěny odpovídající zdroje na pokrytí těchto nákladů.</w:t>
            </w:r>
          </w:p>
        </w:tc>
      </w:tr>
    </w:tbl>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4232B7" w:rsidRPr="0040774B" w:rsidRDefault="004232B7" w:rsidP="004232B7"/>
    <w:p w:rsidR="0025004F" w:rsidRPr="0040774B" w:rsidRDefault="0025004F" w:rsidP="004232B7"/>
    <w:p w:rsidR="0025004F" w:rsidRPr="0040774B" w:rsidRDefault="0025004F" w:rsidP="004232B7"/>
    <w:p w:rsidR="004232B7" w:rsidRPr="0040774B" w:rsidRDefault="004232B7" w:rsidP="004232B7"/>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4232B7" w:rsidRPr="0040774B" w:rsidTr="004232B7">
        <w:tc>
          <w:tcPr>
            <w:tcW w:w="9285" w:type="dxa"/>
            <w:tcBorders>
              <w:bottom w:val="double" w:sz="4" w:space="0" w:color="auto"/>
            </w:tcBorders>
            <w:shd w:val="clear" w:color="auto" w:fill="BDD6EE"/>
          </w:tcPr>
          <w:p w:rsidR="004232B7" w:rsidRPr="0040774B" w:rsidRDefault="004232B7" w:rsidP="005E7226">
            <w:pPr>
              <w:jc w:val="both"/>
              <w:rPr>
                <w:b/>
                <w:sz w:val="28"/>
              </w:rPr>
            </w:pPr>
            <w:r w:rsidRPr="0040774B">
              <w:rPr>
                <w:b/>
                <w:sz w:val="28"/>
              </w:rPr>
              <w:t xml:space="preserve">D-I – </w:t>
            </w:r>
            <w:r w:rsidRPr="0040774B">
              <w:rPr>
                <w:b/>
                <w:sz w:val="26"/>
                <w:szCs w:val="26"/>
              </w:rPr>
              <w:t xml:space="preserve">Záměr rozvoje a další údaje ke studijnímu programu </w:t>
            </w:r>
          </w:p>
        </w:tc>
      </w:tr>
      <w:tr w:rsidR="004232B7" w:rsidRPr="0040774B" w:rsidTr="004232B7">
        <w:trPr>
          <w:trHeight w:val="185"/>
        </w:trPr>
        <w:tc>
          <w:tcPr>
            <w:tcW w:w="9285" w:type="dxa"/>
            <w:shd w:val="clear" w:color="auto" w:fill="F7CAAC"/>
          </w:tcPr>
          <w:p w:rsidR="004232B7" w:rsidRPr="0040774B" w:rsidRDefault="004232B7" w:rsidP="004232B7">
            <w:pPr>
              <w:rPr>
                <w:b/>
              </w:rPr>
            </w:pPr>
            <w:r w:rsidRPr="0040774B">
              <w:rPr>
                <w:b/>
              </w:rPr>
              <w:t>Záměr rozvoje studijního programu a jeho odůvodnění</w:t>
            </w:r>
          </w:p>
        </w:tc>
      </w:tr>
      <w:tr w:rsidR="004232B7" w:rsidRPr="0040774B" w:rsidTr="004232B7">
        <w:trPr>
          <w:trHeight w:val="2835"/>
        </w:trPr>
        <w:tc>
          <w:tcPr>
            <w:tcW w:w="9285" w:type="dxa"/>
            <w:shd w:val="clear" w:color="auto" w:fill="FFFFFF"/>
          </w:tcPr>
          <w:p w:rsidR="004232B7" w:rsidRPr="0040774B" w:rsidRDefault="004232B7" w:rsidP="004232B7"/>
          <w:p w:rsidR="006F3904" w:rsidRPr="00487289" w:rsidRDefault="006F3904" w:rsidP="006F3904">
            <w:pPr>
              <w:jc w:val="both"/>
            </w:pPr>
            <w:r w:rsidRPr="00487289">
              <w:t>Stávající studijní program Učitelství pro mateřské školy je v aktuální podobě etablovaným programem pro vysokoškolskou přípravu učitelů mateřských škol v jihomoravském regionu. Ke studiu se hlásí jednak absolventi středních škol, které nemají pedagogické zaměření, nekvalifikovaní učitelé mateřských škol, ale i kvalifikovaní učitelé mateřských škol se středoškolským vzděláním, s ambicí doplnit si svou kvalifikaci. Program se zatím nepotýkal s nedostatkem uchazečů a podle zpětných vazeb od absolventů, ani s chybějícími pracovními místy při jejich uplatnění. Cílem programu je zachovat jeho postavení v regionu a dále rozvíjet odbornou úroveň v souladu s aktuálním poznáním v problematice předškolního vzdělávání. Přirozeným záměrem je rozšiřovat, případně revitalizovat síť mateřských škol, v nichž jsou realizovány pedagogické praxe studentů, a se kterými probíhá intenzivní spolupráce.</w:t>
            </w:r>
          </w:p>
          <w:p w:rsidR="006F3904" w:rsidRPr="00487289" w:rsidRDefault="006F3904" w:rsidP="006F3904">
            <w:pPr>
              <w:jc w:val="both"/>
            </w:pPr>
          </w:p>
          <w:p w:rsidR="006F3904" w:rsidRPr="00487289" w:rsidRDefault="006F3904" w:rsidP="006F3904">
            <w:pPr>
              <w:jc w:val="both"/>
            </w:pPr>
            <w:r w:rsidRPr="00487289">
              <w:t>Program má rovněž ambici reflektovat současné trendy provázející předškolní vzdělávání. V souladu s klíčovým koncepčním dokumentem Strategie vzdělávací politiky ČR do roku 2020 a jeho implementačním dokumentem (Dlouhodobý záměr vzdělávání a rozvoje vzdělávací soustavy České republiky na období 2015-2020) je rozvojovou ambicí studijního programu připravovat budoucí učitele na to, aby byli schopni snižovat nerovnosti ve vzdělávání a realizovat kvalitní předškolní vzdělávání, to vše s ohledem na povinný předškolní ročník</w:t>
            </w:r>
            <w:r w:rsidRPr="007C34C0">
              <w:t>. Rovněž přispívat k eliminování odkladů povinné školní docházky, posilování spolupráce s rodinami dětí a k cílenému zvyšování účasti na předškolním vzdělávání dětí ze skupin a lokalit ohrožených sociálních vyloučením.</w:t>
            </w:r>
          </w:p>
          <w:p w:rsidR="006F3904" w:rsidRPr="00487289" w:rsidRDefault="006F3904" w:rsidP="006F3904">
            <w:pPr>
              <w:jc w:val="both"/>
            </w:pPr>
          </w:p>
          <w:p w:rsidR="006F3904" w:rsidRPr="00487289" w:rsidRDefault="006F3904" w:rsidP="006F3904">
            <w:pPr>
              <w:jc w:val="both"/>
            </w:pPr>
            <w:r w:rsidRPr="00487289">
              <w:t>Absolventi programu mohou nastoupit do praxe, ale mají možnost pokračovat i v navazujícím magisterském programu Pedagogika předškolního věku uskutečňovaného doposud na stejném pracovišti fakulty (Ústav školní pedagogiky na FHS UTB ve Zlíně). Pro tento program aktuálně pracoviště žádá rovněž o udělení akreditace, a to pod názvem Předškolní pedagogika (akademicky zaměřený studijní program). Návaznost a propojenost obou programů je pečlivě promyšlena. V současnosti jsou už v praxi absolventi, kteří zvládli oba stupně, bakalářský i magisterský. V akademickém roce 2017/18 byli přijati první studenti, kteří po úspěšném absolvování obou programů pokračují v doktorském studijním programu Pedagogika, který je rovněž uskutečňován na FHS UTB ve Zlíně.</w:t>
            </w:r>
          </w:p>
          <w:p w:rsidR="004232B7" w:rsidRPr="0040774B" w:rsidRDefault="004232B7" w:rsidP="005E7226">
            <w:pPr>
              <w:jc w:val="both"/>
            </w:pPr>
          </w:p>
        </w:tc>
      </w:tr>
      <w:tr w:rsidR="004232B7" w:rsidRPr="0040774B" w:rsidTr="004232B7">
        <w:trPr>
          <w:trHeight w:val="188"/>
        </w:trPr>
        <w:tc>
          <w:tcPr>
            <w:tcW w:w="9285" w:type="dxa"/>
            <w:shd w:val="clear" w:color="auto" w:fill="F7CAAC"/>
          </w:tcPr>
          <w:p w:rsidR="004232B7" w:rsidRPr="0040774B" w:rsidRDefault="004232B7" w:rsidP="004232B7">
            <w:pPr>
              <w:rPr>
                <w:b/>
              </w:rPr>
            </w:pPr>
            <w:r w:rsidRPr="0040774B">
              <w:rPr>
                <w:b/>
              </w:rPr>
              <w:t>Počet přijímaných uchazečů ke studiu ve studijním programu</w:t>
            </w:r>
          </w:p>
        </w:tc>
      </w:tr>
      <w:tr w:rsidR="004232B7" w:rsidRPr="0040774B" w:rsidTr="004232B7">
        <w:trPr>
          <w:trHeight w:val="2835"/>
        </w:trPr>
        <w:tc>
          <w:tcPr>
            <w:tcW w:w="9285" w:type="dxa"/>
            <w:shd w:val="clear" w:color="auto" w:fill="FFFFFF"/>
          </w:tcPr>
          <w:p w:rsidR="004232B7" w:rsidRPr="0040774B" w:rsidRDefault="004232B7" w:rsidP="004232B7"/>
          <w:p w:rsidR="006F3904" w:rsidRPr="00487289" w:rsidRDefault="006F3904" w:rsidP="006F3904">
            <w:pPr>
              <w:jc w:val="both"/>
            </w:pPr>
            <w:r w:rsidRPr="00487289">
              <w:t xml:space="preserve">Vzhledem k cílům studia, ambicím studijního programu a stávající kapacitě zabezpečujícího pracoviště se pro každý akademický rok počítá s přijetím maximálně 50 uchazečů ke studiu. FHS UTB nepředpokládá nárůst počtu přijímaných uchazečů v průběhu dalšího uskutečňování programu. </w:t>
            </w:r>
          </w:p>
          <w:p w:rsidR="00304AAF" w:rsidRPr="0040774B" w:rsidRDefault="006F3904" w:rsidP="006F3904">
            <w:pPr>
              <w:shd w:val="clear" w:color="auto" w:fill="FFFFFF"/>
              <w:rPr>
                <w:color w:val="666666"/>
              </w:rPr>
            </w:pPr>
            <w:r w:rsidRPr="00487289">
              <w:t>Stejnojmenný program Učitelství pro mateřské školy je aktuálně na FHS UTB realizován. V následující tabulce jsou v přehledu uvedeny počty uchazečů od přihlášení po zapsání ke studiu za posledních 5 let (akademické roky 2013/14 až 2017/18) v prezenční formě studia</w:t>
            </w:r>
            <w:r>
              <w:t>.</w:t>
            </w:r>
          </w:p>
          <w:p w:rsidR="005E7226" w:rsidRPr="0040774B" w:rsidRDefault="005E7226" w:rsidP="00304AAF">
            <w:pPr>
              <w:shd w:val="clear" w:color="auto" w:fill="FFFFFF"/>
              <w:rPr>
                <w:color w:val="666666"/>
              </w:rPr>
            </w:pPr>
          </w:p>
          <w:tbl>
            <w:tblPr>
              <w:tblW w:w="0" w:type="auto"/>
              <w:tblInd w:w="5" w:type="dxa"/>
              <w:tblLayout w:type="fixed"/>
              <w:tblCellMar>
                <w:left w:w="0" w:type="dxa"/>
                <w:right w:w="0" w:type="dxa"/>
              </w:tblCellMar>
              <w:tblLook w:val="04A0" w:firstRow="1" w:lastRow="0" w:firstColumn="1" w:lastColumn="0" w:noHBand="0" w:noVBand="1"/>
            </w:tblPr>
            <w:tblGrid>
              <w:gridCol w:w="1593"/>
              <w:gridCol w:w="1842"/>
              <w:gridCol w:w="1985"/>
              <w:gridCol w:w="1984"/>
            </w:tblGrid>
            <w:tr w:rsidR="00304AAF" w:rsidRPr="0040774B" w:rsidTr="00304AAF">
              <w:tc>
                <w:tcPr>
                  <w:tcW w:w="1593"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Akademický rok</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Počet přihlášených uchazečů</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Počet přijatých uchazečů</w:t>
                  </w:r>
                </w:p>
              </w:tc>
              <w:tc>
                <w:tcPr>
                  <w:tcW w:w="1984" w:type="dxa"/>
                  <w:tcBorders>
                    <w:top w:val="nil"/>
                    <w:left w:val="nil"/>
                    <w:bottom w:val="single" w:sz="8" w:space="0" w:color="auto"/>
                    <w:right w:val="nil"/>
                  </w:tcBorders>
                  <w:tcMar>
                    <w:top w:w="0" w:type="dxa"/>
                    <w:left w:w="108" w:type="dxa"/>
                    <w:bottom w:w="0" w:type="dxa"/>
                    <w:right w:w="108" w:type="dxa"/>
                  </w:tcMar>
                  <w:hideMark/>
                </w:tcPr>
                <w:p w:rsidR="00304AAF" w:rsidRPr="0040774B" w:rsidRDefault="00304AAF" w:rsidP="00304AAF">
                  <w:r w:rsidRPr="0040774B">
                    <w:t>Počet zapsaných uchazečů</w:t>
                  </w:r>
                </w:p>
              </w:tc>
            </w:tr>
            <w:tr w:rsidR="00304AAF" w:rsidRPr="0040774B" w:rsidTr="00304AAF">
              <w:tc>
                <w:tcPr>
                  <w:tcW w:w="1593"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2013/14</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5E7226" w:rsidP="00304AAF">
                  <w:r w:rsidRPr="0040774B">
                    <w:t> 108</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5E7226" w:rsidP="00304AAF">
                  <w:r w:rsidRPr="0040774B">
                    <w:t> 35</w:t>
                  </w:r>
                </w:p>
              </w:tc>
              <w:tc>
                <w:tcPr>
                  <w:tcW w:w="1984" w:type="dxa"/>
                  <w:tcBorders>
                    <w:top w:val="nil"/>
                    <w:left w:val="nil"/>
                    <w:bottom w:val="single" w:sz="8" w:space="0" w:color="auto"/>
                    <w:right w:val="nil"/>
                  </w:tcBorders>
                  <w:tcMar>
                    <w:top w:w="0" w:type="dxa"/>
                    <w:left w:w="108" w:type="dxa"/>
                    <w:bottom w:w="0" w:type="dxa"/>
                    <w:right w:w="108" w:type="dxa"/>
                  </w:tcMar>
                  <w:hideMark/>
                </w:tcPr>
                <w:p w:rsidR="00304AAF" w:rsidRPr="0040774B" w:rsidRDefault="005E7226" w:rsidP="00304AAF">
                  <w:r w:rsidRPr="0040774B">
                    <w:t> 35</w:t>
                  </w:r>
                </w:p>
              </w:tc>
            </w:tr>
            <w:tr w:rsidR="00304AAF" w:rsidRPr="0040774B" w:rsidTr="00304AAF">
              <w:tc>
                <w:tcPr>
                  <w:tcW w:w="1593"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2014/15</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173</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36</w:t>
                  </w:r>
                </w:p>
              </w:tc>
              <w:tc>
                <w:tcPr>
                  <w:tcW w:w="1984" w:type="dxa"/>
                  <w:tcBorders>
                    <w:top w:val="nil"/>
                    <w:left w:val="nil"/>
                    <w:bottom w:val="single" w:sz="8" w:space="0" w:color="auto"/>
                    <w:right w:val="nil"/>
                  </w:tcBorders>
                  <w:tcMar>
                    <w:top w:w="0" w:type="dxa"/>
                    <w:left w:w="108" w:type="dxa"/>
                    <w:bottom w:w="0" w:type="dxa"/>
                    <w:right w:w="108" w:type="dxa"/>
                  </w:tcMar>
                  <w:hideMark/>
                </w:tcPr>
                <w:p w:rsidR="00304AAF" w:rsidRPr="0040774B" w:rsidRDefault="00304AAF" w:rsidP="005E7226">
                  <w:r w:rsidRPr="0040774B">
                    <w:t> 35</w:t>
                  </w:r>
                </w:p>
              </w:tc>
            </w:tr>
            <w:tr w:rsidR="00304AAF" w:rsidRPr="0040774B" w:rsidTr="00304AAF">
              <w:tc>
                <w:tcPr>
                  <w:tcW w:w="1593"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2015/16</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153</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32</w:t>
                  </w:r>
                </w:p>
              </w:tc>
              <w:tc>
                <w:tcPr>
                  <w:tcW w:w="1984" w:type="dxa"/>
                  <w:tcBorders>
                    <w:top w:val="nil"/>
                    <w:left w:val="nil"/>
                    <w:bottom w:val="single" w:sz="8" w:space="0" w:color="auto"/>
                    <w:right w:val="nil"/>
                  </w:tcBorders>
                  <w:tcMar>
                    <w:top w:w="0" w:type="dxa"/>
                    <w:left w:w="108" w:type="dxa"/>
                    <w:bottom w:w="0" w:type="dxa"/>
                    <w:right w:w="108" w:type="dxa"/>
                  </w:tcMar>
                  <w:hideMark/>
                </w:tcPr>
                <w:p w:rsidR="00304AAF" w:rsidRPr="0040774B" w:rsidRDefault="00304AAF" w:rsidP="005E7226">
                  <w:r w:rsidRPr="0040774B">
                    <w:t> 31</w:t>
                  </w:r>
                </w:p>
              </w:tc>
            </w:tr>
            <w:tr w:rsidR="00304AAF" w:rsidRPr="0040774B" w:rsidTr="00304AAF">
              <w:tc>
                <w:tcPr>
                  <w:tcW w:w="1593"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2016/17</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100</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25</w:t>
                  </w:r>
                </w:p>
              </w:tc>
              <w:tc>
                <w:tcPr>
                  <w:tcW w:w="1984" w:type="dxa"/>
                  <w:tcBorders>
                    <w:top w:val="nil"/>
                    <w:left w:val="nil"/>
                    <w:bottom w:val="single" w:sz="8" w:space="0" w:color="auto"/>
                    <w:right w:val="nil"/>
                  </w:tcBorders>
                  <w:tcMar>
                    <w:top w:w="0" w:type="dxa"/>
                    <w:left w:w="108" w:type="dxa"/>
                    <w:bottom w:w="0" w:type="dxa"/>
                    <w:right w:w="108" w:type="dxa"/>
                  </w:tcMar>
                  <w:hideMark/>
                </w:tcPr>
                <w:p w:rsidR="00304AAF" w:rsidRPr="0040774B" w:rsidRDefault="00304AAF" w:rsidP="005E7226">
                  <w:r w:rsidRPr="0040774B">
                    <w:t> 23</w:t>
                  </w:r>
                </w:p>
              </w:tc>
            </w:tr>
            <w:tr w:rsidR="00304AAF" w:rsidRPr="0040774B" w:rsidTr="00304AAF">
              <w:tc>
                <w:tcPr>
                  <w:tcW w:w="1593"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304AAF">
                  <w:r w:rsidRPr="0040774B">
                    <w:t>2017/18</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104</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04AAF" w:rsidRPr="0040774B" w:rsidRDefault="00304AAF" w:rsidP="005E7226">
                  <w:r w:rsidRPr="0040774B">
                    <w:t> 39</w:t>
                  </w:r>
                </w:p>
              </w:tc>
              <w:tc>
                <w:tcPr>
                  <w:tcW w:w="1984" w:type="dxa"/>
                  <w:tcBorders>
                    <w:top w:val="nil"/>
                    <w:left w:val="nil"/>
                    <w:bottom w:val="single" w:sz="8" w:space="0" w:color="auto"/>
                    <w:right w:val="nil"/>
                  </w:tcBorders>
                  <w:tcMar>
                    <w:top w:w="0" w:type="dxa"/>
                    <w:left w:w="108" w:type="dxa"/>
                    <w:bottom w:w="0" w:type="dxa"/>
                    <w:right w:w="108" w:type="dxa"/>
                  </w:tcMar>
                  <w:hideMark/>
                </w:tcPr>
                <w:p w:rsidR="00304AAF" w:rsidRPr="0040774B" w:rsidRDefault="00304AAF" w:rsidP="005E7226">
                  <w:r w:rsidRPr="0040774B">
                    <w:t> 33</w:t>
                  </w:r>
                </w:p>
              </w:tc>
            </w:tr>
            <w:tr w:rsidR="00595194" w:rsidRPr="0040774B" w:rsidTr="000527E9">
              <w:tc>
                <w:tcPr>
                  <w:tcW w:w="7404" w:type="dxa"/>
                  <w:gridSpan w:val="4"/>
                  <w:tcBorders>
                    <w:top w:val="nil"/>
                    <w:left w:val="nil"/>
                    <w:bottom w:val="nil"/>
                  </w:tcBorders>
                  <w:tcMar>
                    <w:top w:w="0" w:type="dxa"/>
                    <w:left w:w="108" w:type="dxa"/>
                    <w:bottom w:w="0" w:type="dxa"/>
                    <w:right w:w="108" w:type="dxa"/>
                  </w:tcMar>
                  <w:hideMark/>
                </w:tcPr>
                <w:p w:rsidR="00595194" w:rsidRPr="0040774B" w:rsidRDefault="00595194" w:rsidP="00304AAF"/>
                <w:p w:rsidR="00595194" w:rsidRDefault="00595194" w:rsidP="00304AAF"/>
                <w:p w:rsidR="00CE37D8" w:rsidRDefault="00CE37D8" w:rsidP="00304AAF"/>
                <w:p w:rsidR="00CE37D8" w:rsidRDefault="00CE37D8" w:rsidP="00304AAF"/>
                <w:p w:rsidR="00CE37D8" w:rsidRDefault="00CE37D8" w:rsidP="00304AAF"/>
                <w:p w:rsidR="00CE37D8" w:rsidRDefault="00CE37D8" w:rsidP="00304AAF"/>
                <w:p w:rsidR="00CE37D8" w:rsidRDefault="00CE37D8" w:rsidP="00304AAF"/>
                <w:p w:rsidR="00CE37D8" w:rsidRDefault="00CE37D8" w:rsidP="00304AAF"/>
                <w:p w:rsidR="006F3904" w:rsidRDefault="006F3904" w:rsidP="00304AAF"/>
                <w:p w:rsidR="00CE37D8" w:rsidRDefault="00CE37D8" w:rsidP="00304AAF"/>
                <w:p w:rsidR="00CE37D8" w:rsidRDefault="00CE37D8" w:rsidP="00304AAF"/>
                <w:p w:rsidR="00CE37D8" w:rsidRDefault="00CE37D8" w:rsidP="00304AAF"/>
                <w:p w:rsidR="00CE37D8" w:rsidRPr="0040774B" w:rsidRDefault="00CE37D8" w:rsidP="00304AAF"/>
              </w:tc>
            </w:tr>
          </w:tbl>
          <w:p w:rsidR="004232B7" w:rsidRPr="0040774B" w:rsidRDefault="004232B7" w:rsidP="004232B7"/>
        </w:tc>
      </w:tr>
      <w:tr w:rsidR="004232B7" w:rsidRPr="0040774B" w:rsidTr="004232B7">
        <w:trPr>
          <w:trHeight w:val="200"/>
        </w:trPr>
        <w:tc>
          <w:tcPr>
            <w:tcW w:w="9285" w:type="dxa"/>
            <w:shd w:val="clear" w:color="auto" w:fill="F7CAAC"/>
          </w:tcPr>
          <w:p w:rsidR="004232B7" w:rsidRPr="0040774B" w:rsidRDefault="004232B7" w:rsidP="004232B7">
            <w:pPr>
              <w:rPr>
                <w:b/>
              </w:rPr>
            </w:pPr>
            <w:r w:rsidRPr="0040774B">
              <w:rPr>
                <w:b/>
              </w:rPr>
              <w:t>Předpokládaná uplatnitelnost absolventů na trhu práce</w:t>
            </w:r>
          </w:p>
        </w:tc>
      </w:tr>
      <w:tr w:rsidR="004232B7" w:rsidRPr="0040774B" w:rsidTr="004232B7">
        <w:trPr>
          <w:trHeight w:val="2835"/>
        </w:trPr>
        <w:tc>
          <w:tcPr>
            <w:tcW w:w="9285" w:type="dxa"/>
            <w:shd w:val="clear" w:color="auto" w:fill="FFFFFF"/>
          </w:tcPr>
          <w:p w:rsidR="00BB0949" w:rsidRPr="0040774B" w:rsidRDefault="00BB0949" w:rsidP="00BB0949">
            <w:r w:rsidRPr="0040774B">
              <w:t>Program je zaměřen na výkon regulovaného povolání.</w:t>
            </w:r>
          </w:p>
          <w:p w:rsidR="00BB0949" w:rsidRPr="0040774B" w:rsidRDefault="00BB0949" w:rsidP="00BB0949">
            <w:pPr>
              <w:autoSpaceDE w:val="0"/>
              <w:autoSpaceDN w:val="0"/>
              <w:adjustRightInd w:val="0"/>
              <w:jc w:val="both"/>
              <w:rPr>
                <w:rFonts w:eastAsia="Calibri"/>
                <w:bCs/>
              </w:rPr>
            </w:pPr>
            <w:r w:rsidRPr="0040774B">
              <w:rPr>
                <w:rFonts w:eastAsia="Calibri"/>
                <w:bCs/>
              </w:rPr>
              <w:t>Absolvent studijního programu Učitelství pro mateřské školy se uplatní jako:</w:t>
            </w:r>
          </w:p>
          <w:p w:rsidR="00BB0949" w:rsidRPr="0040774B" w:rsidRDefault="00BB0949" w:rsidP="00BB0949">
            <w:pPr>
              <w:pStyle w:val="Odstavecseseznamem"/>
              <w:numPr>
                <w:ilvl w:val="0"/>
                <w:numId w:val="4"/>
              </w:numPr>
              <w:shd w:val="clear" w:color="auto" w:fill="FFFFFF" w:themeFill="background1"/>
              <w:autoSpaceDE w:val="0"/>
              <w:autoSpaceDN w:val="0"/>
              <w:adjustRightInd w:val="0"/>
              <w:spacing w:after="0" w:line="240" w:lineRule="auto"/>
              <w:jc w:val="both"/>
              <w:rPr>
                <w:rFonts w:ascii="Times New Roman" w:hAnsi="Times New Roman"/>
                <w:bCs/>
                <w:sz w:val="20"/>
                <w:szCs w:val="20"/>
              </w:rPr>
            </w:pPr>
            <w:r w:rsidRPr="0040774B">
              <w:rPr>
                <w:rFonts w:ascii="Times New Roman" w:hAnsi="Times New Roman"/>
                <w:bCs/>
                <w:sz w:val="20"/>
                <w:szCs w:val="20"/>
              </w:rPr>
              <w:t xml:space="preserve">učitel mateřské školy – dle </w:t>
            </w:r>
            <w:r w:rsidRPr="0040774B">
              <w:rPr>
                <w:rFonts w:ascii="Times New Roman" w:hAnsi="Times New Roman"/>
                <w:bCs/>
                <w:i/>
                <w:iCs/>
                <w:sz w:val="20"/>
                <w:szCs w:val="20"/>
                <w:shd w:val="clear" w:color="auto" w:fill="FFFFFF"/>
              </w:rPr>
              <w:t xml:space="preserve">Databáze regulovaných povolání a činností </w:t>
            </w:r>
            <w:r w:rsidRPr="0040774B">
              <w:rPr>
                <w:rFonts w:ascii="Times New Roman" w:hAnsi="Times New Roman"/>
                <w:bCs/>
                <w:iCs/>
                <w:sz w:val="20"/>
                <w:szCs w:val="20"/>
                <w:shd w:val="clear" w:color="auto" w:fill="FFFFFF"/>
              </w:rPr>
              <w:t xml:space="preserve">vykonává pedagogickou činnost v uvedené vzdělávací instituci, věková kategorie 3 – 6 let – jedná se o </w:t>
            </w:r>
            <w:r w:rsidRPr="0040774B">
              <w:rPr>
                <w:rFonts w:ascii="Times New Roman" w:hAnsi="Times New Roman"/>
                <w:bCs/>
                <w:sz w:val="20"/>
                <w:szCs w:val="20"/>
              </w:rPr>
              <w:t>učitele v různých typech mateřské školy (veřejné, soukromé, církevní mateřské školy);</w:t>
            </w:r>
          </w:p>
          <w:p w:rsidR="00BB0949" w:rsidRPr="0040774B" w:rsidRDefault="00BB0949" w:rsidP="00BB0949">
            <w:pPr>
              <w:numPr>
                <w:ilvl w:val="0"/>
                <w:numId w:val="4"/>
              </w:numPr>
              <w:autoSpaceDE w:val="0"/>
              <w:autoSpaceDN w:val="0"/>
              <w:adjustRightInd w:val="0"/>
              <w:jc w:val="both"/>
              <w:rPr>
                <w:rFonts w:eastAsia="Calibri"/>
                <w:bCs/>
              </w:rPr>
            </w:pPr>
            <w:r w:rsidRPr="0040774B">
              <w:t xml:space="preserve">péče o dítě do tří let věku v denním režimu - </w:t>
            </w:r>
            <w:r w:rsidRPr="0040774B">
              <w:rPr>
                <w:bCs/>
              </w:rPr>
              <w:t xml:space="preserve">dle </w:t>
            </w:r>
            <w:r w:rsidRPr="0040774B">
              <w:rPr>
                <w:bCs/>
                <w:i/>
                <w:iCs/>
                <w:shd w:val="clear" w:color="auto" w:fill="FFFFFF"/>
              </w:rPr>
              <w:t xml:space="preserve">Databáze regulovaných povolání a činností </w:t>
            </w:r>
            <w:r w:rsidRPr="0040774B">
              <w:rPr>
                <w:bCs/>
                <w:iCs/>
                <w:shd w:val="clear" w:color="auto" w:fill="FFFFFF"/>
              </w:rPr>
              <w:t>vykonává výchovnou péči o svěřené děti do tří let věku v denním nebo v celotýdenním režimu zaměřenou na rozvoj rozumových a řečových schopností, pohybových, pracovních, hudebních, výtvarných schopností a kulturně hygienických návyků přiměřených věku dítěte, atd.</w:t>
            </w:r>
          </w:p>
          <w:p w:rsidR="00BB0949" w:rsidRPr="0040774B" w:rsidRDefault="00BB0949" w:rsidP="00BB0949">
            <w:pPr>
              <w:numPr>
                <w:ilvl w:val="0"/>
                <w:numId w:val="4"/>
              </w:numPr>
              <w:autoSpaceDE w:val="0"/>
              <w:autoSpaceDN w:val="0"/>
              <w:adjustRightInd w:val="0"/>
              <w:jc w:val="both"/>
              <w:rPr>
                <w:rFonts w:eastAsia="Calibri"/>
                <w:bCs/>
              </w:rPr>
            </w:pPr>
            <w:r w:rsidRPr="0040774B">
              <w:rPr>
                <w:rFonts w:eastAsia="Calibri"/>
                <w:bCs/>
              </w:rPr>
              <w:t>pedagogický pracovník</w:t>
            </w:r>
            <w:r w:rsidRPr="0040774B">
              <w:rPr>
                <w:rFonts w:eastAsia="Calibri"/>
              </w:rPr>
              <w:t xml:space="preserve"> ve specializovaných předškolních zařízeních (zájmová a jiná zařízeni pro děti předškolního věku) </w:t>
            </w:r>
          </w:p>
          <w:p w:rsidR="00BB0949" w:rsidRPr="0040774B" w:rsidRDefault="00BB0949" w:rsidP="00BB0949">
            <w:pPr>
              <w:jc w:val="both"/>
            </w:pPr>
            <w:r w:rsidRPr="0040774B">
              <w:t>Vzhledem k tomu, že studijní program má v stávající podobě stabilní pozici, nemá zatím problémy s počtem uchazečů, ani s uplatnitelností absolventů v praxi. Pracoviště, kde je program uskutečňován, organizuje každý rok tzv. Setkání absolventů. Podle informací z těchto setkání je uplatnitelnost absolventů programu doposud velmi vysoká.</w:t>
            </w:r>
          </w:p>
          <w:p w:rsidR="00BB0949" w:rsidRPr="0040774B" w:rsidRDefault="00BB0949" w:rsidP="00BB0949">
            <w:pPr>
              <w:jc w:val="both"/>
              <w:rPr>
                <w:b/>
              </w:rPr>
            </w:pPr>
          </w:p>
          <w:p w:rsidR="00BB0949" w:rsidRPr="0040774B" w:rsidRDefault="00BB0949" w:rsidP="00BB0949">
            <w:pPr>
              <w:jc w:val="both"/>
            </w:pPr>
            <w:r w:rsidRPr="0040774B">
              <w:t>Stručná charakteristika zaměstnavatelů, u kterých absolvent studijního programu může uplatnit získané vzdělání:</w:t>
            </w:r>
          </w:p>
          <w:p w:rsidR="00BB0949" w:rsidRPr="0040774B" w:rsidRDefault="00BB0949" w:rsidP="00BB0949">
            <w:pPr>
              <w:jc w:val="both"/>
            </w:pPr>
          </w:p>
          <w:p w:rsidR="00BB0949" w:rsidRPr="0040774B" w:rsidRDefault="00BB0949" w:rsidP="00BB0949">
            <w:pPr>
              <w:pStyle w:val="Odstavecseseznamem"/>
              <w:numPr>
                <w:ilvl w:val="0"/>
                <w:numId w:val="4"/>
              </w:numPr>
              <w:spacing w:after="0" w:line="240" w:lineRule="auto"/>
              <w:ind w:left="714" w:hanging="357"/>
              <w:jc w:val="both"/>
              <w:rPr>
                <w:rFonts w:ascii="Times New Roman" w:hAnsi="Times New Roman"/>
                <w:sz w:val="20"/>
                <w:szCs w:val="20"/>
              </w:rPr>
            </w:pPr>
            <w:r w:rsidRPr="0040774B">
              <w:rPr>
                <w:rFonts w:ascii="Times New Roman" w:hAnsi="Times New Roman"/>
                <w:sz w:val="20"/>
                <w:szCs w:val="20"/>
              </w:rPr>
              <w:t xml:space="preserve">Hlavní uplatnění absolventů předkládaného studijního programu je v mateřských školách. Ty mohou být zřizované MŠMT, krajem, obcí nebo svazkem obci, právnickou nebo fyzickou osobou či církví, přičemž mohou, ale nemusí být zařazeny do rejstříku škol a školských zařízení. Kompetence zaměstnavatele má především zřizovatel, pokud jde o pracovněprávní vztahy, pak v pozici zaměstnavatele vůči zaměstnancům školy vystupuje ředitel školy. Absolvent programu je způsobilý působit ve všech těchto mateřských školách, tedy ve školách pracujících podle režimu školského zákona. </w:t>
            </w:r>
          </w:p>
          <w:p w:rsidR="00BB0949" w:rsidRPr="0040774B" w:rsidRDefault="00BB0949" w:rsidP="00BB0949">
            <w:pPr>
              <w:pStyle w:val="Odstavecseseznamem"/>
              <w:numPr>
                <w:ilvl w:val="0"/>
                <w:numId w:val="4"/>
              </w:numPr>
              <w:spacing w:after="0" w:line="240" w:lineRule="auto"/>
              <w:ind w:left="714" w:hanging="357"/>
              <w:jc w:val="both"/>
              <w:rPr>
                <w:sz w:val="20"/>
                <w:szCs w:val="20"/>
              </w:rPr>
            </w:pPr>
            <w:r w:rsidRPr="0040774B">
              <w:rPr>
                <w:rFonts w:ascii="Times New Roman" w:hAnsi="Times New Roman"/>
                <w:sz w:val="20"/>
                <w:szCs w:val="20"/>
              </w:rPr>
              <w:t>Absolvent se může uplatnit i v mateřských školách nebo předškolních zařízeních zřizovaných v režimu živnostenského zákona (např. soukromé dětské kluby), ve firemních školách zřízených pro vzdělávání děti zaměstnanců (můžou a nemusí být registrovány v rejstříku škol), v dětských skupinách (v režimu zákona o poskytování služby péče o dítě v dětské skupině), jako chůva či pečovatel na nekomerčním základě (jako rodič v domácnosti) apod. Absolvent studijního programu je způsobilý pracovat i v pozici pracovníka zabezpečujícího péči o dítě do tří let věku v denním režimu</w:t>
            </w:r>
            <w:r w:rsidRPr="0040774B">
              <w:rPr>
                <w:sz w:val="20"/>
                <w:szCs w:val="20"/>
              </w:rPr>
              <w:t>.</w:t>
            </w:r>
          </w:p>
          <w:p w:rsidR="004232B7" w:rsidRPr="0040774B" w:rsidRDefault="004232B7" w:rsidP="00BB0949">
            <w:pPr>
              <w:jc w:val="both"/>
            </w:pPr>
          </w:p>
          <w:p w:rsidR="00BB0949" w:rsidRPr="0040774B" w:rsidRDefault="00BB0949" w:rsidP="004232B7">
            <w:pPr>
              <w:jc w:val="both"/>
            </w:pPr>
          </w:p>
        </w:tc>
      </w:tr>
    </w:tbl>
    <w:p w:rsidR="004232B7" w:rsidRPr="0040774B" w:rsidRDefault="004232B7" w:rsidP="004232B7"/>
    <w:p w:rsidR="00BB0949" w:rsidRPr="0040774B" w:rsidRDefault="00BB0949" w:rsidP="004232B7"/>
    <w:p w:rsidR="00BB0949" w:rsidRPr="0040774B" w:rsidRDefault="00BB0949" w:rsidP="004232B7"/>
    <w:p w:rsidR="00BB0949" w:rsidRPr="0040774B" w:rsidRDefault="00BB0949" w:rsidP="004232B7"/>
    <w:p w:rsidR="00BB0949" w:rsidRPr="0040774B" w:rsidRDefault="00BB0949" w:rsidP="004232B7"/>
    <w:p w:rsidR="00BB0949" w:rsidRPr="0040774B" w:rsidRDefault="00BB0949" w:rsidP="004232B7"/>
    <w:p w:rsidR="00BB0949" w:rsidRPr="0040774B" w:rsidRDefault="00BB0949"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2701F8" w:rsidRPr="0040774B" w:rsidRDefault="002701F8" w:rsidP="004232B7"/>
    <w:p w:rsidR="00BB0949" w:rsidRDefault="00BB0949" w:rsidP="004232B7"/>
    <w:p w:rsidR="00CE37D8" w:rsidRPr="0040774B" w:rsidRDefault="00CE37D8" w:rsidP="004232B7"/>
    <w:p w:rsidR="004232B7" w:rsidRPr="0040774B" w:rsidRDefault="004232B7" w:rsidP="004232B7">
      <w:pPr>
        <w:shd w:val="clear" w:color="auto" w:fill="C6D9F1" w:themeFill="text2" w:themeFillTint="33"/>
        <w:rPr>
          <w:b/>
          <w:sz w:val="28"/>
        </w:rPr>
      </w:pPr>
      <w:r w:rsidRPr="0040774B">
        <w:rPr>
          <w:b/>
          <w:sz w:val="28"/>
        </w:rPr>
        <w:t>E – Sebehodnotící zpráva</w:t>
      </w:r>
    </w:p>
    <w:p w:rsidR="004232B7" w:rsidRPr="0040774B" w:rsidRDefault="004232B7" w:rsidP="004232B7"/>
    <w:p w:rsidR="004232B7" w:rsidRPr="0040774B" w:rsidRDefault="004232B7" w:rsidP="004232B7">
      <w:pPr>
        <w:ind w:left="360"/>
        <w:rPr>
          <w:bCs/>
          <w:sz w:val="24"/>
          <w:szCs w:val="24"/>
        </w:rPr>
      </w:pPr>
    </w:p>
    <w:p w:rsidR="00BB0949" w:rsidRPr="0040774B" w:rsidRDefault="00BB0949" w:rsidP="004232B7">
      <w:pPr>
        <w:ind w:left="360"/>
        <w:rPr>
          <w:bCs/>
          <w:sz w:val="24"/>
          <w:szCs w:val="24"/>
        </w:rPr>
      </w:pPr>
    </w:p>
    <w:p w:rsidR="00AB6583" w:rsidRDefault="00BB0949" w:rsidP="00D359B4">
      <w:pPr>
        <w:jc w:val="both"/>
        <w:rPr>
          <w:b/>
          <w:sz w:val="28"/>
          <w:szCs w:val="28"/>
        </w:rPr>
      </w:pPr>
      <w:r w:rsidRPr="0040774B">
        <w:rPr>
          <w:b/>
          <w:sz w:val="28"/>
          <w:szCs w:val="28"/>
        </w:rPr>
        <w:t xml:space="preserve">Sebehodnotící </w:t>
      </w:r>
      <w:r w:rsidR="00CA7F95">
        <w:rPr>
          <w:b/>
          <w:sz w:val="28"/>
          <w:szCs w:val="28"/>
        </w:rPr>
        <w:t>zpráva pro akreditaci studijního programu</w:t>
      </w:r>
      <w:r w:rsidRPr="0040774B">
        <w:rPr>
          <w:b/>
          <w:sz w:val="28"/>
          <w:szCs w:val="28"/>
        </w:rPr>
        <w:t xml:space="preserve"> </w:t>
      </w:r>
    </w:p>
    <w:p w:rsidR="00BB0949" w:rsidRPr="0040774B" w:rsidRDefault="00BB0949" w:rsidP="00D359B4">
      <w:pPr>
        <w:jc w:val="both"/>
        <w:rPr>
          <w:b/>
          <w:sz w:val="28"/>
          <w:szCs w:val="28"/>
        </w:rPr>
      </w:pPr>
      <w:r w:rsidRPr="0040774B">
        <w:rPr>
          <w:b/>
          <w:sz w:val="28"/>
          <w:szCs w:val="28"/>
        </w:rPr>
        <w:t>Učitelství pro mateřské školy</w:t>
      </w:r>
    </w:p>
    <w:p w:rsidR="00BB0949" w:rsidRPr="0040774B" w:rsidRDefault="00BB0949" w:rsidP="00BB0949">
      <w:pPr>
        <w:ind w:left="426"/>
        <w:jc w:val="both"/>
        <w:rPr>
          <w:sz w:val="28"/>
          <w:szCs w:val="28"/>
        </w:rPr>
      </w:pPr>
    </w:p>
    <w:p w:rsidR="00BB0949" w:rsidRPr="0040774B" w:rsidRDefault="00BB0949" w:rsidP="00BB0949">
      <w:pPr>
        <w:pStyle w:val="Nadpis1"/>
        <w:spacing w:before="0" w:line="240" w:lineRule="auto"/>
        <w:rPr>
          <w:rFonts w:ascii="Times New Roman" w:hAnsi="Times New Roman"/>
          <w:b/>
          <w:color w:val="000000" w:themeColor="text1"/>
          <w:sz w:val="28"/>
          <w:szCs w:val="28"/>
        </w:rPr>
      </w:pPr>
      <w:r w:rsidRPr="0040774B">
        <w:rPr>
          <w:rFonts w:ascii="Times New Roman" w:hAnsi="Times New Roman"/>
          <w:b/>
          <w:color w:val="000000" w:themeColor="text1"/>
          <w:sz w:val="28"/>
          <w:szCs w:val="28"/>
        </w:rPr>
        <w:t>Instituce</w:t>
      </w:r>
    </w:p>
    <w:p w:rsidR="00BB0949" w:rsidRPr="0040774B" w:rsidRDefault="00BB0949" w:rsidP="00BB0949">
      <w:pPr>
        <w:ind w:left="426"/>
        <w:rPr>
          <w:bCs/>
          <w:sz w:val="28"/>
          <w:szCs w:val="28"/>
          <w:u w:val="single"/>
        </w:rPr>
      </w:pPr>
    </w:p>
    <w:p w:rsidR="00BB0949" w:rsidRPr="0040774B" w:rsidRDefault="00BB0949" w:rsidP="00BB0949">
      <w:pPr>
        <w:pStyle w:val="Nadpis2"/>
        <w:spacing w:before="0" w:line="240" w:lineRule="auto"/>
        <w:rPr>
          <w:rFonts w:ascii="Times New Roman" w:hAnsi="Times New Roman"/>
          <w:b/>
          <w:color w:val="000000" w:themeColor="text1"/>
          <w:sz w:val="24"/>
          <w:szCs w:val="28"/>
        </w:rPr>
      </w:pPr>
      <w:r w:rsidRPr="0040774B">
        <w:rPr>
          <w:rFonts w:ascii="Times New Roman" w:hAnsi="Times New Roman"/>
          <w:b/>
          <w:color w:val="000000" w:themeColor="text1"/>
          <w:sz w:val="24"/>
          <w:szCs w:val="28"/>
        </w:rPr>
        <w:t>Působnost orgánů vysoké školy</w:t>
      </w:r>
    </w:p>
    <w:p w:rsidR="00BB0949" w:rsidRPr="0040774B" w:rsidRDefault="00BB0949" w:rsidP="00BB0949">
      <w:pPr>
        <w:rPr>
          <w:lang w:eastAsia="en-US"/>
        </w:rPr>
      </w:pPr>
    </w:p>
    <w:p w:rsidR="00BB0949" w:rsidRPr="00D359B4" w:rsidRDefault="00BB0949" w:rsidP="00BB0949">
      <w:pPr>
        <w:tabs>
          <w:tab w:val="left" w:pos="2835"/>
        </w:tabs>
      </w:pPr>
      <w:r w:rsidRPr="0040774B">
        <w:tab/>
      </w:r>
      <w:r w:rsidRPr="0040774B">
        <w:tab/>
      </w:r>
      <w:r w:rsidRPr="00D359B4">
        <w:t>Standardy 1.1-1.2</w:t>
      </w:r>
    </w:p>
    <w:p w:rsidR="00BB0949" w:rsidRPr="00D359B4" w:rsidRDefault="00BB0949" w:rsidP="00BB0949">
      <w:pPr>
        <w:tabs>
          <w:tab w:val="left" w:pos="2835"/>
        </w:tabs>
      </w:pPr>
    </w:p>
    <w:p w:rsidR="00BB0949" w:rsidRPr="00D359B4" w:rsidRDefault="00BB0949" w:rsidP="00BB0949">
      <w:pPr>
        <w:pStyle w:val="Nadpis2"/>
        <w:spacing w:before="0" w:line="240" w:lineRule="auto"/>
        <w:ind w:left="0"/>
        <w:jc w:val="both"/>
        <w:rPr>
          <w:rFonts w:ascii="Times New Roman" w:hAnsi="Times New Roman"/>
          <w:color w:val="000000" w:themeColor="text1"/>
          <w:sz w:val="20"/>
          <w:szCs w:val="20"/>
        </w:rPr>
      </w:pPr>
      <w:r w:rsidRPr="00D359B4">
        <w:rPr>
          <w:rFonts w:ascii="Times New Roman" w:hAnsi="Times New Roman"/>
          <w:color w:val="000000" w:themeColor="text1"/>
          <w:sz w:val="20"/>
          <w:szCs w:val="2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359B4">
        <w:rPr>
          <w:rStyle w:val="Znakapoznpodarou"/>
          <w:rFonts w:ascii="Times New Roman" w:hAnsi="Times New Roman"/>
          <w:color w:val="000000" w:themeColor="text1"/>
          <w:sz w:val="20"/>
          <w:szCs w:val="20"/>
        </w:rPr>
        <w:footnoteReference w:id="1"/>
      </w:r>
    </w:p>
    <w:p w:rsidR="00BB0949" w:rsidRPr="00D359B4" w:rsidRDefault="00BB0949" w:rsidP="00BB0949">
      <w:pPr>
        <w:rPr>
          <w:color w:val="000000" w:themeColor="text1"/>
        </w:rPr>
      </w:pPr>
    </w:p>
    <w:p w:rsidR="00BB0949" w:rsidRPr="0040774B" w:rsidRDefault="00BB0949" w:rsidP="00BB0949">
      <w:pPr>
        <w:pStyle w:val="Nadpis2"/>
        <w:spacing w:before="0" w:line="240" w:lineRule="auto"/>
        <w:rPr>
          <w:rFonts w:ascii="Times New Roman" w:hAnsi="Times New Roman"/>
          <w:b/>
          <w:color w:val="000000" w:themeColor="text1"/>
          <w:sz w:val="24"/>
        </w:rPr>
      </w:pPr>
      <w:r w:rsidRPr="0040774B">
        <w:rPr>
          <w:rFonts w:ascii="Times New Roman" w:hAnsi="Times New Roman"/>
          <w:b/>
          <w:color w:val="000000" w:themeColor="text1"/>
          <w:sz w:val="24"/>
        </w:rPr>
        <w:t xml:space="preserve">Vnitřní systém zajišťování kvality </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color w:val="000000" w:themeColor="text1"/>
        </w:rPr>
      </w:pPr>
      <w:r w:rsidRPr="0040774B">
        <w:rPr>
          <w:rFonts w:ascii="Times New Roman" w:hAnsi="Times New Roman"/>
          <w:color w:val="000000" w:themeColor="text1"/>
        </w:rPr>
        <w:t>Vymezení pravomoci a odpovědnost za kvalitu</w:t>
      </w:r>
    </w:p>
    <w:p w:rsidR="00BB0949" w:rsidRPr="0040774B" w:rsidRDefault="00BB0949" w:rsidP="00BB0949">
      <w:pPr>
        <w:rPr>
          <w:lang w:eastAsia="en-US"/>
        </w:rPr>
      </w:pPr>
    </w:p>
    <w:p w:rsidR="00BB0949" w:rsidRPr="0040774B" w:rsidRDefault="00BB0949" w:rsidP="00BB0949">
      <w:pPr>
        <w:tabs>
          <w:tab w:val="left" w:pos="2835"/>
        </w:tabs>
        <w:rPr>
          <w:color w:val="000000" w:themeColor="text1"/>
        </w:rPr>
      </w:pPr>
      <w:r w:rsidRPr="0040774B">
        <w:rPr>
          <w:color w:val="000000" w:themeColor="text1"/>
        </w:rPr>
        <w:tab/>
      </w:r>
      <w:r w:rsidRPr="0040774B">
        <w:rPr>
          <w:color w:val="000000" w:themeColor="text1"/>
        </w:rPr>
        <w:tab/>
        <w:t xml:space="preserve">Standard 1.3 </w:t>
      </w:r>
    </w:p>
    <w:p w:rsidR="00BB0949" w:rsidRPr="0040774B" w:rsidRDefault="00BB0949" w:rsidP="00BB0949">
      <w:pPr>
        <w:tabs>
          <w:tab w:val="left" w:pos="2835"/>
        </w:tabs>
        <w:rPr>
          <w:color w:val="000000" w:themeColor="text1"/>
        </w:rPr>
      </w:pPr>
    </w:p>
    <w:p w:rsidR="006F3904" w:rsidRPr="00487289" w:rsidRDefault="006F3904" w:rsidP="006F3904">
      <w:pPr>
        <w:tabs>
          <w:tab w:val="left" w:pos="2835"/>
        </w:tabs>
        <w:jc w:val="both"/>
        <w:rPr>
          <w:color w:val="000000" w:themeColor="text1"/>
        </w:rPr>
      </w:pPr>
      <w:r w:rsidRPr="00487289">
        <w:rPr>
          <w:color w:val="000000" w:themeColor="text1"/>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7289">
        <w:rPr>
          <w:rStyle w:val="Znakapoznpodarou"/>
          <w:color w:val="000000" w:themeColor="text1"/>
        </w:rPr>
        <w:footnoteReference w:id="2"/>
      </w:r>
    </w:p>
    <w:p w:rsidR="006F3904" w:rsidRPr="00487289" w:rsidRDefault="006F3904" w:rsidP="006F3904">
      <w:pPr>
        <w:jc w:val="both"/>
      </w:pPr>
      <w:r w:rsidRPr="00487289">
        <w:t>Pro účely zajišťování kvality má pak jmenovánu čtrnáctičlennou Radu pro vnitřní hodnocení UTB ve Zlíně, která se řídí Jednacím řádem Rady pro vnitřní hodnocení UTB (Směrnice rektora č. 18/2017) ze dne 15. května 2017.</w:t>
      </w:r>
      <w:r w:rsidRPr="00487289">
        <w:rPr>
          <w:rStyle w:val="Znakapoznpodarou"/>
        </w:rPr>
        <w:footnoteReference w:id="3"/>
      </w:r>
    </w:p>
    <w:p w:rsidR="00BB0949" w:rsidRPr="0040774B" w:rsidRDefault="00BB0949" w:rsidP="00BB0949">
      <w:pPr>
        <w:pStyle w:val="Nadpis3"/>
        <w:numPr>
          <w:ilvl w:val="0"/>
          <w:numId w:val="0"/>
        </w:numPr>
        <w:spacing w:before="0" w:line="240" w:lineRule="auto"/>
        <w:ind w:left="1080"/>
        <w:rPr>
          <w:rFonts w:ascii="Times New Roman" w:hAnsi="Times New Roman"/>
        </w:rPr>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Procesy vzniku a úprav studijních programů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1.4</w:t>
      </w:r>
    </w:p>
    <w:p w:rsidR="00BB0949" w:rsidRPr="0040774B" w:rsidRDefault="00BB0949" w:rsidP="00BB0949">
      <w:pPr>
        <w:tabs>
          <w:tab w:val="left" w:pos="2835"/>
        </w:tabs>
      </w:pPr>
    </w:p>
    <w:p w:rsidR="006F3904" w:rsidRPr="00487289" w:rsidRDefault="006F3904" w:rsidP="006F3904">
      <w:pPr>
        <w:tabs>
          <w:tab w:val="left" w:pos="2835"/>
        </w:tabs>
        <w:jc w:val="both"/>
      </w:pPr>
      <w:r w:rsidRPr="00487289">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7289">
        <w:rPr>
          <w:rStyle w:val="Znakapoznpodarou"/>
        </w:rPr>
        <w:footnoteReference w:id="4"/>
      </w:r>
    </w:p>
    <w:p w:rsidR="00BB0949" w:rsidRPr="0040774B" w:rsidRDefault="00BB0949" w:rsidP="00BB0949">
      <w:pPr>
        <w:tabs>
          <w:tab w:val="left" w:pos="2835"/>
        </w:tabs>
        <w:jc w:val="both"/>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Principy a systém uznávání zahraničního vzdělávání pro přijetí ke studiu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1.5</w:t>
      </w:r>
    </w:p>
    <w:p w:rsidR="00BB0949" w:rsidRPr="0040774B" w:rsidRDefault="00BB0949" w:rsidP="00BB0949">
      <w:pPr>
        <w:tabs>
          <w:tab w:val="left" w:pos="2835"/>
        </w:tabs>
      </w:pPr>
    </w:p>
    <w:p w:rsidR="006F3904" w:rsidRPr="00487289" w:rsidRDefault="006F3904" w:rsidP="006F3904">
      <w:pPr>
        <w:tabs>
          <w:tab w:val="left" w:pos="2835"/>
        </w:tabs>
        <w:jc w:val="both"/>
      </w:pPr>
      <w:r w:rsidRPr="00487289">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87289">
        <w:rPr>
          <w:rStyle w:val="Znakapoznpodarou"/>
        </w:rPr>
        <w:footnoteReference w:id="5"/>
      </w:r>
    </w:p>
    <w:p w:rsidR="00BB0949" w:rsidRPr="0040774B" w:rsidRDefault="00BB0949" w:rsidP="00BB0949">
      <w:pPr>
        <w:tabs>
          <w:tab w:val="left" w:pos="2835"/>
        </w:tabs>
        <w:jc w:val="both"/>
      </w:pPr>
    </w:p>
    <w:p w:rsidR="00BB0949" w:rsidRPr="0040774B" w:rsidRDefault="00BB0949" w:rsidP="00BB0949">
      <w:pPr>
        <w:tabs>
          <w:tab w:val="left" w:pos="2835"/>
        </w:tabs>
        <w:jc w:val="both"/>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Vedení kvalifikačních a rigorózních prací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1.6</w:t>
      </w:r>
    </w:p>
    <w:p w:rsidR="00BB0949" w:rsidRPr="0040774B" w:rsidRDefault="00BB0949" w:rsidP="00BB0949">
      <w:pPr>
        <w:tabs>
          <w:tab w:val="left" w:pos="2835"/>
        </w:tabs>
      </w:pPr>
    </w:p>
    <w:p w:rsidR="006F3904" w:rsidRPr="00487289" w:rsidRDefault="006F3904" w:rsidP="006F3904">
      <w:pPr>
        <w:tabs>
          <w:tab w:val="left" w:pos="2835"/>
        </w:tabs>
        <w:jc w:val="both"/>
      </w:pPr>
      <w:r w:rsidRPr="00487289">
        <w:t xml:space="preserve">UTB ve Zlíně přijala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6F3904" w:rsidRPr="00487289" w:rsidRDefault="006F3904" w:rsidP="006F3904">
      <w:pPr>
        <w:tabs>
          <w:tab w:val="left" w:pos="2835"/>
        </w:tabs>
        <w:jc w:val="both"/>
      </w:pPr>
      <w:r w:rsidRPr="00487289">
        <w:t>Danou problematiku upravuje čl. 16 a 17 „Řádu pro tvorbu, schvalování, uskutečňování a změny studijních programů Univerzity Tomáše Bati ve Zlíně“ a čl. 28 „Studijního a zkušebního řádu Univerzity Tomáše Bati ve Zlíně“.</w:t>
      </w:r>
      <w:r w:rsidRPr="00487289">
        <w:rPr>
          <w:rStyle w:val="Znakapoznpodarou"/>
        </w:rPr>
        <w:footnoteReference w:id="6"/>
      </w:r>
    </w:p>
    <w:p w:rsidR="006F3904" w:rsidRPr="00487289" w:rsidRDefault="006F3904" w:rsidP="006F3904">
      <w:pPr>
        <w:tabs>
          <w:tab w:val="left" w:pos="2835"/>
        </w:tabs>
        <w:jc w:val="both"/>
      </w:pPr>
      <w:r w:rsidRPr="00487289">
        <w:t>Úroveň kvality závěrečných prací dále zajišťuje Směrnice rektora SR/20/2016 „Jednotná formální úprava diplomových a bakalářských prací, jejich uložení a zpřístupnění“.</w:t>
      </w:r>
      <w:r w:rsidRPr="00487289">
        <w:rPr>
          <w:rStyle w:val="Znakapoznpodarou"/>
        </w:rPr>
        <w:footnoteReference w:id="7"/>
      </w:r>
    </w:p>
    <w:p w:rsidR="006F3904" w:rsidRPr="00487289" w:rsidRDefault="006F3904" w:rsidP="006F3904">
      <w:pPr>
        <w:tabs>
          <w:tab w:val="left" w:pos="2835"/>
        </w:tabs>
        <w:jc w:val="both"/>
      </w:pPr>
      <w:r w:rsidRPr="00487289">
        <w:t>Na úrovni FHS UTB, která předkládaný program zabezpečuje, upravuje danou problematiku čl. 28 vnitřního předpisu FHS UTB „Pravidla průběhu studia ve studijních programech uskutečňovaných na Fakultě humanitních studií“.</w:t>
      </w:r>
      <w:r w:rsidRPr="00487289">
        <w:rPr>
          <w:rStyle w:val="Znakapoznpodarou"/>
        </w:rPr>
        <w:footnoteReference w:id="8"/>
      </w:r>
    </w:p>
    <w:p w:rsidR="006F3904" w:rsidRPr="00487289" w:rsidRDefault="006F3904" w:rsidP="006F3904">
      <w:pPr>
        <w:tabs>
          <w:tab w:val="left" w:pos="2835"/>
        </w:tabs>
        <w:jc w:val="both"/>
        <w:rPr>
          <w:bCs/>
        </w:rPr>
      </w:pPr>
      <w:r w:rsidRPr="00487289">
        <w:t>Dalším opatřením zabezpečujícím úroveň kvality závěrečné bakalářské práce v předkládaném studijním programu Učitelství pro mateřské školy je „</w:t>
      </w:r>
      <w:r w:rsidR="00066F07" w:rsidRPr="00E35FCB">
        <w:t>Manuál pro zpracování závěrečné práce ve studijním oboru Učitelství pro mateřské školy“.</w:t>
      </w:r>
      <w:r w:rsidR="00066F07" w:rsidRPr="00E35FCB">
        <w:rPr>
          <w:rStyle w:val="Znakapoznpodarou"/>
        </w:rPr>
        <w:footnoteReference w:id="9"/>
      </w:r>
      <w:r w:rsidRPr="00487289">
        <w:t xml:space="preserve"> Ten specifikuje požadavky na kvalitu i vedení bakalářské práce v daném programu. Bakalářská práce může mí</w:t>
      </w:r>
      <w:r>
        <w:t>t</w:t>
      </w:r>
      <w:r w:rsidRPr="00487289">
        <w:t xml:space="preserve"> charakter výzkumné studie, její součástí je tedy empirický výzkum, anebo má charakter aplikační práce. V ní může být řešen vybraný aspekt</w:t>
      </w:r>
      <w:r w:rsidRPr="00487289">
        <w:rPr>
          <w:bCs/>
        </w:rPr>
        <w:t xml:space="preserve"> edukační praxe mateřské školy a zpracován v didaktické rovině.</w:t>
      </w:r>
    </w:p>
    <w:p w:rsidR="006F3904" w:rsidRPr="00487289" w:rsidRDefault="006F3904" w:rsidP="006F3904">
      <w:pPr>
        <w:tabs>
          <w:tab w:val="left" w:pos="2835"/>
        </w:tabs>
        <w:jc w:val="both"/>
        <w:rPr>
          <w:bCs/>
        </w:rPr>
      </w:pPr>
      <w:r w:rsidRPr="00A1495D">
        <w:rPr>
          <w:bCs/>
        </w:rPr>
        <w:t>Nejvyšší počet kvalifikačních prací, které může vést jedna osoba, je 5 prací v jednom studijním programu. Platí,</w:t>
      </w:r>
      <w:r w:rsidRPr="007C34C0">
        <w:rPr>
          <w:bCs/>
        </w:rPr>
        <w:t xml:space="preserve"> že akademický pracovní</w:t>
      </w:r>
      <w:r>
        <w:rPr>
          <w:bCs/>
        </w:rPr>
        <w:t>k jmenovaný</w:t>
      </w:r>
      <w:r w:rsidRPr="007C34C0">
        <w:rPr>
          <w:bCs/>
        </w:rPr>
        <w:t xml:space="preserve"> profesorem nebo docentem anebo s vědeckou hodností Ph.D. může vést kvalifikační práce na bakalářském i magisterském stupni studia, kdežto pracovník s nižší kvalifikací se musí soustředit pouze na práce bakalářské.</w:t>
      </w:r>
      <w:r w:rsidRPr="00487289">
        <w:rPr>
          <w:bCs/>
        </w:rPr>
        <w:t xml:space="preserve"> </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Procesy zpětné vazby při hodnocení kvality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1.7</w:t>
      </w:r>
    </w:p>
    <w:p w:rsidR="00BB0949" w:rsidRPr="0040774B" w:rsidRDefault="00BB0949" w:rsidP="00BB0949">
      <w:pPr>
        <w:tabs>
          <w:tab w:val="left" w:pos="2835"/>
        </w:tabs>
      </w:pPr>
    </w:p>
    <w:p w:rsidR="006F3904" w:rsidRPr="00487289" w:rsidRDefault="006F3904" w:rsidP="006F3904">
      <w:pPr>
        <w:tabs>
          <w:tab w:val="left" w:pos="2835"/>
        </w:tabs>
        <w:jc w:val="both"/>
      </w:pPr>
      <w:r w:rsidRPr="00487289">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w:t>
      </w:r>
      <w:r>
        <w:t>či</w:t>
      </w:r>
      <w:r w:rsidRPr="00487289">
        <w:t xml:space="preserve"> další odborníci z praxe, s přihlédnutím k typům a případným profilům studijních programů.</w:t>
      </w:r>
    </w:p>
    <w:p w:rsidR="006F3904" w:rsidRPr="00487289" w:rsidRDefault="006F3904" w:rsidP="006F3904">
      <w:pPr>
        <w:tabs>
          <w:tab w:val="left" w:pos="2835"/>
        </w:tabs>
        <w:jc w:val="both"/>
      </w:pPr>
      <w:r w:rsidRPr="00487289">
        <w:t>Na úrovni pracoviště, které má předkládaný studijní program zabezpečovat (Ústav školní pedagogiky), probíhá každý semestr hodnocení kvality studia prostřednictvím dotazníku v </w:t>
      </w:r>
      <w:r>
        <w:t>tištěné</w:t>
      </w:r>
      <w:r w:rsidRPr="00487289">
        <w:t xml:space="preserve"> podobě, studenti mohou využít stejné hodnocení v systému STAG. Toto hodnocení probíhá v dikci proděkana pro pedagogickou činnost FHS. Na základě reflexe jeho výsledků se optimalizuje pedagogická činnost </w:t>
      </w:r>
      <w:r>
        <w:t>akademických pracovníků</w:t>
      </w:r>
      <w:r w:rsidRPr="00487289">
        <w:t xml:space="preserve"> v rámci jednotlivých předmětů, které zabezpečují. Na úrovni UTB se aktuálně připravuje nový systém hodnocení kvality studia. </w:t>
      </w:r>
    </w:p>
    <w:p w:rsidR="006F3904" w:rsidRPr="00487289" w:rsidRDefault="000E3ABE" w:rsidP="006F3904">
      <w:pPr>
        <w:tabs>
          <w:tab w:val="left" w:pos="2835"/>
        </w:tabs>
        <w:jc w:val="both"/>
      </w:pPr>
      <w:r>
        <w:t>Hodnocení kvality je součástí</w:t>
      </w:r>
      <w:r w:rsidR="006F3904" w:rsidRPr="00487289">
        <w:t xml:space="preserve"> i „Výročních zpráv o činnosti“ UTB </w:t>
      </w:r>
      <w:r w:rsidR="006F3904" w:rsidRPr="00487289">
        <w:rPr>
          <w:rStyle w:val="Znakapoznpodarou"/>
        </w:rPr>
        <w:footnoteReference w:id="10"/>
      </w:r>
      <w:r w:rsidR="006F3904" w:rsidRPr="00487289">
        <w:t xml:space="preserve">, nebo „Výroční zprávy o činnosti Fakulty humanitních studií UTB ve Zlíně“ za jednotlivé roky. </w:t>
      </w:r>
      <w:r w:rsidR="006F3904" w:rsidRPr="00487289">
        <w:rPr>
          <w:rStyle w:val="Znakapoznpodarou"/>
        </w:rPr>
        <w:footnoteReference w:id="11"/>
      </w:r>
    </w:p>
    <w:p w:rsidR="00BB0949" w:rsidRPr="0040774B" w:rsidRDefault="00BB0949" w:rsidP="00BB0949">
      <w:pPr>
        <w:tabs>
          <w:tab w:val="left" w:pos="2835"/>
        </w:tabs>
        <w:jc w:val="both"/>
      </w:pP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Sledování úspěšnosti uchazečů o studium, studentů a uplatnitelnosti absolventů </w:t>
      </w:r>
    </w:p>
    <w:p w:rsidR="00BB0949" w:rsidRPr="0040774B" w:rsidRDefault="00BB0949" w:rsidP="00BB0949">
      <w:pPr>
        <w:rPr>
          <w:lang w:eastAsia="en-US"/>
        </w:rPr>
      </w:pPr>
    </w:p>
    <w:p w:rsidR="006F3904" w:rsidRDefault="00BB0949" w:rsidP="00BB0949">
      <w:pPr>
        <w:tabs>
          <w:tab w:val="left" w:pos="2835"/>
        </w:tabs>
      </w:pPr>
      <w:r w:rsidRPr="0040774B">
        <w:tab/>
      </w:r>
      <w:r w:rsidRPr="0040774B">
        <w:tab/>
      </w:r>
    </w:p>
    <w:p w:rsidR="006F3904" w:rsidRDefault="006F3904" w:rsidP="00BB0949">
      <w:pPr>
        <w:tabs>
          <w:tab w:val="left" w:pos="2835"/>
        </w:tabs>
      </w:pPr>
    </w:p>
    <w:p w:rsidR="006F3904" w:rsidRDefault="006F3904" w:rsidP="00BB0949">
      <w:pPr>
        <w:tabs>
          <w:tab w:val="left" w:pos="2835"/>
        </w:tabs>
      </w:pPr>
    </w:p>
    <w:p w:rsidR="00BB0949" w:rsidRPr="0040774B" w:rsidRDefault="006F3904" w:rsidP="00BB0949">
      <w:pPr>
        <w:tabs>
          <w:tab w:val="left" w:pos="2835"/>
        </w:tabs>
      </w:pPr>
      <w:r>
        <w:tab/>
      </w:r>
      <w:r>
        <w:tab/>
      </w:r>
      <w:r w:rsidR="00BB0949" w:rsidRPr="0040774B">
        <w:t>Standard 1.8</w:t>
      </w:r>
    </w:p>
    <w:p w:rsidR="00BB0949" w:rsidRDefault="00BB0949" w:rsidP="00BB0949">
      <w:pPr>
        <w:tabs>
          <w:tab w:val="left" w:pos="2835"/>
        </w:tabs>
      </w:pPr>
    </w:p>
    <w:p w:rsidR="006F3904" w:rsidRPr="00487289" w:rsidRDefault="006F3904" w:rsidP="006F3904">
      <w:pPr>
        <w:tabs>
          <w:tab w:val="left" w:pos="2835"/>
        </w:tabs>
        <w:jc w:val="both"/>
      </w:pPr>
      <w:r w:rsidRPr="00487289">
        <w:t>UTB ve Zlíně má stanoveny ukazatele, jejichž prostřednictvím sleduje míru úspěšnosti v přijímacím řízení, studijní neúspěšnost ve studijním programu, míru řádného ukončení studia studijního programu a uplatnitelnost absolventů.</w:t>
      </w:r>
    </w:p>
    <w:p w:rsidR="006F3904" w:rsidRPr="007C34C0" w:rsidRDefault="006F3904" w:rsidP="006F3904">
      <w:pPr>
        <w:tabs>
          <w:tab w:val="left" w:pos="2835"/>
        </w:tabs>
        <w:jc w:val="both"/>
        <w:rPr>
          <w:color w:val="000000"/>
          <w:shd w:val="clear" w:color="auto" w:fill="FFFFFF"/>
        </w:rPr>
      </w:pPr>
      <w:r w:rsidRPr="00487289">
        <w:t xml:space="preserve">Ve studijním programu Učitelství pro mateřské školy, který je aktuálně na ÚSP FHS realizován a ke kterému se váže </w:t>
      </w:r>
      <w:r w:rsidRPr="007C34C0">
        <w:t xml:space="preserve">předkládaná žádost, probíhá sledování studijní neúspěšnosti. V uplynulém akademickém roce 2016/17 </w:t>
      </w:r>
      <w:r w:rsidR="000E3ABE">
        <w:t>byly sledovány</w:t>
      </w:r>
      <w:r w:rsidRPr="007C34C0">
        <w:t xml:space="preserve"> </w:t>
      </w:r>
      <w:r w:rsidRPr="007C34C0">
        <w:rPr>
          <w:color w:val="000000"/>
          <w:shd w:val="clear" w:color="auto" w:fill="FFFFFF"/>
        </w:rPr>
        <w:t>3 různé dimenze studijní neúspěšnosti:</w:t>
      </w:r>
    </w:p>
    <w:p w:rsidR="006F3904" w:rsidRPr="007C34C0" w:rsidRDefault="006F3904" w:rsidP="006F3904">
      <w:pPr>
        <w:tabs>
          <w:tab w:val="left" w:pos="2835"/>
        </w:tabs>
        <w:jc w:val="both"/>
        <w:rPr>
          <w:color w:val="000000"/>
          <w:shd w:val="clear" w:color="auto" w:fill="FFFFFF"/>
        </w:rPr>
      </w:pPr>
      <w:r w:rsidRPr="007C34C0">
        <w:rPr>
          <w:color w:val="000000"/>
          <w:shd w:val="clear" w:color="auto" w:fill="FFFFFF"/>
        </w:rPr>
        <w:t xml:space="preserve">1. neúspěšnost celková, která zahrnuje i zapsané studenty, kteří se ke zkoušce ani nedostavili, </w:t>
      </w:r>
    </w:p>
    <w:p w:rsidR="006F3904" w:rsidRPr="007C34C0" w:rsidRDefault="006F3904" w:rsidP="006F3904">
      <w:pPr>
        <w:tabs>
          <w:tab w:val="left" w:pos="2835"/>
        </w:tabs>
        <w:jc w:val="both"/>
        <w:rPr>
          <w:color w:val="000000"/>
          <w:shd w:val="clear" w:color="auto" w:fill="FFFFFF"/>
        </w:rPr>
      </w:pPr>
      <w:r w:rsidRPr="007C34C0">
        <w:rPr>
          <w:color w:val="000000"/>
          <w:shd w:val="clear" w:color="auto" w:fill="FFFFFF"/>
        </w:rPr>
        <w:t xml:space="preserve">2. neúspěšnost pouze u studentů, kteří se dostavili ke zkoušce a byli hodnoceni F nebo FX, </w:t>
      </w:r>
    </w:p>
    <w:p w:rsidR="006F3904" w:rsidRPr="007C34C0" w:rsidRDefault="006F3904" w:rsidP="006F3904">
      <w:pPr>
        <w:tabs>
          <w:tab w:val="left" w:pos="2835"/>
        </w:tabs>
        <w:jc w:val="both"/>
        <w:rPr>
          <w:color w:val="000000"/>
          <w:shd w:val="clear" w:color="auto" w:fill="FFFFFF"/>
        </w:rPr>
      </w:pPr>
      <w:r w:rsidRPr="007C34C0">
        <w:rPr>
          <w:color w:val="000000"/>
          <w:shd w:val="clear" w:color="auto" w:fill="FFFFFF"/>
        </w:rPr>
        <w:t xml:space="preserve">3. neúspěšnost pouze jako procento studentů, kteří se nedostavili ke zkoušce z celkového počtu zapsaných studentů na daný předmět. </w:t>
      </w:r>
    </w:p>
    <w:p w:rsidR="006F3904" w:rsidRPr="00487289" w:rsidRDefault="006F3904" w:rsidP="006F3904">
      <w:pPr>
        <w:tabs>
          <w:tab w:val="left" w:pos="2835"/>
        </w:tabs>
        <w:jc w:val="both"/>
        <w:rPr>
          <w:color w:val="000000"/>
          <w:shd w:val="clear" w:color="auto" w:fill="FFFFFF"/>
        </w:rPr>
      </w:pPr>
      <w:r w:rsidRPr="007C34C0">
        <w:rPr>
          <w:color w:val="000000"/>
          <w:shd w:val="clear" w:color="auto" w:fill="FFFFFF"/>
        </w:rPr>
        <w:t>Jako problematické jsou v</w:t>
      </w:r>
      <w:r w:rsidR="000E3ABE">
        <w:rPr>
          <w:color w:val="000000"/>
          <w:shd w:val="clear" w:color="auto" w:fill="FFFFFF"/>
        </w:rPr>
        <w:t>e</w:t>
      </w:r>
      <w:r w:rsidRPr="007C34C0">
        <w:rPr>
          <w:color w:val="000000"/>
          <w:shd w:val="clear" w:color="auto" w:fill="FFFFFF"/>
        </w:rPr>
        <w:t xml:space="preserve"> studijním programu vnímány hodnoty od 30%, dále pak nad 50%. V programu Učitelství pro mateřské školy nebyla zaznamenána</w:t>
      </w:r>
      <w:r w:rsidRPr="00487289">
        <w:rPr>
          <w:color w:val="000000"/>
          <w:shd w:val="clear" w:color="auto" w:fill="FFFFFF"/>
        </w:rPr>
        <w:t xml:space="preserve"> celková neúspěšnost nad 50%. V prezenční formě daného studijního programu se neúspěšnost pohybovala mezi 3 - 9%, na státní závěrečné zkoušce to byla neúspěšnost na úrovni 13%. Například u studentů 1. ročníku byly zaznamenány hodnoty nad 30%, zároveň ale ukazují především na neúspěšnost související s faktem, že šlo především o studenty, kteří se ke zkoušce ani nedostavili (dimenze 3).</w:t>
      </w:r>
    </w:p>
    <w:p w:rsidR="006F3904" w:rsidRPr="00487289" w:rsidRDefault="006F3904" w:rsidP="006F3904">
      <w:pPr>
        <w:tabs>
          <w:tab w:val="left" w:pos="2835"/>
        </w:tabs>
        <w:jc w:val="both"/>
        <w:rPr>
          <w:color w:val="000000"/>
          <w:shd w:val="clear" w:color="auto" w:fill="FFFFFF"/>
        </w:rPr>
      </w:pPr>
      <w:r w:rsidRPr="00487289">
        <w:rPr>
          <w:color w:val="000000"/>
          <w:shd w:val="clear" w:color="auto" w:fill="FFFFFF"/>
        </w:rPr>
        <w:t>Uplatnitelnost absolventů studijního programu je monitorována jednak přes zachované osobní kontakty a setkání, protože počet končících studentů se pohybuje na úrovni kolem 30 absolventů v obou formách studia. Na tomto místě pracuje Klub absolventů FHS, do kterého se absolventi mohou registrovat.</w:t>
      </w:r>
      <w:r w:rsidRPr="00487289">
        <w:rPr>
          <w:rStyle w:val="Znakapoznpodarou"/>
          <w:color w:val="000000"/>
          <w:shd w:val="clear" w:color="auto" w:fill="FFFFFF"/>
        </w:rPr>
        <w:footnoteReference w:id="12"/>
      </w:r>
      <w:r w:rsidRPr="00487289">
        <w:rPr>
          <w:color w:val="000000"/>
          <w:shd w:val="clear" w:color="auto" w:fill="FFFFFF"/>
        </w:rPr>
        <w:t xml:space="preserve"> </w:t>
      </w:r>
    </w:p>
    <w:p w:rsidR="006F3904" w:rsidRPr="00487289" w:rsidRDefault="006F3904" w:rsidP="006F3904">
      <w:pPr>
        <w:tabs>
          <w:tab w:val="left" w:pos="2835"/>
        </w:tabs>
        <w:jc w:val="both"/>
        <w:rPr>
          <w:color w:val="000000"/>
          <w:shd w:val="clear" w:color="auto" w:fill="FFFFFF"/>
        </w:rPr>
      </w:pPr>
      <w:r w:rsidRPr="00487289">
        <w:rPr>
          <w:color w:val="000000"/>
          <w:shd w:val="clear" w:color="auto" w:fill="FFFFFF"/>
        </w:rPr>
        <w:t>Dále je možné se v této záležitosti opřít o výsledky statistik MPSV ČR, které jsou každoročně zasílány na UTB. Je potěšitelné, že k 30. 4. 2017 byla například míra nezaměstnanosti absolventů FHS UTB minimální, pohybovala se na úrovni 1,5%. Konkrétně v předkládaném bakalářském programu, který je aktuálně součástí Specializace v pedagogice (B7507), bylo k 30. 4. 2017 z 338 absolventů na úřadě práce vedeno 5, co</w:t>
      </w:r>
      <w:r w:rsidR="000E3ABE">
        <w:rPr>
          <w:color w:val="000000"/>
          <w:shd w:val="clear" w:color="auto" w:fill="FFFFFF"/>
        </w:rPr>
        <w:t>ž</w:t>
      </w:r>
      <w:r w:rsidRPr="00487289">
        <w:rPr>
          <w:color w:val="000000"/>
          <w:shd w:val="clear" w:color="auto" w:fill="FFFFFF"/>
        </w:rPr>
        <w:t xml:space="preserve"> činí rovněž 1,5%.</w:t>
      </w:r>
    </w:p>
    <w:p w:rsidR="00BB0949" w:rsidRPr="0040774B" w:rsidRDefault="00BB0949" w:rsidP="00BB0949">
      <w:pPr>
        <w:tabs>
          <w:tab w:val="left" w:pos="2835"/>
        </w:tabs>
        <w:jc w:val="both"/>
        <w:rPr>
          <w:color w:val="E36C0A" w:themeColor="accent6" w:themeShade="BF"/>
        </w:rPr>
      </w:pPr>
    </w:p>
    <w:p w:rsidR="00BB0949" w:rsidRPr="0040774B" w:rsidRDefault="00BB0949" w:rsidP="00BB0949"/>
    <w:p w:rsidR="00BB0949" w:rsidRPr="0040774B" w:rsidRDefault="00BB0949" w:rsidP="00BB0949">
      <w:pPr>
        <w:pStyle w:val="Nadpis2"/>
        <w:spacing w:before="0" w:line="240" w:lineRule="auto"/>
        <w:rPr>
          <w:rFonts w:ascii="Times New Roman" w:hAnsi="Times New Roman"/>
          <w:b/>
          <w:bCs/>
          <w:color w:val="auto"/>
          <w:sz w:val="24"/>
        </w:rPr>
      </w:pPr>
      <w:r w:rsidRPr="0040774B">
        <w:rPr>
          <w:rFonts w:ascii="Times New Roman" w:hAnsi="Times New Roman"/>
          <w:b/>
          <w:bCs/>
          <w:color w:val="auto"/>
          <w:sz w:val="24"/>
        </w:rPr>
        <w:t>Vzdělávací a tvůrčí činnost</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Mezinárodní rozměr a aplikace soudobého stavu poznání </w:t>
      </w:r>
    </w:p>
    <w:p w:rsidR="00BB0949" w:rsidRPr="0040774B" w:rsidRDefault="00BB0949" w:rsidP="00BB0949">
      <w:pPr>
        <w:rPr>
          <w:lang w:eastAsia="en-US"/>
        </w:rPr>
      </w:pPr>
    </w:p>
    <w:p w:rsidR="00BB0949" w:rsidRPr="0040774B" w:rsidRDefault="00BB0949" w:rsidP="00BB0949">
      <w:r w:rsidRPr="0040774B">
        <w:tab/>
      </w:r>
      <w:r w:rsidRPr="0040774B">
        <w:tab/>
      </w:r>
      <w:r w:rsidRPr="0040774B">
        <w:tab/>
      </w:r>
      <w:r w:rsidRPr="0040774B">
        <w:tab/>
      </w:r>
      <w:r w:rsidRPr="0040774B">
        <w:tab/>
        <w:t>Standard 1.9</w:t>
      </w:r>
    </w:p>
    <w:p w:rsidR="00BB0949" w:rsidRPr="0040774B" w:rsidRDefault="00BB0949" w:rsidP="00BB0949"/>
    <w:p w:rsidR="006F3904" w:rsidRPr="00487289" w:rsidRDefault="006F3904" w:rsidP="006F3904">
      <w:pPr>
        <w:jc w:val="both"/>
      </w:pPr>
      <w:r w:rsidRPr="00487289">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6F3904" w:rsidRPr="00487289" w:rsidRDefault="006F3904" w:rsidP="006F3904">
      <w:pPr>
        <w:jc w:val="both"/>
      </w:pPr>
      <w:r w:rsidRPr="00487289">
        <w:t xml:space="preserve">UTB ve Zlíně podporuje rozvoj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w:t>
      </w:r>
      <w:r>
        <w:t>nad rámec</w:t>
      </w:r>
      <w:r w:rsidRPr="00487289">
        <w:t xml:space="preserve"> programových zemí Erasmus+ pomocí finančního zabezpečení ze zdrojů MŠMT. UTB ve Zlíně je pak zapojena i do dalších programů včetně CEEPUS, AKTION či Norských fondů.</w:t>
      </w:r>
      <w:r w:rsidRPr="00487289">
        <w:rPr>
          <w:rStyle w:val="Znakapoznpodarou"/>
        </w:rPr>
        <w:footnoteReference w:id="13"/>
      </w:r>
      <w:r w:rsidRPr="00487289">
        <w:t xml:space="preserve"> </w:t>
      </w:r>
    </w:p>
    <w:p w:rsidR="006F3904" w:rsidRPr="00487289" w:rsidRDefault="006F3904" w:rsidP="006F3904">
      <w:pPr>
        <w:jc w:val="both"/>
      </w:pPr>
      <w:r w:rsidRPr="00487289">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6F3904" w:rsidRPr="00487289" w:rsidRDefault="006F3904" w:rsidP="006F3904">
      <w:pPr>
        <w:autoSpaceDE w:val="0"/>
        <w:autoSpaceDN w:val="0"/>
        <w:adjustRightInd w:val="0"/>
        <w:jc w:val="both"/>
      </w:pPr>
      <w:r w:rsidRPr="00487289">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 </w:t>
      </w:r>
      <w:r w:rsidRPr="00487289">
        <w:rPr>
          <w:rStyle w:val="Znakapoznpodarou"/>
        </w:rPr>
        <w:footnoteReference w:id="14"/>
      </w:r>
    </w:p>
    <w:p w:rsidR="006F3904" w:rsidRPr="00487289" w:rsidRDefault="006F3904" w:rsidP="006F3904">
      <w:pPr>
        <w:jc w:val="both"/>
      </w:pPr>
      <w:r w:rsidRPr="00487289">
        <w:t xml:space="preserve">V daném studijním programu se např. jedná o mobility </w:t>
      </w:r>
      <w:r>
        <w:t>do</w:t>
      </w:r>
      <w:r w:rsidRPr="00487289">
        <w:t xml:space="preserve"> těchto států a jejich univerzit:</w:t>
      </w:r>
    </w:p>
    <w:p w:rsidR="006F3904" w:rsidRPr="00487289" w:rsidRDefault="006F3904" w:rsidP="006F3904">
      <w:pPr>
        <w:pStyle w:val="Odstavecseseznamem"/>
        <w:numPr>
          <w:ilvl w:val="0"/>
          <w:numId w:val="16"/>
        </w:numPr>
        <w:spacing w:after="0" w:line="240" w:lineRule="auto"/>
        <w:ind w:left="714" w:hanging="357"/>
        <w:jc w:val="both"/>
        <w:rPr>
          <w:rFonts w:ascii="Times New Roman" w:hAnsi="Times New Roman"/>
          <w:sz w:val="20"/>
          <w:szCs w:val="20"/>
        </w:rPr>
      </w:pPr>
      <w:r w:rsidRPr="00487289">
        <w:rPr>
          <w:rFonts w:ascii="Times New Roman" w:hAnsi="Times New Roman"/>
          <w:bCs/>
          <w:sz w:val="20"/>
          <w:szCs w:val="20"/>
        </w:rPr>
        <w:t xml:space="preserve">Litva - </w:t>
      </w:r>
      <w:r w:rsidRPr="00487289">
        <w:rPr>
          <w:rFonts w:ascii="Times New Roman" w:hAnsi="Times New Roman"/>
          <w:sz w:val="20"/>
          <w:szCs w:val="20"/>
        </w:rPr>
        <w:t>Klaipéda University;</w:t>
      </w:r>
    </w:p>
    <w:p w:rsidR="006F3904" w:rsidRPr="00487289" w:rsidRDefault="006F3904" w:rsidP="006F3904">
      <w:pPr>
        <w:pStyle w:val="Odstavecseseznamem"/>
        <w:numPr>
          <w:ilvl w:val="0"/>
          <w:numId w:val="16"/>
        </w:numPr>
        <w:spacing w:after="0" w:line="240" w:lineRule="auto"/>
        <w:ind w:left="714" w:hanging="357"/>
        <w:jc w:val="both"/>
        <w:rPr>
          <w:rFonts w:ascii="Times New Roman" w:hAnsi="Times New Roman"/>
          <w:sz w:val="20"/>
          <w:szCs w:val="20"/>
        </w:rPr>
      </w:pPr>
      <w:r w:rsidRPr="00487289">
        <w:rPr>
          <w:rFonts w:ascii="Times New Roman" w:hAnsi="Times New Roman"/>
          <w:bCs/>
          <w:sz w:val="20"/>
          <w:szCs w:val="20"/>
        </w:rPr>
        <w:t>Maďarsko</w:t>
      </w:r>
      <w:r w:rsidRPr="00487289">
        <w:rPr>
          <w:rFonts w:ascii="Times New Roman" w:hAnsi="Times New Roman"/>
          <w:sz w:val="20"/>
          <w:szCs w:val="20"/>
        </w:rPr>
        <w:t xml:space="preserve"> - Eotvos Loránd University a Kaposvár University;</w:t>
      </w:r>
      <w:r w:rsidRPr="00487289">
        <w:rPr>
          <w:rFonts w:ascii="Times New Roman" w:hAnsi="Times New Roman"/>
          <w:bCs/>
          <w:sz w:val="20"/>
          <w:szCs w:val="20"/>
        </w:rPr>
        <w:t xml:space="preserve"> </w:t>
      </w:r>
    </w:p>
    <w:p w:rsidR="006F3904" w:rsidRPr="00487289" w:rsidRDefault="006F3904" w:rsidP="006F3904">
      <w:pPr>
        <w:pStyle w:val="Odstavecseseznamem"/>
        <w:numPr>
          <w:ilvl w:val="0"/>
          <w:numId w:val="16"/>
        </w:numPr>
        <w:spacing w:after="0" w:line="240" w:lineRule="auto"/>
        <w:ind w:left="714" w:hanging="357"/>
        <w:jc w:val="both"/>
        <w:rPr>
          <w:rFonts w:ascii="Times New Roman" w:hAnsi="Times New Roman"/>
          <w:sz w:val="20"/>
          <w:szCs w:val="20"/>
        </w:rPr>
      </w:pPr>
      <w:r w:rsidRPr="00487289">
        <w:rPr>
          <w:rFonts w:ascii="Times New Roman" w:hAnsi="Times New Roman"/>
          <w:bCs/>
          <w:sz w:val="20"/>
          <w:szCs w:val="20"/>
        </w:rPr>
        <w:t xml:space="preserve">Polsko - </w:t>
      </w:r>
      <w:r w:rsidRPr="00487289">
        <w:rPr>
          <w:rFonts w:ascii="Times New Roman" w:hAnsi="Times New Roman"/>
          <w:sz w:val="20"/>
          <w:szCs w:val="20"/>
        </w:rPr>
        <w:t>Kazimierz Wielki University in Bydgoszcz a Pedagogical University of Cracow;</w:t>
      </w:r>
    </w:p>
    <w:p w:rsidR="00BB0949" w:rsidRPr="0040774B" w:rsidRDefault="00BB0949" w:rsidP="00BB0949">
      <w:pPr>
        <w:pStyle w:val="Odstavecseseznamem"/>
        <w:numPr>
          <w:ilvl w:val="0"/>
          <w:numId w:val="16"/>
        </w:numPr>
        <w:spacing w:after="0" w:line="240" w:lineRule="auto"/>
        <w:ind w:left="714" w:hanging="357"/>
        <w:jc w:val="both"/>
        <w:rPr>
          <w:rFonts w:ascii="Times New Roman" w:hAnsi="Times New Roman"/>
          <w:sz w:val="20"/>
          <w:szCs w:val="20"/>
        </w:rPr>
      </w:pPr>
      <w:r w:rsidRPr="0040774B">
        <w:rPr>
          <w:rFonts w:ascii="Times New Roman" w:hAnsi="Times New Roman"/>
          <w:bCs/>
          <w:sz w:val="20"/>
          <w:szCs w:val="20"/>
        </w:rPr>
        <w:t>Slovensko -</w:t>
      </w:r>
      <w:r w:rsidRPr="0040774B">
        <w:rPr>
          <w:rFonts w:ascii="Times New Roman" w:hAnsi="Times New Roman"/>
          <w:sz w:val="20"/>
          <w:szCs w:val="20"/>
        </w:rPr>
        <w:t xml:space="preserve"> Katolícka univerzita v Ružomberku a Prešovská univerzita v Prešově; </w:t>
      </w:r>
    </w:p>
    <w:p w:rsidR="00BB0949" w:rsidRPr="0040774B" w:rsidRDefault="00BB0949" w:rsidP="00BB0949">
      <w:pPr>
        <w:pStyle w:val="Odstavecseseznamem"/>
        <w:numPr>
          <w:ilvl w:val="0"/>
          <w:numId w:val="16"/>
        </w:numPr>
        <w:spacing w:after="0" w:line="240" w:lineRule="auto"/>
        <w:ind w:left="714" w:hanging="357"/>
        <w:jc w:val="both"/>
        <w:rPr>
          <w:rFonts w:ascii="Times New Roman" w:hAnsi="Times New Roman"/>
          <w:sz w:val="20"/>
          <w:szCs w:val="20"/>
        </w:rPr>
      </w:pPr>
      <w:r w:rsidRPr="0040774B">
        <w:rPr>
          <w:rFonts w:ascii="Times New Roman" w:hAnsi="Times New Roman"/>
          <w:bCs/>
          <w:sz w:val="20"/>
          <w:szCs w:val="20"/>
        </w:rPr>
        <w:t xml:space="preserve">Slovinsko - </w:t>
      </w:r>
      <w:r w:rsidRPr="0040774B">
        <w:rPr>
          <w:rFonts w:ascii="Times New Roman" w:hAnsi="Times New Roman"/>
          <w:sz w:val="20"/>
          <w:szCs w:val="20"/>
        </w:rPr>
        <w:t xml:space="preserve">University of Ljubljana;  </w:t>
      </w:r>
    </w:p>
    <w:p w:rsidR="00BB0949" w:rsidRPr="0040774B" w:rsidRDefault="00BB0949" w:rsidP="00BB0949">
      <w:pPr>
        <w:pStyle w:val="Odstavecseseznamem"/>
        <w:numPr>
          <w:ilvl w:val="0"/>
          <w:numId w:val="16"/>
        </w:numPr>
        <w:spacing w:after="0" w:line="240" w:lineRule="auto"/>
        <w:ind w:left="714" w:hanging="357"/>
        <w:jc w:val="both"/>
        <w:rPr>
          <w:rFonts w:ascii="Times New Roman" w:hAnsi="Times New Roman"/>
          <w:sz w:val="20"/>
          <w:szCs w:val="20"/>
        </w:rPr>
      </w:pPr>
      <w:r w:rsidRPr="0040774B">
        <w:rPr>
          <w:rFonts w:ascii="Times New Roman" w:hAnsi="Times New Roman"/>
          <w:bCs/>
          <w:sz w:val="20"/>
          <w:szCs w:val="20"/>
        </w:rPr>
        <w:t>Španělsko</w:t>
      </w:r>
      <w:r w:rsidRPr="0040774B">
        <w:rPr>
          <w:rFonts w:ascii="Times New Roman" w:hAnsi="Times New Roman"/>
          <w:sz w:val="20"/>
          <w:szCs w:val="20"/>
        </w:rPr>
        <w:t xml:space="preserve"> - Universidad Rey Juan Carlos, Madrid;</w:t>
      </w:r>
    </w:p>
    <w:p w:rsidR="00BB0949" w:rsidRPr="0040774B" w:rsidRDefault="00BB0949" w:rsidP="00BB0949">
      <w:pPr>
        <w:pStyle w:val="Odstavecseseznamem"/>
        <w:numPr>
          <w:ilvl w:val="0"/>
          <w:numId w:val="16"/>
        </w:numPr>
        <w:spacing w:after="0" w:line="240" w:lineRule="auto"/>
        <w:ind w:left="714" w:hanging="357"/>
        <w:jc w:val="both"/>
        <w:rPr>
          <w:rFonts w:ascii="Times New Roman" w:hAnsi="Times New Roman"/>
          <w:sz w:val="20"/>
          <w:szCs w:val="20"/>
        </w:rPr>
      </w:pPr>
      <w:r w:rsidRPr="0040774B">
        <w:rPr>
          <w:rFonts w:ascii="Times New Roman" w:hAnsi="Times New Roman"/>
          <w:bCs/>
          <w:sz w:val="20"/>
          <w:szCs w:val="20"/>
        </w:rPr>
        <w:t>Dánsko -</w:t>
      </w:r>
      <w:r w:rsidRPr="0040774B">
        <w:rPr>
          <w:rFonts w:ascii="Times New Roman" w:hAnsi="Times New Roman"/>
          <w:sz w:val="20"/>
          <w:szCs w:val="20"/>
        </w:rPr>
        <w:t xml:space="preserve"> University College of Northern Denmark.</w:t>
      </w:r>
    </w:p>
    <w:p w:rsidR="00BB0949" w:rsidRPr="0040774B" w:rsidRDefault="00BB0949" w:rsidP="00BB0949">
      <w:pPr>
        <w:jc w:val="both"/>
      </w:pPr>
    </w:p>
    <w:p w:rsidR="006F3904" w:rsidRPr="00487289" w:rsidRDefault="006F3904" w:rsidP="006F3904">
      <w:pPr>
        <w:jc w:val="both"/>
      </w:pPr>
      <w:r w:rsidRPr="00487289">
        <w:t xml:space="preserve">Dále jsou na UTB ve Zlíně standardně nabízeny studijní předměty vyučované v cizích jazycích a realizované studijní programy uskutečňované v cizích jazycích. V případě daného studijního programu se </w:t>
      </w:r>
      <w:r w:rsidRPr="001B2564">
        <w:t>aktuálně</w:t>
      </w:r>
      <w:r w:rsidRPr="00487289">
        <w:t xml:space="preserve"> např. jedná o předměty zabezpečované v anglickém jazyce:</w:t>
      </w:r>
    </w:p>
    <w:p w:rsidR="006F3904" w:rsidRPr="00487289" w:rsidRDefault="007E0652" w:rsidP="006F3904">
      <w:pPr>
        <w:jc w:val="both"/>
      </w:pPr>
      <w:hyperlink r:id="rId52" w:history="1">
        <w:r w:rsidR="006F3904" w:rsidRPr="00487289">
          <w:t>EP6PV</w:t>
        </w:r>
      </w:hyperlink>
      <w:r w:rsidR="006F3904" w:rsidRPr="00487289">
        <w:rPr>
          <w:szCs w:val="28"/>
        </w:rPr>
        <w:t xml:space="preserve"> - Leisure Time Pedagogy; </w:t>
      </w:r>
      <w:hyperlink r:id="rId53" w:history="1">
        <w:r w:rsidR="006F3904" w:rsidRPr="00487289">
          <w:t>E5EVA</w:t>
        </w:r>
      </w:hyperlink>
      <w:r w:rsidR="006F3904" w:rsidRPr="00487289">
        <w:rPr>
          <w:szCs w:val="28"/>
        </w:rPr>
        <w:t xml:space="preserve"> - Evaluation in Kindergartens; </w:t>
      </w:r>
      <w:hyperlink r:id="rId54" w:history="1">
        <w:r w:rsidR="006F3904" w:rsidRPr="00487289">
          <w:t>EP1PG</w:t>
        </w:r>
      </w:hyperlink>
      <w:r w:rsidR="006F3904" w:rsidRPr="00487289">
        <w:rPr>
          <w:szCs w:val="28"/>
        </w:rPr>
        <w:t xml:space="preserve"> - General Pedagogy; </w:t>
      </w:r>
      <w:hyperlink r:id="rId55" w:history="1">
        <w:r w:rsidR="006F3904" w:rsidRPr="00487289">
          <w:t>E2PK</w:t>
        </w:r>
      </w:hyperlink>
      <w:r w:rsidR="006F3904" w:rsidRPr="00487289">
        <w:rPr>
          <w:szCs w:val="28"/>
        </w:rPr>
        <w:t xml:space="preserve"> - Pedagogical Communication; </w:t>
      </w:r>
      <w:hyperlink r:id="rId56" w:history="1">
        <w:r w:rsidR="006F3904" w:rsidRPr="00487289">
          <w:t>E3PE</w:t>
        </w:r>
      </w:hyperlink>
      <w:r w:rsidR="006F3904" w:rsidRPr="00487289">
        <w:rPr>
          <w:szCs w:val="28"/>
        </w:rPr>
        <w:t xml:space="preserve"> - Pedagogical Evaluation; </w:t>
      </w:r>
      <w:hyperlink r:id="rId57" w:history="1">
        <w:r w:rsidR="006F3904" w:rsidRPr="00487289">
          <w:t>E4RV</w:t>
        </w:r>
      </w:hyperlink>
      <w:r w:rsidR="006F3904" w:rsidRPr="00487289">
        <w:rPr>
          <w:szCs w:val="28"/>
        </w:rPr>
        <w:t xml:space="preserve"> - Solving of Educational Situations; </w:t>
      </w:r>
      <w:hyperlink r:id="rId58" w:history="1">
        <w:r w:rsidR="006F3904" w:rsidRPr="00487289">
          <w:t>EK1HE</w:t>
        </w:r>
      </w:hyperlink>
      <w:r w:rsidR="006F3904" w:rsidRPr="00487289">
        <w:rPr>
          <w:szCs w:val="28"/>
        </w:rPr>
        <w:t xml:space="preserve"> - Game and Its Educational Use; </w:t>
      </w:r>
      <w:hyperlink r:id="rId59" w:history="1">
        <w:r w:rsidR="006F3904" w:rsidRPr="00487289">
          <w:t>E2PMO</w:t>
        </w:r>
      </w:hyperlink>
      <w:r w:rsidR="006F3904" w:rsidRPr="00487289">
        <w:rPr>
          <w:szCs w:val="28"/>
        </w:rPr>
        <w:t xml:space="preserve"> Psychomotorics.</w:t>
      </w:r>
    </w:p>
    <w:p w:rsidR="00BB0949" w:rsidRPr="0040774B" w:rsidRDefault="00BB0949" w:rsidP="00BB0949"/>
    <w:p w:rsidR="00BB0949" w:rsidRPr="0040774B" w:rsidRDefault="00BB0949" w:rsidP="00BB0949"/>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Spolupráce s praxí při uskutečňování studijních programů</w:t>
      </w:r>
    </w:p>
    <w:p w:rsidR="00BB0949" w:rsidRPr="0040774B" w:rsidRDefault="00BB0949" w:rsidP="00BB0949">
      <w:pPr>
        <w:rPr>
          <w:lang w:eastAsia="en-US"/>
        </w:rPr>
      </w:pPr>
    </w:p>
    <w:p w:rsidR="00BB0949" w:rsidRPr="0040774B" w:rsidRDefault="00BB0949" w:rsidP="00BB0949">
      <w:r w:rsidRPr="0040774B">
        <w:tab/>
      </w:r>
      <w:r w:rsidRPr="0040774B">
        <w:tab/>
      </w:r>
      <w:r w:rsidRPr="0040774B">
        <w:tab/>
      </w:r>
      <w:r w:rsidRPr="0040774B">
        <w:tab/>
      </w:r>
      <w:r w:rsidRPr="0040774B">
        <w:tab/>
        <w:t>Standard 1.10</w:t>
      </w:r>
    </w:p>
    <w:p w:rsidR="00BB0949" w:rsidRPr="0040774B" w:rsidRDefault="00BB0949" w:rsidP="00BB0949"/>
    <w:p w:rsidR="00DD3101" w:rsidRPr="00487289" w:rsidRDefault="00DD3101" w:rsidP="00DD3101">
      <w:pPr>
        <w:jc w:val="both"/>
      </w:pPr>
      <w:r w:rsidRPr="00487289">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DD3101" w:rsidRPr="001B2564" w:rsidRDefault="00DD3101" w:rsidP="00DD3101">
      <w:pPr>
        <w:shd w:val="clear" w:color="auto" w:fill="FFFFFF" w:themeFill="background1"/>
        <w:jc w:val="both"/>
      </w:pPr>
      <w:r w:rsidRPr="00487289">
        <w:t>V případě daného studijního programu, který má charakter profesně orientovaného programu, je spolupráce s praxí integrální součástí jeho realizace</w:t>
      </w:r>
      <w:r w:rsidRPr="001B2564">
        <w:t xml:space="preserve">. Jak je uvedeno v části B-IV této žádosti, </w:t>
      </w:r>
      <w:r w:rsidRPr="001B2564">
        <w:rPr>
          <w:rFonts w:eastAsia="Calibri"/>
        </w:rPr>
        <w:t xml:space="preserve">odborné praxe jsou v rámci programu realizovány ve veřejných, ale i soukromých mateřských školách (ve Zlínském regionu), jedna z nich má své sídlo a provoz na Slovensku. Odborné praxe se vykonávají </w:t>
      </w:r>
      <w:r w:rsidRPr="001B2564">
        <w:t xml:space="preserve">na základě Smlouvy o výkonu praxe studentů. Informace k praxím jsou dostupné na webových stránkách pracoviště zabezpečující studijní program, jsou řízené (přehled plnění praxe, vedení, dokumentace </w:t>
      </w:r>
      <w:r>
        <w:t>apod.)</w:t>
      </w:r>
      <w:r w:rsidRPr="001B2564">
        <w:t xml:space="preserve"> dle specifik jednotlivých studijních oborů a koordinuje ji pověřený akademický pracovník. </w:t>
      </w:r>
      <w:r w:rsidRPr="001B2564">
        <w:rPr>
          <w:color w:val="000000"/>
          <w:shd w:val="clear" w:color="auto" w:fill="FFFFFF" w:themeFill="background1"/>
        </w:rPr>
        <w:t>Spolupráce s danou mateřskou školou probíhá nejen při realizaci organizovaných praxí, ale také dobrovolnou výpomocí studentů na akcích organizovaných mateřskými školami.</w:t>
      </w:r>
    </w:p>
    <w:p w:rsidR="00BB0949" w:rsidRPr="0040774B" w:rsidRDefault="00BB0949" w:rsidP="00BB0949">
      <w:pPr>
        <w:jc w:val="both"/>
        <w:rPr>
          <w:rFonts w:eastAsia="Calibri"/>
          <w:highlight w:val="lightGray"/>
        </w:rPr>
      </w:pPr>
    </w:p>
    <w:p w:rsidR="00BB0949" w:rsidRPr="0040774B" w:rsidRDefault="00BB0949" w:rsidP="00BB0949">
      <w:pPr>
        <w:jc w:val="both"/>
        <w:rPr>
          <w:rFonts w:eastAsia="Calibri"/>
        </w:rPr>
      </w:pPr>
      <w:r w:rsidRPr="0040774B">
        <w:rPr>
          <w:rFonts w:eastAsia="Calibri"/>
        </w:rPr>
        <w:t>V daném studijním programu se praxe realizuje v následujících mateřských školách:</w:t>
      </w:r>
    </w:p>
    <w:p w:rsidR="00BB0949" w:rsidRPr="0040774B" w:rsidRDefault="00BB0949" w:rsidP="00BB0949">
      <w:pPr>
        <w:jc w:val="both"/>
      </w:pPr>
      <w:r w:rsidRPr="0040774B">
        <w:t>Univerzitní mateřská škola Qočna, Zlín</w:t>
      </w:r>
      <w:r w:rsidR="004E30BD">
        <w:t>;</w:t>
      </w:r>
      <w:r w:rsidRPr="0040774B">
        <w:t xml:space="preserve"> </w:t>
      </w:r>
    </w:p>
    <w:p w:rsidR="00BB0949" w:rsidRPr="0040774B" w:rsidRDefault="00BB0949" w:rsidP="00BB0949">
      <w:pPr>
        <w:jc w:val="both"/>
      </w:pPr>
      <w:r w:rsidRPr="0040774B">
        <w:t xml:space="preserve">Mateřská škola Otrokovice; </w:t>
      </w:r>
    </w:p>
    <w:p w:rsidR="00BB0949" w:rsidRPr="0040774B" w:rsidRDefault="00BB0949" w:rsidP="00BB0949">
      <w:pPr>
        <w:jc w:val="both"/>
      </w:pPr>
      <w:r w:rsidRPr="0040774B">
        <w:t xml:space="preserve">Mateřská škola Zlín – Kudlov; </w:t>
      </w:r>
    </w:p>
    <w:p w:rsidR="00BB0949" w:rsidRPr="00CA7F95" w:rsidRDefault="00BB0949" w:rsidP="00BB0949">
      <w:pPr>
        <w:jc w:val="both"/>
      </w:pPr>
      <w:r w:rsidRPr="0040774B">
        <w:t>Súkromná materská škola Life</w:t>
      </w:r>
      <w:r w:rsidR="0045004F">
        <w:t xml:space="preserve"> Academy, s. r. o., Poprad (SR).</w:t>
      </w:r>
      <w:r w:rsidRPr="0040774B">
        <w:t xml:space="preserve"> </w:t>
      </w:r>
    </w:p>
    <w:p w:rsidR="00D359B4" w:rsidRPr="00C74A06" w:rsidRDefault="00D359B4" w:rsidP="00BB0949">
      <w:pPr>
        <w:jc w:val="both"/>
        <w:rPr>
          <w:highlight w:val="yellow"/>
        </w:rPr>
      </w:pPr>
    </w:p>
    <w:p w:rsidR="00DD3101" w:rsidRPr="00487289" w:rsidRDefault="00DD3101" w:rsidP="00DD3101">
      <w:pPr>
        <w:jc w:val="both"/>
        <w:rPr>
          <w:rFonts w:eastAsia="Calibri"/>
        </w:rPr>
      </w:pPr>
      <w:r w:rsidRPr="00487289">
        <w:t>Všechny MŠ jsou i smluvně zajištěny a mají status fakultních mateřských škol. Podrobně upravuje pozici fakultní školy Směrnice děkanky SD 07/2017 „Statut fakultní školy Fakulty humanitních Univerzity Tomáše Bati ve Zlíně“</w:t>
      </w:r>
      <w:r w:rsidR="000E3ABE">
        <w:t>.</w:t>
      </w:r>
      <w:r w:rsidRPr="00487289">
        <w:rPr>
          <w:rStyle w:val="Znakapoznpodarou"/>
        </w:rPr>
        <w:footnoteReference w:id="15"/>
      </w:r>
      <w:r w:rsidRPr="00487289">
        <w:rPr>
          <w:rFonts w:eastAsia="Calibri"/>
        </w:rPr>
        <w:t xml:space="preserve"> Vychází se z toho, že f</w:t>
      </w:r>
      <w:r w:rsidRPr="00487289">
        <w:t>akultní škola má ujasněnou koncepci výuky vlastních žáků, je místem pro hledání optimálních edukačních procesů pro začínající učitele a podílí se na hledání a ověřování progresivních výukových koncepcí a nových přístupů ve výuce. Vzájemná spolupráce mezi FHS a fakultní školou je rozvíjena zejména v rámci odborné praxe studentů FHS, rovněž v rámci výzkumu v oblasti pedagogiky a při zabezpečování celoživotního vzdělávání učitelů fakultní školy.</w:t>
      </w:r>
    </w:p>
    <w:p w:rsidR="00DD3101" w:rsidRPr="00487289" w:rsidRDefault="00DD3101" w:rsidP="00DD3101">
      <w:pPr>
        <w:jc w:val="both"/>
        <w:rPr>
          <w:bCs/>
        </w:rPr>
      </w:pPr>
      <w:r w:rsidRPr="00487289">
        <w:rPr>
          <w:bCs/>
        </w:rPr>
        <w:t>Jak bylo již uvedeno, FHS UTB realizuje i specifický projekt Junior univerzita</w:t>
      </w:r>
      <w:r w:rsidRPr="000E3ABE">
        <w:rPr>
          <w:bCs/>
          <w:vertAlign w:val="superscript"/>
        </w:rPr>
        <w:t>®</w:t>
      </w:r>
      <w:r w:rsidRPr="00487289">
        <w:rPr>
          <w:bCs/>
        </w:rPr>
        <w:t>. Jedná se o týdenní tábor, který je realizován na principu příměstského tábora pro děti. Otevřený je pracovníkům UTB, ale i široké veřejnosti z regionu. Přímou práci s dětmi v jeho rámci mají zabezpečovat především studenti programu Učitelství pro mateřské školy a realizují tak jeden z typů své pedagogické praxe v rámci studia.</w:t>
      </w:r>
    </w:p>
    <w:p w:rsidR="00BB0949" w:rsidRPr="0040774B" w:rsidRDefault="00BB0949" w:rsidP="00C74A06">
      <w:pPr>
        <w:jc w:val="both"/>
        <w:rPr>
          <w:bCs/>
        </w:rPr>
      </w:pPr>
    </w:p>
    <w:p w:rsidR="00BB0949" w:rsidRPr="0040774B" w:rsidRDefault="00BB0949" w:rsidP="00BB0949">
      <w:pPr>
        <w:jc w:val="both"/>
      </w:pPr>
    </w:p>
    <w:p w:rsidR="00DD3101" w:rsidRPr="00487289" w:rsidRDefault="00DD3101" w:rsidP="00DD3101">
      <w:pPr>
        <w:jc w:val="both"/>
      </w:pPr>
      <w:r w:rsidRPr="00487289">
        <w:t>V části C-II je rovněž již uvedeno, že studenti daného programu Učitelství pro mateřské školy participují na akcích pro občany a rodičovskou veřejnost, jejichž součástí bývá i program pro děti ve Zlínském regionu. Jedná se například o:</w:t>
      </w:r>
    </w:p>
    <w:p w:rsidR="00DD3101" w:rsidRPr="00487289" w:rsidRDefault="00DD3101" w:rsidP="00DD3101">
      <w:pPr>
        <w:jc w:val="both"/>
      </w:pPr>
      <w:r w:rsidRPr="00487289">
        <w:t>- program pro</w:t>
      </w:r>
      <w:r>
        <w:t xml:space="preserve"> děti v rámci provázejících akc</w:t>
      </w:r>
      <w:r w:rsidRPr="00487289">
        <w:t>í v průběhu Mezinárodního festivalu filmů pro děti a mládež (ZLÍN FILM FESTIVAL);</w:t>
      </w:r>
    </w:p>
    <w:p w:rsidR="00DD3101" w:rsidRPr="00487289" w:rsidRDefault="00DD3101" w:rsidP="00DD3101">
      <w:pPr>
        <w:jc w:val="both"/>
      </w:pPr>
      <w:r w:rsidRPr="00487289">
        <w:t>- program pro rodiny s dětmi v rámci akce Den Zlínského kraje;</w:t>
      </w:r>
    </w:p>
    <w:p w:rsidR="00DD3101" w:rsidRPr="00487289" w:rsidRDefault="00DD3101" w:rsidP="00DD3101">
      <w:pPr>
        <w:jc w:val="both"/>
      </w:pPr>
      <w:r w:rsidRPr="00487289">
        <w:t>- veškeré akce s dětmi, případně s jejich rodiči v Univerzitní mateřské škole Qočna;</w:t>
      </w:r>
    </w:p>
    <w:p w:rsidR="00DD3101" w:rsidRPr="00487289" w:rsidRDefault="00DD3101" w:rsidP="00DD3101">
      <w:pPr>
        <w:jc w:val="both"/>
      </w:pPr>
      <w:r w:rsidRPr="00487289">
        <w:t>- dílčí projekty a kulturně-společenské akce jednotlivých mateřských škol v</w:t>
      </w:r>
      <w:r>
        <w:t>e</w:t>
      </w:r>
      <w:r w:rsidRPr="00487289">
        <w:t> Zlínském regionu, k jejichž realizaci zvou studenty předkládaného programu, a s nimiž má pracoviště pracovní vztahy.</w:t>
      </w:r>
    </w:p>
    <w:p w:rsidR="0045004F" w:rsidRPr="0040774B" w:rsidRDefault="0045004F" w:rsidP="00BB0949">
      <w:pPr>
        <w:jc w:val="both"/>
      </w:pPr>
    </w:p>
    <w:p w:rsidR="00DD3101" w:rsidRPr="00487289" w:rsidRDefault="00DD3101" w:rsidP="00DD3101">
      <w:pPr>
        <w:jc w:val="both"/>
        <w:rPr>
          <w:bCs/>
        </w:rPr>
      </w:pPr>
      <w:r w:rsidRPr="001B2564">
        <w:t xml:space="preserve">Nově zapojení odborníci z praxe participující na realizaci studijního programu mají vyžadovanou kvalifikaci. Jedná se o ředitelku Univerzitní mateřské školy Qočna ve Zlíně (Mgr. Markéta Hrozová, Ph.D.), ředitelku Soukromé mateřské školy Life Academy, Poprad, SR (PaedDr. Gabriela Česlová, PhD.) a psycholožku z poradenské instituce s magisterským vzděláním (Mgr. Pavla </w:t>
      </w:r>
      <w:r w:rsidR="0086786F">
        <w:t>Tomancová</w:t>
      </w:r>
      <w:r w:rsidRPr="001B2564">
        <w:t>). U všech se předpokládá, kromě nastavené výuky v rámci jednotlivých prakticky laděných předmětů, i zadávání a vedení závěrečných prací a umožněn</w:t>
      </w:r>
      <w:r w:rsidR="000E3ABE">
        <w:t>í realizace výzkumu souvisejících</w:t>
      </w:r>
      <w:r w:rsidRPr="001B2564">
        <w:t xml:space="preserve"> s rozvojem programu v institucíc</w:t>
      </w:r>
      <w:r w:rsidR="000E3ABE">
        <w:t>h, kde</w:t>
      </w:r>
      <w:r w:rsidRPr="001B2564">
        <w:t xml:space="preserve"> působí.</w:t>
      </w:r>
    </w:p>
    <w:p w:rsidR="0045004F" w:rsidRPr="00487289" w:rsidRDefault="0045004F" w:rsidP="0045004F">
      <w:pPr>
        <w:jc w:val="both"/>
        <w:rPr>
          <w:bCs/>
        </w:rPr>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Spolupráce s praxí při tvorbě studijních programů </w:t>
      </w:r>
    </w:p>
    <w:p w:rsidR="00BB0949" w:rsidRPr="0040774B" w:rsidRDefault="00BB0949" w:rsidP="00BB0949">
      <w:pPr>
        <w:rPr>
          <w:lang w:eastAsia="en-US"/>
        </w:rPr>
      </w:pPr>
    </w:p>
    <w:p w:rsidR="00BB0949" w:rsidRPr="0040774B" w:rsidRDefault="00BB0949" w:rsidP="00BB0949">
      <w:r w:rsidRPr="0040774B">
        <w:tab/>
      </w:r>
      <w:r w:rsidRPr="0040774B">
        <w:tab/>
      </w:r>
      <w:r w:rsidRPr="0040774B">
        <w:tab/>
      </w:r>
      <w:r w:rsidRPr="0040774B">
        <w:tab/>
      </w:r>
      <w:r w:rsidRPr="0040774B">
        <w:tab/>
        <w:t>Standard 1.11</w:t>
      </w:r>
    </w:p>
    <w:p w:rsidR="00BB0949" w:rsidRPr="0040774B" w:rsidRDefault="00BB0949" w:rsidP="00BB0949"/>
    <w:p w:rsidR="00BB0949" w:rsidRPr="0040774B" w:rsidRDefault="00BB0949" w:rsidP="00BB0949">
      <w:pPr>
        <w:jc w:val="both"/>
      </w:pPr>
      <w:r w:rsidRPr="0040774B">
        <w:t xml:space="preserve">UTB ve Zlíně komunikuje s profesními komorami, oborovými sdruženími, organizacemi zaměstnavatelů nebo dalšími odborníky z praxe a </w:t>
      </w:r>
      <w:r w:rsidR="002D3B30">
        <w:t>reflektuje</w:t>
      </w:r>
      <w:r w:rsidRPr="0040774B">
        <w:t xml:space="preserve"> jejich očekávání a požadavky na absolventy studijních programů. </w:t>
      </w:r>
    </w:p>
    <w:p w:rsidR="00BB0949" w:rsidRPr="0040774B" w:rsidRDefault="00BB0949" w:rsidP="00BB0949">
      <w:pPr>
        <w:jc w:val="both"/>
      </w:pPr>
    </w:p>
    <w:p w:rsidR="00BB0949" w:rsidRPr="0040774B" w:rsidRDefault="00BB0949" w:rsidP="00BB0949">
      <w:pPr>
        <w:jc w:val="both"/>
      </w:pPr>
      <w:r w:rsidRPr="0040774B">
        <w:t xml:space="preserve">V rámci daného studijního programu učitelství pro mateřské školy </w:t>
      </w:r>
      <w:r w:rsidR="000E3ABE">
        <w:t>se jedná o spolupráci</w:t>
      </w:r>
      <w:r w:rsidRPr="0040774B">
        <w:t xml:space="preserve"> s:</w:t>
      </w:r>
    </w:p>
    <w:p w:rsidR="00BB0949" w:rsidRPr="0040774B" w:rsidRDefault="00BB0949" w:rsidP="00BB0949">
      <w:pPr>
        <w:jc w:val="both"/>
      </w:pPr>
      <w:r w:rsidRPr="0040774B">
        <w:t>1.OMEP ČR - světová organizace pro předškolní výchovu</w:t>
      </w:r>
      <w:r w:rsidR="000C352F">
        <w:t xml:space="preserve">, </w:t>
      </w:r>
      <w:r w:rsidR="000C352F" w:rsidRPr="00487289">
        <w:t>pedagogové</w:t>
      </w:r>
      <w:r w:rsidR="000C352F">
        <w:t xml:space="preserve"> z</w:t>
      </w:r>
      <w:r w:rsidR="000C352F" w:rsidRPr="00487289">
        <w:t xml:space="preserve"> pracoviště realizující daný studijní program jsou aktivními členy</w:t>
      </w:r>
      <w:r w:rsidR="000C352F">
        <w:t xml:space="preserve"> </w:t>
      </w:r>
      <w:r w:rsidR="001A7BFD">
        <w:t xml:space="preserve">OMEP </w:t>
      </w:r>
      <w:r w:rsidR="000C352F">
        <w:t>ČR;</w:t>
      </w:r>
    </w:p>
    <w:p w:rsidR="00BB0949" w:rsidRPr="0040774B" w:rsidRDefault="00BB0949" w:rsidP="00BB0949">
      <w:pPr>
        <w:jc w:val="both"/>
      </w:pPr>
      <w:r w:rsidRPr="0040774B">
        <w:t>2.APV – Asociace předškolní výchovy – pedagogové pracoviště realizující daný studijní program jsou aktivními členy APV</w:t>
      </w:r>
      <w:r w:rsidR="00017BF1">
        <w:t>;</w:t>
      </w:r>
    </w:p>
    <w:p w:rsidR="00BB0949" w:rsidRPr="0040774B" w:rsidRDefault="00BB0949" w:rsidP="00BB0949">
      <w:pPr>
        <w:jc w:val="both"/>
      </w:pPr>
      <w:r w:rsidRPr="0040774B">
        <w:t xml:space="preserve">3.ČPdS – Česká pedagogická společnost - pracoviště realizující daný studijní program je hlavním garantem zlínské pobočky ČPdS </w:t>
      </w:r>
      <w:r w:rsidRPr="0040774B">
        <w:rPr>
          <w:rStyle w:val="Znakapoznpodarou"/>
        </w:rPr>
        <w:footnoteReference w:id="16"/>
      </w:r>
      <w:r w:rsidR="00017BF1">
        <w:t>;</w:t>
      </w:r>
    </w:p>
    <w:p w:rsidR="00BB0949" w:rsidRDefault="00BB0949" w:rsidP="00BB0949">
      <w:pPr>
        <w:jc w:val="both"/>
      </w:pPr>
      <w:r w:rsidRPr="0040774B">
        <w:t>4.EARLI - The European Association for Research on Learning and Instruction (EARLI), kde jsou akademičtí pracovníci ÚŠP (pracoviště realizující studijní program) členy, rovněž i její sekce - "Special Interest Group - Learning and Development in Early Childhood"</w:t>
      </w:r>
      <w:r w:rsidRPr="0040774B">
        <w:rPr>
          <w:rStyle w:val="Znakapoznpodarou"/>
        </w:rPr>
        <w:footnoteReference w:id="17"/>
      </w:r>
      <w:r w:rsidR="00017BF1">
        <w:t>;</w:t>
      </w:r>
    </w:p>
    <w:p w:rsidR="008C7EEC" w:rsidRPr="004D7D15" w:rsidRDefault="000C352F" w:rsidP="004D7D15">
      <w:pPr>
        <w:rPr>
          <w:rFonts w:cstheme="minorHAnsi"/>
          <w:b/>
          <w:szCs w:val="24"/>
        </w:rPr>
      </w:pPr>
      <w:r>
        <w:t>5.</w:t>
      </w:r>
      <w:r w:rsidRPr="00D11A49">
        <w:rPr>
          <w:rFonts w:cstheme="minorHAnsi"/>
          <w:szCs w:val="24"/>
        </w:rPr>
        <w:t xml:space="preserve"> ATEE (</w:t>
      </w:r>
      <w:r w:rsidRPr="00D11A49">
        <w:rPr>
          <w:rFonts w:cstheme="minorHAnsi"/>
          <w:bCs/>
          <w:szCs w:val="24"/>
          <w:shd w:val="clear" w:color="auto" w:fill="FFFFFF"/>
        </w:rPr>
        <w:t>The Association for Teacher Education in Europe)</w:t>
      </w:r>
      <w:r>
        <w:rPr>
          <w:rFonts w:cstheme="minorHAnsi"/>
          <w:szCs w:val="24"/>
        </w:rPr>
        <w:t xml:space="preserve"> – jedná se o institucionální </w:t>
      </w:r>
      <w:r w:rsidR="001A7BFD">
        <w:rPr>
          <w:rFonts w:cstheme="minorHAnsi"/>
          <w:szCs w:val="24"/>
        </w:rPr>
        <w:t xml:space="preserve">členství </w:t>
      </w:r>
      <w:r>
        <w:rPr>
          <w:rFonts w:cstheme="minorHAnsi"/>
          <w:szCs w:val="24"/>
        </w:rPr>
        <w:t>pracoviště zabezpečující daný studijní program;</w:t>
      </w:r>
    </w:p>
    <w:p w:rsidR="00BB0949" w:rsidRPr="0040774B" w:rsidRDefault="000C352F" w:rsidP="00BB0949">
      <w:pPr>
        <w:jc w:val="both"/>
      </w:pPr>
      <w:r>
        <w:t>6</w:t>
      </w:r>
      <w:r w:rsidR="00BB0949" w:rsidRPr="0040774B">
        <w:t>. Spolupráce na úrovni univerzit ČR připravujících budoucí učit</w:t>
      </w:r>
      <w:r w:rsidR="00DD3101">
        <w:t>ele mateřských škol – pravidelná</w:t>
      </w:r>
      <w:r w:rsidR="00BB0949" w:rsidRPr="0040774B">
        <w:t xml:space="preserve"> setkávání odborníků minimálně jedenkrát za rok na </w:t>
      </w:r>
      <w:r w:rsidR="00017BF1">
        <w:t xml:space="preserve">půdě </w:t>
      </w:r>
      <w:r w:rsidR="00BB0949" w:rsidRPr="0040774B">
        <w:t xml:space="preserve">některé z fakult (v roce 2015 se toto setkání uskutečnilo na FHS UTB ve Zlíně). </w:t>
      </w:r>
    </w:p>
    <w:p w:rsidR="00BB0949" w:rsidRPr="0040774B" w:rsidRDefault="00BB0949" w:rsidP="00BB0949">
      <w:pPr>
        <w:jc w:val="both"/>
      </w:pPr>
    </w:p>
    <w:p w:rsidR="00BB0949" w:rsidRPr="0040774B" w:rsidRDefault="00BB0949" w:rsidP="00BB0949">
      <w:pPr>
        <w:jc w:val="both"/>
        <w:rPr>
          <w:color w:val="E36C0A" w:themeColor="accent6" w:themeShade="BF"/>
        </w:rPr>
      </w:pPr>
    </w:p>
    <w:p w:rsidR="00BB0949" w:rsidRPr="0040774B" w:rsidRDefault="00BB0949" w:rsidP="00BB0949">
      <w:pPr>
        <w:pStyle w:val="Nadpis2"/>
        <w:spacing w:before="0" w:line="240" w:lineRule="auto"/>
        <w:rPr>
          <w:rFonts w:ascii="Times New Roman" w:hAnsi="Times New Roman"/>
          <w:b/>
          <w:bCs/>
          <w:color w:val="auto"/>
          <w:sz w:val="24"/>
        </w:rPr>
      </w:pPr>
      <w:r w:rsidRPr="0040774B">
        <w:rPr>
          <w:rFonts w:ascii="Times New Roman" w:hAnsi="Times New Roman"/>
          <w:b/>
          <w:bCs/>
          <w:color w:val="auto"/>
          <w:sz w:val="24"/>
        </w:rPr>
        <w:t xml:space="preserve">Podpůrné zdroje a administrativa </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Informační systém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1.12</w:t>
      </w:r>
    </w:p>
    <w:p w:rsidR="00BB0949" w:rsidRPr="0040774B" w:rsidRDefault="00BB0949" w:rsidP="00BB0949">
      <w:pPr>
        <w:tabs>
          <w:tab w:val="left" w:pos="2835"/>
        </w:tabs>
      </w:pPr>
    </w:p>
    <w:p w:rsidR="00DD3101" w:rsidRPr="00487289" w:rsidRDefault="00DD3101" w:rsidP="00DD3101">
      <w:pPr>
        <w:tabs>
          <w:tab w:val="left" w:pos="2835"/>
        </w:tabs>
        <w:jc w:val="both"/>
      </w:pPr>
      <w:r>
        <w:t>UTB ve Zlíně má vybudovaný</w:t>
      </w:r>
      <w:r w:rsidRPr="00487289">
        <w:t xml:space="preserve"> funkční informační systém a komunikační prostředky, které zajišťují přístup k přesným a srozumitelným informacím o studijních programech, pravidlech studia a požadavcích spojených se studiem.</w:t>
      </w:r>
    </w:p>
    <w:p w:rsidR="00DD3101" w:rsidRPr="00487289" w:rsidRDefault="00DD3101" w:rsidP="00DD3101">
      <w:pPr>
        <w:jc w:val="both"/>
      </w:pPr>
      <w:r w:rsidRPr="00487289">
        <w:t>UTB ve Zlíně má s ohledem na to funkční informační systém studijní agendy IS/STAG, který používá od roku 2003. Tvůrcem IS/STAG je ZČU v Plzni a v současné době systém využívá 11 VVŠ v ČR.</w:t>
      </w:r>
    </w:p>
    <w:p w:rsidR="00DD3101" w:rsidRPr="00487289" w:rsidRDefault="00DD3101" w:rsidP="00DD3101">
      <w:pPr>
        <w:jc w:val="both"/>
      </w:pPr>
      <w:r w:rsidRPr="00487289">
        <w:t>Informační systém IS/STAG pokrývá funkce od přijímacího řízení až po vydání diplomů, eviduje studenty prezenční a kombinované formy studia, studenty celoživotního vzdělávání a účastníky U3V.</w:t>
      </w:r>
    </w:p>
    <w:p w:rsidR="00DD3101" w:rsidRPr="00487289" w:rsidRDefault="00DD3101" w:rsidP="00DD3101">
      <w:pPr>
        <w:jc w:val="both"/>
      </w:pPr>
      <w:r w:rsidRPr="00487289">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r>
        <w:t>Prostřednictvím odkazu</w:t>
      </w:r>
      <w:r w:rsidRPr="00487289">
        <w:t xml:space="preserve"> na sylabus pak studenti získají detailní popisy jednotlivých předmětů včetně cílů (anotace), požadavků na studenta, obsahu předmětu, vyučovacích a hodnotících metod, získaných způsobilostí.</w:t>
      </w:r>
    </w:p>
    <w:p w:rsidR="00DD3101" w:rsidRPr="00487289" w:rsidRDefault="00DD3101" w:rsidP="00DD3101">
      <w:pPr>
        <w:jc w:val="both"/>
      </w:pPr>
      <w:r w:rsidRPr="00487289">
        <w:t>Všichni studenti mají umožněn</w:t>
      </w:r>
      <w:r>
        <w:t>ý</w:t>
      </w:r>
      <w:r w:rsidRPr="00487289">
        <w:t xml:space="preserve"> dálkový, časově neomezený přístup k informacím studijní agendy IS/STAG prostřednictvím portálového rozhraní.</w:t>
      </w:r>
      <w:r w:rsidRPr="00487289">
        <w:rPr>
          <w:rStyle w:val="Znakapoznpodarou"/>
        </w:rPr>
        <w:footnoteReference w:id="18"/>
      </w:r>
      <w:r w:rsidRPr="00487289">
        <w:t xml:space="preserve"> Kromě vlastních zařízení s využitím kvalitní a rozsáhlé bezdrátové infrastruktury vybudované v</w:t>
      </w:r>
      <w:r w:rsidR="000E3ABE">
        <w:t>e všech univerzitních objektech</w:t>
      </w:r>
      <w:r w:rsidRPr="00487289">
        <w:t xml:space="preserve"> mohou studenti využívat k přístupu počítačové učebny fakult a studovny v moderní knihovně, která nabízí 250 klientských stanic s dostupností od 8 do 20 hodin v pracovních dnech, od 8 do 14 hodin v sobotu.</w:t>
      </w:r>
    </w:p>
    <w:p w:rsidR="00DD3101" w:rsidRPr="00487289" w:rsidRDefault="00DD3101" w:rsidP="00DD3101">
      <w:pPr>
        <w:jc w:val="both"/>
      </w:pPr>
      <w:r w:rsidRPr="00487289">
        <w:t>Prostřednictvím webových stránek UTB ve Zlíně mají studenti a uchazeči o studium přístup k přesným a srozumitelným informacím o pravidlech studia a požadavcích spojených se studiem, které jsou součástí norem UTB ve Zlíně</w:t>
      </w:r>
      <w:r w:rsidRPr="00487289">
        <w:rPr>
          <w:rStyle w:val="Znakapoznpodarou"/>
        </w:rPr>
        <w:footnoteReference w:id="19"/>
      </w:r>
      <w:r w:rsidRPr="00487289">
        <w:t>, případně které jsou součástí norem některé z fakult UTB ve Zlíně.</w:t>
      </w:r>
      <w:r w:rsidRPr="00487289">
        <w:rPr>
          <w:rStyle w:val="Znakapoznpodarou"/>
        </w:rPr>
        <w:footnoteReference w:id="20"/>
      </w:r>
    </w:p>
    <w:p w:rsidR="00DD3101" w:rsidRPr="00487289" w:rsidRDefault="00DD3101" w:rsidP="00DD3101">
      <w:pPr>
        <w:jc w:val="both"/>
      </w:pPr>
      <w:r w:rsidRPr="00487289">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87289">
        <w:rPr>
          <w:rStyle w:val="Znakapoznpodarou"/>
        </w:rPr>
        <w:footnoteReference w:id="21"/>
      </w:r>
      <w:r w:rsidRPr="00487289">
        <w:t>, které bylo pro tuto činnost specializovaně zřízeno, tak jeho portálem s nabídkami pracovních příležitostí, stáží a brigád.</w:t>
      </w:r>
      <w:r w:rsidRPr="00487289">
        <w:rPr>
          <w:rStyle w:val="Znakapoznpodarou"/>
        </w:rPr>
        <w:footnoteReference w:id="22"/>
      </w:r>
      <w:r w:rsidRPr="00487289">
        <w:t xml:space="preserve"> V rámci Job centra UTB také působí Akademická poradna UTB, která má svůj vlastní informační modul.</w:t>
      </w:r>
      <w:r w:rsidRPr="00487289">
        <w:rPr>
          <w:rStyle w:val="Znakapoznpodarou"/>
        </w:rPr>
        <w:footnoteReference w:id="23"/>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Knihovny a elektronické zdroje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1.13</w:t>
      </w:r>
    </w:p>
    <w:p w:rsidR="00BB0949" w:rsidRPr="0040774B" w:rsidRDefault="00BB0949" w:rsidP="00BB0949">
      <w:pPr>
        <w:tabs>
          <w:tab w:val="left" w:pos="2835"/>
        </w:tabs>
      </w:pPr>
    </w:p>
    <w:p w:rsidR="00BB0949" w:rsidRPr="0040774B" w:rsidRDefault="00BB0949" w:rsidP="00BB0949">
      <w:pPr>
        <w:jc w:val="both"/>
      </w:pPr>
      <w:r w:rsidRPr="0040774B">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BB0949" w:rsidRPr="0040774B" w:rsidRDefault="00BB0949" w:rsidP="00BB0949">
      <w:pPr>
        <w:jc w:val="both"/>
      </w:pPr>
    </w:p>
    <w:p w:rsidR="00BB0949" w:rsidRPr="0040774B" w:rsidRDefault="00BB0949" w:rsidP="00BB0949">
      <w:pPr>
        <w:jc w:val="both"/>
        <w:rPr>
          <w:i/>
        </w:rPr>
      </w:pPr>
      <w:r w:rsidRPr="0040774B">
        <w:rPr>
          <w:i/>
        </w:rPr>
        <w:t>Dostupnost knihovního fondu</w:t>
      </w:r>
    </w:p>
    <w:p w:rsidR="00BB0949" w:rsidRPr="0040774B" w:rsidRDefault="00BB0949" w:rsidP="00BB0949">
      <w:pPr>
        <w:jc w:val="both"/>
      </w:pPr>
      <w:r w:rsidRPr="0040774B">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BB0949" w:rsidRPr="0040774B" w:rsidRDefault="00BB0949" w:rsidP="00BB0949">
      <w:pPr>
        <w:jc w:val="both"/>
      </w:pPr>
      <w:r w:rsidRPr="0040774B">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BB0949" w:rsidRPr="0040774B" w:rsidRDefault="00BB0949" w:rsidP="00BB0949">
      <w:pPr>
        <w:jc w:val="both"/>
      </w:pPr>
      <w:r w:rsidRPr="0040774B">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BB0949" w:rsidRPr="0040774B" w:rsidRDefault="00BB0949" w:rsidP="00BB0949">
      <w:pPr>
        <w:jc w:val="both"/>
        <w:rPr>
          <w:i/>
          <w:iCs/>
        </w:rPr>
      </w:pPr>
      <w:r w:rsidRPr="0040774B">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774B">
        <w:rPr>
          <w:rStyle w:val="Znakapoznpodarou"/>
        </w:rPr>
        <w:footnoteReference w:id="24"/>
      </w:r>
      <w:r w:rsidRPr="0040774B">
        <w:t xml:space="preserve"> Práce jsou zde zpravidla dostupné volně v plném textu. Kromě toho provozuje knihovna také repozitář publikační činnosti akademických pracovníků univerzity.</w:t>
      </w:r>
      <w:r w:rsidRPr="0040774B">
        <w:rPr>
          <w:rStyle w:val="Znakapoznpodarou"/>
        </w:rPr>
        <w:footnoteReference w:id="25"/>
      </w:r>
    </w:p>
    <w:p w:rsidR="00BB0949" w:rsidRPr="0040774B" w:rsidRDefault="00BB0949" w:rsidP="00BB0949">
      <w:pPr>
        <w:jc w:val="both"/>
        <w:rPr>
          <w:i/>
          <w:iCs/>
        </w:rPr>
      </w:pPr>
    </w:p>
    <w:p w:rsidR="00BB0949" w:rsidRPr="0040774B" w:rsidRDefault="00BB0949" w:rsidP="00BB0949">
      <w:pPr>
        <w:jc w:val="both"/>
        <w:rPr>
          <w:color w:val="0000FF" w:themeColor="hyperlink"/>
          <w:u w:val="single"/>
        </w:rPr>
      </w:pPr>
      <w:r w:rsidRPr="0040774B">
        <w:rPr>
          <w:i/>
          <w:iCs/>
        </w:rPr>
        <w:t>Dostupnost elektronických zdrojů</w:t>
      </w:r>
    </w:p>
    <w:p w:rsidR="00BB0949" w:rsidRPr="0040774B" w:rsidRDefault="00BB0949" w:rsidP="00BB0949">
      <w:pPr>
        <w:jc w:val="both"/>
      </w:pPr>
      <w:r w:rsidRPr="0040774B">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60">
        <w:r w:rsidRPr="0040774B">
          <w:rPr>
            <w:rStyle w:val="Hypertextovodkaz"/>
          </w:rPr>
          <w:t>http://portal.k.utb.cz</w:t>
        </w:r>
      </w:hyperlink>
      <w:r w:rsidRPr="0040774B">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0774B">
        <w:rPr>
          <w:color w:val="00B050"/>
        </w:rPr>
        <w:t>v</w:t>
      </w:r>
      <w:r w:rsidRPr="0040774B">
        <w:t xml:space="preserve">zdáleného přístupu. </w:t>
      </w:r>
    </w:p>
    <w:p w:rsidR="00BB0949" w:rsidRPr="0040774B" w:rsidRDefault="00BB0949" w:rsidP="00BB0949">
      <w:r w:rsidRPr="0040774B">
        <w:t>Konkrétní dostupné databáze</w:t>
      </w:r>
      <w:r w:rsidRPr="0040774B">
        <w:rPr>
          <w:rStyle w:val="Znakapoznpodarou"/>
        </w:rPr>
        <w:footnoteReference w:id="26"/>
      </w:r>
      <w:r w:rsidRPr="0040774B">
        <w:t>:</w:t>
      </w:r>
    </w:p>
    <w:p w:rsidR="00BB0949" w:rsidRPr="0040774B" w:rsidRDefault="00BB0949" w:rsidP="00BB0949">
      <w:pPr>
        <w:pStyle w:val="Odstavecseseznamem"/>
        <w:numPr>
          <w:ilvl w:val="0"/>
          <w:numId w:val="15"/>
        </w:numPr>
        <w:spacing w:after="0" w:line="240" w:lineRule="auto"/>
        <w:contextualSpacing/>
        <w:rPr>
          <w:rFonts w:ascii="Times New Roman" w:hAnsi="Times New Roman"/>
          <w:color w:val="000000" w:themeColor="text1"/>
          <w:sz w:val="20"/>
          <w:szCs w:val="20"/>
        </w:rPr>
      </w:pPr>
      <w:r w:rsidRPr="0040774B">
        <w:rPr>
          <w:rFonts w:ascii="Times New Roman" w:hAnsi="Times New Roman"/>
          <w:sz w:val="20"/>
          <w:szCs w:val="20"/>
        </w:rPr>
        <w:t>Citační databáze Web of Science a Scopus</w:t>
      </w:r>
      <w:r w:rsidR="00017BF1">
        <w:rPr>
          <w:rFonts w:ascii="Times New Roman" w:hAnsi="Times New Roman"/>
          <w:sz w:val="20"/>
          <w:szCs w:val="20"/>
        </w:rPr>
        <w:t>;</w:t>
      </w:r>
    </w:p>
    <w:p w:rsidR="00BB0949" w:rsidRPr="0040774B" w:rsidRDefault="00BB0949" w:rsidP="00BB0949">
      <w:pPr>
        <w:pStyle w:val="Odstavecseseznamem"/>
        <w:numPr>
          <w:ilvl w:val="0"/>
          <w:numId w:val="15"/>
        </w:numPr>
        <w:spacing w:after="0" w:line="240" w:lineRule="auto"/>
        <w:contextualSpacing/>
        <w:rPr>
          <w:rFonts w:ascii="Times New Roman" w:hAnsi="Times New Roman"/>
          <w:color w:val="000000" w:themeColor="text1"/>
          <w:sz w:val="20"/>
          <w:szCs w:val="20"/>
        </w:rPr>
      </w:pPr>
      <w:r w:rsidRPr="0040774B">
        <w:rPr>
          <w:rFonts w:ascii="Times New Roman" w:hAnsi="Times New Roman"/>
          <w:sz w:val="20"/>
          <w:szCs w:val="20"/>
        </w:rPr>
        <w:t>Multioborové kolekce elektronických časopisů Elsevier ScienceDirect, Wiley Online Library, SpringerLink</w:t>
      </w:r>
      <w:r w:rsidR="00017BF1">
        <w:rPr>
          <w:rFonts w:ascii="Times New Roman" w:hAnsi="Times New Roman"/>
          <w:sz w:val="20"/>
          <w:szCs w:val="20"/>
        </w:rPr>
        <w:t>;</w:t>
      </w:r>
    </w:p>
    <w:p w:rsidR="00BB0949" w:rsidRPr="0040774B" w:rsidRDefault="00BB0949" w:rsidP="00BB0949">
      <w:pPr>
        <w:pStyle w:val="Odstavecseseznamem"/>
        <w:numPr>
          <w:ilvl w:val="0"/>
          <w:numId w:val="15"/>
        </w:numPr>
        <w:spacing w:after="0" w:line="240" w:lineRule="auto"/>
        <w:contextualSpacing/>
        <w:rPr>
          <w:rFonts w:ascii="Times New Roman" w:hAnsi="Times New Roman"/>
          <w:color w:val="000000" w:themeColor="text1"/>
          <w:sz w:val="20"/>
          <w:szCs w:val="20"/>
        </w:rPr>
      </w:pPr>
      <w:r w:rsidRPr="0040774B">
        <w:rPr>
          <w:rFonts w:ascii="Times New Roman" w:hAnsi="Times New Roman"/>
          <w:sz w:val="20"/>
          <w:szCs w:val="20"/>
        </w:rPr>
        <w:t>Multioborové plnotextové databáze Ebsco a ProQuest</w:t>
      </w:r>
      <w:r w:rsidR="00017BF1">
        <w:rPr>
          <w:rFonts w:ascii="Times New Roman" w:hAnsi="Times New Roman"/>
          <w:sz w:val="20"/>
          <w:szCs w:val="20"/>
        </w:rPr>
        <w:t>.</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 xml:space="preserve">Studium studentů se specifickými potřebami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1.14</w:t>
      </w:r>
    </w:p>
    <w:p w:rsidR="00BB0949" w:rsidRPr="0040774B" w:rsidRDefault="00BB0949" w:rsidP="00BB0949">
      <w:pPr>
        <w:tabs>
          <w:tab w:val="left" w:pos="2835"/>
        </w:tabs>
      </w:pPr>
    </w:p>
    <w:p w:rsidR="00DD3101" w:rsidRPr="00487289" w:rsidRDefault="00DD3101" w:rsidP="00DD3101">
      <w:pPr>
        <w:jc w:val="both"/>
        <w:rPr>
          <w:iCs/>
        </w:rPr>
      </w:pPr>
      <w:r w:rsidRPr="00487289">
        <w:t>UTB ve Zlíně zajišťuje dostupné služby, stipendia a další podpůrná opatření pro vyrovnání příležitostí studovat na vysoké škole pro studenty se specifickými potřebami. Danou problematiku upravuje směrnice rektora SR/12/2015 „</w:t>
      </w:r>
      <w:r w:rsidRPr="00BE1A5C">
        <w:rPr>
          <w:rStyle w:val="Siln"/>
          <w:b w:val="0"/>
          <w:i/>
        </w:rPr>
        <w:t>Podpora uchazečů a studentů se specifickými potřebami na Univerzitě Tomáše Bati ve Zlíně</w:t>
      </w:r>
      <w:r w:rsidRPr="00487289">
        <w:rPr>
          <w:rStyle w:val="Siln"/>
          <w:b w:val="0"/>
        </w:rPr>
        <w:t>“</w:t>
      </w:r>
      <w:r w:rsidRPr="00487289">
        <w:rPr>
          <w:rStyle w:val="Siln"/>
        </w:rPr>
        <w:t>.</w:t>
      </w:r>
      <w:r w:rsidRPr="00487289">
        <w:rPr>
          <w:rStyle w:val="Znakapoznpodarou"/>
          <w:bCs/>
        </w:rPr>
        <w:footnoteReference w:id="27"/>
      </w:r>
      <w:r w:rsidRPr="00487289">
        <w:rPr>
          <w:rStyle w:val="Siln"/>
        </w:rPr>
        <w:t xml:space="preserve"> </w:t>
      </w:r>
      <w:r w:rsidRPr="00487289">
        <w:rPr>
          <w:iCs/>
        </w:rPr>
        <w:t>Pro uchazeče o studium a studenty se specifickými potřebami na UTB ve Zlíně je k dispozici nabídka informačních a poradenských služeb souvisejících se studiem a s možností uplatnění absolventů studijních programů v praxi.</w:t>
      </w:r>
    </w:p>
    <w:p w:rsidR="00DD3101" w:rsidRPr="00487289" w:rsidRDefault="00DD3101" w:rsidP="00DD3101">
      <w:pPr>
        <w:jc w:val="both"/>
      </w:pPr>
      <w:r w:rsidRPr="00487289">
        <w:rPr>
          <w:iCs/>
        </w:rPr>
        <w:t xml:space="preserve">V prvé řadě se jedná o </w:t>
      </w:r>
      <w:r>
        <w:t>Akademickou poradnu</w:t>
      </w:r>
      <w:r w:rsidRPr="00487289">
        <w:t xml:space="preserve"> UTB ve Zlíně (dále jen APO), která představuje celouniverzitní pracoviště pro pomoc </w:t>
      </w:r>
      <w:r>
        <w:t>studentům UTB ve Zlíně, studentům</w:t>
      </w:r>
      <w:r w:rsidRPr="00487289">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DD3101" w:rsidRPr="00487289" w:rsidRDefault="00DD3101" w:rsidP="00DD3101">
      <w:pPr>
        <w:jc w:val="both"/>
      </w:pPr>
      <w:r>
        <w:t xml:space="preserve">Nad rámec služeb </w:t>
      </w:r>
      <w:r w:rsidRPr="00487289">
        <w:t xml:space="preserve">APO </w:t>
      </w:r>
      <w:r>
        <w:t xml:space="preserve">jsou </w:t>
      </w:r>
      <w:r w:rsidRPr="00487289">
        <w:t>uchazečům o studium na UTB ve Zlíně s</w:t>
      </w:r>
      <w:r>
        <w:t>e</w:t>
      </w:r>
      <w:r w:rsidRPr="00487289">
        <w:t> SPV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kompenzační pomůcky (dle individuální potřeby) a asistenční služba.</w:t>
      </w:r>
    </w:p>
    <w:p w:rsidR="00DD3101" w:rsidRPr="00487289" w:rsidRDefault="00DD3101" w:rsidP="00DD3101">
      <w:pPr>
        <w:jc w:val="both"/>
      </w:pPr>
      <w:r w:rsidRPr="00487289">
        <w:t>V případě studia studentů s</w:t>
      </w:r>
      <w:r>
        <w:t>e</w:t>
      </w:r>
      <w:r w:rsidRPr="00487289">
        <w:t xml:space="preserve"> SPV mohou tito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0E3ABE">
        <w:t xml:space="preserve">e SPV je rovněž nabízena </w:t>
      </w:r>
      <w:r w:rsidRPr="00487289">
        <w:t>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DD3101" w:rsidRPr="00487289" w:rsidRDefault="00DD3101" w:rsidP="00DD3101">
      <w:pPr>
        <w:jc w:val="both"/>
      </w:pPr>
      <w:r w:rsidRPr="00487289">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BB0949" w:rsidRPr="0040774B" w:rsidRDefault="00BB0949" w:rsidP="00BB0949">
      <w:pPr>
        <w:jc w:val="both"/>
        <w:rPr>
          <w:color w:val="FF0000"/>
        </w:rPr>
      </w:pPr>
    </w:p>
    <w:p w:rsidR="00BB0949" w:rsidRPr="0040774B" w:rsidRDefault="00BB0949" w:rsidP="00BB0949">
      <w:pPr>
        <w:pStyle w:val="Nadpis3"/>
        <w:spacing w:before="0" w:line="240" w:lineRule="auto"/>
        <w:rPr>
          <w:rFonts w:ascii="Times New Roman" w:hAnsi="Times New Roman"/>
        </w:rPr>
      </w:pPr>
      <w:r w:rsidRPr="0040774B">
        <w:rPr>
          <w:rFonts w:ascii="Times New Roman" w:hAnsi="Times New Roman"/>
        </w:rPr>
        <w:t>Opatření proti neetickému jednání a k ochraně duševního vlastnictví</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1.15</w:t>
      </w:r>
    </w:p>
    <w:p w:rsidR="00BB0949" w:rsidRPr="0040774B" w:rsidRDefault="00BB0949" w:rsidP="00BB0949">
      <w:pPr>
        <w:tabs>
          <w:tab w:val="left" w:pos="2835"/>
        </w:tabs>
      </w:pPr>
    </w:p>
    <w:p w:rsidR="00BB0949" w:rsidRPr="0040774B" w:rsidRDefault="00DD3101" w:rsidP="00BB0949">
      <w:pPr>
        <w:jc w:val="both"/>
        <w:rPr>
          <w:color w:val="5B9BD5"/>
          <w:sz w:val="32"/>
          <w:szCs w:val="32"/>
        </w:rPr>
      </w:pPr>
      <w:r w:rsidRPr="00487289">
        <w:t>UTB ve Zlíně přijala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7289">
        <w:rPr>
          <w:rStyle w:val="Znakapoznpodarou"/>
        </w:rPr>
        <w:footnoteReference w:id="28"/>
      </w:r>
      <w:r w:rsidR="00BB0949" w:rsidRPr="0040774B">
        <w:br w:type="page"/>
      </w:r>
    </w:p>
    <w:p w:rsidR="00BB0949" w:rsidRPr="0040774B" w:rsidRDefault="00BB0949" w:rsidP="00BB0949">
      <w:pPr>
        <w:pStyle w:val="Nadpis1"/>
        <w:spacing w:before="0" w:line="240" w:lineRule="auto"/>
        <w:rPr>
          <w:rFonts w:ascii="Times New Roman" w:hAnsi="Times New Roman"/>
          <w:b/>
          <w:color w:val="auto"/>
          <w:sz w:val="28"/>
          <w:szCs w:val="26"/>
        </w:rPr>
      </w:pPr>
      <w:r w:rsidRPr="0040774B">
        <w:rPr>
          <w:rFonts w:ascii="Times New Roman" w:hAnsi="Times New Roman"/>
          <w:b/>
          <w:color w:val="auto"/>
          <w:sz w:val="28"/>
          <w:szCs w:val="26"/>
        </w:rPr>
        <w:t>Studijní program</w:t>
      </w:r>
    </w:p>
    <w:p w:rsidR="00BB0949" w:rsidRPr="0040774B" w:rsidRDefault="00BB0949" w:rsidP="00BB0949">
      <w:pPr>
        <w:rPr>
          <w:bCs/>
          <w:sz w:val="24"/>
          <w:szCs w:val="24"/>
        </w:rPr>
      </w:pPr>
    </w:p>
    <w:p w:rsidR="00BB0949" w:rsidRPr="0040774B" w:rsidRDefault="00BB0949" w:rsidP="00BB0949">
      <w:pPr>
        <w:pStyle w:val="Nadpis2"/>
        <w:spacing w:before="0" w:line="240" w:lineRule="auto"/>
        <w:rPr>
          <w:rFonts w:ascii="Times New Roman" w:hAnsi="Times New Roman"/>
          <w:b/>
          <w:color w:val="auto"/>
          <w:sz w:val="24"/>
        </w:rPr>
      </w:pPr>
      <w:r w:rsidRPr="0040774B">
        <w:rPr>
          <w:rFonts w:ascii="Times New Roman" w:hAnsi="Times New Roman"/>
          <w:b/>
          <w:color w:val="auto"/>
          <w:sz w:val="24"/>
        </w:rPr>
        <w:t xml:space="preserve">Soulad studijního programu s posláním vysoké školy a mezinárodní rozměr studijního programu </w:t>
      </w:r>
    </w:p>
    <w:p w:rsidR="00BB0949" w:rsidRPr="0040774B" w:rsidRDefault="00BB0949" w:rsidP="00BB0949">
      <w:pPr>
        <w:ind w:left="3540"/>
      </w:pPr>
      <w:r w:rsidRPr="0040774B">
        <w:t>Standard 2.1</w:t>
      </w:r>
    </w:p>
    <w:p w:rsidR="00BB0949" w:rsidRPr="0040774B" w:rsidRDefault="00BB0949" w:rsidP="00BB0949">
      <w:pPr>
        <w:rPr>
          <w:lang w:eastAsia="en-US"/>
        </w:rPr>
      </w:pPr>
    </w:p>
    <w:p w:rsidR="00BB0949" w:rsidRPr="0040774B" w:rsidRDefault="00BB0949" w:rsidP="00BB0949">
      <w:pPr>
        <w:pStyle w:val="Nadpis3"/>
        <w:spacing w:before="0" w:line="240" w:lineRule="auto"/>
        <w:ind w:left="993" w:hanging="284"/>
        <w:rPr>
          <w:rFonts w:ascii="Times New Roman" w:hAnsi="Times New Roman"/>
          <w:szCs w:val="20"/>
        </w:rPr>
      </w:pPr>
      <w:r w:rsidRPr="0040774B">
        <w:rPr>
          <w:rFonts w:ascii="Times New Roman" w:hAnsi="Times New Roman"/>
          <w:szCs w:val="20"/>
        </w:rPr>
        <w:t>Soulad studijního programu s posláním a strategickými dokumenty vysoké školy</w:t>
      </w:r>
    </w:p>
    <w:p w:rsidR="00BB0949" w:rsidRPr="0040774B" w:rsidRDefault="00BB0949" w:rsidP="00BB0949">
      <w:pPr>
        <w:rPr>
          <w:lang w:eastAsia="en-US"/>
        </w:rPr>
      </w:pPr>
    </w:p>
    <w:p w:rsidR="008A72AA" w:rsidRPr="00487289" w:rsidRDefault="008A72AA" w:rsidP="008A72AA">
      <w:pPr>
        <w:jc w:val="both"/>
        <w:rPr>
          <w:lang w:eastAsia="en-US"/>
        </w:rPr>
      </w:pPr>
      <w:r w:rsidRPr="00487289">
        <w:rPr>
          <w:lang w:eastAsia="en-US"/>
        </w:rPr>
        <w:t>Studijní program je z hlediska typu, formy a profilu v souladu s posláním a strategickým záměrem UTB a ostatními strategickými dokumenty UTB a FHS.</w:t>
      </w:r>
    </w:p>
    <w:p w:rsidR="008A72AA" w:rsidRPr="00487289" w:rsidRDefault="008A72AA" w:rsidP="008A72AA">
      <w:pPr>
        <w:jc w:val="both"/>
        <w:rPr>
          <w:lang w:eastAsia="en-US"/>
        </w:rPr>
      </w:pPr>
      <w:r w:rsidRPr="00487289">
        <w:t>Ambice FHS jako součásti UTB jsou implementovány v dokumentu „</w:t>
      </w:r>
      <w:hyperlink r:id="rId61" w:history="1">
        <w:r w:rsidRPr="00487289">
          <w:rPr>
            <w:rStyle w:val="Hypertextovodkaz"/>
            <w:bCs/>
            <w:color w:val="auto"/>
            <w:u w:val="none"/>
            <w:bdr w:val="none" w:sz="0" w:space="0" w:color="auto" w:frame="1"/>
          </w:rPr>
          <w:t>Dlouhodobý/Strategický záměr FHS 2016-2020</w:t>
        </w:r>
      </w:hyperlink>
      <w:r w:rsidRPr="00487289">
        <w:t>“.</w:t>
      </w:r>
      <w:r w:rsidRPr="00487289">
        <w:rPr>
          <w:rStyle w:val="Znakapoznpodarou"/>
        </w:rPr>
        <w:footnoteReference w:id="29"/>
      </w:r>
      <w:r w:rsidRPr="00487289">
        <w:t xml:space="preserve"> Předkládaný studijní program dobře zapadá do jednotlivých cílů především </w:t>
      </w:r>
      <w:r w:rsidR="000E3ABE">
        <w:t xml:space="preserve">v </w:t>
      </w:r>
      <w:r w:rsidRPr="00487289">
        <w:t xml:space="preserve">kapitole Vzdělávání (prioritní cíl 1). Konkrétní </w:t>
      </w:r>
      <w:r>
        <w:t>posloupnost</w:t>
      </w:r>
      <w:r w:rsidRPr="00487289">
        <w:t xml:space="preserve"> kroků je zakomponována v dokumentu </w:t>
      </w:r>
      <w:r w:rsidRPr="00487289">
        <w:rPr>
          <w:lang w:eastAsia="en-US"/>
        </w:rPr>
        <w:t xml:space="preserve">„Plán realizace Strategického záměru vzdělávací a tvůrčí činnosti FHS UTB ve Zlíně pro rok 2017“. </w:t>
      </w:r>
      <w:r w:rsidRPr="00487289">
        <w:rPr>
          <w:rStyle w:val="Znakapoznpodarou"/>
          <w:lang w:eastAsia="en-US"/>
        </w:rPr>
        <w:footnoteReference w:id="30"/>
      </w:r>
    </w:p>
    <w:p w:rsidR="00BB0949" w:rsidRPr="0040774B" w:rsidRDefault="00BB0949" w:rsidP="00BB0949">
      <w:pPr>
        <w:pStyle w:val="Nadpis3"/>
        <w:numPr>
          <w:ilvl w:val="0"/>
          <w:numId w:val="0"/>
        </w:numPr>
        <w:spacing w:before="0" w:line="240" w:lineRule="auto"/>
        <w:rPr>
          <w:rFonts w:ascii="Times New Roman" w:hAnsi="Times New Roman"/>
          <w:sz w:val="20"/>
          <w:szCs w:val="20"/>
        </w:rPr>
      </w:pPr>
    </w:p>
    <w:p w:rsidR="00BB0949" w:rsidRPr="0040774B" w:rsidRDefault="00BB0949" w:rsidP="00BB0949">
      <w:pPr>
        <w:pStyle w:val="Nadpis3"/>
        <w:numPr>
          <w:ilvl w:val="0"/>
          <w:numId w:val="0"/>
        </w:numPr>
        <w:spacing w:before="0" w:line="240" w:lineRule="auto"/>
        <w:rPr>
          <w:rFonts w:ascii="Times New Roman" w:hAnsi="Times New Roman"/>
          <w:sz w:val="20"/>
          <w:szCs w:val="20"/>
        </w:rPr>
      </w:pPr>
      <w:r w:rsidRPr="0040774B">
        <w:rPr>
          <w:rFonts w:ascii="Times New Roman" w:hAnsi="Times New Roman"/>
          <w:sz w:val="20"/>
          <w:szCs w:val="20"/>
        </w:rPr>
        <w:tab/>
      </w:r>
      <w:r w:rsidRPr="0040774B">
        <w:rPr>
          <w:rFonts w:ascii="Times New Roman" w:hAnsi="Times New Roman"/>
          <w:sz w:val="20"/>
          <w:szCs w:val="20"/>
        </w:rPr>
        <w:tab/>
      </w:r>
      <w:r w:rsidRPr="0040774B">
        <w:rPr>
          <w:rFonts w:ascii="Times New Roman" w:hAnsi="Times New Roman"/>
          <w:sz w:val="20"/>
          <w:szCs w:val="20"/>
        </w:rPr>
        <w:tab/>
      </w:r>
      <w:r w:rsidRPr="0040774B">
        <w:rPr>
          <w:rFonts w:ascii="Times New Roman" w:hAnsi="Times New Roman"/>
          <w:sz w:val="20"/>
          <w:szCs w:val="20"/>
        </w:rPr>
        <w:tab/>
      </w:r>
      <w:r w:rsidRPr="0040774B">
        <w:rPr>
          <w:rFonts w:ascii="Times New Roman" w:hAnsi="Times New Roman"/>
          <w:sz w:val="20"/>
          <w:szCs w:val="20"/>
        </w:rPr>
        <w:tab/>
      </w:r>
    </w:p>
    <w:p w:rsidR="00BB0949" w:rsidRPr="0040774B" w:rsidRDefault="00BB0949" w:rsidP="00BB0949">
      <w:pPr>
        <w:pStyle w:val="Nadpis3"/>
        <w:numPr>
          <w:ilvl w:val="0"/>
          <w:numId w:val="0"/>
        </w:numPr>
        <w:spacing w:before="0" w:line="240" w:lineRule="auto"/>
        <w:ind w:left="3117" w:firstLine="423"/>
        <w:rPr>
          <w:rFonts w:ascii="Times New Roman" w:hAnsi="Times New Roman"/>
          <w:sz w:val="20"/>
          <w:szCs w:val="20"/>
        </w:rPr>
      </w:pPr>
      <w:r w:rsidRPr="0040774B">
        <w:rPr>
          <w:rFonts w:ascii="Times New Roman" w:hAnsi="Times New Roman"/>
          <w:sz w:val="20"/>
          <w:szCs w:val="20"/>
        </w:rPr>
        <w:t>Standard 2.2p</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Spolupráce s praxí</w:t>
      </w:r>
    </w:p>
    <w:p w:rsidR="00BB0949" w:rsidRPr="0040774B" w:rsidRDefault="00BB0949" w:rsidP="00BB0949">
      <w:pPr>
        <w:rPr>
          <w:lang w:eastAsia="en-US"/>
        </w:rPr>
      </w:pPr>
    </w:p>
    <w:p w:rsidR="008A72AA" w:rsidRPr="00487289" w:rsidRDefault="008A72AA" w:rsidP="008A72AA">
      <w:pPr>
        <w:jc w:val="both"/>
      </w:pPr>
      <w:r w:rsidRPr="00487289">
        <w:t xml:space="preserve">Předkládaný program je bakalářský profesní studijní program. S ohledem na tuto skutečnost musí nabízet i </w:t>
      </w:r>
      <w:r>
        <w:t>zajišťovat</w:t>
      </w:r>
      <w:r w:rsidRPr="00487289">
        <w:t xml:space="preserve"> relevantní spolupráci s praxí. I v tomto případě platí to, co bylo uvedeno v rámci standardu 1.10. Spolupráce s praxí je zabezpečována jednak prostřednictvím kooperace s fakultními a spolupracujícími mateřskými školami v ČR a SR, dále pak prostřednictvím akcí organizovaných různými subjekty v rámci Zlínského regionu, případně v rámci projektových aktivit probíhajících na pracovišti, které realizuje studijní program. Dál</w:t>
      </w:r>
      <w:r>
        <w:t>e (ve shodě s částí</w:t>
      </w:r>
      <w:r w:rsidRPr="00487289">
        <w:t xml:space="preserve"> C-II této žádosti) je uveden přehled těchto projektů. Do všech jsou anebo byli zapojeni učitelé, případně ředitelé mateřských škol především ze Zlínského regionu:</w:t>
      </w:r>
    </w:p>
    <w:p w:rsidR="008A72AA" w:rsidRPr="00487289" w:rsidRDefault="008A72AA" w:rsidP="008A72AA">
      <w:pPr>
        <w:pStyle w:val="Odstavecseseznamem"/>
        <w:numPr>
          <w:ilvl w:val="0"/>
          <w:numId w:val="15"/>
        </w:numPr>
        <w:spacing w:after="0" w:line="240" w:lineRule="auto"/>
        <w:jc w:val="both"/>
        <w:rPr>
          <w:rFonts w:ascii="Times New Roman" w:hAnsi="Times New Roman"/>
          <w:sz w:val="20"/>
          <w:szCs w:val="20"/>
        </w:rPr>
      </w:pPr>
      <w:r w:rsidRPr="00487289">
        <w:rPr>
          <w:rFonts w:ascii="Times New Roman" w:hAnsi="Times New Roman"/>
          <w:sz w:val="20"/>
          <w:szCs w:val="20"/>
        </w:rPr>
        <w:t xml:space="preserve">Od začátečníka k mentorovi (podpůrné strategie vzdělávání učitelů ve Zlínském regionu) – Fond </w:t>
      </w:r>
      <w:r w:rsidR="000E3ABE">
        <w:rPr>
          <w:rFonts w:ascii="Times New Roman" w:hAnsi="Times New Roman"/>
          <w:sz w:val="20"/>
          <w:szCs w:val="20"/>
        </w:rPr>
        <w:t>vzdělávací politiky, MŠMT – v letech</w:t>
      </w:r>
      <w:r w:rsidRPr="00487289">
        <w:rPr>
          <w:rFonts w:ascii="Times New Roman" w:hAnsi="Times New Roman"/>
          <w:sz w:val="20"/>
          <w:szCs w:val="20"/>
        </w:rPr>
        <w:t xml:space="preserve"> 2014 – </w:t>
      </w:r>
      <w:r w:rsidR="000E3ABE">
        <w:rPr>
          <w:rFonts w:ascii="Times New Roman" w:hAnsi="Times New Roman"/>
          <w:sz w:val="20"/>
          <w:szCs w:val="20"/>
        </w:rPr>
        <w:t>20</w:t>
      </w:r>
      <w:r w:rsidRPr="00487289">
        <w:rPr>
          <w:rFonts w:ascii="Times New Roman" w:hAnsi="Times New Roman"/>
          <w:sz w:val="20"/>
          <w:szCs w:val="20"/>
        </w:rPr>
        <w:t>16</w:t>
      </w:r>
      <w:r>
        <w:rPr>
          <w:rFonts w:ascii="Times New Roman" w:hAnsi="Times New Roman"/>
          <w:sz w:val="20"/>
          <w:szCs w:val="20"/>
        </w:rPr>
        <w:t>;</w:t>
      </w:r>
    </w:p>
    <w:p w:rsidR="008A72AA" w:rsidRPr="00487289" w:rsidRDefault="008A72AA" w:rsidP="008A72AA">
      <w:pPr>
        <w:pStyle w:val="Odstavecseseznamem"/>
        <w:numPr>
          <w:ilvl w:val="0"/>
          <w:numId w:val="15"/>
        </w:numPr>
        <w:spacing w:after="0" w:line="240" w:lineRule="auto"/>
        <w:jc w:val="both"/>
        <w:rPr>
          <w:rFonts w:ascii="Times New Roman" w:hAnsi="Times New Roman"/>
          <w:b/>
          <w:sz w:val="20"/>
          <w:szCs w:val="20"/>
        </w:rPr>
      </w:pPr>
      <w:r w:rsidRPr="00487289">
        <w:rPr>
          <w:rFonts w:ascii="Times New Roman" w:hAnsi="Times New Roman"/>
          <w:sz w:val="20"/>
          <w:szCs w:val="20"/>
        </w:rPr>
        <w:t xml:space="preserve">Centrum pro podporu přírodovědných a technických věd: Technická a přírodovědná laboratoř pro děti a mládež Zlínské kraje - CZ.1.07/2.3.00/45.0015 </w:t>
      </w:r>
      <w:r w:rsidRPr="00487289">
        <w:rPr>
          <w:rStyle w:val="Siln"/>
          <w:rFonts w:ascii="Times New Roman" w:hAnsi="Times New Roman"/>
          <w:b w:val="0"/>
          <w:sz w:val="20"/>
          <w:szCs w:val="20"/>
        </w:rPr>
        <w:t xml:space="preserve">OP VK (EE) - Operační program Vzdělávání pro konkurenceschopnost – roky </w:t>
      </w:r>
      <w:r w:rsidRPr="00487289">
        <w:rPr>
          <w:rFonts w:ascii="Times New Roman" w:hAnsi="Times New Roman"/>
          <w:sz w:val="20"/>
          <w:szCs w:val="20"/>
        </w:rPr>
        <w:t xml:space="preserve">2014 – </w:t>
      </w:r>
      <w:r w:rsidR="000E3ABE">
        <w:rPr>
          <w:rFonts w:ascii="Times New Roman" w:hAnsi="Times New Roman"/>
          <w:sz w:val="20"/>
          <w:szCs w:val="20"/>
        </w:rPr>
        <w:t>20</w:t>
      </w:r>
      <w:r w:rsidRPr="00487289">
        <w:rPr>
          <w:rFonts w:ascii="Times New Roman" w:hAnsi="Times New Roman"/>
          <w:sz w:val="20"/>
          <w:szCs w:val="20"/>
        </w:rPr>
        <w:t>15</w:t>
      </w:r>
      <w:r>
        <w:rPr>
          <w:rFonts w:ascii="Times New Roman" w:hAnsi="Times New Roman"/>
          <w:sz w:val="20"/>
          <w:szCs w:val="20"/>
        </w:rPr>
        <w:t>;</w:t>
      </w:r>
      <w:r w:rsidRPr="00487289">
        <w:rPr>
          <w:rFonts w:ascii="Times New Roman" w:hAnsi="Times New Roman"/>
          <w:b/>
          <w:sz w:val="20"/>
          <w:szCs w:val="20"/>
        </w:rPr>
        <w:t xml:space="preserve"> </w:t>
      </w:r>
    </w:p>
    <w:p w:rsidR="008A72AA" w:rsidRPr="00487289" w:rsidRDefault="008A72AA" w:rsidP="008A72AA">
      <w:pPr>
        <w:pStyle w:val="Odstavecseseznamem"/>
        <w:numPr>
          <w:ilvl w:val="0"/>
          <w:numId w:val="15"/>
        </w:numPr>
        <w:spacing w:after="0" w:line="240" w:lineRule="auto"/>
        <w:jc w:val="both"/>
        <w:rPr>
          <w:rFonts w:ascii="Times New Roman" w:hAnsi="Times New Roman"/>
          <w:sz w:val="20"/>
          <w:szCs w:val="20"/>
        </w:rPr>
      </w:pPr>
      <w:r w:rsidRPr="00487289">
        <w:rPr>
          <w:rFonts w:ascii="Times New Roman" w:hAnsi="Times New Roman"/>
          <w:sz w:val="20"/>
          <w:szCs w:val="20"/>
        </w:rPr>
        <w:t>Podpora regionálních mateřských škol pracujících s dětmi mladšími 3 let – Fond vzdělávací politiky, MŠMT – rok 2016</w:t>
      </w:r>
      <w:r>
        <w:rPr>
          <w:rFonts w:ascii="Times New Roman" w:hAnsi="Times New Roman"/>
          <w:sz w:val="20"/>
          <w:szCs w:val="20"/>
        </w:rPr>
        <w:t>;</w:t>
      </w:r>
    </w:p>
    <w:p w:rsidR="008A72AA" w:rsidRPr="00487289" w:rsidRDefault="008A72AA" w:rsidP="008A72AA">
      <w:pPr>
        <w:pStyle w:val="Odstavecseseznamem"/>
        <w:numPr>
          <w:ilvl w:val="0"/>
          <w:numId w:val="15"/>
        </w:numPr>
        <w:spacing w:after="0" w:line="240" w:lineRule="auto"/>
        <w:jc w:val="both"/>
        <w:rPr>
          <w:rFonts w:ascii="Times New Roman" w:hAnsi="Times New Roman"/>
          <w:sz w:val="20"/>
          <w:szCs w:val="20"/>
        </w:rPr>
      </w:pPr>
      <w:r w:rsidRPr="00487289">
        <w:rPr>
          <w:rFonts w:ascii="Times New Roman" w:hAnsi="Times New Roman"/>
          <w:color w:val="000000"/>
          <w:sz w:val="20"/>
          <w:szCs w:val="20"/>
        </w:rPr>
        <w:t xml:space="preserve">Předcházení šoku z reality u budoucích učitelů mateřských a základních škol v období profesního startu </w:t>
      </w:r>
      <w:r w:rsidRPr="00487289">
        <w:rPr>
          <w:rFonts w:ascii="Times New Roman" w:hAnsi="Times New Roman"/>
          <w:sz w:val="20"/>
          <w:szCs w:val="20"/>
        </w:rPr>
        <w:t>– Fond vzdělávací politiky, MŠMT – rok 2017</w:t>
      </w:r>
      <w:r>
        <w:rPr>
          <w:rFonts w:ascii="Times New Roman" w:hAnsi="Times New Roman"/>
          <w:sz w:val="20"/>
          <w:szCs w:val="20"/>
        </w:rPr>
        <w:t>.</w:t>
      </w:r>
    </w:p>
    <w:p w:rsidR="00BB0949" w:rsidRPr="0040774B" w:rsidRDefault="00BB0949" w:rsidP="00BB0949">
      <w:pPr>
        <w:jc w:val="both"/>
      </w:pPr>
    </w:p>
    <w:p w:rsidR="00BB0949" w:rsidRPr="0040774B" w:rsidRDefault="00BB0949" w:rsidP="00BB0949">
      <w:pPr>
        <w:jc w:val="both"/>
      </w:pPr>
    </w:p>
    <w:p w:rsidR="00BB0949" w:rsidRPr="0040774B" w:rsidRDefault="00BB0949" w:rsidP="00BB0949">
      <w:pPr>
        <w:ind w:left="2832" w:firstLine="708"/>
      </w:pPr>
      <w:r w:rsidRPr="0040774B">
        <w:t>Standard 2.3</w:t>
      </w:r>
    </w:p>
    <w:p w:rsidR="00BB0949" w:rsidRPr="0040774B" w:rsidRDefault="00BB0949" w:rsidP="00BB0949">
      <w:pPr>
        <w:pStyle w:val="Nadpis3"/>
        <w:numPr>
          <w:ilvl w:val="0"/>
          <w:numId w:val="0"/>
        </w:numPr>
        <w:spacing w:before="0" w:line="240" w:lineRule="auto"/>
        <w:ind w:left="1080"/>
        <w:rPr>
          <w:rFonts w:ascii="Times New Roman" w:hAnsi="Times New Roman"/>
          <w:sz w:val="20"/>
          <w:szCs w:val="20"/>
        </w:rPr>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Mezinárodní rozměr studijního programu</w:t>
      </w:r>
    </w:p>
    <w:p w:rsidR="00BB0949" w:rsidRPr="0040774B" w:rsidRDefault="00BB0949" w:rsidP="00BB0949">
      <w:pPr>
        <w:pStyle w:val="Nadpis2"/>
        <w:spacing w:before="0" w:line="240" w:lineRule="auto"/>
        <w:rPr>
          <w:rFonts w:ascii="Times New Roman" w:hAnsi="Times New Roman"/>
          <w:color w:val="auto"/>
          <w:sz w:val="20"/>
          <w:szCs w:val="20"/>
        </w:rPr>
      </w:pPr>
    </w:p>
    <w:p w:rsidR="008A72AA" w:rsidRPr="00487289" w:rsidRDefault="008A72AA" w:rsidP="008A72AA">
      <w:pPr>
        <w:pStyle w:val="Nadpis2"/>
        <w:spacing w:before="0" w:line="240" w:lineRule="auto"/>
        <w:ind w:left="0"/>
        <w:jc w:val="both"/>
        <w:rPr>
          <w:rFonts w:ascii="Times New Roman" w:hAnsi="Times New Roman"/>
          <w:color w:val="auto"/>
          <w:sz w:val="20"/>
          <w:szCs w:val="20"/>
        </w:rPr>
      </w:pPr>
      <w:r w:rsidRPr="00487289">
        <w:rPr>
          <w:rFonts w:ascii="Times New Roman" w:hAnsi="Times New Roman"/>
          <w:color w:val="auto"/>
          <w:sz w:val="20"/>
          <w:szCs w:val="20"/>
        </w:rPr>
        <w:t>Mezinárodní rozměr studijního programu se rýsuje s ohledem na skutečnost, že jedna z fakultních škol, kde je realizována odborná pedagogická praxe studentů daného programu, provozuje svou činnost na Slovensku. Praxe, provázené pozitivními ohlasy na obou stranách, realizované v</w:t>
      </w:r>
      <w:r w:rsidRPr="00487289">
        <w:rPr>
          <w:rFonts w:ascii="Times New Roman" w:hAnsi="Times New Roman"/>
          <w:vanish/>
          <w:color w:val="auto"/>
          <w:sz w:val="20"/>
          <w:szCs w:val="20"/>
        </w:rPr>
        <w:t xml:space="preserve">.R. v SR.je realizován odborná pedagogická praxe studentůtudijní program členy, rovněž i j o ost v ránci akter aplikační práce. </w:t>
      </w:r>
      <w:r w:rsidRPr="00487289">
        <w:rPr>
          <w:rFonts w:ascii="Times New Roman" w:hAnsi="Times New Roman"/>
          <w:color w:val="auto"/>
          <w:sz w:val="20"/>
          <w:szCs w:val="20"/>
        </w:rPr>
        <w:t xml:space="preserve"> Soukromé mateřské škole Life Academy, s. r. o., Poprad (SR) v současnosti </w:t>
      </w:r>
      <w:r>
        <w:rPr>
          <w:rFonts w:ascii="Times New Roman" w:hAnsi="Times New Roman"/>
          <w:color w:val="auto"/>
          <w:sz w:val="20"/>
          <w:szCs w:val="20"/>
        </w:rPr>
        <w:t>dokládají</w:t>
      </w:r>
      <w:r w:rsidRPr="00487289">
        <w:rPr>
          <w:rFonts w:ascii="Times New Roman" w:hAnsi="Times New Roman"/>
          <w:color w:val="auto"/>
          <w:sz w:val="20"/>
          <w:szCs w:val="20"/>
        </w:rPr>
        <w:t xml:space="preserve"> připravenost studentů studijního progrmu pro činnost v mateřských školách i na Slovensku.</w:t>
      </w:r>
    </w:p>
    <w:p w:rsidR="00BB0949" w:rsidRPr="0040774B" w:rsidRDefault="00BB0949" w:rsidP="00BB0949">
      <w:pPr>
        <w:rPr>
          <w:lang w:eastAsia="en-US"/>
        </w:rPr>
      </w:pPr>
    </w:p>
    <w:p w:rsidR="00BB0949" w:rsidRPr="0040774B" w:rsidRDefault="00BB0949" w:rsidP="00BB0949">
      <w:pPr>
        <w:rPr>
          <w:lang w:eastAsia="en-US"/>
        </w:rPr>
      </w:pPr>
    </w:p>
    <w:p w:rsidR="00BB0949" w:rsidRPr="0040774B" w:rsidRDefault="00BB0949" w:rsidP="00BB0949">
      <w:pPr>
        <w:pStyle w:val="Nadpis2"/>
        <w:spacing w:before="0" w:line="240" w:lineRule="auto"/>
        <w:rPr>
          <w:rFonts w:ascii="Times New Roman" w:hAnsi="Times New Roman"/>
          <w:b/>
          <w:color w:val="auto"/>
          <w:sz w:val="24"/>
          <w:szCs w:val="20"/>
        </w:rPr>
      </w:pPr>
      <w:r w:rsidRPr="0040774B">
        <w:rPr>
          <w:rFonts w:ascii="Times New Roman" w:hAnsi="Times New Roman"/>
          <w:b/>
          <w:color w:val="auto"/>
          <w:sz w:val="24"/>
          <w:szCs w:val="20"/>
        </w:rPr>
        <w:t xml:space="preserve">Profil absolventa a obsah studia </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 2.4</w:t>
      </w:r>
    </w:p>
    <w:p w:rsidR="00BB0949" w:rsidRPr="0040774B" w:rsidRDefault="00BB0949" w:rsidP="00BB0949">
      <w:pPr>
        <w:pStyle w:val="Nadpis3"/>
        <w:numPr>
          <w:ilvl w:val="0"/>
          <w:numId w:val="0"/>
        </w:numPr>
        <w:spacing w:before="0" w:line="240" w:lineRule="auto"/>
        <w:ind w:left="1080"/>
        <w:rPr>
          <w:rFonts w:ascii="Times New Roman" w:hAnsi="Times New Roman"/>
          <w:sz w:val="20"/>
          <w:szCs w:val="20"/>
        </w:rPr>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Soulad získaných odborných znalostí, dovedností a způsobilostí s typem a profilem studijního programu </w:t>
      </w:r>
    </w:p>
    <w:p w:rsidR="00BB0949" w:rsidRPr="0040774B" w:rsidRDefault="00BB0949" w:rsidP="00BB0949">
      <w:pPr>
        <w:tabs>
          <w:tab w:val="left" w:pos="2835"/>
        </w:tabs>
      </w:pPr>
    </w:p>
    <w:p w:rsidR="008A72AA" w:rsidRPr="006654D3" w:rsidRDefault="008A72AA" w:rsidP="008A72AA">
      <w:pPr>
        <w:tabs>
          <w:tab w:val="left" w:pos="2835"/>
        </w:tabs>
        <w:jc w:val="both"/>
      </w:pPr>
      <w:r w:rsidRPr="00487289">
        <w:rPr>
          <w:rFonts w:eastAsia="Calibri"/>
        </w:rPr>
        <w:t>Předkládaný studijní program Učitelství pro mateřské školy poskytuje absolventovi vysokoškolské vzdělání potřebné pro výkon profese učitele v mateřských školách, případně pedagogického pracovníka ve specializovaných předškolních zařízeních. Zdůrazněn je parametr vysokoškolského vzdělání, které má být garancí kvalitativně vyšší, sofistikovanější přípravy budoucích učitelů v porovnání se středoškolskou kvalifikací učitelů mateřských škol. Děje se tak v souladu s</w:t>
      </w:r>
      <w:r w:rsidRPr="00487289">
        <w:t xml:space="preserve"> klíčovým koncepčním dokumentem Strategie vzdělávací politiky ČR do roku 2020 a jeho implementačním dokumentem (Dlouhodobý záměr vzdělávání a rozvoje vzdělávací soustavy České republiky na období 2015-2020), kde je cílem připravovat absolventy, kteří jsou schopni snižovat nerovnosti ve vzdělávání a realizovat kvalitní předškolní vzdělávání. </w:t>
      </w:r>
      <w:r w:rsidRPr="006654D3">
        <w:t>Tento záměr je zřejmý ze skladby předmětů studijního programu, ve kterém se kromě základních pedagogi</w:t>
      </w:r>
      <w:r w:rsidR="000E3ABE">
        <w:t>ckých a psychologických disciplí</w:t>
      </w:r>
      <w:r w:rsidRPr="006654D3">
        <w:t>n a didakticky metodicky zameřených předmětů objevují i specifické a relativně náročné předměty typu Teorie výchovy a vzdělávání, Metodologie pedagogického výzkumu, případně předmět Profesní identita učitele mateřské školy a Tvorba výzkumného projektu. Zároveň je zde zřejmá provázanost s praxí předškolního vzdělávání, nejednom prostřednictvím prakticky laděných předmětů, pedagogických praxí, ale i přes projekty a dílčí aktivity mateřských škol, do kterých jsou zapojeni samotní studenti.</w:t>
      </w:r>
    </w:p>
    <w:p w:rsidR="008A72AA" w:rsidRPr="00487289" w:rsidRDefault="008A72AA" w:rsidP="008A72AA">
      <w:pPr>
        <w:tabs>
          <w:tab w:val="left" w:pos="2835"/>
        </w:tabs>
        <w:jc w:val="both"/>
      </w:pPr>
      <w:r w:rsidRPr="006654D3">
        <w:t>Odborné znalosti a dovednosti a obecné způsobilosti, které si mají absolventi studijního programu osvojit, jsou tedy v souladu s typem a profilem studijního programu.</w:t>
      </w:r>
    </w:p>
    <w:p w:rsidR="00BB0949" w:rsidRPr="0040774B" w:rsidRDefault="00BB0949" w:rsidP="00E75080">
      <w:pPr>
        <w:tabs>
          <w:tab w:val="left" w:pos="2835"/>
        </w:tabs>
        <w:jc w:val="both"/>
      </w:pPr>
    </w:p>
    <w:p w:rsidR="00BB0949" w:rsidRPr="0040774B" w:rsidRDefault="00BB0949" w:rsidP="00BB0949">
      <w:pPr>
        <w:tabs>
          <w:tab w:val="left" w:pos="2835"/>
        </w:tabs>
      </w:pPr>
      <w:r w:rsidRPr="0040774B">
        <w:tab/>
      </w:r>
      <w:r w:rsidRPr="0040774B">
        <w:tab/>
        <w:t>Standard 2.5</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Jazykové kompetence </w:t>
      </w:r>
    </w:p>
    <w:p w:rsidR="00BB0949" w:rsidRPr="0040774B" w:rsidRDefault="00BB0949" w:rsidP="00BB0949">
      <w:pPr>
        <w:rPr>
          <w:lang w:eastAsia="en-US"/>
        </w:rPr>
      </w:pPr>
    </w:p>
    <w:p w:rsidR="008A72AA" w:rsidRPr="00352B7E" w:rsidRDefault="008A72AA" w:rsidP="008A72AA">
      <w:pPr>
        <w:tabs>
          <w:tab w:val="left" w:pos="2835"/>
        </w:tabs>
        <w:jc w:val="both"/>
      </w:pPr>
      <w:r w:rsidRPr="00487289">
        <w:t xml:space="preserve">Ve studijním programu </w:t>
      </w:r>
      <w:r w:rsidRPr="00487289">
        <w:rPr>
          <w:color w:val="000000"/>
        </w:rPr>
        <w:t xml:space="preserve">se předpokládá uplatnění </w:t>
      </w:r>
      <w:r w:rsidRPr="006654D3">
        <w:rPr>
          <w:color w:val="000000"/>
        </w:rPr>
        <w:t>absolventů i v mezinárodním prostředí</w:t>
      </w:r>
      <w:r w:rsidRPr="00487289">
        <w:rPr>
          <w:color w:val="000000"/>
        </w:rPr>
        <w:t xml:space="preserve">. </w:t>
      </w:r>
      <w:r w:rsidRPr="00487289">
        <w:t>Ze studijního plánu, ale předevš</w:t>
      </w:r>
      <w:r w:rsidR="000E3ABE">
        <w:t>ím z jednotlivých karet předmětů</w:t>
      </w:r>
      <w:r w:rsidRPr="00487289">
        <w:t xml:space="preserve"> předkládaného studijního programu, je zřejmý cíl propojení získaných odborných znalostí a dovedností s jazykovými kompetencemi v cizím jazyce, konkrétně s</w:t>
      </w:r>
      <w:r>
        <w:t xml:space="preserve"> dovedností </w:t>
      </w:r>
      <w:r w:rsidRPr="00352B7E">
        <w:t xml:space="preserve">komunikovat v jazyce anglickém, ale výběrově také v německém, španělském nebo francouzském jazyce. </w:t>
      </w:r>
    </w:p>
    <w:p w:rsidR="008A72AA" w:rsidRPr="00487289" w:rsidRDefault="008A72AA" w:rsidP="008A72AA">
      <w:pPr>
        <w:tabs>
          <w:tab w:val="left" w:pos="2835"/>
        </w:tabs>
        <w:jc w:val="both"/>
        <w:rPr>
          <w:color w:val="000000"/>
        </w:rPr>
      </w:pPr>
      <w:r w:rsidRPr="00352B7E">
        <w:t xml:space="preserve">U studentů se předpokládá vstupní </w:t>
      </w:r>
      <w:r w:rsidRPr="00352B7E">
        <w:rPr>
          <w:color w:val="000000"/>
        </w:rPr>
        <w:t>deklarovaná úroveň maturity (B1 Evropský referenční rámec SERR/ CEFR), a to na začátku studia, v 1. semestru. Cílem nabízených kurzů anglického jazyka po celou dobu studia v předkládaném programu je dosažení úrovně B2.</w:t>
      </w:r>
    </w:p>
    <w:p w:rsidR="008A72AA" w:rsidRPr="00487289" w:rsidRDefault="008A72AA" w:rsidP="008A72AA">
      <w:pPr>
        <w:tabs>
          <w:tab w:val="left" w:pos="2835"/>
        </w:tabs>
        <w:jc w:val="both"/>
        <w:rPr>
          <w:color w:val="000000"/>
        </w:rPr>
      </w:pPr>
      <w:r w:rsidRPr="00487289">
        <w:t>Angličtina a jazykové kompetence v tomto cizím jazyce jsou jed</w:t>
      </w:r>
      <w:r>
        <w:t>noznačně preferencí nejenom FHS</w:t>
      </w:r>
      <w:r w:rsidRPr="00487289">
        <w:t xml:space="preserve">, ale i celé UTB ve Zlíně. </w:t>
      </w:r>
      <w:r w:rsidRPr="00487289">
        <w:rPr>
          <w:color w:val="000000"/>
        </w:rPr>
        <w:t>Důvodem zaměření je současná dominance anglického jazyka v oblasti studia, akademické komunikace i budoucí zaměstnatelnosti absolventů.</w:t>
      </w:r>
    </w:p>
    <w:p w:rsidR="008A72AA" w:rsidRPr="00487289" w:rsidRDefault="008A72AA" w:rsidP="008A72AA">
      <w:pPr>
        <w:tabs>
          <w:tab w:val="left" w:pos="2835"/>
        </w:tabs>
        <w:jc w:val="both"/>
      </w:pPr>
      <w:r w:rsidRPr="00487289">
        <w:t>FHS UTB</w:t>
      </w:r>
      <w:r w:rsidR="000E3ABE">
        <w:t xml:space="preserve"> rovněž nabízí možnosti vzdělává</w:t>
      </w:r>
      <w:r w:rsidRPr="00487289">
        <w:t>ní i v </w:t>
      </w:r>
      <w:r>
        <w:t>dalších cizích jazycích, dostupná je</w:t>
      </w:r>
      <w:r w:rsidRPr="00487289">
        <w:t xml:space="preserve"> možn</w:t>
      </w:r>
      <w:r>
        <w:t xml:space="preserve">ost učit se rusky nebo </w:t>
      </w:r>
      <w:r w:rsidRPr="00487289">
        <w:t>osvojovat si základy čínštiny.</w:t>
      </w:r>
    </w:p>
    <w:p w:rsidR="00BB0949" w:rsidRPr="0040774B" w:rsidRDefault="00BB0949" w:rsidP="00BB0949">
      <w:pPr>
        <w:tabs>
          <w:tab w:val="left" w:pos="2835"/>
        </w:tabs>
      </w:pPr>
    </w:p>
    <w:p w:rsidR="00BB0949" w:rsidRPr="0040774B" w:rsidRDefault="00BB0949" w:rsidP="00BB0949">
      <w:pPr>
        <w:tabs>
          <w:tab w:val="left" w:pos="2835"/>
        </w:tabs>
      </w:pPr>
      <w:r w:rsidRPr="0040774B">
        <w:tab/>
      </w:r>
      <w:r w:rsidRPr="0040774B">
        <w:tab/>
        <w:t>Standard 2.6</w:t>
      </w:r>
      <w:r w:rsidR="00E75080">
        <w:t>p</w:t>
      </w:r>
    </w:p>
    <w:p w:rsidR="00BB0949" w:rsidRPr="0040774B" w:rsidRDefault="00BB0949" w:rsidP="00BB0949">
      <w:pPr>
        <w:tabs>
          <w:tab w:val="left" w:pos="2835"/>
        </w:tabs>
      </w:pPr>
    </w:p>
    <w:p w:rsidR="00BB0949" w:rsidRPr="008A72AA" w:rsidRDefault="00BB0949" w:rsidP="00BB0949">
      <w:pPr>
        <w:pStyle w:val="Nadpis3"/>
        <w:spacing w:before="0" w:line="240" w:lineRule="auto"/>
        <w:rPr>
          <w:rFonts w:ascii="Times New Roman" w:hAnsi="Times New Roman"/>
          <w:szCs w:val="20"/>
        </w:rPr>
      </w:pPr>
      <w:r w:rsidRPr="008A72AA">
        <w:rPr>
          <w:rFonts w:ascii="Times New Roman" w:hAnsi="Times New Roman"/>
          <w:szCs w:val="20"/>
        </w:rPr>
        <w:t xml:space="preserve">Pravidla a podmínky utváření studijních plánů </w:t>
      </w:r>
    </w:p>
    <w:p w:rsidR="00BB0949" w:rsidRPr="0040774B" w:rsidRDefault="00BB0949" w:rsidP="00BB0949">
      <w:pPr>
        <w:pStyle w:val="Nadpis3"/>
        <w:numPr>
          <w:ilvl w:val="0"/>
          <w:numId w:val="0"/>
        </w:numPr>
        <w:spacing w:before="0" w:line="240" w:lineRule="auto"/>
        <w:rPr>
          <w:rFonts w:ascii="Times New Roman" w:hAnsi="Times New Roman"/>
          <w:sz w:val="20"/>
          <w:szCs w:val="20"/>
        </w:rPr>
      </w:pPr>
    </w:p>
    <w:p w:rsidR="008A72AA" w:rsidRPr="00DA03C1" w:rsidRDefault="008A72AA" w:rsidP="008A72AA">
      <w:pPr>
        <w:jc w:val="both"/>
        <w:rPr>
          <w:lang w:eastAsia="en-US"/>
        </w:rPr>
      </w:pPr>
      <w:r w:rsidRPr="00DA03C1">
        <w:rPr>
          <w:lang w:eastAsia="en-US"/>
        </w:rPr>
        <w:t xml:space="preserve">FHS UTB ve Zlíně má </w:t>
      </w:r>
      <w:r w:rsidR="000E3ABE">
        <w:rPr>
          <w:lang w:eastAsia="en-US"/>
        </w:rPr>
        <w:t>nastavená</w:t>
      </w:r>
      <w:r w:rsidRPr="00DA03C1">
        <w:rPr>
          <w:lang w:eastAsia="en-US"/>
        </w:rPr>
        <w:t xml:space="preserve"> funkční pravidla a podmínky pro vytváření studijních plánů, včetně vymezení praktické výuky. </w:t>
      </w:r>
      <w:r w:rsidRPr="00DA03C1">
        <w:t>V rámci systému studia absolvují studenti povinné předměty a mají možno</w:t>
      </w:r>
      <w:r w:rsidR="000E3ABE">
        <w:t>st výběru z povinně volitelných a nepovinných předmětů.</w:t>
      </w:r>
      <w:r w:rsidRPr="00DA03C1">
        <w:t xml:space="preserve"> Aplikován je systém ECTS, tzn., že </w:t>
      </w:r>
      <w:r w:rsidRPr="00DA03C1">
        <w:rPr>
          <w:rFonts w:eastAsia="Calibri"/>
        </w:rPr>
        <w:t xml:space="preserve">každému předmětu je přiřazen počet kreditů, který vyjadřuje relativní míru zátěže studenta nutnou pro jeho úspěšné ukončení. </w:t>
      </w:r>
    </w:p>
    <w:p w:rsidR="00E75080" w:rsidRDefault="00E75080" w:rsidP="00BB0949">
      <w:pPr>
        <w:tabs>
          <w:tab w:val="left" w:pos="2835"/>
        </w:tabs>
      </w:pPr>
    </w:p>
    <w:p w:rsidR="00BB0949" w:rsidRPr="0040774B" w:rsidRDefault="00BB0949" w:rsidP="00BB0949">
      <w:pPr>
        <w:tabs>
          <w:tab w:val="left" w:pos="2835"/>
        </w:tabs>
      </w:pPr>
      <w:r w:rsidRPr="0040774B">
        <w:tab/>
      </w:r>
      <w:r w:rsidRPr="0040774B">
        <w:tab/>
        <w:t>Standard 2.7</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Vymezení uplatnění absolventů </w:t>
      </w:r>
    </w:p>
    <w:p w:rsidR="00BB0949" w:rsidRPr="0040774B" w:rsidRDefault="00BB0949" w:rsidP="00BB0949">
      <w:pPr>
        <w:rPr>
          <w:lang w:eastAsia="en-US"/>
        </w:rPr>
      </w:pPr>
    </w:p>
    <w:p w:rsidR="00BB0949" w:rsidRPr="0040774B" w:rsidRDefault="00BB0949" w:rsidP="00BB0949">
      <w:pPr>
        <w:jc w:val="both"/>
      </w:pPr>
      <w:r w:rsidRPr="0040774B">
        <w:t>St</w:t>
      </w:r>
      <w:r w:rsidR="000E3ABE">
        <w:t>udijní program má jasně vymezené</w:t>
      </w:r>
      <w:r w:rsidRPr="0040774B">
        <w:t xml:space="preserve"> rámcové uplatnění absolventů studijního programu a typické pracovní pozice, které může absolvent zastávat. Program je zaměřen k výkonu regulovaného povolání.</w:t>
      </w:r>
    </w:p>
    <w:p w:rsidR="00BB0949" w:rsidRPr="0040774B" w:rsidRDefault="00BB0949" w:rsidP="00BB0949">
      <w:pPr>
        <w:tabs>
          <w:tab w:val="left" w:pos="2835"/>
        </w:tabs>
        <w:jc w:val="both"/>
      </w:pPr>
      <w:r w:rsidRPr="0040774B">
        <w:t>V případě daného bakalářské</w:t>
      </w:r>
      <w:r w:rsidR="008A72AA">
        <w:t>ho</w:t>
      </w:r>
      <w:r w:rsidRPr="0040774B">
        <w:t xml:space="preserve"> profesně orientovaného studijního programu se </w:t>
      </w:r>
      <w:r w:rsidRPr="0040774B">
        <w:rPr>
          <w:rFonts w:eastAsia="Calibri"/>
          <w:bCs/>
        </w:rPr>
        <w:t>absolvent studijního programu uplatní jako:</w:t>
      </w:r>
    </w:p>
    <w:p w:rsidR="00BB0949" w:rsidRPr="0040774B" w:rsidRDefault="00BB0949" w:rsidP="00BB0949">
      <w:pPr>
        <w:pStyle w:val="Odstavecseseznamem"/>
        <w:numPr>
          <w:ilvl w:val="0"/>
          <w:numId w:val="4"/>
        </w:numPr>
        <w:shd w:val="clear" w:color="auto" w:fill="FFFFFF" w:themeFill="background1"/>
        <w:autoSpaceDE w:val="0"/>
        <w:autoSpaceDN w:val="0"/>
        <w:adjustRightInd w:val="0"/>
        <w:spacing w:after="0" w:line="240" w:lineRule="auto"/>
        <w:jc w:val="both"/>
        <w:rPr>
          <w:rFonts w:ascii="Times New Roman" w:hAnsi="Times New Roman"/>
          <w:bCs/>
          <w:sz w:val="20"/>
          <w:szCs w:val="20"/>
        </w:rPr>
      </w:pPr>
      <w:r w:rsidRPr="0040774B">
        <w:rPr>
          <w:rFonts w:ascii="Times New Roman" w:hAnsi="Times New Roman"/>
          <w:bCs/>
          <w:sz w:val="20"/>
          <w:szCs w:val="20"/>
        </w:rPr>
        <w:t xml:space="preserve">učitel mateřské školy – dle </w:t>
      </w:r>
      <w:r w:rsidRPr="0040774B">
        <w:rPr>
          <w:rFonts w:ascii="Times New Roman" w:hAnsi="Times New Roman"/>
          <w:bCs/>
          <w:i/>
          <w:iCs/>
          <w:sz w:val="20"/>
          <w:szCs w:val="20"/>
          <w:shd w:val="clear" w:color="auto" w:fill="FFFFFF"/>
        </w:rPr>
        <w:t xml:space="preserve">Databáze regulovaných povolání a činností </w:t>
      </w:r>
      <w:r w:rsidRPr="0040774B">
        <w:rPr>
          <w:rFonts w:ascii="Times New Roman" w:hAnsi="Times New Roman"/>
          <w:bCs/>
          <w:iCs/>
          <w:sz w:val="20"/>
          <w:szCs w:val="20"/>
          <w:shd w:val="clear" w:color="auto" w:fill="FFFFFF"/>
        </w:rPr>
        <w:t xml:space="preserve">vykonává pedagogickou činnost v uvedené vzdělávací instituci, věková kategorie 3 – 6 let – jedná se o </w:t>
      </w:r>
      <w:r w:rsidRPr="0040774B">
        <w:rPr>
          <w:rFonts w:ascii="Times New Roman" w:hAnsi="Times New Roman"/>
          <w:bCs/>
          <w:sz w:val="20"/>
          <w:szCs w:val="20"/>
        </w:rPr>
        <w:t>učitele v různých typech mateřské školy (veřejné, soukromé, církevní mateřské školy);</w:t>
      </w:r>
    </w:p>
    <w:p w:rsidR="00BB0949" w:rsidRPr="0040774B" w:rsidRDefault="00BB0949" w:rsidP="00BB0949">
      <w:pPr>
        <w:numPr>
          <w:ilvl w:val="0"/>
          <w:numId w:val="4"/>
        </w:numPr>
        <w:autoSpaceDE w:val="0"/>
        <w:autoSpaceDN w:val="0"/>
        <w:adjustRightInd w:val="0"/>
        <w:jc w:val="both"/>
        <w:rPr>
          <w:rFonts w:eastAsia="Calibri"/>
          <w:bCs/>
        </w:rPr>
      </w:pPr>
      <w:r w:rsidRPr="0040774B">
        <w:t xml:space="preserve">péče o dítě do tří let věku v denním režimu - </w:t>
      </w:r>
      <w:r w:rsidRPr="0040774B">
        <w:rPr>
          <w:bCs/>
        </w:rPr>
        <w:t xml:space="preserve">dle </w:t>
      </w:r>
      <w:r w:rsidRPr="0040774B">
        <w:rPr>
          <w:bCs/>
          <w:i/>
          <w:iCs/>
          <w:shd w:val="clear" w:color="auto" w:fill="FFFFFF"/>
        </w:rPr>
        <w:t xml:space="preserve">Databáze regulovaných povolání a činností </w:t>
      </w:r>
      <w:r w:rsidRPr="0040774B">
        <w:rPr>
          <w:bCs/>
          <w:iCs/>
          <w:shd w:val="clear" w:color="auto" w:fill="FFFFFF"/>
        </w:rPr>
        <w:t>vykonává výchovnou péči o svěřené děti do tří let věku v denním nebo v celotýdenním režimu zaměřenou na rozvoj rozumových a řečových schopností, pohybových, pracovních, hudebních, výtvarných schopností a kulturně hygienických návyků přiměřených věku dítěte, atd.</w:t>
      </w:r>
    </w:p>
    <w:p w:rsidR="00BB0949" w:rsidRPr="0040774B" w:rsidRDefault="00BB0949" w:rsidP="00BB0949">
      <w:pPr>
        <w:tabs>
          <w:tab w:val="left" w:pos="2835"/>
        </w:tabs>
      </w:pPr>
    </w:p>
    <w:p w:rsidR="00BB0949" w:rsidRPr="0040774B" w:rsidRDefault="00BB0949" w:rsidP="00BB0949">
      <w:pPr>
        <w:tabs>
          <w:tab w:val="left" w:pos="2835"/>
        </w:tabs>
      </w:pPr>
    </w:p>
    <w:p w:rsidR="00BB0949" w:rsidRPr="0040774B" w:rsidRDefault="00BB0949" w:rsidP="00BB0949">
      <w:pPr>
        <w:tabs>
          <w:tab w:val="left" w:pos="2835"/>
        </w:tabs>
      </w:pPr>
      <w:r w:rsidRPr="0040774B">
        <w:tab/>
      </w:r>
      <w:r w:rsidRPr="0040774B">
        <w:tab/>
        <w:t>Standard 2.8</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Standardní doba studia </w:t>
      </w:r>
    </w:p>
    <w:p w:rsidR="00BB0949" w:rsidRPr="0040774B" w:rsidRDefault="00BB0949" w:rsidP="00BB0949">
      <w:pPr>
        <w:rPr>
          <w:rFonts w:eastAsia="Calibri"/>
        </w:rPr>
      </w:pPr>
    </w:p>
    <w:p w:rsidR="009978FB" w:rsidRPr="00487289" w:rsidRDefault="009978FB" w:rsidP="009978FB">
      <w:pPr>
        <w:jc w:val="both"/>
        <w:rPr>
          <w:rFonts w:eastAsia="Calibri"/>
        </w:rPr>
      </w:pPr>
      <w:r w:rsidRPr="006654D3">
        <w:rPr>
          <w:rFonts w:eastAsia="Calibri"/>
        </w:rPr>
        <w:t xml:space="preserve">Standardní doba studia odpovídá průměrné studijní zátěži, obsahu a cílům studia. Každému předmětu je přiřazen takový počet kreditů, který vyjadřuje relativní míru zátěže studenta nutnou pro jeho úspěšné ukončení. Trvání vyučovací hodiny (přednáška, seminář, cvičení) v rámci každého předmětů je 50 minut. Předmět může být ukončen zápočtem, klasifikovaným zápočtem, zkouškou, zkouškou po předchozím udělení zápočtu, kdy student získá počet kreditů přiřazených danému předmětu. Studijní program Učitelství pro mateřské školy je bakalářský </w:t>
      </w:r>
      <w:r w:rsidRPr="008E7E69">
        <w:rPr>
          <w:rFonts w:eastAsia="Calibri"/>
        </w:rPr>
        <w:t>program, počet kreditů získaných za rok je 60, v rámci celého studia standardně 180 kreditů. Kreditová dotace jednotlivých předmětů odráží rovněž náročnost a intenzitu úkolů spojených s absolvováním předmětu, reflektuje i významnost a náročnost problematiky, které se předmět týká.</w:t>
      </w:r>
      <w:r>
        <w:rPr>
          <w:rFonts w:eastAsia="Calibri"/>
        </w:rPr>
        <w:t xml:space="preserve"> </w:t>
      </w:r>
      <w:r w:rsidRPr="008E7E69">
        <w:rPr>
          <w:rFonts w:eastAsia="Calibri"/>
        </w:rPr>
        <w:t>Podmínky pro průběh studia a jeho zakončení, případně pro změnu formy studia jeho přerušení</w:t>
      </w:r>
      <w:r w:rsidR="000E3ABE">
        <w:rPr>
          <w:rFonts w:eastAsia="Calibri"/>
        </w:rPr>
        <w:t>m</w:t>
      </w:r>
      <w:r w:rsidRPr="008E7E69">
        <w:rPr>
          <w:rFonts w:eastAsia="Calibri"/>
        </w:rPr>
        <w:t xml:space="preserve"> upravuje dále Studijní a zkušební a zkušební řád UTB ze dne 1. 9. 2017</w:t>
      </w:r>
      <w:r w:rsidRPr="008E7E69">
        <w:rPr>
          <w:rStyle w:val="Znakapoznpodarou"/>
          <w:rFonts w:eastAsia="Calibri"/>
        </w:rPr>
        <w:footnoteReference w:id="31"/>
      </w:r>
      <w:r w:rsidRPr="008E7E69">
        <w:rPr>
          <w:rFonts w:eastAsia="Calibri"/>
        </w:rPr>
        <w:t>, kterým jsou studenti povinni se řídit.</w:t>
      </w:r>
      <w:r>
        <w:rPr>
          <w:rFonts w:eastAsia="Calibri"/>
        </w:rPr>
        <w:t xml:space="preserve"> </w:t>
      </w:r>
    </w:p>
    <w:p w:rsidR="00BB0949" w:rsidRPr="0040774B" w:rsidRDefault="00BB0949" w:rsidP="00BB0949">
      <w:pPr>
        <w:tabs>
          <w:tab w:val="left" w:pos="2835"/>
        </w:tabs>
      </w:pPr>
      <w:r w:rsidRPr="0040774B">
        <w:tab/>
      </w:r>
      <w:r w:rsidRPr="0040774B">
        <w:tab/>
      </w:r>
    </w:p>
    <w:p w:rsidR="00BB0949" w:rsidRPr="0040774B" w:rsidRDefault="00BB0949" w:rsidP="00BB0949">
      <w:pPr>
        <w:tabs>
          <w:tab w:val="left" w:pos="2835"/>
        </w:tabs>
      </w:pPr>
      <w:r w:rsidRPr="0040774B">
        <w:tab/>
      </w:r>
      <w:r w:rsidRPr="0040774B">
        <w:tab/>
        <w:t>Standard 2.9b</w:t>
      </w:r>
    </w:p>
    <w:p w:rsidR="00BB0949" w:rsidRPr="0040774B" w:rsidRDefault="00BB0949" w:rsidP="00BB0949">
      <w:pPr>
        <w:tabs>
          <w:tab w:val="left" w:pos="2835"/>
        </w:tabs>
      </w:pPr>
    </w:p>
    <w:p w:rsidR="00BB0949" w:rsidRPr="00D359B4" w:rsidRDefault="00BB0949" w:rsidP="00BB0949">
      <w:pPr>
        <w:pStyle w:val="Nadpis3"/>
        <w:spacing w:before="0" w:line="240" w:lineRule="auto"/>
        <w:rPr>
          <w:rFonts w:ascii="Times New Roman" w:hAnsi="Times New Roman"/>
          <w:szCs w:val="20"/>
        </w:rPr>
      </w:pPr>
      <w:r w:rsidRPr="00D359B4">
        <w:rPr>
          <w:rFonts w:ascii="Times New Roman" w:hAnsi="Times New Roman"/>
          <w:szCs w:val="20"/>
        </w:rPr>
        <w:t xml:space="preserve">Soulad obsahu studia s cíli studia a profilem absolventa </w:t>
      </w:r>
    </w:p>
    <w:p w:rsidR="00BB0949" w:rsidRPr="0040774B" w:rsidRDefault="00BB0949" w:rsidP="00BB0949">
      <w:pPr>
        <w:tabs>
          <w:tab w:val="left" w:pos="2835"/>
        </w:tabs>
      </w:pPr>
      <w:r w:rsidRPr="0040774B">
        <w:tab/>
      </w:r>
      <w:r w:rsidRPr="0040774B">
        <w:tab/>
      </w:r>
    </w:p>
    <w:p w:rsidR="009978FB" w:rsidRPr="00487289" w:rsidRDefault="009978FB" w:rsidP="009978FB">
      <w:pPr>
        <w:tabs>
          <w:tab w:val="left" w:pos="2835"/>
        </w:tabs>
        <w:jc w:val="both"/>
      </w:pPr>
      <w:r w:rsidRPr="00487289">
        <w:t>Obsah studia jednoznačně odpovídá jeho cílům, postavených na snaze</w:t>
      </w:r>
      <w:r w:rsidRPr="00487289">
        <w:rPr>
          <w:rFonts w:eastAsia="Calibri"/>
        </w:rPr>
        <w:t xml:space="preserve"> připravit absolventa na zvládnutí praktických dovedností spojených s činností učitele v mateřských školách a specializovaných předškolních </w:t>
      </w:r>
      <w:r w:rsidRPr="006654D3">
        <w:rPr>
          <w:rFonts w:eastAsia="Calibri"/>
        </w:rPr>
        <w:t xml:space="preserve">zařízeních s ohledem na požadavky univerzitního vzdělávání. Tyto praktické dovednosti se mají rozvíjet na pozadí širokých teoretických znalostí, které je učitel absolvent schopen dále obohacovat, především na základě svých praktických zkušeností a dalších dovedností a individuálního studia aktuálních teoretických poznatků. </w:t>
      </w:r>
      <w:r>
        <w:rPr>
          <w:rFonts w:eastAsia="Calibri"/>
        </w:rPr>
        <w:t>Součástí</w:t>
      </w:r>
      <w:r w:rsidRPr="006654D3">
        <w:rPr>
          <w:rFonts w:eastAsia="Calibri"/>
        </w:rPr>
        <w:t xml:space="preserve"> studia jsou přitom i základní teoretické disciplíny, například Medicínská, Pedagogická, Psychologická propedeutika, Teor</w:t>
      </w:r>
      <w:r>
        <w:rPr>
          <w:rFonts w:eastAsia="Calibri"/>
        </w:rPr>
        <w:t xml:space="preserve">ie výchovy a vzdělávání, Kapitoly z dějin </w:t>
      </w:r>
      <w:r w:rsidRPr="006654D3">
        <w:rPr>
          <w:rFonts w:eastAsia="Calibri"/>
        </w:rPr>
        <w:t>předškolní výchovy, Sociální psychologie, Metodologie pedagogického výzkumu, Profesní</w:t>
      </w:r>
      <w:r w:rsidRPr="00487289">
        <w:rPr>
          <w:rFonts w:eastAsia="Calibri"/>
        </w:rPr>
        <w:t xml:space="preserve"> identita učitele mateřské školy apod.</w:t>
      </w:r>
      <w:ins w:id="772" w:author="Jana_PC" w:date="2018-05-26T17:48:00Z">
        <w:r w:rsidR="00196F24">
          <w:rPr>
            <w:rFonts w:eastAsia="Calibri"/>
          </w:rPr>
          <w:t xml:space="preserve"> V rámci studia těchto předmětů jsou studenti vedeni i k práci s obtížnějšími informačními zdroji, k textům pokrývajícím různá pedagogická paradigmata. Mají tak získat vhled a orientaci v tom, co tvoří bázi pedagogického myšlení</w:t>
        </w:r>
      </w:ins>
      <w:ins w:id="773" w:author="§.opiékoiíkkoíikoíi" w:date="2018-05-29T22:10:00Z">
        <w:r w:rsidR="00021C37">
          <w:rPr>
            <w:rFonts w:eastAsia="Calibri"/>
          </w:rPr>
          <w:t>,</w:t>
        </w:r>
      </w:ins>
      <w:ins w:id="774" w:author="Jana_PC" w:date="2018-05-26T17:48:00Z">
        <w:r w:rsidR="00196F24" w:rsidRPr="00487289">
          <w:rPr>
            <w:rFonts w:eastAsia="Calibri"/>
          </w:rPr>
          <w:t xml:space="preserve"> </w:t>
        </w:r>
        <w:r w:rsidR="00196F24">
          <w:rPr>
            <w:rFonts w:eastAsia="Calibri"/>
          </w:rPr>
          <w:t>a vytvořit si základy pro hledání vlastních optimálních didaktických strategií.</w:t>
        </w:r>
      </w:ins>
      <w:r w:rsidRPr="00487289">
        <w:rPr>
          <w:rFonts w:eastAsia="Calibri"/>
        </w:rPr>
        <w:t xml:space="preserve"> Aplikace soudobých </w:t>
      </w:r>
      <w:r w:rsidR="000E3ABE">
        <w:rPr>
          <w:rFonts w:eastAsia="Calibri"/>
        </w:rPr>
        <w:t>poznatků a metod tvůrčí činnosti</w:t>
      </w:r>
      <w:r w:rsidRPr="00487289">
        <w:rPr>
          <w:rFonts w:eastAsia="Calibri"/>
        </w:rPr>
        <w:t xml:space="preserve"> je realizována ve vazbě na projektovou, tvůrčí a výzkumnou činnost akademických pracovníků, kteří zabezpečují jednotlivé předměty, a s oporou </w:t>
      </w:r>
      <w:ins w:id="775" w:author="Jana_PC" w:date="2018-05-26T17:48:00Z">
        <w:r w:rsidR="000C352F">
          <w:rPr>
            <w:rFonts w:eastAsia="Calibri"/>
          </w:rPr>
          <w:t xml:space="preserve">právě </w:t>
        </w:r>
      </w:ins>
      <w:r w:rsidRPr="00487289">
        <w:rPr>
          <w:rFonts w:eastAsia="Calibri"/>
        </w:rPr>
        <w:t xml:space="preserve">o aktuální literaturu uvedenou v kartách předmětů. </w:t>
      </w:r>
    </w:p>
    <w:p w:rsidR="00BB0949" w:rsidRPr="0040774B" w:rsidRDefault="00BB0949" w:rsidP="00BB0949">
      <w:pPr>
        <w:jc w:val="both"/>
      </w:pPr>
    </w:p>
    <w:p w:rsidR="00BB0949" w:rsidRPr="0040774B" w:rsidRDefault="00BB0949" w:rsidP="00BB0949">
      <w:r w:rsidRPr="0040774B">
        <w:tab/>
      </w:r>
      <w:r w:rsidRPr="0040774B">
        <w:tab/>
      </w:r>
      <w:r w:rsidRPr="0040774B">
        <w:tab/>
      </w:r>
      <w:r w:rsidRPr="0040774B">
        <w:tab/>
      </w:r>
      <w:r w:rsidRPr="0040774B">
        <w:tab/>
        <w:t>Standard 2.12</w:t>
      </w:r>
    </w:p>
    <w:p w:rsidR="00BB0949" w:rsidRPr="0040774B" w:rsidRDefault="00BB0949" w:rsidP="00BB0949">
      <w:pPr>
        <w:ind w:left="3540"/>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Struktura a rozsah studijních předmětů </w:t>
      </w:r>
    </w:p>
    <w:p w:rsidR="00BB0949" w:rsidRPr="0040774B" w:rsidRDefault="00BB0949" w:rsidP="00BB0949"/>
    <w:p w:rsidR="009978FB" w:rsidRPr="00487289" w:rsidRDefault="009978FB" w:rsidP="009978FB">
      <w:pPr>
        <w:jc w:val="both"/>
      </w:pPr>
      <w:r w:rsidRPr="00487289">
        <w:t xml:space="preserve">Předkládaný studijní program má nastavenou a zdůvodněnou strukturu studijních předmětů. Jejich rozsah a </w:t>
      </w:r>
      <w:r w:rsidRPr="006654D3">
        <w:t>další charakteristika jsou pečlivě zpracovány v jednotlivých kartách předmětů. Při konceptualizaci studijního plánu a navrhování posloupnosti výuky jednotlivých předmětů v rámci semestrů byla zvolena strategie dvojité gradace předmětů. V rámci teoreticky laděných předmětů je to snaha o jejich postupné absolvování především v první polovině studia. U didakticky a metodicky laděných předmětů je to naopak průběžné zvyšování intenzity výuky</w:t>
      </w:r>
      <w:r>
        <w:t xml:space="preserve"> </w:t>
      </w:r>
      <w:r w:rsidRPr="00487289">
        <w:t>v rámci této složky přípravy</w:t>
      </w:r>
      <w:r>
        <w:t>. A</w:t>
      </w:r>
      <w:r w:rsidRPr="00487289">
        <w:t>bsolvování souvislé pedagogické praxe, kde mají být nabyté</w:t>
      </w:r>
      <w:r>
        <w:t xml:space="preserve"> poznatky a zkušenosti zúročeny, završuje tuto intenzivní didaktickou přípravu.</w:t>
      </w:r>
      <w:r w:rsidRPr="00487289">
        <w:t xml:space="preserve"> V následující tabulce je v přehledu uvedeno i naplnění požadavků pro učitelství MŠ pro předkládaný studijní program.</w:t>
      </w:r>
    </w:p>
    <w:p w:rsidR="00BB0949" w:rsidRPr="0040774B" w:rsidRDefault="00BB0949" w:rsidP="00BB0949"/>
    <w:tbl>
      <w:tblPr>
        <w:tblpPr w:leftFromText="141" w:rightFromText="141" w:vertAnchor="text" w:horzAnchor="margin" w:tblpY="-59"/>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21"/>
        <w:gridCol w:w="1161"/>
        <w:gridCol w:w="1161"/>
        <w:gridCol w:w="1160"/>
        <w:gridCol w:w="1161"/>
        <w:gridCol w:w="1161"/>
        <w:gridCol w:w="1161"/>
      </w:tblGrid>
      <w:tr w:rsidR="00BB0949" w:rsidRPr="0040774B" w:rsidTr="00D359B4">
        <w:trPr>
          <w:trHeight w:val="272"/>
        </w:trPr>
        <w:tc>
          <w:tcPr>
            <w:tcW w:w="9286" w:type="dxa"/>
            <w:gridSpan w:val="7"/>
            <w:shd w:val="clear" w:color="auto" w:fill="auto"/>
            <w:vAlign w:val="center"/>
          </w:tcPr>
          <w:p w:rsidR="00BB0949" w:rsidRPr="0040774B" w:rsidRDefault="00BB0949" w:rsidP="00385FD1">
            <w:pPr>
              <w:jc w:val="center"/>
              <w:rPr>
                <w:b/>
                <w:szCs w:val="24"/>
              </w:rPr>
            </w:pPr>
            <w:r w:rsidRPr="0040774B">
              <w:rPr>
                <w:b/>
                <w:szCs w:val="24"/>
              </w:rPr>
              <w:t>Naplnění rámcových požadavků pro profesní zaměření studijního programu</w:t>
            </w:r>
          </w:p>
        </w:tc>
      </w:tr>
      <w:tr w:rsidR="00BB0949" w:rsidRPr="0040774B" w:rsidTr="00385FD1">
        <w:trPr>
          <w:trHeight w:val="263"/>
        </w:trPr>
        <w:tc>
          <w:tcPr>
            <w:tcW w:w="2321" w:type="dxa"/>
            <w:vAlign w:val="center"/>
          </w:tcPr>
          <w:p w:rsidR="00BB0949" w:rsidRPr="0040774B" w:rsidRDefault="00BB0949" w:rsidP="00385FD1"/>
        </w:tc>
        <w:tc>
          <w:tcPr>
            <w:tcW w:w="2322" w:type="dxa"/>
            <w:gridSpan w:val="2"/>
            <w:vAlign w:val="center"/>
          </w:tcPr>
          <w:p w:rsidR="00BB0949" w:rsidRPr="0040774B" w:rsidRDefault="00BB0949" w:rsidP="00385FD1">
            <w:pPr>
              <w:jc w:val="center"/>
            </w:pPr>
            <w:r w:rsidRPr="0040774B">
              <w:t>% podíl</w:t>
            </w:r>
          </w:p>
        </w:tc>
        <w:tc>
          <w:tcPr>
            <w:tcW w:w="2321" w:type="dxa"/>
            <w:gridSpan w:val="2"/>
            <w:vAlign w:val="center"/>
          </w:tcPr>
          <w:p w:rsidR="00BB0949" w:rsidRPr="0040774B" w:rsidRDefault="00BB0949" w:rsidP="00385FD1">
            <w:pPr>
              <w:jc w:val="center"/>
            </w:pPr>
            <w:r w:rsidRPr="0040774B">
              <w:t>kredity</w:t>
            </w:r>
          </w:p>
        </w:tc>
        <w:tc>
          <w:tcPr>
            <w:tcW w:w="2322" w:type="dxa"/>
            <w:gridSpan w:val="2"/>
            <w:vAlign w:val="center"/>
          </w:tcPr>
          <w:p w:rsidR="00BB0949" w:rsidRPr="0040774B" w:rsidRDefault="00BB0949" w:rsidP="00385FD1">
            <w:pPr>
              <w:jc w:val="center"/>
            </w:pPr>
            <w:r w:rsidRPr="0040774B">
              <w:t>hodiny</w:t>
            </w:r>
          </w:p>
        </w:tc>
      </w:tr>
      <w:tr w:rsidR="00BB0949" w:rsidRPr="0040774B" w:rsidTr="00385FD1">
        <w:trPr>
          <w:trHeight w:val="422"/>
        </w:trPr>
        <w:tc>
          <w:tcPr>
            <w:tcW w:w="2321" w:type="dxa"/>
            <w:vAlign w:val="center"/>
          </w:tcPr>
          <w:p w:rsidR="00BB0949" w:rsidRPr="0040774B" w:rsidRDefault="00BB0949" w:rsidP="00385FD1">
            <w:r w:rsidRPr="0040774B">
              <w:t>složka</w:t>
            </w:r>
          </w:p>
        </w:tc>
        <w:tc>
          <w:tcPr>
            <w:tcW w:w="1161" w:type="dxa"/>
            <w:vAlign w:val="center"/>
          </w:tcPr>
          <w:p w:rsidR="00BB0949" w:rsidRPr="0040774B" w:rsidRDefault="00BB0949" w:rsidP="00385FD1">
            <w:pPr>
              <w:jc w:val="center"/>
            </w:pPr>
            <w:r w:rsidRPr="0040774B">
              <w:t>požadavek v standardu</w:t>
            </w:r>
          </w:p>
        </w:tc>
        <w:tc>
          <w:tcPr>
            <w:tcW w:w="1161" w:type="dxa"/>
            <w:vAlign w:val="center"/>
          </w:tcPr>
          <w:p w:rsidR="00BB0949" w:rsidRPr="0040774B" w:rsidRDefault="00BB0949" w:rsidP="00385FD1">
            <w:pPr>
              <w:jc w:val="center"/>
            </w:pPr>
            <w:r w:rsidRPr="0040774B">
              <w:t>studijní program</w:t>
            </w:r>
          </w:p>
        </w:tc>
        <w:tc>
          <w:tcPr>
            <w:tcW w:w="1160" w:type="dxa"/>
            <w:vAlign w:val="center"/>
          </w:tcPr>
          <w:p w:rsidR="00BB0949" w:rsidRPr="0040774B" w:rsidRDefault="00BB0949" w:rsidP="00385FD1">
            <w:pPr>
              <w:jc w:val="center"/>
            </w:pPr>
            <w:r w:rsidRPr="0040774B">
              <w:t>požadavek v standardu</w:t>
            </w:r>
          </w:p>
        </w:tc>
        <w:tc>
          <w:tcPr>
            <w:tcW w:w="1161" w:type="dxa"/>
            <w:vAlign w:val="center"/>
          </w:tcPr>
          <w:p w:rsidR="00BB0949" w:rsidRPr="0040774B" w:rsidRDefault="00BB0949" w:rsidP="00385FD1">
            <w:pPr>
              <w:jc w:val="center"/>
            </w:pPr>
            <w:r w:rsidRPr="0040774B">
              <w:t>studijní program</w:t>
            </w:r>
          </w:p>
        </w:tc>
        <w:tc>
          <w:tcPr>
            <w:tcW w:w="1161" w:type="dxa"/>
            <w:vAlign w:val="center"/>
          </w:tcPr>
          <w:p w:rsidR="00BB0949" w:rsidRPr="0040774B" w:rsidRDefault="00BB0949" w:rsidP="00385FD1">
            <w:pPr>
              <w:jc w:val="center"/>
            </w:pPr>
            <w:r w:rsidRPr="0040774B">
              <w:t>požadavek v standardu</w:t>
            </w:r>
          </w:p>
        </w:tc>
        <w:tc>
          <w:tcPr>
            <w:tcW w:w="1161" w:type="dxa"/>
            <w:vAlign w:val="center"/>
          </w:tcPr>
          <w:p w:rsidR="00BB0949" w:rsidRPr="0040774B" w:rsidRDefault="00BB0949" w:rsidP="00385FD1">
            <w:pPr>
              <w:jc w:val="center"/>
            </w:pPr>
            <w:r w:rsidRPr="0040774B">
              <w:t>studijní program</w:t>
            </w:r>
          </w:p>
        </w:tc>
      </w:tr>
      <w:tr w:rsidR="00BB0949" w:rsidRPr="0040774B" w:rsidTr="00385FD1">
        <w:trPr>
          <w:trHeight w:val="797"/>
        </w:trPr>
        <w:tc>
          <w:tcPr>
            <w:tcW w:w="2321" w:type="dxa"/>
            <w:vAlign w:val="center"/>
          </w:tcPr>
          <w:p w:rsidR="00BB0949" w:rsidRPr="0040774B" w:rsidRDefault="00BB0949" w:rsidP="00385FD1">
            <w:r w:rsidRPr="0040774B">
              <w:t>Pedagogicko-psychologická příprava a speciálně pedagogická příprava</w:t>
            </w:r>
          </w:p>
        </w:tc>
        <w:tc>
          <w:tcPr>
            <w:tcW w:w="1161" w:type="dxa"/>
            <w:vAlign w:val="center"/>
          </w:tcPr>
          <w:p w:rsidR="00BB0949" w:rsidRPr="0040774B" w:rsidRDefault="00BB0949" w:rsidP="00385FD1">
            <w:pPr>
              <w:jc w:val="center"/>
            </w:pPr>
            <w:r w:rsidRPr="0040774B">
              <w:t>23-30</w:t>
            </w:r>
          </w:p>
        </w:tc>
        <w:tc>
          <w:tcPr>
            <w:tcW w:w="1161" w:type="dxa"/>
            <w:vAlign w:val="center"/>
          </w:tcPr>
          <w:p w:rsidR="00BB0949" w:rsidRPr="0040774B" w:rsidRDefault="00BB0949" w:rsidP="00385FD1">
            <w:pPr>
              <w:jc w:val="center"/>
            </w:pPr>
            <w:r w:rsidRPr="0040774B">
              <w:t>30</w:t>
            </w:r>
          </w:p>
        </w:tc>
        <w:tc>
          <w:tcPr>
            <w:tcW w:w="1160" w:type="dxa"/>
            <w:vAlign w:val="center"/>
          </w:tcPr>
          <w:p w:rsidR="00BB0949" w:rsidRPr="0040774B" w:rsidRDefault="00BB0949" w:rsidP="00385FD1">
            <w:pPr>
              <w:jc w:val="center"/>
            </w:pPr>
            <w:r w:rsidRPr="0040774B">
              <w:t>41-54</w:t>
            </w:r>
          </w:p>
        </w:tc>
        <w:tc>
          <w:tcPr>
            <w:tcW w:w="1161" w:type="dxa"/>
            <w:vAlign w:val="center"/>
          </w:tcPr>
          <w:p w:rsidR="00BB0949" w:rsidRPr="0040774B" w:rsidRDefault="00BB0949" w:rsidP="00385FD1">
            <w:pPr>
              <w:jc w:val="center"/>
            </w:pPr>
            <w:r w:rsidRPr="0040774B">
              <w:t>54</w:t>
            </w:r>
          </w:p>
        </w:tc>
        <w:tc>
          <w:tcPr>
            <w:tcW w:w="1161" w:type="dxa"/>
            <w:vAlign w:val="center"/>
          </w:tcPr>
          <w:p w:rsidR="00BB0949" w:rsidRPr="0040774B" w:rsidRDefault="00BB0949" w:rsidP="00385FD1">
            <w:pPr>
              <w:jc w:val="center"/>
            </w:pPr>
            <w:r w:rsidRPr="0040774B">
              <w:t>1230-1620</w:t>
            </w:r>
          </w:p>
        </w:tc>
        <w:tc>
          <w:tcPr>
            <w:tcW w:w="1161" w:type="dxa"/>
            <w:vAlign w:val="center"/>
          </w:tcPr>
          <w:p w:rsidR="00BB0949" w:rsidRPr="0040774B" w:rsidRDefault="00BB0949" w:rsidP="00385FD1">
            <w:pPr>
              <w:jc w:val="center"/>
            </w:pPr>
            <w:r w:rsidRPr="0040774B">
              <w:t>1620</w:t>
            </w:r>
          </w:p>
        </w:tc>
      </w:tr>
      <w:tr w:rsidR="00BB0949" w:rsidRPr="0040774B" w:rsidTr="00385FD1">
        <w:trPr>
          <w:trHeight w:val="441"/>
        </w:trPr>
        <w:tc>
          <w:tcPr>
            <w:tcW w:w="2321" w:type="dxa"/>
            <w:vAlign w:val="center"/>
          </w:tcPr>
          <w:p w:rsidR="00BB0949" w:rsidRPr="0040774B" w:rsidRDefault="00BB0949" w:rsidP="00385FD1">
            <w:r w:rsidRPr="0040774B">
              <w:t>Oborová složka s didaktikou vč. cizího jazyka</w:t>
            </w:r>
          </w:p>
        </w:tc>
        <w:tc>
          <w:tcPr>
            <w:tcW w:w="1161" w:type="dxa"/>
            <w:vAlign w:val="center"/>
          </w:tcPr>
          <w:p w:rsidR="00BB0949" w:rsidRPr="0040774B" w:rsidRDefault="00BB0949" w:rsidP="00385FD1">
            <w:pPr>
              <w:jc w:val="center"/>
            </w:pPr>
            <w:r w:rsidRPr="0040774B">
              <w:t>45-50</w:t>
            </w:r>
          </w:p>
        </w:tc>
        <w:tc>
          <w:tcPr>
            <w:tcW w:w="1161" w:type="dxa"/>
            <w:vAlign w:val="center"/>
          </w:tcPr>
          <w:p w:rsidR="00BB0949" w:rsidRPr="0040774B" w:rsidRDefault="00BB0949" w:rsidP="00385FD1">
            <w:pPr>
              <w:jc w:val="center"/>
            </w:pPr>
            <w:r w:rsidRPr="0040774B">
              <w:t>50</w:t>
            </w:r>
          </w:p>
        </w:tc>
        <w:tc>
          <w:tcPr>
            <w:tcW w:w="1160" w:type="dxa"/>
            <w:vAlign w:val="center"/>
          </w:tcPr>
          <w:p w:rsidR="00BB0949" w:rsidRPr="0040774B" w:rsidRDefault="00BB0949" w:rsidP="00385FD1">
            <w:pPr>
              <w:jc w:val="center"/>
            </w:pPr>
            <w:r w:rsidRPr="0040774B">
              <w:t>81-90</w:t>
            </w:r>
          </w:p>
        </w:tc>
        <w:tc>
          <w:tcPr>
            <w:tcW w:w="1161" w:type="dxa"/>
            <w:vAlign w:val="center"/>
          </w:tcPr>
          <w:p w:rsidR="00BB0949" w:rsidRPr="0040774B" w:rsidRDefault="00BB0949" w:rsidP="00385FD1">
            <w:pPr>
              <w:jc w:val="center"/>
            </w:pPr>
            <w:r w:rsidRPr="0040774B">
              <w:t>90</w:t>
            </w:r>
          </w:p>
        </w:tc>
        <w:tc>
          <w:tcPr>
            <w:tcW w:w="1161" w:type="dxa"/>
            <w:vAlign w:val="center"/>
          </w:tcPr>
          <w:p w:rsidR="00BB0949" w:rsidRPr="0040774B" w:rsidRDefault="00BB0949" w:rsidP="00385FD1">
            <w:pPr>
              <w:jc w:val="center"/>
            </w:pPr>
            <w:r w:rsidRPr="0040774B">
              <w:t>2430-2700</w:t>
            </w:r>
          </w:p>
        </w:tc>
        <w:tc>
          <w:tcPr>
            <w:tcW w:w="1161" w:type="dxa"/>
            <w:vAlign w:val="center"/>
          </w:tcPr>
          <w:p w:rsidR="00BB0949" w:rsidRPr="0040774B" w:rsidRDefault="00BB0949" w:rsidP="00385FD1">
            <w:pPr>
              <w:jc w:val="center"/>
            </w:pPr>
            <w:r w:rsidRPr="0040774B">
              <w:t>2700</w:t>
            </w:r>
          </w:p>
        </w:tc>
      </w:tr>
      <w:tr w:rsidR="00BB0949" w:rsidRPr="0040774B" w:rsidTr="00385FD1">
        <w:trPr>
          <w:trHeight w:val="168"/>
        </w:trPr>
        <w:tc>
          <w:tcPr>
            <w:tcW w:w="2321" w:type="dxa"/>
            <w:vAlign w:val="center"/>
          </w:tcPr>
          <w:p w:rsidR="00BB0949" w:rsidRPr="0040774B" w:rsidRDefault="00BB0949" w:rsidP="00385FD1">
            <w:r w:rsidRPr="0040774B">
              <w:t>Praxe</w:t>
            </w:r>
          </w:p>
        </w:tc>
        <w:tc>
          <w:tcPr>
            <w:tcW w:w="1161" w:type="dxa"/>
            <w:vAlign w:val="center"/>
          </w:tcPr>
          <w:p w:rsidR="00BB0949" w:rsidRPr="0040774B" w:rsidRDefault="00BB0949" w:rsidP="00385FD1">
            <w:pPr>
              <w:jc w:val="center"/>
            </w:pPr>
            <w:r w:rsidRPr="0040774B">
              <w:t>10-15</w:t>
            </w:r>
          </w:p>
        </w:tc>
        <w:tc>
          <w:tcPr>
            <w:tcW w:w="1161" w:type="dxa"/>
            <w:vAlign w:val="center"/>
          </w:tcPr>
          <w:p w:rsidR="00BB0949" w:rsidRPr="0040774B" w:rsidRDefault="00BB0949" w:rsidP="00385FD1">
            <w:pPr>
              <w:jc w:val="center"/>
            </w:pPr>
            <w:r w:rsidRPr="0040774B">
              <w:t>15</w:t>
            </w:r>
          </w:p>
        </w:tc>
        <w:tc>
          <w:tcPr>
            <w:tcW w:w="1160" w:type="dxa"/>
            <w:vAlign w:val="center"/>
          </w:tcPr>
          <w:p w:rsidR="00BB0949" w:rsidRPr="0040774B" w:rsidRDefault="00BB0949" w:rsidP="00385FD1">
            <w:pPr>
              <w:jc w:val="center"/>
            </w:pPr>
            <w:r w:rsidRPr="0040774B">
              <w:t>18-27</w:t>
            </w:r>
          </w:p>
        </w:tc>
        <w:tc>
          <w:tcPr>
            <w:tcW w:w="1161" w:type="dxa"/>
            <w:vAlign w:val="center"/>
          </w:tcPr>
          <w:p w:rsidR="00BB0949" w:rsidRPr="0040774B" w:rsidRDefault="00BB0949" w:rsidP="00385FD1">
            <w:pPr>
              <w:jc w:val="center"/>
            </w:pPr>
            <w:r w:rsidRPr="0040774B">
              <w:t>27</w:t>
            </w:r>
          </w:p>
        </w:tc>
        <w:tc>
          <w:tcPr>
            <w:tcW w:w="1161" w:type="dxa"/>
            <w:vAlign w:val="center"/>
          </w:tcPr>
          <w:p w:rsidR="00BB0949" w:rsidRPr="0040774B" w:rsidRDefault="00BB0949" w:rsidP="00385FD1">
            <w:pPr>
              <w:jc w:val="center"/>
            </w:pPr>
            <w:r w:rsidRPr="0040774B">
              <w:t>540-810</w:t>
            </w:r>
          </w:p>
        </w:tc>
        <w:tc>
          <w:tcPr>
            <w:tcW w:w="1161" w:type="dxa"/>
            <w:vAlign w:val="center"/>
          </w:tcPr>
          <w:p w:rsidR="00BB0949" w:rsidRPr="0040774B" w:rsidRDefault="00BB0949" w:rsidP="00385FD1">
            <w:pPr>
              <w:jc w:val="center"/>
            </w:pPr>
            <w:r w:rsidRPr="0040774B">
              <w:t>810</w:t>
            </w:r>
          </w:p>
        </w:tc>
      </w:tr>
      <w:tr w:rsidR="00BB0949" w:rsidRPr="0040774B" w:rsidTr="00385FD1">
        <w:trPr>
          <w:trHeight w:val="272"/>
        </w:trPr>
        <w:tc>
          <w:tcPr>
            <w:tcW w:w="2321" w:type="dxa"/>
            <w:vAlign w:val="center"/>
          </w:tcPr>
          <w:p w:rsidR="00BB0949" w:rsidRPr="0040774B" w:rsidRDefault="00BB0949" w:rsidP="00385FD1">
            <w:r w:rsidRPr="0040774B">
              <w:t>Závěrečná práce</w:t>
            </w:r>
          </w:p>
        </w:tc>
        <w:tc>
          <w:tcPr>
            <w:tcW w:w="1161" w:type="dxa"/>
            <w:vAlign w:val="center"/>
          </w:tcPr>
          <w:p w:rsidR="00BB0949" w:rsidRPr="0040774B" w:rsidRDefault="00BB0949" w:rsidP="00385FD1">
            <w:pPr>
              <w:jc w:val="center"/>
            </w:pPr>
            <w:r w:rsidRPr="0040774B">
              <w:t>5-10</w:t>
            </w:r>
          </w:p>
        </w:tc>
        <w:tc>
          <w:tcPr>
            <w:tcW w:w="1161" w:type="dxa"/>
            <w:vAlign w:val="center"/>
          </w:tcPr>
          <w:p w:rsidR="00BB0949" w:rsidRPr="0040774B" w:rsidRDefault="00BB0949" w:rsidP="00385FD1">
            <w:pPr>
              <w:jc w:val="center"/>
            </w:pPr>
            <w:r w:rsidRPr="0040774B">
              <w:t>5</w:t>
            </w:r>
          </w:p>
        </w:tc>
        <w:tc>
          <w:tcPr>
            <w:tcW w:w="1160" w:type="dxa"/>
            <w:vAlign w:val="center"/>
          </w:tcPr>
          <w:p w:rsidR="00BB0949" w:rsidRPr="0040774B" w:rsidRDefault="00BB0949" w:rsidP="00385FD1">
            <w:pPr>
              <w:jc w:val="center"/>
            </w:pPr>
            <w:r w:rsidRPr="0040774B">
              <w:t>9-18</w:t>
            </w:r>
          </w:p>
        </w:tc>
        <w:tc>
          <w:tcPr>
            <w:tcW w:w="1161" w:type="dxa"/>
            <w:vAlign w:val="center"/>
          </w:tcPr>
          <w:p w:rsidR="00BB0949" w:rsidRPr="0040774B" w:rsidRDefault="00BB0949" w:rsidP="00385FD1">
            <w:pPr>
              <w:jc w:val="center"/>
            </w:pPr>
            <w:r w:rsidRPr="0040774B">
              <w:t>9</w:t>
            </w:r>
          </w:p>
        </w:tc>
        <w:tc>
          <w:tcPr>
            <w:tcW w:w="1161" w:type="dxa"/>
            <w:vAlign w:val="center"/>
          </w:tcPr>
          <w:p w:rsidR="00BB0949" w:rsidRPr="0040774B" w:rsidRDefault="00BB0949" w:rsidP="00385FD1">
            <w:pPr>
              <w:jc w:val="center"/>
            </w:pPr>
            <w:r w:rsidRPr="0040774B">
              <w:t>270-540</w:t>
            </w:r>
          </w:p>
        </w:tc>
        <w:tc>
          <w:tcPr>
            <w:tcW w:w="1161" w:type="dxa"/>
            <w:vAlign w:val="center"/>
          </w:tcPr>
          <w:p w:rsidR="00BB0949" w:rsidRPr="0040774B" w:rsidRDefault="00BB0949" w:rsidP="00385FD1">
            <w:pPr>
              <w:jc w:val="center"/>
            </w:pPr>
            <w:r w:rsidRPr="0040774B">
              <w:t>270</w:t>
            </w:r>
          </w:p>
        </w:tc>
      </w:tr>
    </w:tbl>
    <w:p w:rsidR="00BB0949" w:rsidRPr="0040774B" w:rsidRDefault="00BB0949" w:rsidP="00BB0949"/>
    <w:p w:rsidR="00BB0949" w:rsidRPr="0040774B" w:rsidRDefault="00BB0949" w:rsidP="00BB0949">
      <w:pPr>
        <w:ind w:left="3540"/>
      </w:pPr>
      <w:r w:rsidRPr="0040774B">
        <w:t>Standardy 2.13</w:t>
      </w:r>
      <w:r w:rsidR="00DC4E53">
        <w:t>bp</w:t>
      </w:r>
      <w:r w:rsidRPr="0040774B">
        <w:t>, 2.15</w:t>
      </w:r>
      <w:r w:rsidR="00DC4E53">
        <w:t>bp</w:t>
      </w:r>
    </w:p>
    <w:p w:rsidR="00BB0949" w:rsidRPr="0040774B" w:rsidRDefault="00BB0949" w:rsidP="00BB0949"/>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Rozsah povinné odborné praxe a specifika spolupráce s praxí </w:t>
      </w:r>
    </w:p>
    <w:p w:rsidR="00BB0949" w:rsidRPr="0040774B" w:rsidRDefault="00BB0949" w:rsidP="00BB0949">
      <w:pPr>
        <w:rPr>
          <w:lang w:eastAsia="en-US"/>
        </w:rPr>
      </w:pPr>
    </w:p>
    <w:p w:rsidR="009978FB" w:rsidRPr="00487289" w:rsidRDefault="009978FB" w:rsidP="009978FB">
      <w:pPr>
        <w:jc w:val="both"/>
        <w:rPr>
          <w:lang w:eastAsia="en-US"/>
        </w:rPr>
      </w:pPr>
      <w:r>
        <w:rPr>
          <w:lang w:eastAsia="en-US"/>
        </w:rPr>
        <w:t>Studijní</w:t>
      </w:r>
      <w:r w:rsidRPr="00487289">
        <w:rPr>
          <w:lang w:eastAsia="en-US"/>
        </w:rPr>
        <w:t xml:space="preserve"> program je navržen tak, aby obsahoval pedagogickou praxi studentů v rozsahu 12 týdnů, v celkovém počtu 300 hodin. Praxe je rozložena a uskutečňuje se prostřednictvím dílčích praxí, průběžné a výcvikové praxe s finální realizací souvislé pedagogické praxe a tvorby portfolia s deníkem učitele (viz část B-IV této žádosti). Studenti mají možnost rovněž participovat na různých dobrovolnických aktivitách nejenom ve fakultních mateřských školách, ale i školách spolupracujících s pracovištěm realizujícím studijní program, například v rámci projektové činnosti (viz čás C-II této žádosti).</w:t>
      </w:r>
    </w:p>
    <w:p w:rsidR="009978FB" w:rsidRPr="00487289" w:rsidRDefault="009978FB" w:rsidP="009978FB">
      <w:pPr>
        <w:jc w:val="both"/>
        <w:rPr>
          <w:lang w:eastAsia="en-US"/>
        </w:rPr>
      </w:pPr>
      <w:r w:rsidRPr="00487289">
        <w:rPr>
          <w:lang w:eastAsia="en-US"/>
        </w:rPr>
        <w:t>Jak již bylo uvedeno na jiných místech žádosti (části B-IV, C-II, Standard 1.10), předkládaný studijní program deklaruje intenzivní spolupráci s praxí potřebnou pro naplnění požadavku profesně zaměřeného studijního programu.</w:t>
      </w:r>
    </w:p>
    <w:p w:rsidR="00BB0949" w:rsidRPr="0040774B" w:rsidRDefault="00BB0949" w:rsidP="00BB0949">
      <w:pPr>
        <w:ind w:left="3540"/>
      </w:pPr>
    </w:p>
    <w:p w:rsidR="00BB0949" w:rsidRPr="0040774B" w:rsidRDefault="00BB0949" w:rsidP="00BB0949">
      <w:pPr>
        <w:ind w:left="3540"/>
      </w:pPr>
      <w:r w:rsidRPr="0040774B">
        <w:t>Standard 2.14</w:t>
      </w:r>
    </w:p>
    <w:p w:rsidR="00BB0949" w:rsidRPr="0040774B" w:rsidRDefault="00BB0949" w:rsidP="00BB0949">
      <w:pPr>
        <w:ind w:left="3540"/>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Soulad obsahu studijních předmětů, státních zkoušek a kvalifikačních prací s výsledky učení a profilem absolventa  </w:t>
      </w:r>
    </w:p>
    <w:p w:rsidR="00BB0949" w:rsidRPr="0040774B" w:rsidRDefault="00BB0949" w:rsidP="00BB0949">
      <w:r w:rsidRPr="0040774B">
        <w:tab/>
      </w:r>
      <w:r w:rsidRPr="0040774B">
        <w:tab/>
      </w:r>
      <w:r w:rsidRPr="0040774B">
        <w:tab/>
      </w:r>
      <w:r w:rsidRPr="0040774B">
        <w:tab/>
      </w:r>
      <w:r w:rsidRPr="0040774B">
        <w:tab/>
      </w:r>
    </w:p>
    <w:p w:rsidR="009978FB" w:rsidRPr="00487289" w:rsidRDefault="009978FB" w:rsidP="009978FB">
      <w:pPr>
        <w:pStyle w:val="Nadpis3"/>
        <w:numPr>
          <w:ilvl w:val="0"/>
          <w:numId w:val="0"/>
        </w:numPr>
        <w:spacing w:before="0" w:line="240" w:lineRule="auto"/>
        <w:rPr>
          <w:rFonts w:ascii="Times New Roman" w:hAnsi="Times New Roman"/>
          <w:sz w:val="20"/>
          <w:szCs w:val="20"/>
        </w:rPr>
      </w:pPr>
      <w:r w:rsidRPr="00487289">
        <w:rPr>
          <w:rFonts w:ascii="Times New Roman" w:hAnsi="Times New Roman"/>
          <w:sz w:val="20"/>
          <w:szCs w:val="20"/>
        </w:rPr>
        <w:t xml:space="preserve">Jak je uvedeno v části B-IIa, obsahem </w:t>
      </w:r>
      <w:r w:rsidRPr="00487289">
        <w:rPr>
          <w:rFonts w:ascii="Times New Roman" w:eastAsia="Calibri" w:hAnsi="Times New Roman"/>
          <w:bCs/>
          <w:sz w:val="20"/>
          <w:szCs w:val="20"/>
        </w:rPr>
        <w:t xml:space="preserve">státní závěrečné zkoušky (SZZ) jsou následující tematické okruhy: </w:t>
      </w:r>
    </w:p>
    <w:p w:rsidR="009978FB" w:rsidRPr="00487289" w:rsidRDefault="009978FB" w:rsidP="009978FB">
      <w:pPr>
        <w:autoSpaceDE w:val="0"/>
        <w:autoSpaceDN w:val="0"/>
        <w:adjustRightInd w:val="0"/>
        <w:jc w:val="both"/>
        <w:rPr>
          <w:rFonts w:eastAsia="Calibri"/>
        </w:rPr>
      </w:pPr>
      <w:r w:rsidRPr="00487289">
        <w:rPr>
          <w:rFonts w:eastAsia="Calibri"/>
        </w:rPr>
        <w:t>1. Obhajoba bakalářské práce.</w:t>
      </w:r>
    </w:p>
    <w:p w:rsidR="009978FB" w:rsidRPr="00487289" w:rsidRDefault="009978FB" w:rsidP="009978FB">
      <w:pPr>
        <w:autoSpaceDE w:val="0"/>
        <w:autoSpaceDN w:val="0"/>
        <w:adjustRightInd w:val="0"/>
        <w:jc w:val="both"/>
        <w:rPr>
          <w:rFonts w:eastAsia="Calibri"/>
        </w:rPr>
      </w:pPr>
      <w:r w:rsidRPr="00487289">
        <w:rPr>
          <w:rFonts w:eastAsia="Calibri"/>
        </w:rPr>
        <w:t>2. Edukace v mateřské škole.</w:t>
      </w:r>
    </w:p>
    <w:p w:rsidR="009978FB" w:rsidRPr="00487289" w:rsidRDefault="009978FB" w:rsidP="009978FB">
      <w:pPr>
        <w:autoSpaceDE w:val="0"/>
        <w:autoSpaceDN w:val="0"/>
        <w:adjustRightInd w:val="0"/>
        <w:jc w:val="both"/>
        <w:rPr>
          <w:rFonts w:eastAsia="Calibri"/>
        </w:rPr>
      </w:pPr>
      <w:r w:rsidRPr="00487289">
        <w:rPr>
          <w:rFonts w:eastAsia="Calibri"/>
        </w:rPr>
        <w:t>3. Vývojová psychologie.</w:t>
      </w:r>
    </w:p>
    <w:p w:rsidR="009978FB" w:rsidRPr="00487289" w:rsidRDefault="009978FB" w:rsidP="009978FB">
      <w:pPr>
        <w:jc w:val="both"/>
        <w:rPr>
          <w:rFonts w:eastAsia="Calibri"/>
        </w:rPr>
      </w:pPr>
      <w:r w:rsidRPr="00487289">
        <w:rPr>
          <w:rFonts w:eastAsia="Calibri"/>
        </w:rPr>
        <w:t>4. Didaktika mateřské školy spojen</w:t>
      </w:r>
      <w:r w:rsidR="000E3ABE">
        <w:rPr>
          <w:rFonts w:eastAsia="Calibri"/>
        </w:rPr>
        <w:t>á</w:t>
      </w:r>
      <w:r w:rsidRPr="00487289">
        <w:rPr>
          <w:rFonts w:eastAsia="Calibri"/>
        </w:rPr>
        <w:t xml:space="preserve"> s obhajobou portfolia praxí.</w:t>
      </w:r>
    </w:p>
    <w:p w:rsidR="009978FB" w:rsidRPr="00487289" w:rsidRDefault="009978FB" w:rsidP="009978FB">
      <w:pPr>
        <w:jc w:val="both"/>
        <w:rPr>
          <w:lang w:eastAsia="en-US"/>
        </w:rPr>
      </w:pPr>
      <w:r w:rsidRPr="00487289">
        <w:rPr>
          <w:lang w:eastAsia="en-US"/>
        </w:rPr>
        <w:t xml:space="preserve">V Příloze 1 je uvedena konkretizace těchto okruhů do jednotlivých témat a rovněž literatura ke studiu.  Tematické okruhy byly voleny tak, aby se staly vyústěním a příležitostí k dokladování teoretické znalosti i praktické dovednosti absolventa a zároveň, aby co nejlépe </w:t>
      </w:r>
      <w:r w:rsidRPr="00A47444">
        <w:rPr>
          <w:lang w:eastAsia="en-US"/>
        </w:rPr>
        <w:t>odrážely</w:t>
      </w:r>
      <w:r w:rsidRPr="00487289">
        <w:rPr>
          <w:lang w:eastAsia="en-US"/>
        </w:rPr>
        <w:t xml:space="preserve"> konkrétní požadavky nezbytné k výkonu učitelství v mateřské škole.</w:t>
      </w:r>
    </w:p>
    <w:p w:rsidR="009978FB" w:rsidRPr="00487289" w:rsidRDefault="009978FB" w:rsidP="009978FB">
      <w:pPr>
        <w:jc w:val="both"/>
        <w:rPr>
          <w:lang w:eastAsia="en-US"/>
        </w:rPr>
      </w:pPr>
    </w:p>
    <w:p w:rsidR="009978FB" w:rsidRPr="00487289" w:rsidRDefault="009978FB" w:rsidP="009978FB">
      <w:pPr>
        <w:jc w:val="both"/>
        <w:rPr>
          <w:lang w:eastAsia="en-US"/>
        </w:rPr>
      </w:pPr>
      <w:r w:rsidRPr="00487289">
        <w:rPr>
          <w:lang w:eastAsia="en-US"/>
        </w:rPr>
        <w:t xml:space="preserve">Profil absolventa studijního programu koresponduje s obsahem vyučovaných studijních předmětů. </w:t>
      </w:r>
      <w:r w:rsidRPr="00487289">
        <w:rPr>
          <w:rFonts w:eastAsia="Calibri"/>
          <w:bCs/>
        </w:rPr>
        <w:t>V souladu s Rámcovým profilem absolventa (v oblasti vzdělávání) Učitelství má absolvent tohoto programu předpoklady pro výkon profese učitele mateřské školy. Disponuje širším spektrem profesních odborných znalostí, které předpokládají především zvládnutí teoretických předmětů profilujícího základu a rovněž</w:t>
      </w:r>
      <w:r w:rsidRPr="00487289">
        <w:rPr>
          <w:rFonts w:eastAsia="Calibri"/>
          <w:b/>
          <w:bCs/>
        </w:rPr>
        <w:t xml:space="preserve"> </w:t>
      </w:r>
      <w:r w:rsidRPr="00487289">
        <w:rPr>
          <w:rFonts w:eastAsia="Calibri"/>
          <w:bCs/>
        </w:rPr>
        <w:t>profesními odbornými dovednostmi, které se promítají hlavně do předmětů profilujícího základu.</w:t>
      </w:r>
    </w:p>
    <w:p w:rsidR="009978FB" w:rsidRDefault="009978FB" w:rsidP="009978FB">
      <w:pPr>
        <w:tabs>
          <w:tab w:val="left" w:pos="2835"/>
        </w:tabs>
        <w:jc w:val="both"/>
        <w:rPr>
          <w:rFonts w:eastAsia="Calibri"/>
        </w:rPr>
      </w:pPr>
      <w:r w:rsidRPr="00A47444">
        <w:rPr>
          <w:rFonts w:eastAsia="Calibri"/>
          <w:bCs/>
        </w:rPr>
        <w:t xml:space="preserve">Témata a zaměření bakalářských prací </w:t>
      </w:r>
      <w:r w:rsidRPr="00A47444">
        <w:rPr>
          <w:rFonts w:eastAsia="Calibri"/>
        </w:rPr>
        <w:t xml:space="preserve">jsou v souladu s plánovanými výsledky učení a profilem absolventa. Práce mohou mít charakter výzkumné anebo aplikační práce. V rámci </w:t>
      </w:r>
      <w:r w:rsidRPr="00A47444">
        <w:t>výzkumného zaměřené bakalářské práce je její součástí empirický výzkum. V případě, že má závěrečná práce charakter aplikační, může být v jejím rámci řešen vybraný aspekt (problém)</w:t>
      </w:r>
      <w:r w:rsidRPr="00A47444">
        <w:rPr>
          <w:bCs/>
        </w:rPr>
        <w:t xml:space="preserve"> edukační reality mateřské školy, ten zpracován v didaktické rovině a propojen s praxí, ověřen v terénu pře</w:t>
      </w:r>
      <w:r w:rsidR="000E3ABE">
        <w:rPr>
          <w:bCs/>
        </w:rPr>
        <w:t>d</w:t>
      </w:r>
      <w:r w:rsidRPr="00A47444">
        <w:rPr>
          <w:bCs/>
        </w:rPr>
        <w:t>školního vzdělávání.</w:t>
      </w:r>
      <w:r w:rsidRPr="00A47444">
        <w:rPr>
          <w:rFonts w:eastAsia="Calibri"/>
        </w:rPr>
        <w:t xml:space="preserve"> Tím se zabezpečuje logická provázanost s profilem absolventa studijního programu.</w:t>
      </w:r>
    </w:p>
    <w:p w:rsidR="00BB0949" w:rsidRDefault="00BB0949" w:rsidP="00BB0949">
      <w:pPr>
        <w:rPr>
          <w:lang w:eastAsia="en-US"/>
        </w:rPr>
      </w:pPr>
    </w:p>
    <w:p w:rsidR="009978FB" w:rsidRDefault="009978FB" w:rsidP="00BB0949">
      <w:pPr>
        <w:rPr>
          <w:lang w:eastAsia="en-US"/>
        </w:rPr>
      </w:pPr>
    </w:p>
    <w:p w:rsidR="009978FB" w:rsidRDefault="009978FB" w:rsidP="00BB0949">
      <w:pPr>
        <w:rPr>
          <w:lang w:eastAsia="en-US"/>
        </w:rPr>
      </w:pPr>
    </w:p>
    <w:p w:rsidR="009978FB" w:rsidRPr="0040774B" w:rsidRDefault="009978FB" w:rsidP="00BB0949">
      <w:pPr>
        <w:rPr>
          <w:lang w:eastAsia="en-US"/>
        </w:rPr>
      </w:pPr>
    </w:p>
    <w:p w:rsidR="00BB0949" w:rsidRPr="0040774B" w:rsidRDefault="00BB0949" w:rsidP="00BB0949">
      <w:pPr>
        <w:pStyle w:val="Nadpis2"/>
        <w:spacing w:before="0" w:line="240" w:lineRule="auto"/>
        <w:rPr>
          <w:rFonts w:ascii="Times New Roman" w:hAnsi="Times New Roman"/>
          <w:b/>
          <w:color w:val="auto"/>
          <w:sz w:val="24"/>
          <w:szCs w:val="20"/>
        </w:rPr>
      </w:pPr>
      <w:r w:rsidRPr="0040774B">
        <w:rPr>
          <w:rFonts w:ascii="Times New Roman" w:hAnsi="Times New Roman"/>
          <w:b/>
          <w:color w:val="auto"/>
          <w:sz w:val="24"/>
          <w:szCs w:val="20"/>
        </w:rPr>
        <w:t>Vzdělávací a tvůrčí činnost ve studijním programu</w:t>
      </w:r>
    </w:p>
    <w:p w:rsidR="00BB0949" w:rsidRPr="0040774B" w:rsidRDefault="00BB0949" w:rsidP="00BB0949">
      <w:pPr>
        <w:rPr>
          <w:lang w:eastAsia="en-US"/>
        </w:rPr>
      </w:pPr>
    </w:p>
    <w:p w:rsidR="00BB0949" w:rsidRPr="0040774B" w:rsidRDefault="00BB0949" w:rsidP="00BB0949">
      <w:pPr>
        <w:tabs>
          <w:tab w:val="left" w:pos="2835"/>
        </w:tabs>
      </w:pPr>
      <w:r w:rsidRPr="0040774B">
        <w:tab/>
      </w:r>
      <w:r w:rsidRPr="0040774B">
        <w:tab/>
        <w:t>Standardy 3.1-3.4</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Metody výuky a hodnocení výsledků studia</w:t>
      </w:r>
    </w:p>
    <w:p w:rsidR="00BB0949" w:rsidRPr="0040774B" w:rsidRDefault="00BB0949" w:rsidP="00BB0949">
      <w:pPr>
        <w:tabs>
          <w:tab w:val="left" w:pos="2835"/>
        </w:tabs>
        <w:jc w:val="both"/>
      </w:pPr>
    </w:p>
    <w:p w:rsidR="009978FB" w:rsidRPr="00487289" w:rsidRDefault="009978FB" w:rsidP="009978FB">
      <w:pPr>
        <w:tabs>
          <w:tab w:val="left" w:pos="2835"/>
        </w:tabs>
        <w:jc w:val="both"/>
      </w:pPr>
      <w:r w:rsidRPr="00A47444">
        <w:t>Naplňování cílů studia a profilu absolventa vyžaduje uplatňování moderních výukových metod. Kromě klasických metod charakterist</w:t>
      </w:r>
      <w:r w:rsidR="000E3ABE">
        <w:t>ických pro akademické prostředí</w:t>
      </w:r>
      <w:r w:rsidRPr="00A47444">
        <w:t xml:space="preserve"> jsou to metody podporující aktivní roli studentů v procesu výuky. Ty js</w:t>
      </w:r>
      <w:r w:rsidR="000E3ABE">
        <w:t>ou založeny na hledání, objevo</w:t>
      </w:r>
      <w:r w:rsidRPr="00A47444">
        <w:t>vání, bádání, reflexi</w:t>
      </w:r>
      <w:r>
        <w:t xml:space="preserve"> a sebe</w:t>
      </w:r>
      <w:r w:rsidRPr="00A47444">
        <w:t>reflexi, hodnocení, analýze zkušeností, vyhodnocování specifických situací a interakcí, do kterých se student dostává. Za</w:t>
      </w:r>
      <w:r w:rsidRPr="00487289">
        <w:t xml:space="preserve"> důležité je v rámci studia považována i práce s odborným textem a rozvoj dovedností v rámci projektových aktivit v průběhu studia i po nástupu do praxe.</w:t>
      </w:r>
    </w:p>
    <w:p w:rsidR="009978FB" w:rsidRPr="00487289" w:rsidRDefault="009978FB" w:rsidP="009978FB">
      <w:pPr>
        <w:tabs>
          <w:tab w:val="left" w:pos="2835"/>
        </w:tabs>
        <w:jc w:val="both"/>
      </w:pPr>
    </w:p>
    <w:p w:rsidR="009978FB" w:rsidRPr="00487289" w:rsidRDefault="009978FB" w:rsidP="009978FB">
      <w:pPr>
        <w:tabs>
          <w:tab w:val="left" w:pos="2835"/>
        </w:tabs>
        <w:jc w:val="both"/>
      </w:pPr>
      <w:r w:rsidRPr="00487289">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rsidR="009978FB" w:rsidRPr="00487289" w:rsidRDefault="009978FB" w:rsidP="009978FB">
      <w:pPr>
        <w:tabs>
          <w:tab w:val="left" w:pos="2835"/>
        </w:tabs>
        <w:jc w:val="both"/>
      </w:pPr>
    </w:p>
    <w:p w:rsidR="009978FB" w:rsidRPr="00487289" w:rsidRDefault="009978FB" w:rsidP="009978FB">
      <w:pPr>
        <w:tabs>
          <w:tab w:val="left" w:pos="2835"/>
        </w:tabs>
        <w:jc w:val="both"/>
      </w:pPr>
      <w:r w:rsidRPr="00487289">
        <w:t>Rozsah a skladba studijní literatury refle</w:t>
      </w:r>
      <w:r w:rsidR="000E3ABE">
        <w:t>k</w:t>
      </w:r>
      <w:r w:rsidRPr="00487289">
        <w:t>tuje nároky i zaměření studijního programu, nesporně odráží aktuální stav poznání v pedagogických vědách s ohledem na předškolní pedagogiku a praxi mateřských škol. Dobře vybavená a efektivně pracující knihovna UTB zabezpečuje dostupnost informačních zdrojů pro studenty programu.</w:t>
      </w:r>
    </w:p>
    <w:p w:rsidR="00BB0949" w:rsidRDefault="00BB0949" w:rsidP="00BB0949">
      <w:pPr>
        <w:tabs>
          <w:tab w:val="left" w:pos="2835"/>
        </w:tabs>
      </w:pPr>
    </w:p>
    <w:p w:rsidR="009978FB" w:rsidRPr="00487289" w:rsidRDefault="009978FB" w:rsidP="009978FB">
      <w:pPr>
        <w:tabs>
          <w:tab w:val="left" w:pos="2835"/>
        </w:tabs>
        <w:jc w:val="both"/>
      </w:pPr>
      <w:r>
        <w:t>Kriteria, která</w:t>
      </w:r>
      <w:r w:rsidRPr="0030225F">
        <w:t xml:space="preserve"> odpovídají cílům studia </w:t>
      </w:r>
      <w:r w:rsidR="000E3ABE">
        <w:t>a umožňují objektivní hodnocení</w:t>
      </w:r>
      <w:r w:rsidRPr="0030225F">
        <w:t xml:space="preserve"> a podle kterých jsou studenti</w:t>
      </w:r>
      <w:r>
        <w:t xml:space="preserve"> i</w:t>
      </w:r>
      <w:r w:rsidRPr="0030225F">
        <w:t xml:space="preserve"> hodnoceni,</w:t>
      </w:r>
      <w:r>
        <w:t xml:space="preserve"> jsou zveřejnena </w:t>
      </w:r>
      <w:r w:rsidRPr="0030225F">
        <w:t>ve Studijním a zkušebním řádu UTB</w:t>
      </w:r>
      <w:r>
        <w:t xml:space="preserve"> </w:t>
      </w:r>
      <w:r>
        <w:rPr>
          <w:rStyle w:val="Znakapoznpodarou"/>
        </w:rPr>
        <w:footnoteReference w:id="32"/>
      </w:r>
      <w:r w:rsidRPr="0030225F">
        <w:t>, a to pro všechny formy ověřování studijních výsledků</w:t>
      </w:r>
      <w:r>
        <w:t xml:space="preserve">. </w:t>
      </w:r>
    </w:p>
    <w:p w:rsidR="00BB0949" w:rsidRPr="0040774B" w:rsidRDefault="00BB0949" w:rsidP="00BB0949">
      <w:pPr>
        <w:tabs>
          <w:tab w:val="left" w:pos="2835"/>
        </w:tabs>
      </w:pPr>
    </w:p>
    <w:p w:rsidR="00BB0949" w:rsidRPr="0040774B" w:rsidRDefault="00BB0949" w:rsidP="00BB0949">
      <w:pPr>
        <w:tabs>
          <w:tab w:val="left" w:pos="2835"/>
        </w:tabs>
      </w:pPr>
      <w:r w:rsidRPr="0040774B">
        <w:tab/>
      </w:r>
      <w:r w:rsidRPr="0040774B">
        <w:tab/>
        <w:t>Standardy 3.5</w:t>
      </w:r>
      <w:r w:rsidR="006F07A8">
        <w:t>bp</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Tvůrčí činnost vztahující se ke studijnímu programu </w:t>
      </w:r>
    </w:p>
    <w:p w:rsidR="00BB0949" w:rsidRPr="0040774B" w:rsidRDefault="00BB0949" w:rsidP="00BB0949">
      <w:pPr>
        <w:rPr>
          <w:lang w:eastAsia="en-US"/>
        </w:rPr>
      </w:pPr>
    </w:p>
    <w:p w:rsidR="009978FB" w:rsidRPr="00487289" w:rsidRDefault="009978FB" w:rsidP="009978FB">
      <w:pPr>
        <w:jc w:val="both"/>
        <w:rPr>
          <w:lang w:eastAsia="en-US"/>
        </w:rPr>
      </w:pPr>
      <w:r w:rsidRPr="00487289">
        <w:rPr>
          <w:lang w:eastAsia="en-US"/>
        </w:rPr>
        <w:t xml:space="preserve">Tvůrčí činnost vztahující se k předkládanému studijnímu programu je realizována s ohledem na jeho rozvoj a propojení s aktuálními trendy v předškolní pedagogice. V kartách předmětů (část B-III této žádosti) a personálních kartách (C-I této žádosti) jsou uvedeny publikační výstupy akademických pracovníků a pracovníků z praxe, kteří se podílejí na jeho realizaci. Tvůrčí činnosti je na pracovišti, kde se realizuje studijní program, věnována velká pozornost, klade se důraz na transfer jejich výsledků a závěrů do výuky a </w:t>
      </w:r>
      <w:r>
        <w:rPr>
          <w:lang w:eastAsia="en-US"/>
        </w:rPr>
        <w:t xml:space="preserve">další </w:t>
      </w:r>
      <w:r w:rsidR="000E3ABE">
        <w:rPr>
          <w:lang w:eastAsia="en-US"/>
        </w:rPr>
        <w:t>spolupráci</w:t>
      </w:r>
      <w:r w:rsidRPr="00487289">
        <w:rPr>
          <w:lang w:eastAsia="en-US"/>
        </w:rPr>
        <w:t xml:space="preserve"> se studenty.</w:t>
      </w:r>
    </w:p>
    <w:p w:rsidR="00BB0949" w:rsidRPr="0040774B" w:rsidRDefault="00BB0949" w:rsidP="00BB0949">
      <w:pPr>
        <w:rPr>
          <w:lang w:eastAsia="en-US"/>
        </w:rPr>
      </w:pPr>
    </w:p>
    <w:p w:rsidR="00BB0949" w:rsidRPr="0040774B" w:rsidRDefault="00BB0949" w:rsidP="00BB0949">
      <w:pPr>
        <w:rPr>
          <w:lang w:eastAsia="en-US"/>
        </w:rPr>
      </w:pPr>
    </w:p>
    <w:p w:rsidR="00BB0949" w:rsidRPr="0040774B" w:rsidRDefault="00BB0949" w:rsidP="00BB0949">
      <w:pPr>
        <w:pStyle w:val="Nadpis2"/>
        <w:spacing w:before="0" w:line="240" w:lineRule="auto"/>
        <w:rPr>
          <w:rFonts w:ascii="Times New Roman" w:hAnsi="Times New Roman"/>
          <w:b/>
          <w:color w:val="auto"/>
          <w:sz w:val="24"/>
          <w:szCs w:val="20"/>
        </w:rPr>
      </w:pPr>
      <w:r w:rsidRPr="0040774B">
        <w:rPr>
          <w:rFonts w:ascii="Times New Roman" w:hAnsi="Times New Roman"/>
          <w:b/>
          <w:color w:val="auto"/>
          <w:sz w:val="24"/>
          <w:szCs w:val="20"/>
        </w:rPr>
        <w:t>Finanční, materiální a další zabezpečení studijního programu</w:t>
      </w:r>
    </w:p>
    <w:p w:rsidR="00BB0949" w:rsidRPr="0040774B" w:rsidRDefault="00BB0949" w:rsidP="00BB0949">
      <w:pPr>
        <w:tabs>
          <w:tab w:val="left" w:pos="2835"/>
        </w:tabs>
      </w:pPr>
    </w:p>
    <w:p w:rsidR="00BB0949" w:rsidRPr="0040774B" w:rsidRDefault="00BB0949" w:rsidP="00BB0949">
      <w:pPr>
        <w:tabs>
          <w:tab w:val="left" w:pos="2835"/>
        </w:tabs>
      </w:pPr>
      <w:r w:rsidRPr="0040774B">
        <w:tab/>
      </w:r>
      <w:r w:rsidRPr="0040774B">
        <w:tab/>
        <w:t>Standard 4.1</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Finanční zabezpečení studijního programu </w:t>
      </w:r>
    </w:p>
    <w:p w:rsidR="00BB0949" w:rsidRPr="0040774B" w:rsidRDefault="00BB0949" w:rsidP="00BB0949">
      <w:pPr>
        <w:tabs>
          <w:tab w:val="left" w:pos="2835"/>
        </w:tabs>
      </w:pPr>
    </w:p>
    <w:p w:rsidR="00BB0949" w:rsidRPr="0040774B" w:rsidRDefault="00BB0949" w:rsidP="00BB0949">
      <w:pPr>
        <w:tabs>
          <w:tab w:val="left" w:pos="2835"/>
        </w:tabs>
      </w:pPr>
      <w:r w:rsidRPr="0040774B">
        <w:t>FHS UTB ve Zlíně má zhodnoceny předpokládané finanční náklady na uskutečňování studijního programu a výdaje na inovace, má rovněž zajištěny odpovídající zdroje na pok</w:t>
      </w:r>
      <w:r w:rsidR="00441755" w:rsidRPr="0040774B">
        <w:t>r</w:t>
      </w:r>
      <w:r w:rsidRPr="0040774B">
        <w:t>ytí těchto nákladů.</w:t>
      </w:r>
    </w:p>
    <w:p w:rsidR="00BB0949" w:rsidRPr="0040774B" w:rsidRDefault="00BB0949" w:rsidP="00BB0949">
      <w:pPr>
        <w:tabs>
          <w:tab w:val="left" w:pos="2835"/>
        </w:tabs>
      </w:pPr>
      <w:r w:rsidRPr="0040774B">
        <w:tab/>
      </w:r>
      <w:r w:rsidRPr="0040774B">
        <w:tab/>
      </w:r>
    </w:p>
    <w:p w:rsidR="00BB0949" w:rsidRPr="0040774B" w:rsidRDefault="00BB0949" w:rsidP="00BB0949">
      <w:pPr>
        <w:tabs>
          <w:tab w:val="left" w:pos="2835"/>
        </w:tabs>
      </w:pPr>
      <w:r w:rsidRPr="0040774B">
        <w:tab/>
      </w:r>
      <w:r w:rsidRPr="0040774B">
        <w:tab/>
        <w:t>Standard 4.2</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Materiální a technické zabezpečení studijního programu </w:t>
      </w:r>
    </w:p>
    <w:p w:rsidR="00BB0949" w:rsidRPr="0040774B" w:rsidRDefault="00BB0949" w:rsidP="00BB0949">
      <w:pPr>
        <w:tabs>
          <w:tab w:val="left" w:pos="2835"/>
        </w:tabs>
      </w:pPr>
    </w:p>
    <w:p w:rsidR="009978FB" w:rsidRPr="00487289" w:rsidRDefault="009978FB" w:rsidP="009978FB">
      <w:pPr>
        <w:shd w:val="clear" w:color="auto" w:fill="FFFFFF" w:themeFill="background1"/>
        <w:tabs>
          <w:tab w:val="left" w:pos="2835"/>
        </w:tabs>
        <w:jc w:val="both"/>
      </w:pPr>
      <w:r w:rsidRPr="00A47444">
        <w:t xml:space="preserve">FHS UTB ve Zlíně má zajištěnou vhodnou infrastrukturu pro realizaci výuky. Od ledna 2018 sídlí FHS (a teda i pracoviště, které bude program realizovat) ve zcela nových moderních prostorech. Tento nový vzdělávací komplex UTB s označením U18 disponuje odpovídajícím materiálním a technickým zabezpečením, s dostatečnými výukovými a studijními prostory. Zabezpečeno je dobré vybavení učeben reflektující na potřeby a </w:t>
      </w:r>
      <w:r w:rsidRPr="0030225F">
        <w:t>počty studentů, přirozeně s ohledem na požadavky a profil studijního programu. V prostorách tak byly vybudovány kupříkladu učebny pro hudební a výtvarné vzdělávání nebo pro výuku v oblasti přírodních věd.</w:t>
      </w:r>
    </w:p>
    <w:p w:rsidR="00BB0949" w:rsidRPr="0040774B" w:rsidRDefault="00BB0949" w:rsidP="00BB0949">
      <w:pPr>
        <w:tabs>
          <w:tab w:val="left" w:pos="2835"/>
        </w:tabs>
      </w:pPr>
    </w:p>
    <w:p w:rsidR="00BB0949" w:rsidRPr="0040774B" w:rsidRDefault="00BB0949" w:rsidP="00BB0949">
      <w:pPr>
        <w:tabs>
          <w:tab w:val="left" w:pos="2835"/>
        </w:tabs>
      </w:pPr>
      <w:r w:rsidRPr="0040774B">
        <w:tab/>
      </w:r>
      <w:r w:rsidRPr="0040774B">
        <w:tab/>
        <w:t>Standard 4.3</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Odborná literatura a elektronické databáze odpovídající studijnímu programu </w:t>
      </w:r>
    </w:p>
    <w:p w:rsidR="00BB0949" w:rsidRPr="0040774B" w:rsidRDefault="00BB0949" w:rsidP="00BB0949">
      <w:pPr>
        <w:tabs>
          <w:tab w:val="left" w:pos="2835"/>
        </w:tabs>
      </w:pPr>
    </w:p>
    <w:p w:rsidR="009978FB" w:rsidRPr="00487289" w:rsidRDefault="009978FB" w:rsidP="009978FB">
      <w:pPr>
        <w:tabs>
          <w:tab w:val="left" w:pos="2835"/>
        </w:tabs>
        <w:jc w:val="both"/>
      </w:pPr>
      <w:r w:rsidRPr="00487289">
        <w:t>Jak je uvedeno v</w:t>
      </w:r>
      <w:r w:rsidR="000E3ABE">
        <w:t xml:space="preserve"> </w:t>
      </w:r>
      <w:r w:rsidRPr="00487289">
        <w:t>částech C-III a Standard 1.12 této žádosti, studenti mají dostatečný prostor pro studium, rovněž přístup k odborné literatuře a daším informačním zdrojům odovídajícím studijnímu programu. Dílčí aktivitou pracoviště (Ústav školní pedagogiky) pro studenty programů, které realizuje, je zří</w:t>
      </w:r>
      <w:r>
        <w:t>zení tzv. Miniknihovny nacházející se v prostorách K</w:t>
      </w:r>
      <w:r w:rsidRPr="00487289">
        <w:t>nihovny UTB. Miniknihovna obsahuje aktuálně 562 nejnovějších domácích, ale především zahraničních titulů s úzkou specifikací na pedagogické vědy a výzkum. Tituly byly zabezpečeny z projektů pracoviště a jsou k dispozici především jeho studentům.</w:t>
      </w:r>
    </w:p>
    <w:p w:rsidR="00BB0949" w:rsidRPr="0040774B" w:rsidRDefault="00BB0949" w:rsidP="00BB0949">
      <w:pPr>
        <w:rPr>
          <w:bCs/>
        </w:rPr>
      </w:pPr>
    </w:p>
    <w:p w:rsidR="00BB0949" w:rsidRPr="0040774B" w:rsidRDefault="00BB0949" w:rsidP="00BB0949">
      <w:pPr>
        <w:ind w:left="1134" w:hanging="425"/>
        <w:rPr>
          <w:bCs/>
        </w:rPr>
      </w:pPr>
    </w:p>
    <w:p w:rsidR="00BB0949" w:rsidRPr="0040774B" w:rsidRDefault="00BB0949" w:rsidP="00BB0949">
      <w:pPr>
        <w:pStyle w:val="Nadpis2"/>
        <w:spacing w:before="0" w:line="240" w:lineRule="auto"/>
        <w:rPr>
          <w:rFonts w:ascii="Times New Roman" w:hAnsi="Times New Roman"/>
          <w:b/>
          <w:color w:val="auto"/>
          <w:sz w:val="24"/>
          <w:szCs w:val="20"/>
        </w:rPr>
      </w:pPr>
      <w:r w:rsidRPr="0040774B">
        <w:rPr>
          <w:rFonts w:ascii="Times New Roman" w:hAnsi="Times New Roman"/>
          <w:b/>
          <w:color w:val="auto"/>
          <w:sz w:val="24"/>
          <w:szCs w:val="20"/>
        </w:rPr>
        <w:t xml:space="preserve">Garant studijního programu </w:t>
      </w:r>
    </w:p>
    <w:p w:rsidR="00BB0949" w:rsidRPr="0040774B" w:rsidRDefault="00BB0949" w:rsidP="00BB0949">
      <w:pPr>
        <w:rPr>
          <w:lang w:eastAsia="en-US"/>
        </w:rPr>
      </w:pPr>
    </w:p>
    <w:p w:rsidR="00BB0949" w:rsidRPr="0040774B" w:rsidRDefault="00BB0949" w:rsidP="00BB0949">
      <w:r w:rsidRPr="0040774B">
        <w:tab/>
      </w:r>
      <w:r w:rsidRPr="0040774B">
        <w:tab/>
      </w:r>
      <w:r w:rsidRPr="0040774B">
        <w:tab/>
      </w:r>
      <w:r w:rsidRPr="0040774B">
        <w:tab/>
      </w:r>
      <w:r w:rsidRPr="0040774B">
        <w:tab/>
        <w:t>Standard 5.1</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Pravomoci a odpovědnost garanta </w:t>
      </w:r>
    </w:p>
    <w:p w:rsidR="00BB0949" w:rsidRPr="0040774B" w:rsidRDefault="00BB0949" w:rsidP="00BB0949"/>
    <w:p w:rsidR="009978FB" w:rsidRPr="00487289" w:rsidRDefault="009978FB" w:rsidP="009978FB">
      <w:pPr>
        <w:jc w:val="both"/>
      </w:pPr>
      <w:r w:rsidRPr="00487289">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487289">
        <w:rPr>
          <w:rStyle w:val="Znakapoznpodarou"/>
        </w:rPr>
        <w:footnoteReference w:id="33"/>
      </w:r>
      <w:r w:rsidRPr="00487289">
        <w:t xml:space="preserve"> Jasně vymezuje postavení, práva a povinnosti garanta a jeho vztah k řediteli ústavu, na kterém se program má realizovat.</w:t>
      </w:r>
    </w:p>
    <w:p w:rsidR="00BB0949" w:rsidRPr="0040774B" w:rsidRDefault="00BB0949" w:rsidP="00BB0949"/>
    <w:p w:rsidR="00BB0949" w:rsidRPr="0040774B" w:rsidRDefault="00BB0949" w:rsidP="00BB0949">
      <w:r w:rsidRPr="0040774B">
        <w:tab/>
      </w:r>
      <w:r w:rsidRPr="0040774B">
        <w:tab/>
      </w:r>
      <w:r w:rsidRPr="0040774B">
        <w:tab/>
      </w:r>
      <w:r w:rsidRPr="0040774B">
        <w:tab/>
      </w:r>
      <w:r w:rsidRPr="0040774B">
        <w:tab/>
        <w:t>Standardy 5.2</w:t>
      </w:r>
      <w:r w:rsidR="00DD4EE2">
        <w:t>bp</w:t>
      </w:r>
      <w:r w:rsidRPr="0040774B">
        <w:t>-5.4</w:t>
      </w:r>
    </w:p>
    <w:p w:rsidR="00BB0949" w:rsidRPr="0040774B" w:rsidRDefault="00BB0949" w:rsidP="00BB0949"/>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Zhodnocení osoby garanta z hlediska naplnění standardů </w:t>
      </w:r>
    </w:p>
    <w:p w:rsidR="00BB0949" w:rsidRPr="0040774B" w:rsidRDefault="00BB0949" w:rsidP="00BB0949">
      <w:pPr>
        <w:rPr>
          <w:lang w:eastAsia="en-US"/>
        </w:rPr>
      </w:pPr>
    </w:p>
    <w:p w:rsidR="009978FB" w:rsidRPr="00487289" w:rsidRDefault="009978FB" w:rsidP="009978FB">
      <w:pPr>
        <w:jc w:val="both"/>
        <w:rPr>
          <w:lang w:eastAsia="en-US"/>
        </w:rPr>
      </w:pPr>
      <w:r w:rsidRPr="00487289">
        <w:rPr>
          <w:lang w:eastAsia="en-US"/>
        </w:rPr>
        <w:t>Garantem předkládaného studijního programu je akademický pracovník, který byl jmenován docentem. Doc. PaedDr. Jana Majerčíková, PhD. disponuje odborno</w:t>
      </w:r>
      <w:r>
        <w:rPr>
          <w:lang w:eastAsia="en-US"/>
        </w:rPr>
        <w:t>u kvalifikací</w:t>
      </w:r>
      <w:r w:rsidRPr="00487289">
        <w:rPr>
          <w:lang w:eastAsia="en-US"/>
        </w:rPr>
        <w:t xml:space="preserve"> vztahující se k danému studijnímu programu a v posledních 5 letech vykonávala tvůrčí činnost, která odpovídá oblasti vzdělávání, v</w:t>
      </w:r>
      <w:r w:rsidR="000E3ABE">
        <w:rPr>
          <w:lang w:eastAsia="en-US"/>
        </w:rPr>
        <w:t xml:space="preserve"> jejímž</w:t>
      </w:r>
      <w:r w:rsidRPr="00487289">
        <w:rPr>
          <w:lang w:eastAsia="en-US"/>
        </w:rPr>
        <w:t> rámci má být předkládaný bakalářský profesně zaměřený studijní program uskutečňován (viz personální karta).</w:t>
      </w:r>
    </w:p>
    <w:p w:rsidR="00BB0949" w:rsidRPr="0040774B" w:rsidRDefault="00BB0949" w:rsidP="00BB0949">
      <w:pPr>
        <w:rPr>
          <w:lang w:eastAsia="en-US"/>
        </w:rPr>
      </w:pPr>
    </w:p>
    <w:p w:rsidR="00196F24" w:rsidRPr="00487289" w:rsidRDefault="009978FB" w:rsidP="00196F24">
      <w:pPr>
        <w:jc w:val="both"/>
        <w:rPr>
          <w:ins w:id="776" w:author="Jana_PC" w:date="2018-05-26T17:52:00Z"/>
          <w:lang w:eastAsia="en-US"/>
        </w:rPr>
      </w:pPr>
      <w:r w:rsidRPr="00487289">
        <w:rPr>
          <w:lang w:eastAsia="en-US"/>
        </w:rPr>
        <w:t>Doc. PaedDr. Jana Majerčíková, PhD. je akademickým pracovníkem FHS UTB ve Zlíně, kde působí od roku 2013 na základě pracovního poměru s celkovou týdenní pracovní dobou odpovídající stanovené týdenní pracovní době podle §79 zákoníku práce.</w:t>
      </w:r>
      <w:ins w:id="777" w:author="Jana_PC" w:date="2018-05-26T17:52:00Z">
        <w:r w:rsidR="00196F24">
          <w:rPr>
            <w:lang w:eastAsia="en-US"/>
          </w:rPr>
          <w:t xml:space="preserve"> Je plně usazena v českém vysokoškolském a pedagogickém prostředí, je členka českých profesních </w:t>
        </w:r>
      </w:ins>
      <w:ins w:id="778" w:author="§.opiékoiíkkoíikoíi" w:date="2018-05-27T19:57:00Z">
        <w:r w:rsidR="001A7BFD">
          <w:rPr>
            <w:lang w:eastAsia="en-US"/>
          </w:rPr>
          <w:t xml:space="preserve">organizací </w:t>
        </w:r>
      </w:ins>
      <w:ins w:id="779" w:author="Jana_PC" w:date="2018-05-26T17:52:00Z">
        <w:r w:rsidR="00196F24">
          <w:rPr>
            <w:lang w:eastAsia="en-US"/>
          </w:rPr>
          <w:t>(Asociace předškolní výchovy, Česká pedagogická společnost, Česká asociace pedagogického výukumu, OMEP)</w:t>
        </w:r>
      </w:ins>
      <w:ins w:id="780" w:author="§.opiékoiíkkoíikoíi" w:date="2018-05-27T19:58:00Z">
        <w:r w:rsidR="001A7BFD">
          <w:rPr>
            <w:lang w:eastAsia="en-US"/>
          </w:rPr>
          <w:t>,</w:t>
        </w:r>
      </w:ins>
      <w:ins w:id="781" w:author="Jana_PC" w:date="2018-05-26T17:52:00Z">
        <w:r w:rsidR="00196F24">
          <w:rPr>
            <w:lang w:eastAsia="en-US"/>
          </w:rPr>
          <w:t xml:space="preserve"> pracuje v projektu ČSI, dvakrát po sobě získala pracovní smlouvu v délce trvání 3 let a perspektivně se počítá s prodlo</w:t>
        </w:r>
      </w:ins>
      <w:ins w:id="782" w:author="§.opiékoiíkkoíikoíi" w:date="2018-05-27T19:58:00Z">
        <w:r w:rsidR="001A7BFD">
          <w:rPr>
            <w:lang w:eastAsia="en-US"/>
          </w:rPr>
          <w:t>u</w:t>
        </w:r>
      </w:ins>
      <w:ins w:id="783" w:author="Jana_PC" w:date="2018-05-26T17:52:00Z">
        <w:r w:rsidR="00196F24">
          <w:rPr>
            <w:lang w:eastAsia="en-US"/>
          </w:rPr>
          <w:t>žením spolupráce a působením na FHS UTB ve Zlíně i v budoucnosti.</w:t>
        </w:r>
      </w:ins>
    </w:p>
    <w:p w:rsidR="009978FB" w:rsidRPr="00487289" w:rsidRDefault="009978FB" w:rsidP="009978FB">
      <w:pPr>
        <w:jc w:val="both"/>
        <w:rPr>
          <w:lang w:eastAsia="en-US"/>
        </w:rPr>
      </w:pPr>
    </w:p>
    <w:p w:rsidR="00BB0949" w:rsidRPr="0040774B" w:rsidRDefault="00BB0949" w:rsidP="00BB0949">
      <w:pPr>
        <w:jc w:val="both"/>
        <w:rPr>
          <w:lang w:eastAsia="en-US"/>
        </w:rPr>
      </w:pPr>
    </w:p>
    <w:p w:rsidR="009978FB" w:rsidRPr="00487289" w:rsidRDefault="009978FB" w:rsidP="009978FB">
      <w:pPr>
        <w:jc w:val="both"/>
        <w:rPr>
          <w:lang w:eastAsia="en-US"/>
        </w:rPr>
      </w:pPr>
      <w:r w:rsidRPr="00487289">
        <w:rPr>
          <w:lang w:eastAsia="en-US"/>
        </w:rPr>
        <w:t>Doc. PaedDr. Jana Majerčíková, PhD.</w:t>
      </w:r>
      <w:r>
        <w:rPr>
          <w:lang w:eastAsia="en-US"/>
        </w:rPr>
        <w:t xml:space="preserve"> jako </w:t>
      </w:r>
      <w:del w:id="784" w:author="Jana_PC" w:date="2018-05-26T17:53:00Z">
        <w:r w:rsidDel="00196F24">
          <w:rPr>
            <w:lang w:eastAsia="en-US"/>
          </w:rPr>
          <w:delText xml:space="preserve">potenciální </w:delText>
        </w:r>
      </w:del>
      <w:r>
        <w:rPr>
          <w:lang w:eastAsia="en-US"/>
        </w:rPr>
        <w:t>garant</w:t>
      </w:r>
      <w:r w:rsidRPr="00487289">
        <w:rPr>
          <w:lang w:eastAsia="en-US"/>
        </w:rPr>
        <w:t xml:space="preserve"> splňuje podmínky týkající se maximálního počtu garantovaných studijních programů. V případě garantování předkládaného studijního programu by byla garantkou jednoho studijního programu.</w:t>
      </w:r>
    </w:p>
    <w:p w:rsidR="00BB0949" w:rsidRPr="0040774B" w:rsidRDefault="00BB0949" w:rsidP="00BB0949">
      <w:pPr>
        <w:jc w:val="both"/>
        <w:rPr>
          <w:lang w:eastAsia="en-US"/>
        </w:rPr>
      </w:pPr>
    </w:p>
    <w:p w:rsidR="00BB0949" w:rsidRPr="0040774B" w:rsidRDefault="00BB0949" w:rsidP="00BB0949">
      <w:pPr>
        <w:rPr>
          <w:lang w:eastAsia="en-US"/>
        </w:rPr>
      </w:pPr>
    </w:p>
    <w:p w:rsidR="00BB0949" w:rsidRPr="0040774B" w:rsidRDefault="00BB0949" w:rsidP="00BB0949">
      <w:pPr>
        <w:pStyle w:val="Nadpis2"/>
        <w:spacing w:before="0" w:line="240" w:lineRule="auto"/>
        <w:rPr>
          <w:rFonts w:ascii="Times New Roman" w:hAnsi="Times New Roman"/>
          <w:b/>
          <w:color w:val="auto"/>
          <w:sz w:val="24"/>
          <w:szCs w:val="20"/>
        </w:rPr>
      </w:pPr>
      <w:r w:rsidRPr="0040774B">
        <w:rPr>
          <w:rFonts w:ascii="Times New Roman" w:hAnsi="Times New Roman"/>
          <w:b/>
          <w:color w:val="auto"/>
          <w:sz w:val="24"/>
          <w:szCs w:val="20"/>
        </w:rPr>
        <w:t>Personální zabezpečení studijního programu</w:t>
      </w:r>
    </w:p>
    <w:p w:rsidR="00BB0949" w:rsidRPr="0040774B" w:rsidRDefault="00BB0949" w:rsidP="00BB0949">
      <w:pPr>
        <w:ind w:left="2832" w:firstLine="708"/>
      </w:pPr>
    </w:p>
    <w:p w:rsidR="00BB0949" w:rsidRPr="0040774B" w:rsidRDefault="00BB0949" w:rsidP="00BB0949">
      <w:pPr>
        <w:ind w:left="2832" w:firstLine="708"/>
      </w:pPr>
      <w:r w:rsidRPr="0040774B">
        <w:t>Standardy 6.1-6.3, 6.7-6.8</w:t>
      </w:r>
    </w:p>
    <w:p w:rsidR="00BB0949" w:rsidRPr="0040774B" w:rsidRDefault="00BB0949" w:rsidP="00BB0949">
      <w:pPr>
        <w:rPr>
          <w:lang w:eastAsia="en-US"/>
        </w:rPr>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Zhodnocení celkového personálního zabezpečení studijního programu z hlediska naplnění standardů </w:t>
      </w:r>
    </w:p>
    <w:p w:rsidR="00BB0949" w:rsidRPr="0040774B" w:rsidRDefault="00BB0949" w:rsidP="00BB0949"/>
    <w:p w:rsidR="00BB0949" w:rsidRDefault="009978FB" w:rsidP="009978FB">
      <w:pPr>
        <w:jc w:val="both"/>
        <w:rPr>
          <w:ins w:id="785" w:author="§.opiékoiíkkoíikoíi" w:date="2018-05-27T19:59:00Z"/>
        </w:rPr>
      </w:pPr>
      <w:r w:rsidRPr="00487289">
        <w:t xml:space="preserve">Personální zabezpečení splňuje požadavky standardů pro akreditaci bakalářského studijního programu i s ohledem na pracovní doby těchto akademických pracovníků. </w:t>
      </w:r>
      <w:r w:rsidRPr="00A47444">
        <w:t>V následující tabulce</w:t>
      </w:r>
      <w:r w:rsidRPr="00487289">
        <w:t xml:space="preserve"> je uveden přehled počtů pracovníků s</w:t>
      </w:r>
      <w:r>
        <w:t> uvedením jejich kvalifikace a působení na UTB nebo mimo ni</w:t>
      </w:r>
      <w:r w:rsidRPr="00487289">
        <w:t>.</w:t>
      </w:r>
      <w:r>
        <w:t xml:space="preserve"> </w:t>
      </w:r>
      <w:r w:rsidRPr="00487289">
        <w:t>Počet akademických pracovníků zabezpečujících studijní program odpovídá typu studijního programu, formě studia, metodám výuky a</w:t>
      </w:r>
      <w:r>
        <w:t xml:space="preserve"> předpokládanému počtu studentů.</w:t>
      </w:r>
    </w:p>
    <w:p w:rsidR="001A7BFD" w:rsidRPr="0040774B" w:rsidRDefault="001A7BFD" w:rsidP="009978FB">
      <w:pPr>
        <w:jc w:val="both"/>
      </w:pPr>
    </w:p>
    <w:tbl>
      <w:tblPr>
        <w:tblW w:w="101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8"/>
        <w:gridCol w:w="995"/>
        <w:gridCol w:w="995"/>
        <w:gridCol w:w="995"/>
        <w:gridCol w:w="995"/>
        <w:gridCol w:w="995"/>
        <w:gridCol w:w="995"/>
        <w:gridCol w:w="995"/>
      </w:tblGrid>
      <w:tr w:rsidR="001A7BFD" w:rsidRPr="00487289" w:rsidTr="002609BB">
        <w:trPr>
          <w:ins w:id="786" w:author="§.opiékoiíkkoíikoíi" w:date="2018-05-27T19:59:00Z"/>
        </w:trPr>
        <w:tc>
          <w:tcPr>
            <w:tcW w:w="10133" w:type="dxa"/>
            <w:gridSpan w:val="8"/>
            <w:tcBorders>
              <w:bottom w:val="double" w:sz="4" w:space="0" w:color="auto"/>
            </w:tcBorders>
            <w:shd w:val="clear" w:color="auto" w:fill="FFFFFF" w:themeFill="background1"/>
          </w:tcPr>
          <w:p w:rsidR="001A7BFD" w:rsidRPr="00487289" w:rsidRDefault="001A7BFD" w:rsidP="002609BB">
            <w:pPr>
              <w:jc w:val="both"/>
              <w:rPr>
                <w:ins w:id="787" w:author="§.opiékoiíkkoíikoíi" w:date="2018-05-27T19:59:00Z"/>
                <w:b/>
                <w:bCs/>
                <w:sz w:val="24"/>
                <w:szCs w:val="24"/>
              </w:rPr>
            </w:pPr>
            <w:ins w:id="788" w:author="§.opiékoiíkkoíikoíi" w:date="2018-05-27T19:59:00Z">
              <w:r w:rsidRPr="00487289">
                <w:rPr>
                  <w:b/>
                  <w:bCs/>
                  <w:sz w:val="24"/>
                  <w:szCs w:val="24"/>
                </w:rPr>
                <w:t>Personální zabezpečení studijního programu – souhrnné údaje</w:t>
              </w:r>
            </w:ins>
          </w:p>
        </w:tc>
      </w:tr>
      <w:tr w:rsidR="001A7BFD" w:rsidRPr="00487289" w:rsidTr="002609BB">
        <w:trPr>
          <w:ins w:id="789" w:author="§.opiékoiíkkoíikoíi" w:date="2018-05-27T19:59:00Z"/>
        </w:trPr>
        <w:tc>
          <w:tcPr>
            <w:tcW w:w="3168" w:type="dxa"/>
            <w:tcBorders>
              <w:top w:val="double" w:sz="4" w:space="0" w:color="auto"/>
            </w:tcBorders>
            <w:shd w:val="clear" w:color="auto" w:fill="FFFFFF" w:themeFill="background1"/>
          </w:tcPr>
          <w:p w:rsidR="001A7BFD" w:rsidRPr="00487289" w:rsidRDefault="001A7BFD" w:rsidP="002609BB">
            <w:pPr>
              <w:jc w:val="both"/>
              <w:rPr>
                <w:ins w:id="790" w:author="§.opiékoiíkkoíikoíi" w:date="2018-05-27T19:59:00Z"/>
                <w:b/>
                <w:bCs/>
              </w:rPr>
            </w:pPr>
            <w:ins w:id="791" w:author="§.opiékoiíkkoíikoíi" w:date="2018-05-27T19:59:00Z">
              <w:r w:rsidRPr="00487289">
                <w:rPr>
                  <w:b/>
                  <w:bCs/>
                </w:rPr>
                <w:t>Vysoká škola</w:t>
              </w:r>
            </w:ins>
          </w:p>
        </w:tc>
        <w:tc>
          <w:tcPr>
            <w:tcW w:w="6965" w:type="dxa"/>
            <w:gridSpan w:val="7"/>
            <w:tcBorders>
              <w:top w:val="double" w:sz="4" w:space="0" w:color="auto"/>
            </w:tcBorders>
          </w:tcPr>
          <w:p w:rsidR="001A7BFD" w:rsidRPr="00487289" w:rsidRDefault="001A7BFD" w:rsidP="002609BB">
            <w:pPr>
              <w:jc w:val="both"/>
              <w:rPr>
                <w:ins w:id="792" w:author="§.opiékoiíkkoíikoíi" w:date="2018-05-27T19:59:00Z"/>
              </w:rPr>
            </w:pPr>
            <w:ins w:id="793" w:author="§.opiékoiíkkoíikoíi" w:date="2018-05-27T19:59:00Z">
              <w:r w:rsidRPr="00487289">
                <w:t>Univerzita Tomáše Bati ve Zlíně</w:t>
              </w:r>
            </w:ins>
          </w:p>
        </w:tc>
      </w:tr>
      <w:tr w:rsidR="001A7BFD" w:rsidRPr="00487289" w:rsidTr="002609BB">
        <w:trPr>
          <w:cantSplit/>
          <w:ins w:id="794" w:author="§.opiékoiíkkoíikoíi" w:date="2018-05-27T19:59:00Z"/>
        </w:trPr>
        <w:tc>
          <w:tcPr>
            <w:tcW w:w="3168" w:type="dxa"/>
            <w:shd w:val="clear" w:color="auto" w:fill="FFFFFF" w:themeFill="background1"/>
          </w:tcPr>
          <w:p w:rsidR="001A7BFD" w:rsidRPr="00487289" w:rsidRDefault="001A7BFD" w:rsidP="002609BB">
            <w:pPr>
              <w:jc w:val="both"/>
              <w:rPr>
                <w:ins w:id="795" w:author="§.opiékoiíkkoíikoíi" w:date="2018-05-27T19:59:00Z"/>
                <w:b/>
                <w:bCs/>
              </w:rPr>
            </w:pPr>
            <w:ins w:id="796" w:author="§.opiékoiíkkoíikoíi" w:date="2018-05-27T19:59:00Z">
              <w:r w:rsidRPr="00487289">
                <w:rPr>
                  <w:b/>
                  <w:bCs/>
                </w:rPr>
                <w:t>Součást vysoké školy</w:t>
              </w:r>
            </w:ins>
          </w:p>
        </w:tc>
        <w:tc>
          <w:tcPr>
            <w:tcW w:w="6965" w:type="dxa"/>
            <w:gridSpan w:val="7"/>
          </w:tcPr>
          <w:p w:rsidR="001A7BFD" w:rsidRPr="00487289" w:rsidRDefault="001A7BFD" w:rsidP="002609BB">
            <w:pPr>
              <w:jc w:val="both"/>
              <w:rPr>
                <w:ins w:id="797" w:author="§.opiékoiíkkoíikoíi" w:date="2018-05-27T19:59:00Z"/>
              </w:rPr>
            </w:pPr>
            <w:ins w:id="798" w:author="§.opiékoiíkkoíikoíi" w:date="2018-05-27T19:59:00Z">
              <w:r w:rsidRPr="00487289">
                <w:t>Fakulta humanitních studií</w:t>
              </w:r>
            </w:ins>
          </w:p>
        </w:tc>
      </w:tr>
      <w:tr w:rsidR="001A7BFD" w:rsidRPr="00487289" w:rsidTr="002609BB">
        <w:trPr>
          <w:cantSplit/>
          <w:ins w:id="799" w:author="§.opiékoiíkkoíikoíi" w:date="2018-05-27T19:59:00Z"/>
        </w:trPr>
        <w:tc>
          <w:tcPr>
            <w:tcW w:w="3168" w:type="dxa"/>
            <w:shd w:val="clear" w:color="auto" w:fill="FFFFFF" w:themeFill="background1"/>
          </w:tcPr>
          <w:p w:rsidR="001A7BFD" w:rsidRPr="00487289" w:rsidRDefault="001A7BFD" w:rsidP="002609BB">
            <w:pPr>
              <w:jc w:val="both"/>
              <w:rPr>
                <w:ins w:id="800" w:author="§.opiékoiíkkoíikoíi" w:date="2018-05-27T19:59:00Z"/>
                <w:b/>
                <w:bCs/>
              </w:rPr>
            </w:pPr>
            <w:ins w:id="801" w:author="§.opiékoiíkkoíikoíi" w:date="2018-05-27T19:59:00Z">
              <w:r w:rsidRPr="00487289">
                <w:rPr>
                  <w:b/>
                  <w:bCs/>
                </w:rPr>
                <w:t>Název studijního programu</w:t>
              </w:r>
            </w:ins>
          </w:p>
        </w:tc>
        <w:tc>
          <w:tcPr>
            <w:tcW w:w="6965" w:type="dxa"/>
            <w:gridSpan w:val="7"/>
          </w:tcPr>
          <w:p w:rsidR="001A7BFD" w:rsidRPr="00487289" w:rsidRDefault="001A7BFD" w:rsidP="002609BB">
            <w:pPr>
              <w:jc w:val="both"/>
              <w:rPr>
                <w:ins w:id="802" w:author="§.opiékoiíkkoíikoíi" w:date="2018-05-27T19:59:00Z"/>
              </w:rPr>
            </w:pPr>
            <w:ins w:id="803" w:author="§.opiékoiíkkoíikoíi" w:date="2018-05-27T19:59:00Z">
              <w:r w:rsidRPr="00487289">
                <w:t>Učitelství pro mateřské školy</w:t>
              </w:r>
            </w:ins>
          </w:p>
        </w:tc>
      </w:tr>
      <w:tr w:rsidR="001A7BFD" w:rsidRPr="00487289" w:rsidTr="002609BB">
        <w:trPr>
          <w:ins w:id="804" w:author="§.opiékoiíkkoíikoíi" w:date="2018-05-27T19:59:00Z"/>
        </w:trPr>
        <w:tc>
          <w:tcPr>
            <w:tcW w:w="3168" w:type="dxa"/>
            <w:shd w:val="clear" w:color="auto" w:fill="FFFFFF" w:themeFill="background1"/>
          </w:tcPr>
          <w:p w:rsidR="001A7BFD" w:rsidRPr="00487289" w:rsidRDefault="001A7BFD" w:rsidP="002609BB">
            <w:pPr>
              <w:jc w:val="both"/>
              <w:rPr>
                <w:ins w:id="805" w:author="§.opiékoiíkkoíikoíi" w:date="2018-05-27T19:59:00Z"/>
                <w:b/>
                <w:bCs/>
              </w:rPr>
            </w:pPr>
            <w:ins w:id="806" w:author="§.opiékoiíkkoíikoíi" w:date="2018-05-27T19:59:00Z">
              <w:r w:rsidRPr="00487289">
                <w:rPr>
                  <w:b/>
                  <w:bCs/>
                </w:rPr>
                <w:t>Název pracoviště</w:t>
              </w:r>
            </w:ins>
          </w:p>
        </w:tc>
        <w:tc>
          <w:tcPr>
            <w:tcW w:w="995" w:type="dxa"/>
            <w:shd w:val="clear" w:color="auto" w:fill="FFFFFF" w:themeFill="background1"/>
          </w:tcPr>
          <w:p w:rsidR="001A7BFD" w:rsidRPr="00487289" w:rsidRDefault="001A7BFD" w:rsidP="002609BB">
            <w:pPr>
              <w:jc w:val="both"/>
              <w:rPr>
                <w:ins w:id="807" w:author="§.opiékoiíkkoíikoíi" w:date="2018-05-27T19:59:00Z"/>
                <w:b/>
                <w:bCs/>
              </w:rPr>
            </w:pPr>
            <w:ins w:id="808" w:author="§.opiékoiíkkoíikoíi" w:date="2018-05-27T19:59:00Z">
              <w:r w:rsidRPr="00487289">
                <w:rPr>
                  <w:b/>
                  <w:bCs/>
                </w:rPr>
                <w:t>celkem</w:t>
              </w:r>
            </w:ins>
          </w:p>
        </w:tc>
        <w:tc>
          <w:tcPr>
            <w:tcW w:w="995" w:type="dxa"/>
            <w:shd w:val="clear" w:color="auto" w:fill="FFFFFF" w:themeFill="background1"/>
          </w:tcPr>
          <w:p w:rsidR="001A7BFD" w:rsidRPr="00487289" w:rsidRDefault="001A7BFD" w:rsidP="002609BB">
            <w:pPr>
              <w:jc w:val="both"/>
              <w:rPr>
                <w:ins w:id="809" w:author="§.opiékoiíkkoíikoíi" w:date="2018-05-27T19:59:00Z"/>
                <w:b/>
                <w:bCs/>
              </w:rPr>
            </w:pPr>
            <w:ins w:id="810" w:author="§.opiékoiíkkoíikoíi" w:date="2018-05-27T19:59:00Z">
              <w:r w:rsidRPr="00487289">
                <w:rPr>
                  <w:b/>
                  <w:bCs/>
                </w:rPr>
                <w:t>prof. celkem</w:t>
              </w:r>
            </w:ins>
          </w:p>
        </w:tc>
        <w:tc>
          <w:tcPr>
            <w:tcW w:w="995" w:type="dxa"/>
            <w:shd w:val="clear" w:color="auto" w:fill="FFFFFF" w:themeFill="background1"/>
          </w:tcPr>
          <w:p w:rsidR="001A7BFD" w:rsidRPr="00487289" w:rsidRDefault="001A7BFD" w:rsidP="002609BB">
            <w:pPr>
              <w:jc w:val="both"/>
              <w:rPr>
                <w:ins w:id="811" w:author="§.opiékoiíkkoíikoíi" w:date="2018-05-27T19:59:00Z"/>
                <w:b/>
                <w:bCs/>
              </w:rPr>
            </w:pPr>
            <w:ins w:id="812" w:author="§.opiékoiíkkoíikoíi" w:date="2018-05-27T19:59:00Z">
              <w:r w:rsidRPr="00487289">
                <w:rPr>
                  <w:b/>
                  <w:bCs/>
                </w:rPr>
                <w:t>doc. celkem</w:t>
              </w:r>
            </w:ins>
          </w:p>
        </w:tc>
        <w:tc>
          <w:tcPr>
            <w:tcW w:w="995" w:type="dxa"/>
            <w:shd w:val="clear" w:color="auto" w:fill="FFFFFF" w:themeFill="background1"/>
          </w:tcPr>
          <w:p w:rsidR="001A7BFD" w:rsidRPr="00487289" w:rsidRDefault="001A7BFD" w:rsidP="002609BB">
            <w:pPr>
              <w:jc w:val="both"/>
              <w:rPr>
                <w:ins w:id="813" w:author="§.opiékoiíkkoíikoíi" w:date="2018-05-27T19:59:00Z"/>
                <w:b/>
                <w:bCs/>
              </w:rPr>
            </w:pPr>
            <w:ins w:id="814" w:author="§.opiékoiíkkoíikoíi" w:date="2018-05-27T19:59:00Z">
              <w:r w:rsidRPr="00487289">
                <w:rPr>
                  <w:b/>
                  <w:bCs/>
                </w:rPr>
                <w:t>odb. asistenti celkem</w:t>
              </w:r>
            </w:ins>
          </w:p>
        </w:tc>
        <w:tc>
          <w:tcPr>
            <w:tcW w:w="995" w:type="dxa"/>
            <w:shd w:val="clear" w:color="auto" w:fill="FFFFFF" w:themeFill="background1"/>
          </w:tcPr>
          <w:p w:rsidR="001A7BFD" w:rsidRPr="00487289" w:rsidRDefault="001A7BFD" w:rsidP="002609BB">
            <w:pPr>
              <w:jc w:val="both"/>
              <w:rPr>
                <w:ins w:id="815" w:author="§.opiékoiíkkoíikoíi" w:date="2018-05-27T19:59:00Z"/>
                <w:b/>
                <w:bCs/>
              </w:rPr>
            </w:pPr>
            <w:ins w:id="816" w:author="§.opiékoiíkkoíikoíi" w:date="2018-05-27T19:59:00Z">
              <w:r w:rsidRPr="00487289">
                <w:rPr>
                  <w:b/>
                  <w:bCs/>
                </w:rPr>
                <w:t>lektoři</w:t>
              </w:r>
            </w:ins>
          </w:p>
        </w:tc>
        <w:tc>
          <w:tcPr>
            <w:tcW w:w="995" w:type="dxa"/>
            <w:shd w:val="clear" w:color="auto" w:fill="FFFFFF" w:themeFill="background1"/>
          </w:tcPr>
          <w:p w:rsidR="001A7BFD" w:rsidRPr="00487289" w:rsidRDefault="001A7BFD" w:rsidP="002609BB">
            <w:pPr>
              <w:jc w:val="both"/>
              <w:rPr>
                <w:ins w:id="817" w:author="§.opiékoiíkkoíikoíi" w:date="2018-05-27T19:59:00Z"/>
                <w:b/>
                <w:bCs/>
              </w:rPr>
            </w:pPr>
            <w:ins w:id="818" w:author="§.opiékoiíkkoíikoíi" w:date="2018-05-27T19:59:00Z">
              <w:r w:rsidRPr="00487289">
                <w:rPr>
                  <w:b/>
                  <w:bCs/>
                </w:rPr>
                <w:t>asistenti</w:t>
              </w:r>
            </w:ins>
          </w:p>
        </w:tc>
        <w:tc>
          <w:tcPr>
            <w:tcW w:w="995" w:type="dxa"/>
            <w:shd w:val="clear" w:color="auto" w:fill="FFFFFF" w:themeFill="background1"/>
          </w:tcPr>
          <w:p w:rsidR="001A7BFD" w:rsidRPr="00487289" w:rsidRDefault="001A7BFD" w:rsidP="002609BB">
            <w:pPr>
              <w:jc w:val="both"/>
              <w:rPr>
                <w:ins w:id="819" w:author="§.opiékoiíkkoíikoíi" w:date="2018-05-27T19:59:00Z"/>
                <w:b/>
                <w:bCs/>
              </w:rPr>
            </w:pPr>
            <w:ins w:id="820" w:author="§.opiékoiíkkoíikoíi" w:date="2018-05-27T19:59:00Z">
              <w:r w:rsidRPr="00487289">
                <w:rPr>
                  <w:b/>
                  <w:bCs/>
                </w:rPr>
                <w:t>vědečtí pracov. s hodnosti prof.</w:t>
              </w:r>
            </w:ins>
          </w:p>
        </w:tc>
      </w:tr>
      <w:tr w:rsidR="001A7BFD" w:rsidRPr="00487289" w:rsidTr="002609BB">
        <w:trPr>
          <w:ins w:id="821" w:author="§.opiékoiíkkoíikoíi" w:date="2018-05-27T19:59:00Z"/>
        </w:trPr>
        <w:tc>
          <w:tcPr>
            <w:tcW w:w="3168" w:type="dxa"/>
          </w:tcPr>
          <w:p w:rsidR="001A7BFD" w:rsidRPr="00487289" w:rsidRDefault="001A7BFD" w:rsidP="002609BB">
            <w:pPr>
              <w:jc w:val="both"/>
              <w:rPr>
                <w:ins w:id="822" w:author="§.opiékoiíkkoíikoíi" w:date="2018-05-27T19:59:00Z"/>
              </w:rPr>
            </w:pPr>
            <w:ins w:id="823" w:author="§.opiékoiíkkoíikoíi" w:date="2018-05-27T19:59:00Z">
              <w:r w:rsidRPr="00487289">
                <w:t>Ústav školní pedagogiky/FHS UTB</w:t>
              </w:r>
            </w:ins>
          </w:p>
        </w:tc>
        <w:tc>
          <w:tcPr>
            <w:tcW w:w="995" w:type="dxa"/>
            <w:vAlign w:val="center"/>
          </w:tcPr>
          <w:p w:rsidR="001A7BFD" w:rsidRPr="00487289" w:rsidRDefault="001A7BFD" w:rsidP="002609BB">
            <w:pPr>
              <w:rPr>
                <w:ins w:id="824" w:author="§.opiékoiíkkoíikoíi" w:date="2018-05-27T19:59:00Z"/>
              </w:rPr>
            </w:pPr>
            <w:ins w:id="825" w:author="§.opiékoiíkkoíikoíi" w:date="2018-05-27T19:59:00Z">
              <w:r w:rsidRPr="00487289">
                <w:t xml:space="preserve">      </w:t>
              </w:r>
              <w:r>
                <w:t>15</w:t>
              </w:r>
            </w:ins>
          </w:p>
        </w:tc>
        <w:tc>
          <w:tcPr>
            <w:tcW w:w="995" w:type="dxa"/>
            <w:vAlign w:val="center"/>
          </w:tcPr>
          <w:p w:rsidR="001A7BFD" w:rsidRPr="00487289" w:rsidRDefault="001A7BFD" w:rsidP="002609BB">
            <w:pPr>
              <w:jc w:val="center"/>
              <w:rPr>
                <w:ins w:id="826" w:author="§.opiékoiíkkoíikoíi" w:date="2018-05-27T19:59:00Z"/>
              </w:rPr>
            </w:pPr>
            <w:ins w:id="827" w:author="§.opiékoiíkkoíikoíi" w:date="2018-05-27T19:59:00Z">
              <w:r>
                <w:t>2</w:t>
              </w:r>
            </w:ins>
          </w:p>
        </w:tc>
        <w:tc>
          <w:tcPr>
            <w:tcW w:w="995" w:type="dxa"/>
            <w:vAlign w:val="center"/>
          </w:tcPr>
          <w:p w:rsidR="001A7BFD" w:rsidRPr="00487289" w:rsidRDefault="001A7BFD" w:rsidP="002609BB">
            <w:pPr>
              <w:jc w:val="center"/>
              <w:rPr>
                <w:ins w:id="828" w:author="§.opiékoiíkkoíikoíi" w:date="2018-05-27T19:59:00Z"/>
              </w:rPr>
            </w:pPr>
            <w:ins w:id="829" w:author="§.opiékoiíkkoíikoíi" w:date="2018-05-27T19:59:00Z">
              <w:r>
                <w:t>3</w:t>
              </w:r>
            </w:ins>
          </w:p>
        </w:tc>
        <w:tc>
          <w:tcPr>
            <w:tcW w:w="995" w:type="dxa"/>
            <w:vAlign w:val="center"/>
          </w:tcPr>
          <w:p w:rsidR="001A7BFD" w:rsidRPr="00487289" w:rsidRDefault="001A7BFD" w:rsidP="002609BB">
            <w:pPr>
              <w:jc w:val="center"/>
              <w:rPr>
                <w:ins w:id="830" w:author="§.opiékoiíkkoíikoíi" w:date="2018-05-27T19:59:00Z"/>
              </w:rPr>
            </w:pPr>
            <w:ins w:id="831" w:author="§.opiékoiíkkoíikoíi" w:date="2018-05-27T19:59:00Z">
              <w:r>
                <w:t>6</w:t>
              </w:r>
            </w:ins>
          </w:p>
        </w:tc>
        <w:tc>
          <w:tcPr>
            <w:tcW w:w="995" w:type="dxa"/>
            <w:shd w:val="clear" w:color="auto" w:fill="auto"/>
            <w:vAlign w:val="center"/>
          </w:tcPr>
          <w:p w:rsidR="001A7BFD" w:rsidRPr="00487289" w:rsidRDefault="001A7BFD" w:rsidP="002609BB">
            <w:pPr>
              <w:jc w:val="center"/>
              <w:rPr>
                <w:ins w:id="832" w:author="§.opiékoiíkkoíikoíi" w:date="2018-05-27T19:59:00Z"/>
              </w:rPr>
            </w:pPr>
            <w:ins w:id="833" w:author="§.opiékoiíkkoíikoíi" w:date="2018-05-27T19:59:00Z">
              <w:r w:rsidRPr="00487289">
                <w:t>-</w:t>
              </w:r>
            </w:ins>
          </w:p>
        </w:tc>
        <w:tc>
          <w:tcPr>
            <w:tcW w:w="995" w:type="dxa"/>
            <w:shd w:val="clear" w:color="auto" w:fill="auto"/>
            <w:vAlign w:val="center"/>
          </w:tcPr>
          <w:p w:rsidR="001A7BFD" w:rsidRPr="00487289" w:rsidRDefault="001A7BFD" w:rsidP="002609BB">
            <w:pPr>
              <w:jc w:val="center"/>
              <w:rPr>
                <w:ins w:id="834" w:author="§.opiékoiíkkoíikoíi" w:date="2018-05-27T19:59:00Z"/>
              </w:rPr>
            </w:pPr>
            <w:ins w:id="835" w:author="§.opiékoiíkkoíikoíi" w:date="2018-05-27T19:59:00Z">
              <w:r w:rsidRPr="00487289">
                <w:t>4</w:t>
              </w:r>
            </w:ins>
          </w:p>
        </w:tc>
        <w:tc>
          <w:tcPr>
            <w:tcW w:w="995" w:type="dxa"/>
            <w:shd w:val="clear" w:color="auto" w:fill="auto"/>
            <w:vAlign w:val="center"/>
          </w:tcPr>
          <w:p w:rsidR="001A7BFD" w:rsidRPr="00487289" w:rsidRDefault="001A7BFD" w:rsidP="002609BB">
            <w:pPr>
              <w:jc w:val="center"/>
              <w:rPr>
                <w:ins w:id="836" w:author="§.opiékoiíkkoíikoíi" w:date="2018-05-27T19:59:00Z"/>
              </w:rPr>
            </w:pPr>
            <w:ins w:id="837" w:author="§.opiékoiíkkoíikoíi" w:date="2018-05-27T19:59:00Z">
              <w:r w:rsidRPr="00487289">
                <w:t>-</w:t>
              </w:r>
            </w:ins>
          </w:p>
        </w:tc>
      </w:tr>
      <w:tr w:rsidR="001A7BFD" w:rsidRPr="00487289" w:rsidTr="002609BB">
        <w:trPr>
          <w:ins w:id="838" w:author="§.opiékoiíkkoíikoíi" w:date="2018-05-27T19:59:00Z"/>
        </w:trPr>
        <w:tc>
          <w:tcPr>
            <w:tcW w:w="3168" w:type="dxa"/>
          </w:tcPr>
          <w:p w:rsidR="001A7BFD" w:rsidRPr="00487289" w:rsidRDefault="001A7BFD" w:rsidP="002609BB">
            <w:pPr>
              <w:rPr>
                <w:ins w:id="839" w:author="§.opiékoiíkkoíikoíi" w:date="2018-05-27T19:59:00Z"/>
              </w:rPr>
            </w:pPr>
            <w:ins w:id="840" w:author="§.opiékoiíkkoíikoíi" w:date="2018-05-27T19:59:00Z">
              <w:r w:rsidRPr="00487289">
                <w:t>Centrum výzkumu/FHS UTB</w:t>
              </w:r>
            </w:ins>
          </w:p>
        </w:tc>
        <w:tc>
          <w:tcPr>
            <w:tcW w:w="995" w:type="dxa"/>
            <w:vAlign w:val="center"/>
          </w:tcPr>
          <w:p w:rsidR="001A7BFD" w:rsidRPr="00487289" w:rsidRDefault="001A7BFD" w:rsidP="002609BB">
            <w:pPr>
              <w:jc w:val="center"/>
              <w:rPr>
                <w:ins w:id="841" w:author="§.opiékoiíkkoíikoíi" w:date="2018-05-27T19:59:00Z"/>
              </w:rPr>
            </w:pPr>
            <w:ins w:id="842" w:author="§.opiékoiíkkoíikoíi" w:date="2018-05-27T19:59:00Z">
              <w:r>
                <w:t>2</w:t>
              </w:r>
            </w:ins>
          </w:p>
        </w:tc>
        <w:tc>
          <w:tcPr>
            <w:tcW w:w="995" w:type="dxa"/>
            <w:vAlign w:val="center"/>
          </w:tcPr>
          <w:p w:rsidR="001A7BFD" w:rsidRPr="00487289" w:rsidRDefault="001A7BFD" w:rsidP="002609BB">
            <w:pPr>
              <w:jc w:val="center"/>
              <w:rPr>
                <w:ins w:id="843" w:author="§.opiékoiíkkoíikoíi" w:date="2018-05-27T19:59:00Z"/>
              </w:rPr>
            </w:pPr>
            <w:ins w:id="844" w:author="§.opiékoiíkkoíikoíi" w:date="2018-05-27T19:59:00Z">
              <w:r>
                <w:t>-</w:t>
              </w:r>
            </w:ins>
          </w:p>
        </w:tc>
        <w:tc>
          <w:tcPr>
            <w:tcW w:w="995" w:type="dxa"/>
            <w:vAlign w:val="center"/>
          </w:tcPr>
          <w:p w:rsidR="001A7BFD" w:rsidRPr="00487289" w:rsidRDefault="001A7BFD" w:rsidP="002609BB">
            <w:pPr>
              <w:jc w:val="center"/>
              <w:rPr>
                <w:ins w:id="845" w:author="§.opiékoiíkkoíikoíi" w:date="2018-05-27T19:59:00Z"/>
              </w:rPr>
            </w:pPr>
            <w:ins w:id="846" w:author="§.opiékoiíkkoíikoíi" w:date="2018-05-27T19:59:00Z">
              <w:r w:rsidRPr="00487289">
                <w:t>-</w:t>
              </w:r>
            </w:ins>
          </w:p>
        </w:tc>
        <w:tc>
          <w:tcPr>
            <w:tcW w:w="995" w:type="dxa"/>
            <w:vAlign w:val="center"/>
          </w:tcPr>
          <w:p w:rsidR="001A7BFD" w:rsidRPr="00487289" w:rsidRDefault="001A7BFD" w:rsidP="002609BB">
            <w:pPr>
              <w:jc w:val="center"/>
              <w:rPr>
                <w:ins w:id="847" w:author="§.opiékoiíkkoíikoíi" w:date="2018-05-27T19:59:00Z"/>
              </w:rPr>
            </w:pPr>
            <w:ins w:id="848" w:author="§.opiékoiíkkoíikoíi" w:date="2018-05-27T19:59:00Z">
              <w:r>
                <w:t>2</w:t>
              </w:r>
            </w:ins>
          </w:p>
        </w:tc>
        <w:tc>
          <w:tcPr>
            <w:tcW w:w="995" w:type="dxa"/>
            <w:vAlign w:val="center"/>
          </w:tcPr>
          <w:p w:rsidR="001A7BFD" w:rsidRPr="00487289" w:rsidRDefault="001A7BFD" w:rsidP="002609BB">
            <w:pPr>
              <w:jc w:val="center"/>
              <w:rPr>
                <w:ins w:id="849" w:author="§.opiékoiíkkoíikoíi" w:date="2018-05-27T19:59:00Z"/>
              </w:rPr>
            </w:pPr>
            <w:ins w:id="850" w:author="§.opiékoiíkkoíikoíi" w:date="2018-05-27T19:59:00Z">
              <w:r w:rsidRPr="00487289">
                <w:t>-</w:t>
              </w:r>
            </w:ins>
          </w:p>
        </w:tc>
        <w:tc>
          <w:tcPr>
            <w:tcW w:w="995" w:type="dxa"/>
            <w:vAlign w:val="center"/>
          </w:tcPr>
          <w:p w:rsidR="001A7BFD" w:rsidRPr="00487289" w:rsidRDefault="001A7BFD" w:rsidP="002609BB">
            <w:pPr>
              <w:jc w:val="center"/>
              <w:rPr>
                <w:ins w:id="851" w:author="§.opiékoiíkkoíikoíi" w:date="2018-05-27T19:59:00Z"/>
              </w:rPr>
            </w:pPr>
            <w:ins w:id="852" w:author="§.opiékoiíkkoíikoíi" w:date="2018-05-27T19:59:00Z">
              <w:r w:rsidRPr="00487289">
                <w:t>-</w:t>
              </w:r>
            </w:ins>
          </w:p>
        </w:tc>
        <w:tc>
          <w:tcPr>
            <w:tcW w:w="995" w:type="dxa"/>
            <w:vAlign w:val="center"/>
          </w:tcPr>
          <w:p w:rsidR="001A7BFD" w:rsidRPr="00487289" w:rsidRDefault="001A7BFD" w:rsidP="002609BB">
            <w:pPr>
              <w:jc w:val="center"/>
              <w:rPr>
                <w:ins w:id="853" w:author="§.opiékoiíkkoíikoíi" w:date="2018-05-27T19:59:00Z"/>
              </w:rPr>
            </w:pPr>
            <w:ins w:id="854" w:author="§.opiékoiíkkoíikoíi" w:date="2018-05-27T19:59:00Z">
              <w:r w:rsidRPr="00487289">
                <w:t>-</w:t>
              </w:r>
            </w:ins>
          </w:p>
        </w:tc>
      </w:tr>
      <w:tr w:rsidR="001A7BFD" w:rsidRPr="00487289" w:rsidTr="002609BB">
        <w:trPr>
          <w:ins w:id="855" w:author="§.opiékoiíkkoíikoíi" w:date="2018-05-27T19:59:00Z"/>
        </w:trPr>
        <w:tc>
          <w:tcPr>
            <w:tcW w:w="3168" w:type="dxa"/>
          </w:tcPr>
          <w:p w:rsidR="001A7BFD" w:rsidRPr="00487289" w:rsidRDefault="001A7BFD" w:rsidP="002609BB">
            <w:pPr>
              <w:rPr>
                <w:ins w:id="856" w:author="§.opiékoiíkkoíikoíi" w:date="2018-05-27T19:59:00Z"/>
              </w:rPr>
            </w:pPr>
            <w:ins w:id="857" w:author="§.opiékoiíkkoíikoíi" w:date="2018-05-27T19:59:00Z">
              <w:r w:rsidRPr="00487289">
                <w:t>Ústav zdravotnických věd/FHS UTB</w:t>
              </w:r>
            </w:ins>
          </w:p>
        </w:tc>
        <w:tc>
          <w:tcPr>
            <w:tcW w:w="995" w:type="dxa"/>
            <w:vAlign w:val="center"/>
          </w:tcPr>
          <w:p w:rsidR="001A7BFD" w:rsidRPr="00487289" w:rsidRDefault="001A7BFD" w:rsidP="002609BB">
            <w:pPr>
              <w:jc w:val="center"/>
              <w:rPr>
                <w:ins w:id="858" w:author="§.opiékoiíkkoíikoíi" w:date="2018-05-27T19:59:00Z"/>
              </w:rPr>
            </w:pPr>
            <w:ins w:id="859" w:author="§.opiékoiíkkoíikoíi" w:date="2018-05-27T19:59:00Z">
              <w:r>
                <w:t>1</w:t>
              </w:r>
            </w:ins>
          </w:p>
        </w:tc>
        <w:tc>
          <w:tcPr>
            <w:tcW w:w="995" w:type="dxa"/>
            <w:vAlign w:val="center"/>
          </w:tcPr>
          <w:p w:rsidR="001A7BFD" w:rsidRPr="00487289" w:rsidRDefault="001A7BFD" w:rsidP="002609BB">
            <w:pPr>
              <w:jc w:val="center"/>
              <w:rPr>
                <w:ins w:id="860" w:author="§.opiékoiíkkoíikoíi" w:date="2018-05-27T19:59:00Z"/>
              </w:rPr>
            </w:pPr>
            <w:ins w:id="861" w:author="§.opiékoiíkkoíikoíi" w:date="2018-05-27T19:59:00Z">
              <w:r w:rsidRPr="00487289">
                <w:t>-</w:t>
              </w:r>
            </w:ins>
          </w:p>
        </w:tc>
        <w:tc>
          <w:tcPr>
            <w:tcW w:w="995" w:type="dxa"/>
            <w:vAlign w:val="center"/>
          </w:tcPr>
          <w:p w:rsidR="001A7BFD" w:rsidRPr="00487289" w:rsidRDefault="001A7BFD" w:rsidP="002609BB">
            <w:pPr>
              <w:jc w:val="center"/>
              <w:rPr>
                <w:ins w:id="862" w:author="§.opiékoiíkkoíikoíi" w:date="2018-05-27T19:59:00Z"/>
              </w:rPr>
            </w:pPr>
            <w:ins w:id="863" w:author="§.opiékoiíkkoíikoíi" w:date="2018-05-27T19:59:00Z">
              <w:r w:rsidRPr="00487289">
                <w:t>-</w:t>
              </w:r>
            </w:ins>
          </w:p>
        </w:tc>
        <w:tc>
          <w:tcPr>
            <w:tcW w:w="995" w:type="dxa"/>
            <w:vAlign w:val="center"/>
          </w:tcPr>
          <w:p w:rsidR="001A7BFD" w:rsidRPr="00487289" w:rsidRDefault="001A7BFD" w:rsidP="002609BB">
            <w:pPr>
              <w:jc w:val="center"/>
              <w:rPr>
                <w:ins w:id="864" w:author="§.opiékoiíkkoíikoíi" w:date="2018-05-27T19:59:00Z"/>
              </w:rPr>
            </w:pPr>
            <w:ins w:id="865" w:author="§.opiékoiíkkoíikoíi" w:date="2018-05-27T19:59:00Z">
              <w:r w:rsidRPr="00487289">
                <w:t>1</w:t>
              </w:r>
            </w:ins>
          </w:p>
        </w:tc>
        <w:tc>
          <w:tcPr>
            <w:tcW w:w="995" w:type="dxa"/>
            <w:vAlign w:val="center"/>
          </w:tcPr>
          <w:p w:rsidR="001A7BFD" w:rsidRPr="00487289" w:rsidRDefault="001A7BFD" w:rsidP="002609BB">
            <w:pPr>
              <w:jc w:val="center"/>
              <w:rPr>
                <w:ins w:id="866" w:author="§.opiékoiíkkoíikoíi" w:date="2018-05-27T19:59:00Z"/>
              </w:rPr>
            </w:pPr>
            <w:ins w:id="867" w:author="§.opiékoiíkkoíikoíi" w:date="2018-05-27T19:59:00Z">
              <w:r w:rsidRPr="00487289">
                <w:t>-</w:t>
              </w:r>
            </w:ins>
          </w:p>
        </w:tc>
        <w:tc>
          <w:tcPr>
            <w:tcW w:w="995" w:type="dxa"/>
            <w:vAlign w:val="center"/>
          </w:tcPr>
          <w:p w:rsidR="001A7BFD" w:rsidRPr="00487289" w:rsidRDefault="001A7BFD" w:rsidP="002609BB">
            <w:pPr>
              <w:jc w:val="center"/>
              <w:rPr>
                <w:ins w:id="868" w:author="§.opiékoiíkkoíikoíi" w:date="2018-05-27T19:59:00Z"/>
              </w:rPr>
            </w:pPr>
            <w:ins w:id="869" w:author="§.opiékoiíkkoíikoíi" w:date="2018-05-27T19:59:00Z">
              <w:r>
                <w:t>-</w:t>
              </w:r>
            </w:ins>
          </w:p>
        </w:tc>
        <w:tc>
          <w:tcPr>
            <w:tcW w:w="995" w:type="dxa"/>
            <w:vAlign w:val="center"/>
          </w:tcPr>
          <w:p w:rsidR="001A7BFD" w:rsidRPr="00487289" w:rsidRDefault="001A7BFD" w:rsidP="002609BB">
            <w:pPr>
              <w:jc w:val="center"/>
              <w:rPr>
                <w:ins w:id="870" w:author="§.opiékoiíkkoíikoíi" w:date="2018-05-27T19:59:00Z"/>
              </w:rPr>
            </w:pPr>
            <w:ins w:id="871" w:author="§.opiékoiíkkoíikoíi" w:date="2018-05-27T19:59:00Z">
              <w:r w:rsidRPr="00487289">
                <w:t>-</w:t>
              </w:r>
            </w:ins>
          </w:p>
        </w:tc>
      </w:tr>
      <w:tr w:rsidR="001A7BFD" w:rsidRPr="00487289" w:rsidTr="002609BB">
        <w:trPr>
          <w:ins w:id="872" w:author="§.opiékoiíkkoíikoíi" w:date="2018-05-27T19:59:00Z"/>
        </w:trPr>
        <w:tc>
          <w:tcPr>
            <w:tcW w:w="3168" w:type="dxa"/>
          </w:tcPr>
          <w:p w:rsidR="001A7BFD" w:rsidRPr="00487289" w:rsidRDefault="001A7BFD" w:rsidP="002609BB">
            <w:pPr>
              <w:rPr>
                <w:ins w:id="873" w:author="§.opiékoiíkkoíikoíi" w:date="2018-05-27T19:59:00Z"/>
              </w:rPr>
            </w:pPr>
            <w:ins w:id="874" w:author="§.opiékoiíkkoíikoíi" w:date="2018-05-27T19:59:00Z">
              <w:r w:rsidRPr="00487289">
                <w:t>Centrum jazykového vzdělávání /FHS UTB</w:t>
              </w:r>
            </w:ins>
          </w:p>
        </w:tc>
        <w:tc>
          <w:tcPr>
            <w:tcW w:w="995" w:type="dxa"/>
            <w:vAlign w:val="center"/>
          </w:tcPr>
          <w:p w:rsidR="001A7BFD" w:rsidRPr="00487289" w:rsidRDefault="001A7BFD" w:rsidP="002609BB">
            <w:pPr>
              <w:jc w:val="center"/>
              <w:rPr>
                <w:ins w:id="875" w:author="§.opiékoiíkkoíikoíi" w:date="2018-05-27T19:59:00Z"/>
              </w:rPr>
            </w:pPr>
            <w:ins w:id="876" w:author="§.opiékoiíkkoíikoíi" w:date="2018-05-27T19:59:00Z">
              <w:r>
                <w:t>2</w:t>
              </w:r>
            </w:ins>
          </w:p>
        </w:tc>
        <w:tc>
          <w:tcPr>
            <w:tcW w:w="995" w:type="dxa"/>
            <w:vAlign w:val="center"/>
          </w:tcPr>
          <w:p w:rsidR="001A7BFD" w:rsidRPr="00487289" w:rsidRDefault="001A7BFD" w:rsidP="002609BB">
            <w:pPr>
              <w:jc w:val="center"/>
              <w:rPr>
                <w:ins w:id="877" w:author="§.opiékoiíkkoíikoíi" w:date="2018-05-27T19:59:00Z"/>
              </w:rPr>
            </w:pPr>
            <w:ins w:id="878" w:author="§.opiékoiíkkoíikoíi" w:date="2018-05-27T19:59:00Z">
              <w:r w:rsidRPr="00487289">
                <w:t>-</w:t>
              </w:r>
            </w:ins>
          </w:p>
        </w:tc>
        <w:tc>
          <w:tcPr>
            <w:tcW w:w="995" w:type="dxa"/>
            <w:vAlign w:val="center"/>
          </w:tcPr>
          <w:p w:rsidR="001A7BFD" w:rsidRPr="00487289" w:rsidRDefault="001A7BFD" w:rsidP="002609BB">
            <w:pPr>
              <w:jc w:val="center"/>
              <w:rPr>
                <w:ins w:id="879" w:author="§.opiékoiíkkoíikoíi" w:date="2018-05-27T19:59:00Z"/>
              </w:rPr>
            </w:pPr>
            <w:ins w:id="880" w:author="§.opiékoiíkkoíikoíi" w:date="2018-05-27T19:59:00Z">
              <w:r w:rsidRPr="00487289">
                <w:t>-</w:t>
              </w:r>
            </w:ins>
          </w:p>
        </w:tc>
        <w:tc>
          <w:tcPr>
            <w:tcW w:w="995" w:type="dxa"/>
            <w:vAlign w:val="center"/>
          </w:tcPr>
          <w:p w:rsidR="001A7BFD" w:rsidRPr="00487289" w:rsidRDefault="001A7BFD" w:rsidP="002609BB">
            <w:pPr>
              <w:jc w:val="center"/>
              <w:rPr>
                <w:ins w:id="881" w:author="§.opiékoiíkkoíikoíi" w:date="2018-05-27T19:59:00Z"/>
              </w:rPr>
            </w:pPr>
            <w:ins w:id="882" w:author="§.opiékoiíkkoíikoíi" w:date="2018-05-27T19:59:00Z">
              <w:r>
                <w:t>1</w:t>
              </w:r>
            </w:ins>
          </w:p>
        </w:tc>
        <w:tc>
          <w:tcPr>
            <w:tcW w:w="995" w:type="dxa"/>
            <w:vAlign w:val="center"/>
          </w:tcPr>
          <w:p w:rsidR="001A7BFD" w:rsidRPr="00487289" w:rsidRDefault="001A7BFD" w:rsidP="002609BB">
            <w:pPr>
              <w:jc w:val="center"/>
              <w:rPr>
                <w:ins w:id="883" w:author="§.opiékoiíkkoíikoíi" w:date="2018-05-27T19:59:00Z"/>
              </w:rPr>
            </w:pPr>
            <w:ins w:id="884" w:author="§.opiékoiíkkoíikoíi" w:date="2018-05-27T19:59:00Z">
              <w:r w:rsidRPr="00487289">
                <w:t>-</w:t>
              </w:r>
            </w:ins>
          </w:p>
        </w:tc>
        <w:tc>
          <w:tcPr>
            <w:tcW w:w="995" w:type="dxa"/>
            <w:vAlign w:val="center"/>
          </w:tcPr>
          <w:p w:rsidR="001A7BFD" w:rsidRPr="00487289" w:rsidRDefault="001A7BFD" w:rsidP="002609BB">
            <w:pPr>
              <w:jc w:val="center"/>
              <w:rPr>
                <w:ins w:id="885" w:author="§.opiékoiíkkoíikoíi" w:date="2018-05-27T19:59:00Z"/>
              </w:rPr>
            </w:pPr>
            <w:ins w:id="886" w:author="§.opiékoiíkkoíikoíi" w:date="2018-05-27T19:59:00Z">
              <w:r w:rsidRPr="00487289">
                <w:t>1</w:t>
              </w:r>
            </w:ins>
          </w:p>
        </w:tc>
        <w:tc>
          <w:tcPr>
            <w:tcW w:w="995" w:type="dxa"/>
            <w:vAlign w:val="center"/>
          </w:tcPr>
          <w:p w:rsidR="001A7BFD" w:rsidRPr="00487289" w:rsidRDefault="001A7BFD" w:rsidP="002609BB">
            <w:pPr>
              <w:jc w:val="center"/>
              <w:rPr>
                <w:ins w:id="887" w:author="§.opiékoiíkkoíikoíi" w:date="2018-05-27T19:59:00Z"/>
              </w:rPr>
            </w:pPr>
            <w:ins w:id="888" w:author="§.opiékoiíkkoíikoíi" w:date="2018-05-27T19:59:00Z">
              <w:r w:rsidRPr="00487289">
                <w:t>-</w:t>
              </w:r>
            </w:ins>
          </w:p>
        </w:tc>
      </w:tr>
      <w:tr w:rsidR="001A7BFD" w:rsidRPr="00487289" w:rsidTr="002609BB">
        <w:trPr>
          <w:ins w:id="889" w:author="§.opiékoiíkkoíikoíi" w:date="2018-05-27T19:59:00Z"/>
        </w:trPr>
        <w:tc>
          <w:tcPr>
            <w:tcW w:w="3168" w:type="dxa"/>
          </w:tcPr>
          <w:p w:rsidR="001A7BFD" w:rsidRPr="00487289" w:rsidRDefault="001A7BFD" w:rsidP="002609BB">
            <w:pPr>
              <w:jc w:val="both"/>
              <w:rPr>
                <w:ins w:id="890" w:author="§.opiékoiíkkoíikoíi" w:date="2018-05-27T19:59:00Z"/>
              </w:rPr>
            </w:pPr>
            <w:ins w:id="891" w:author="§.opiékoiíkkoíikoíi" w:date="2018-05-27T19:59:00Z">
              <w:r w:rsidRPr="00487289">
                <w:t>Ústav podnikové ekonomiky/FaME UTB</w:t>
              </w:r>
            </w:ins>
          </w:p>
        </w:tc>
        <w:tc>
          <w:tcPr>
            <w:tcW w:w="995" w:type="dxa"/>
          </w:tcPr>
          <w:p w:rsidR="001A7BFD" w:rsidRPr="00487289" w:rsidRDefault="001A7BFD" w:rsidP="002609BB">
            <w:pPr>
              <w:jc w:val="center"/>
              <w:rPr>
                <w:ins w:id="892" w:author="§.opiékoiíkkoíikoíi" w:date="2018-05-27T19:59:00Z"/>
              </w:rPr>
            </w:pPr>
            <w:ins w:id="893" w:author="§.opiékoiíkkoíikoíi" w:date="2018-05-27T19:59:00Z">
              <w:r w:rsidRPr="00487289">
                <w:t>2</w:t>
              </w:r>
            </w:ins>
          </w:p>
        </w:tc>
        <w:tc>
          <w:tcPr>
            <w:tcW w:w="995" w:type="dxa"/>
          </w:tcPr>
          <w:p w:rsidR="001A7BFD" w:rsidRPr="00487289" w:rsidRDefault="001A7BFD" w:rsidP="002609BB">
            <w:pPr>
              <w:jc w:val="center"/>
              <w:rPr>
                <w:ins w:id="894" w:author="§.opiékoiíkkoíikoíi" w:date="2018-05-27T19:59:00Z"/>
              </w:rPr>
            </w:pPr>
            <w:ins w:id="895" w:author="§.opiékoiíkkoíikoíi" w:date="2018-05-27T19:59:00Z">
              <w:r w:rsidRPr="00487289">
                <w:t>-</w:t>
              </w:r>
            </w:ins>
          </w:p>
        </w:tc>
        <w:tc>
          <w:tcPr>
            <w:tcW w:w="995" w:type="dxa"/>
          </w:tcPr>
          <w:p w:rsidR="001A7BFD" w:rsidRPr="00487289" w:rsidRDefault="001A7BFD" w:rsidP="002609BB">
            <w:pPr>
              <w:jc w:val="center"/>
              <w:rPr>
                <w:ins w:id="896" w:author="§.opiékoiíkkoíikoíi" w:date="2018-05-27T19:59:00Z"/>
              </w:rPr>
            </w:pPr>
            <w:ins w:id="897" w:author="§.opiékoiíkkoíikoíi" w:date="2018-05-27T19:59:00Z">
              <w:r w:rsidRPr="00487289">
                <w:t>-</w:t>
              </w:r>
            </w:ins>
          </w:p>
        </w:tc>
        <w:tc>
          <w:tcPr>
            <w:tcW w:w="995" w:type="dxa"/>
          </w:tcPr>
          <w:p w:rsidR="001A7BFD" w:rsidRPr="00487289" w:rsidRDefault="001A7BFD" w:rsidP="002609BB">
            <w:pPr>
              <w:jc w:val="center"/>
              <w:rPr>
                <w:ins w:id="898" w:author="§.opiékoiíkkoíikoíi" w:date="2018-05-27T19:59:00Z"/>
              </w:rPr>
            </w:pPr>
            <w:ins w:id="899" w:author="§.opiékoiíkkoíikoíi" w:date="2018-05-27T19:59:00Z">
              <w:r w:rsidRPr="00487289">
                <w:t>2</w:t>
              </w:r>
            </w:ins>
          </w:p>
        </w:tc>
        <w:tc>
          <w:tcPr>
            <w:tcW w:w="995" w:type="dxa"/>
          </w:tcPr>
          <w:p w:rsidR="001A7BFD" w:rsidRPr="00487289" w:rsidRDefault="001A7BFD" w:rsidP="002609BB">
            <w:pPr>
              <w:jc w:val="center"/>
              <w:rPr>
                <w:ins w:id="900" w:author="§.opiékoiíkkoíikoíi" w:date="2018-05-27T19:59:00Z"/>
              </w:rPr>
            </w:pPr>
            <w:ins w:id="901" w:author="§.opiékoiíkkoíikoíi" w:date="2018-05-27T19:59:00Z">
              <w:r w:rsidRPr="00487289">
                <w:t>-</w:t>
              </w:r>
            </w:ins>
          </w:p>
        </w:tc>
        <w:tc>
          <w:tcPr>
            <w:tcW w:w="995" w:type="dxa"/>
          </w:tcPr>
          <w:p w:rsidR="001A7BFD" w:rsidRPr="00487289" w:rsidRDefault="001A7BFD" w:rsidP="002609BB">
            <w:pPr>
              <w:jc w:val="center"/>
              <w:rPr>
                <w:ins w:id="902" w:author="§.opiékoiíkkoíikoíi" w:date="2018-05-27T19:59:00Z"/>
              </w:rPr>
            </w:pPr>
            <w:ins w:id="903" w:author="§.opiékoiíkkoíikoíi" w:date="2018-05-27T19:59:00Z">
              <w:r w:rsidRPr="00487289">
                <w:t>-</w:t>
              </w:r>
            </w:ins>
          </w:p>
        </w:tc>
        <w:tc>
          <w:tcPr>
            <w:tcW w:w="995" w:type="dxa"/>
          </w:tcPr>
          <w:p w:rsidR="001A7BFD" w:rsidRPr="00487289" w:rsidRDefault="001A7BFD" w:rsidP="002609BB">
            <w:pPr>
              <w:jc w:val="center"/>
              <w:rPr>
                <w:ins w:id="904" w:author="§.opiékoiíkkoíikoíi" w:date="2018-05-27T19:59:00Z"/>
              </w:rPr>
            </w:pPr>
            <w:ins w:id="905" w:author="§.opiékoiíkkoíikoíi" w:date="2018-05-27T19:59:00Z">
              <w:r w:rsidRPr="00487289">
                <w:t>-</w:t>
              </w:r>
            </w:ins>
          </w:p>
        </w:tc>
      </w:tr>
      <w:tr w:rsidR="001A7BFD" w:rsidRPr="00487289" w:rsidTr="002609BB">
        <w:trPr>
          <w:ins w:id="906" w:author="§.opiékoiíkkoíikoíi" w:date="2018-05-27T19:59:00Z"/>
        </w:trPr>
        <w:tc>
          <w:tcPr>
            <w:tcW w:w="3168" w:type="dxa"/>
          </w:tcPr>
          <w:p w:rsidR="001A7BFD" w:rsidRPr="00487289" w:rsidRDefault="001A7BFD" w:rsidP="002609BB">
            <w:pPr>
              <w:jc w:val="both"/>
              <w:rPr>
                <w:ins w:id="907" w:author="§.opiékoiíkkoíikoíi" w:date="2018-05-27T19:59:00Z"/>
              </w:rPr>
            </w:pPr>
            <w:ins w:id="908" w:author="§.opiékoiíkkoíikoíi" w:date="2018-05-27T19:59:00Z">
              <w:r>
                <w:t>Ústav matematiky/FAI UTB</w:t>
              </w:r>
            </w:ins>
          </w:p>
        </w:tc>
        <w:tc>
          <w:tcPr>
            <w:tcW w:w="995" w:type="dxa"/>
          </w:tcPr>
          <w:p w:rsidR="001A7BFD" w:rsidRPr="00487289" w:rsidRDefault="001A7BFD" w:rsidP="002609BB">
            <w:pPr>
              <w:jc w:val="center"/>
              <w:rPr>
                <w:ins w:id="909" w:author="§.opiékoiíkkoíikoíi" w:date="2018-05-27T19:59:00Z"/>
              </w:rPr>
            </w:pPr>
            <w:ins w:id="910" w:author="§.opiékoiíkkoíikoíi" w:date="2018-05-27T19:59:00Z">
              <w:r>
                <w:t>-</w:t>
              </w:r>
            </w:ins>
          </w:p>
        </w:tc>
        <w:tc>
          <w:tcPr>
            <w:tcW w:w="995" w:type="dxa"/>
          </w:tcPr>
          <w:p w:rsidR="001A7BFD" w:rsidRPr="00487289" w:rsidRDefault="001A7BFD" w:rsidP="002609BB">
            <w:pPr>
              <w:jc w:val="center"/>
              <w:rPr>
                <w:ins w:id="911" w:author="§.opiékoiíkkoíikoíi" w:date="2018-05-27T19:59:00Z"/>
              </w:rPr>
            </w:pPr>
            <w:ins w:id="912" w:author="§.opiékoiíkkoíikoíi" w:date="2018-05-27T19:59:00Z">
              <w:r>
                <w:t>-</w:t>
              </w:r>
            </w:ins>
          </w:p>
        </w:tc>
        <w:tc>
          <w:tcPr>
            <w:tcW w:w="995" w:type="dxa"/>
          </w:tcPr>
          <w:p w:rsidR="001A7BFD" w:rsidRPr="00487289" w:rsidRDefault="001A7BFD" w:rsidP="002609BB">
            <w:pPr>
              <w:jc w:val="center"/>
              <w:rPr>
                <w:ins w:id="913" w:author="§.opiékoiíkkoíikoíi" w:date="2018-05-27T19:59:00Z"/>
              </w:rPr>
            </w:pPr>
            <w:ins w:id="914" w:author="§.opiékoiíkkoíikoíi" w:date="2018-05-27T19:59:00Z">
              <w:r>
                <w:t>-</w:t>
              </w:r>
            </w:ins>
          </w:p>
        </w:tc>
        <w:tc>
          <w:tcPr>
            <w:tcW w:w="995" w:type="dxa"/>
          </w:tcPr>
          <w:p w:rsidR="001A7BFD" w:rsidRPr="00487289" w:rsidRDefault="001A7BFD" w:rsidP="002609BB">
            <w:pPr>
              <w:jc w:val="center"/>
              <w:rPr>
                <w:ins w:id="915" w:author="§.opiékoiíkkoíikoíi" w:date="2018-05-27T19:59:00Z"/>
              </w:rPr>
            </w:pPr>
            <w:ins w:id="916" w:author="§.opiékoiíkkoíikoíi" w:date="2018-05-27T19:59:00Z">
              <w:r>
                <w:t>1</w:t>
              </w:r>
            </w:ins>
          </w:p>
        </w:tc>
        <w:tc>
          <w:tcPr>
            <w:tcW w:w="995" w:type="dxa"/>
          </w:tcPr>
          <w:p w:rsidR="001A7BFD" w:rsidRPr="00487289" w:rsidRDefault="001A7BFD" w:rsidP="002609BB">
            <w:pPr>
              <w:jc w:val="center"/>
              <w:rPr>
                <w:ins w:id="917" w:author="§.opiékoiíkkoíikoíi" w:date="2018-05-27T19:59:00Z"/>
              </w:rPr>
            </w:pPr>
            <w:ins w:id="918" w:author="§.opiékoiíkkoíikoíi" w:date="2018-05-27T19:59:00Z">
              <w:r>
                <w:t>-</w:t>
              </w:r>
            </w:ins>
          </w:p>
        </w:tc>
        <w:tc>
          <w:tcPr>
            <w:tcW w:w="995" w:type="dxa"/>
          </w:tcPr>
          <w:p w:rsidR="001A7BFD" w:rsidRPr="00487289" w:rsidRDefault="001A7BFD" w:rsidP="002609BB">
            <w:pPr>
              <w:jc w:val="center"/>
              <w:rPr>
                <w:ins w:id="919" w:author="§.opiékoiíkkoíikoíi" w:date="2018-05-27T19:59:00Z"/>
              </w:rPr>
            </w:pPr>
            <w:ins w:id="920" w:author="§.opiékoiíkkoíikoíi" w:date="2018-05-27T19:59:00Z">
              <w:r>
                <w:t>-</w:t>
              </w:r>
            </w:ins>
          </w:p>
        </w:tc>
        <w:tc>
          <w:tcPr>
            <w:tcW w:w="995" w:type="dxa"/>
          </w:tcPr>
          <w:p w:rsidR="001A7BFD" w:rsidRPr="00487289" w:rsidRDefault="001A7BFD" w:rsidP="002609BB">
            <w:pPr>
              <w:jc w:val="center"/>
              <w:rPr>
                <w:ins w:id="921" w:author="§.opiékoiíkkoíikoíi" w:date="2018-05-27T19:59:00Z"/>
              </w:rPr>
            </w:pPr>
            <w:ins w:id="922" w:author="§.opiékoiíkkoíikoíi" w:date="2018-05-27T19:59:00Z">
              <w:r>
                <w:t>-</w:t>
              </w:r>
            </w:ins>
          </w:p>
        </w:tc>
      </w:tr>
      <w:tr w:rsidR="001A7BFD" w:rsidRPr="00487289" w:rsidTr="002609BB">
        <w:trPr>
          <w:ins w:id="923" w:author="§.opiékoiíkkoíikoíi" w:date="2018-05-27T19:59:00Z"/>
        </w:trPr>
        <w:tc>
          <w:tcPr>
            <w:tcW w:w="3168" w:type="dxa"/>
          </w:tcPr>
          <w:p w:rsidR="001A7BFD" w:rsidRPr="00487289" w:rsidRDefault="001A7BFD" w:rsidP="002609BB">
            <w:pPr>
              <w:jc w:val="both"/>
              <w:rPr>
                <w:ins w:id="924" w:author="§.opiékoiíkkoíikoíi" w:date="2018-05-27T19:59:00Z"/>
              </w:rPr>
            </w:pPr>
            <w:ins w:id="925" w:author="§.opiékoiíkkoíikoíi" w:date="2018-05-27T19:59:00Z">
              <w:r w:rsidRPr="00487289">
                <w:t>Externí vyučující</w:t>
              </w:r>
            </w:ins>
          </w:p>
        </w:tc>
        <w:tc>
          <w:tcPr>
            <w:tcW w:w="995" w:type="dxa"/>
          </w:tcPr>
          <w:p w:rsidR="001A7BFD" w:rsidRPr="00487289" w:rsidRDefault="001A7BFD" w:rsidP="002609BB">
            <w:pPr>
              <w:jc w:val="center"/>
              <w:rPr>
                <w:ins w:id="926" w:author="§.opiékoiíkkoíikoíi" w:date="2018-05-27T19:59:00Z"/>
              </w:rPr>
            </w:pPr>
            <w:ins w:id="927" w:author="§.opiékoiíkkoíikoíi" w:date="2018-05-27T19:59:00Z">
              <w:r w:rsidRPr="00487289">
                <w:t>4</w:t>
              </w:r>
            </w:ins>
          </w:p>
        </w:tc>
        <w:tc>
          <w:tcPr>
            <w:tcW w:w="995" w:type="dxa"/>
          </w:tcPr>
          <w:p w:rsidR="001A7BFD" w:rsidRPr="00487289" w:rsidRDefault="001A7BFD" w:rsidP="002609BB">
            <w:pPr>
              <w:jc w:val="center"/>
              <w:rPr>
                <w:ins w:id="928" w:author="§.opiékoiíkkoíikoíi" w:date="2018-05-27T19:59:00Z"/>
              </w:rPr>
            </w:pPr>
            <w:ins w:id="929" w:author="§.opiékoiíkkoíikoíi" w:date="2018-05-27T19:59:00Z">
              <w:r w:rsidRPr="00487289">
                <w:t>-</w:t>
              </w:r>
            </w:ins>
          </w:p>
        </w:tc>
        <w:tc>
          <w:tcPr>
            <w:tcW w:w="995" w:type="dxa"/>
          </w:tcPr>
          <w:p w:rsidR="001A7BFD" w:rsidRPr="00487289" w:rsidRDefault="001A7BFD" w:rsidP="002609BB">
            <w:pPr>
              <w:jc w:val="center"/>
              <w:rPr>
                <w:ins w:id="930" w:author="§.opiékoiíkkoíikoíi" w:date="2018-05-27T19:59:00Z"/>
              </w:rPr>
            </w:pPr>
            <w:ins w:id="931" w:author="§.opiékoiíkkoíikoíi" w:date="2018-05-27T19:59:00Z">
              <w:r w:rsidRPr="00487289">
                <w:t>-</w:t>
              </w:r>
            </w:ins>
          </w:p>
        </w:tc>
        <w:tc>
          <w:tcPr>
            <w:tcW w:w="995" w:type="dxa"/>
          </w:tcPr>
          <w:p w:rsidR="001A7BFD" w:rsidRPr="00487289" w:rsidRDefault="001A7BFD" w:rsidP="002609BB">
            <w:pPr>
              <w:jc w:val="center"/>
              <w:rPr>
                <w:ins w:id="932" w:author="§.opiékoiíkkoíikoíi" w:date="2018-05-27T19:59:00Z"/>
              </w:rPr>
            </w:pPr>
            <w:ins w:id="933" w:author="§.opiékoiíkkoíikoíi" w:date="2018-05-27T19:59:00Z">
              <w:r w:rsidRPr="00487289">
                <w:t>3</w:t>
              </w:r>
            </w:ins>
          </w:p>
        </w:tc>
        <w:tc>
          <w:tcPr>
            <w:tcW w:w="995" w:type="dxa"/>
          </w:tcPr>
          <w:p w:rsidR="001A7BFD" w:rsidRPr="00487289" w:rsidRDefault="001A7BFD" w:rsidP="002609BB">
            <w:pPr>
              <w:jc w:val="center"/>
              <w:rPr>
                <w:ins w:id="934" w:author="§.opiékoiíkkoíikoíi" w:date="2018-05-27T19:59:00Z"/>
              </w:rPr>
            </w:pPr>
            <w:ins w:id="935" w:author="§.opiékoiíkkoíikoíi" w:date="2018-05-27T19:59:00Z">
              <w:r w:rsidRPr="00487289">
                <w:t>-</w:t>
              </w:r>
            </w:ins>
          </w:p>
        </w:tc>
        <w:tc>
          <w:tcPr>
            <w:tcW w:w="995" w:type="dxa"/>
          </w:tcPr>
          <w:p w:rsidR="001A7BFD" w:rsidRPr="00487289" w:rsidRDefault="001A7BFD" w:rsidP="002609BB">
            <w:pPr>
              <w:jc w:val="center"/>
              <w:rPr>
                <w:ins w:id="936" w:author="§.opiékoiíkkoíikoíi" w:date="2018-05-27T19:59:00Z"/>
              </w:rPr>
            </w:pPr>
            <w:ins w:id="937" w:author="§.opiékoiíkkoíikoíi" w:date="2018-05-27T19:59:00Z">
              <w:r w:rsidRPr="00487289">
                <w:t>1</w:t>
              </w:r>
            </w:ins>
          </w:p>
        </w:tc>
        <w:tc>
          <w:tcPr>
            <w:tcW w:w="995" w:type="dxa"/>
          </w:tcPr>
          <w:p w:rsidR="001A7BFD" w:rsidRPr="00487289" w:rsidRDefault="001A7BFD" w:rsidP="002609BB">
            <w:pPr>
              <w:jc w:val="center"/>
              <w:rPr>
                <w:ins w:id="938" w:author="§.opiékoiíkkoíikoíi" w:date="2018-05-27T19:59:00Z"/>
              </w:rPr>
            </w:pPr>
            <w:ins w:id="939" w:author="§.opiékoiíkkoíikoíi" w:date="2018-05-27T19:59:00Z">
              <w:r w:rsidRPr="00487289">
                <w:t>-</w:t>
              </w:r>
            </w:ins>
          </w:p>
        </w:tc>
      </w:tr>
      <w:tr w:rsidR="001A7BFD" w:rsidRPr="00487289" w:rsidTr="002609BB">
        <w:trPr>
          <w:ins w:id="940" w:author="§.opiékoiíkkoíikoíi" w:date="2018-05-27T19:59:00Z"/>
        </w:trPr>
        <w:tc>
          <w:tcPr>
            <w:tcW w:w="3168" w:type="dxa"/>
          </w:tcPr>
          <w:p w:rsidR="001A7BFD" w:rsidRPr="00487289" w:rsidRDefault="001A7BFD" w:rsidP="002609BB">
            <w:pPr>
              <w:jc w:val="both"/>
              <w:rPr>
                <w:ins w:id="941" w:author="§.opiékoiíkkoíikoíi" w:date="2018-05-27T19:59:00Z"/>
              </w:rPr>
            </w:pPr>
            <w:ins w:id="942" w:author="§.opiékoiíkkoíikoíi" w:date="2018-05-27T19:59:00Z">
              <w:r w:rsidRPr="00487289">
                <w:t>Doktorandi FHS</w:t>
              </w:r>
            </w:ins>
          </w:p>
        </w:tc>
        <w:tc>
          <w:tcPr>
            <w:tcW w:w="995" w:type="dxa"/>
          </w:tcPr>
          <w:p w:rsidR="001A7BFD" w:rsidRPr="00487289" w:rsidRDefault="001A7BFD" w:rsidP="002609BB">
            <w:pPr>
              <w:jc w:val="center"/>
              <w:rPr>
                <w:ins w:id="943" w:author="§.opiékoiíkkoíikoíi" w:date="2018-05-27T19:59:00Z"/>
              </w:rPr>
            </w:pPr>
            <w:ins w:id="944" w:author="§.opiékoiíkkoíikoíi" w:date="2018-05-27T19:59:00Z">
              <w:r w:rsidRPr="00487289">
                <w:t>1</w:t>
              </w:r>
            </w:ins>
          </w:p>
        </w:tc>
        <w:tc>
          <w:tcPr>
            <w:tcW w:w="995" w:type="dxa"/>
          </w:tcPr>
          <w:p w:rsidR="001A7BFD" w:rsidRPr="00487289" w:rsidRDefault="001A7BFD" w:rsidP="002609BB">
            <w:pPr>
              <w:jc w:val="both"/>
              <w:rPr>
                <w:ins w:id="945" w:author="§.opiékoiíkkoíikoíi" w:date="2018-05-27T19:59:00Z"/>
              </w:rPr>
            </w:pPr>
          </w:p>
        </w:tc>
        <w:tc>
          <w:tcPr>
            <w:tcW w:w="995" w:type="dxa"/>
          </w:tcPr>
          <w:p w:rsidR="001A7BFD" w:rsidRPr="00487289" w:rsidRDefault="001A7BFD" w:rsidP="002609BB">
            <w:pPr>
              <w:jc w:val="both"/>
              <w:rPr>
                <w:ins w:id="946" w:author="§.opiékoiíkkoíikoíi" w:date="2018-05-27T19:59:00Z"/>
              </w:rPr>
            </w:pPr>
          </w:p>
        </w:tc>
        <w:tc>
          <w:tcPr>
            <w:tcW w:w="995" w:type="dxa"/>
          </w:tcPr>
          <w:p w:rsidR="001A7BFD" w:rsidRPr="00487289" w:rsidRDefault="001A7BFD" w:rsidP="002609BB">
            <w:pPr>
              <w:jc w:val="both"/>
              <w:rPr>
                <w:ins w:id="947" w:author="§.opiékoiíkkoíikoíi" w:date="2018-05-27T19:59:00Z"/>
              </w:rPr>
            </w:pPr>
          </w:p>
        </w:tc>
        <w:tc>
          <w:tcPr>
            <w:tcW w:w="995" w:type="dxa"/>
          </w:tcPr>
          <w:p w:rsidR="001A7BFD" w:rsidRPr="00487289" w:rsidRDefault="001A7BFD" w:rsidP="002609BB">
            <w:pPr>
              <w:jc w:val="both"/>
              <w:rPr>
                <w:ins w:id="948" w:author="§.opiékoiíkkoíikoíi" w:date="2018-05-27T19:59:00Z"/>
              </w:rPr>
            </w:pPr>
          </w:p>
        </w:tc>
        <w:tc>
          <w:tcPr>
            <w:tcW w:w="995" w:type="dxa"/>
          </w:tcPr>
          <w:p w:rsidR="001A7BFD" w:rsidRPr="00487289" w:rsidRDefault="001A7BFD" w:rsidP="002609BB">
            <w:pPr>
              <w:jc w:val="both"/>
              <w:rPr>
                <w:ins w:id="949" w:author="§.opiékoiíkkoíikoíi" w:date="2018-05-27T19:59:00Z"/>
              </w:rPr>
            </w:pPr>
          </w:p>
        </w:tc>
        <w:tc>
          <w:tcPr>
            <w:tcW w:w="995" w:type="dxa"/>
          </w:tcPr>
          <w:p w:rsidR="001A7BFD" w:rsidRPr="00487289" w:rsidRDefault="001A7BFD" w:rsidP="002609BB">
            <w:pPr>
              <w:jc w:val="both"/>
              <w:rPr>
                <w:ins w:id="950" w:author="§.opiékoiíkkoíikoíi" w:date="2018-05-27T19:59:00Z"/>
              </w:rPr>
            </w:pPr>
          </w:p>
        </w:tc>
      </w:tr>
    </w:tbl>
    <w:p w:rsidR="00BB0949" w:rsidRPr="0040774B" w:rsidRDefault="00BB0949" w:rsidP="00BB0949">
      <w:pPr>
        <w:jc w:val="both"/>
      </w:pPr>
    </w:p>
    <w:p w:rsidR="00BB0949" w:rsidRPr="0040774B" w:rsidRDefault="00BB0949" w:rsidP="00BB0949">
      <w:pPr>
        <w:jc w:val="both"/>
      </w:pPr>
    </w:p>
    <w:p w:rsidR="009978FB" w:rsidRDefault="009978FB" w:rsidP="009978FB">
      <w:pPr>
        <w:jc w:val="both"/>
      </w:pPr>
      <w:r w:rsidRPr="00C939E2">
        <w:t>Personální rozvoj pracovníků FHS je pravidelně sledován a je promyšlena jeho podpora. Akademičtí pracovníci si pravidelně vypracovávají plán osobního rozvoje</w:t>
      </w:r>
      <w:r>
        <w:t xml:space="preserve"> a konzultují ho s vedením fakulty</w:t>
      </w:r>
      <w:r w:rsidRPr="00C939E2">
        <w:t>.</w:t>
      </w:r>
    </w:p>
    <w:p w:rsidR="009978FB" w:rsidRPr="00C939E2" w:rsidRDefault="009978FB" w:rsidP="009978FB">
      <w:pPr>
        <w:jc w:val="both"/>
      </w:pPr>
    </w:p>
    <w:p w:rsidR="009978FB" w:rsidRPr="00487289" w:rsidRDefault="009978FB" w:rsidP="009978FB">
      <w:pPr>
        <w:jc w:val="both"/>
      </w:pPr>
      <w:r w:rsidRPr="00C939E2">
        <w:t xml:space="preserve">Výuka </w:t>
      </w:r>
      <w:r>
        <w:t>jednotlivých předmětů</w:t>
      </w:r>
      <w:r w:rsidRPr="00C939E2">
        <w:t xml:space="preserve"> neprobíhá mimo sídlo vysoké školy, s výjimkou odborných pedagogických praxí, případně jednorázových exkurzí ve zvolených institucích.</w:t>
      </w:r>
    </w:p>
    <w:p w:rsidR="009978FB" w:rsidRPr="00487289" w:rsidRDefault="009978FB" w:rsidP="009978FB">
      <w:pPr>
        <w:ind w:left="2832" w:firstLine="708"/>
      </w:pPr>
    </w:p>
    <w:p w:rsidR="009978FB" w:rsidRPr="00487289" w:rsidRDefault="009978FB" w:rsidP="009978FB">
      <w:pPr>
        <w:jc w:val="both"/>
      </w:pPr>
      <w:r w:rsidRPr="00C939E2">
        <w:t>Personální zajištění studijního programu zahrnuje zapojení odborníků z praxe. V případě předkládaného studijního programu je to ředitelka Univerzitní mateřské školy Qočna Mgr. Markéta Hrozová, PhD., která pracuje v rámci UTB ve Zlíně, ředitelka Soukromé mateřské školy Life Academy, Poprad, SR</w:t>
      </w:r>
      <w:r>
        <w:t xml:space="preserve"> PaedDr. Gabriela Česlová, PhD., </w:t>
      </w:r>
      <w:r w:rsidRPr="00C939E2">
        <w:t xml:space="preserve">a </w:t>
      </w:r>
      <w:r>
        <w:t>školní psycholog</w:t>
      </w:r>
      <w:r w:rsidRPr="00C939E2">
        <w:t xml:space="preserve"> s magisterským vzděláním Mgr. Pavla </w:t>
      </w:r>
      <w:r w:rsidR="0086786F">
        <w:t>Tomancová</w:t>
      </w:r>
      <w:r w:rsidRPr="00C939E2">
        <w:t xml:space="preserve">. Ředitelka UMŠ Qočna je </w:t>
      </w:r>
      <w:r>
        <w:t>také</w:t>
      </w:r>
      <w:r w:rsidRPr="00C939E2">
        <w:t xml:space="preserve"> aktuálně zapojena do projetových aktivit pracoviště, </w:t>
      </w:r>
      <w:r>
        <w:t xml:space="preserve">podílí se na supervizi studentů </w:t>
      </w:r>
      <w:r w:rsidRPr="00C939E2">
        <w:t>v rámci jejich pedagogických praxí, zabezpečuje rovněž výuku v rámci studijního programu. Propojení s ní a s jejím týmem je relevantní součástí realizace předkládaného studijního programu. D</w:t>
      </w:r>
      <w:r>
        <w:t xml:space="preserve">r. Česlová a Mgr. </w:t>
      </w:r>
      <w:r w:rsidR="0086786F">
        <w:t>Tomancová</w:t>
      </w:r>
      <w:r>
        <w:t xml:space="preserve"> budou</w:t>
      </w:r>
      <w:r w:rsidRPr="00C939E2">
        <w:t xml:space="preserve"> </w:t>
      </w:r>
      <w:del w:id="951" w:author="Jana_PC" w:date="2018-05-26T17:56:00Z">
        <w:r w:rsidRPr="00C939E2" w:rsidDel="008A49EC">
          <w:delText>perspektivn</w:delText>
        </w:r>
        <w:r w:rsidDel="008A49EC">
          <w:delText xml:space="preserve">ě </w:delText>
        </w:r>
      </w:del>
      <w:ins w:id="952" w:author="Jana_PC" w:date="2018-05-26T17:56:00Z">
        <w:r w:rsidR="008A49EC">
          <w:t xml:space="preserve"> </w:t>
        </w:r>
      </w:ins>
      <w:r>
        <w:t>zapojeny</w:t>
      </w:r>
      <w:r w:rsidRPr="00C939E2">
        <w:t xml:space="preserve"> do výuky tak, jak je uvedeno ve studijním plánu a v kartách předmětů.</w:t>
      </w:r>
    </w:p>
    <w:p w:rsidR="009978FB" w:rsidRDefault="009978FB" w:rsidP="009978FB">
      <w:pPr>
        <w:jc w:val="both"/>
      </w:pPr>
    </w:p>
    <w:p w:rsidR="001A7BFD" w:rsidRPr="00180981" w:rsidRDefault="009978FB" w:rsidP="001A7BFD">
      <w:pPr>
        <w:jc w:val="both"/>
        <w:rPr>
          <w:ins w:id="953" w:author="§.opiékoiíkkoíikoíi" w:date="2018-05-27T20:01:00Z"/>
          <w:lang w:eastAsia="en-US"/>
        </w:rPr>
      </w:pPr>
      <w:r w:rsidRPr="00487289">
        <w:t xml:space="preserve">Jak je zřejmé z části B-IIa této žádosti, studijní program je zabezpečen akademickými pracovníky a odborníky z praxe s příslušnou kvalifikací při zajišťování jednotlivých studijních předmětů. </w:t>
      </w:r>
      <w:r>
        <w:t>V tabulce výše je vidět celková struktura</w:t>
      </w:r>
      <w:r w:rsidRPr="00487289">
        <w:t xml:space="preserve"> pracovníků a adekvátní poměr profesorů, docentů a odborných asistenů s PhD., kteří tvoří jádro personálního zajištění studijního programu. Akademičtí pracovníci zabezpečující studijní program mají (kromě externích vyučujících) </w:t>
      </w:r>
      <w:r w:rsidRPr="00487289">
        <w:rPr>
          <w:lang w:eastAsia="en-US"/>
        </w:rPr>
        <w:t xml:space="preserve">pracovní poměr s celkovou týdenní pracovní dobou odpovídající stanovené týdenní pracovní době podle §79 zákoníku práce. Z tohoto pohledu je personální zajištění pogramu stabilní a s dobrou perspektivou dalšího personálního růstu členů týmu. </w:t>
      </w:r>
      <w:ins w:id="954" w:author="§.opiékoiíkkoíikoíi" w:date="2018-05-27T20:01:00Z">
        <w:r w:rsidR="001A7BFD">
          <w:rPr>
            <w:lang w:eastAsia="en-US"/>
          </w:rPr>
          <w:t xml:space="preserve">U pracovníků, u kterých je ohraničena pracovní smlouva, se </w:t>
        </w:r>
        <w:r w:rsidR="001A7BFD" w:rsidRPr="00180981">
          <w:rPr>
            <w:lang w:eastAsia="en-US"/>
          </w:rPr>
          <w:t>počítá s další spoluprácí prostřednictvím jejího prodložení.</w:t>
        </w:r>
      </w:ins>
    </w:p>
    <w:p w:rsidR="009978FB" w:rsidRPr="00180981" w:rsidRDefault="009978FB" w:rsidP="009978FB">
      <w:pPr>
        <w:jc w:val="both"/>
        <w:rPr>
          <w:lang w:eastAsia="en-US"/>
        </w:rPr>
      </w:pPr>
    </w:p>
    <w:p w:rsidR="00F44E18" w:rsidRPr="00487289" w:rsidRDefault="00F44E18" w:rsidP="00F44E18">
      <w:pPr>
        <w:jc w:val="both"/>
        <w:rPr>
          <w:ins w:id="955" w:author="§.opiékoiíkkoíikoíi" w:date="2018-05-30T19:25:00Z"/>
          <w:lang w:eastAsia="en-US"/>
        </w:rPr>
      </w:pPr>
      <w:ins w:id="956" w:author="§.opiékoiíkkoíikoíi" w:date="2018-05-30T19:25:00Z">
        <w:r w:rsidRPr="00180981">
          <w:t xml:space="preserve">Potenciální </w:t>
        </w:r>
        <w:r w:rsidRPr="005E0733">
          <w:rPr>
            <w:lang w:eastAsia="en-US"/>
          </w:rPr>
          <w:t xml:space="preserve">personální problém týkající se přípravy nástupců za pracovníky s vyšším věkem je řešen prostřednictvím strategie vědecké přípravy nových akademických pracovníků, především v rámci </w:t>
        </w:r>
        <w:r>
          <w:rPr>
            <w:lang w:eastAsia="en-US"/>
          </w:rPr>
          <w:t xml:space="preserve">doktorského </w:t>
        </w:r>
        <w:r w:rsidRPr="005E0733">
          <w:rPr>
            <w:lang w:eastAsia="en-US"/>
          </w:rPr>
          <w:t>studia</w:t>
        </w:r>
        <w:r>
          <w:rPr>
            <w:lang w:eastAsia="en-US"/>
          </w:rPr>
          <w:t xml:space="preserve"> v oboru Pedagogika</w:t>
        </w:r>
        <w:r w:rsidRPr="005E0733">
          <w:rPr>
            <w:lang w:eastAsia="en-US"/>
          </w:rPr>
          <w:t xml:space="preserve">, které je aktuálně na FHS rovněž akreditováno. </w:t>
        </w:r>
        <w:r w:rsidRPr="005E0733">
          <w:rPr>
            <w:color w:val="000000"/>
            <w:shd w:val="clear" w:color="auto" w:fill="FFFFFF"/>
          </w:rPr>
          <w:t>V současné době studuje v doktorském studijním programu Pedagogika 15 studentů</w:t>
        </w:r>
        <w:r>
          <w:rPr>
            <w:color w:val="000000"/>
            <w:shd w:val="clear" w:color="auto" w:fill="FFFFFF"/>
          </w:rPr>
          <w:t xml:space="preserve"> (v obou formách)</w:t>
        </w:r>
        <w:r w:rsidRPr="005E0733">
          <w:rPr>
            <w:color w:val="000000"/>
            <w:shd w:val="clear" w:color="auto" w:fill="FFFFFF"/>
          </w:rPr>
          <w:t xml:space="preserve">, kteří se připravují na </w:t>
        </w:r>
        <w:r w:rsidRPr="00180981">
          <w:rPr>
            <w:color w:val="000000"/>
            <w:shd w:val="clear" w:color="auto" w:fill="FFFFFF"/>
          </w:rPr>
          <w:t xml:space="preserve">perspektivní </w:t>
        </w:r>
        <w:r w:rsidRPr="005E0733">
          <w:rPr>
            <w:color w:val="000000"/>
            <w:shd w:val="clear" w:color="auto" w:fill="FFFFFF"/>
          </w:rPr>
          <w:t xml:space="preserve">převzetí výuky a </w:t>
        </w:r>
        <w:r>
          <w:rPr>
            <w:color w:val="000000"/>
            <w:shd w:val="clear" w:color="auto" w:fill="FFFFFF"/>
          </w:rPr>
          <w:t xml:space="preserve">následně </w:t>
        </w:r>
        <w:r w:rsidRPr="005E0733">
          <w:rPr>
            <w:color w:val="000000"/>
            <w:shd w:val="clear" w:color="auto" w:fill="FFFFFF"/>
          </w:rPr>
          <w:t xml:space="preserve">garance </w:t>
        </w:r>
        <w:r w:rsidRPr="00180981">
          <w:rPr>
            <w:color w:val="000000"/>
            <w:shd w:val="clear" w:color="auto" w:fill="FFFFFF"/>
          </w:rPr>
          <w:t xml:space="preserve">jednotlivých </w:t>
        </w:r>
        <w:r w:rsidRPr="005E0733">
          <w:rPr>
            <w:color w:val="000000"/>
            <w:shd w:val="clear" w:color="auto" w:fill="FFFFFF"/>
          </w:rPr>
          <w:t xml:space="preserve">předmětů. Studenti jsou </w:t>
        </w:r>
        <w:r w:rsidRPr="00DC06F4">
          <w:rPr>
            <w:color w:val="000000"/>
            <w:shd w:val="clear" w:color="auto" w:fill="FFFFFF"/>
          </w:rPr>
          <w:t>postupně</w:t>
        </w:r>
        <w:r w:rsidRPr="00180981">
          <w:rPr>
            <w:color w:val="000000"/>
            <w:shd w:val="clear" w:color="auto" w:fill="FFFFFF"/>
          </w:rPr>
          <w:t xml:space="preserve"> </w:t>
        </w:r>
        <w:r w:rsidRPr="005E0733">
          <w:rPr>
            <w:color w:val="000000"/>
            <w:shd w:val="clear" w:color="auto" w:fill="FFFFFF"/>
          </w:rPr>
          <w:t>zapojováni do výuky a účastní se přednášek profesorů a docentů.</w:t>
        </w:r>
        <w:r w:rsidRPr="005E0733">
          <w:rPr>
            <w:lang w:eastAsia="en-US"/>
          </w:rPr>
          <w:t xml:space="preserve"> V rámci personálního zabezpečení jednotlivých předmětů je </w:t>
        </w:r>
        <w:r>
          <w:rPr>
            <w:lang w:eastAsia="en-US"/>
          </w:rPr>
          <w:t xml:space="preserve">zřejmá </w:t>
        </w:r>
        <w:r w:rsidRPr="005E0733">
          <w:rPr>
            <w:lang w:eastAsia="en-US"/>
          </w:rPr>
          <w:t xml:space="preserve">snaha kombinovat pracovníky nejenom </w:t>
        </w:r>
        <w:r>
          <w:rPr>
            <w:lang w:eastAsia="en-US"/>
          </w:rPr>
          <w:t>v souvislosti s</w:t>
        </w:r>
        <w:r w:rsidRPr="001C1514">
          <w:rPr>
            <w:lang w:eastAsia="en-US"/>
          </w:rPr>
          <w:t xml:space="preserve"> jejich kvalifikací</w:t>
        </w:r>
        <w:r w:rsidRPr="005E0733">
          <w:rPr>
            <w:lang w:eastAsia="en-US"/>
          </w:rPr>
          <w:t xml:space="preserve"> a akademick</w:t>
        </w:r>
        <w:r>
          <w:rPr>
            <w:lang w:eastAsia="en-US"/>
          </w:rPr>
          <w:t>ými</w:t>
        </w:r>
        <w:r w:rsidRPr="001C1514">
          <w:rPr>
            <w:lang w:eastAsia="en-US"/>
          </w:rPr>
          <w:t xml:space="preserve"> a vědeckými</w:t>
        </w:r>
        <w:r w:rsidRPr="005E0733">
          <w:rPr>
            <w:lang w:eastAsia="en-US"/>
          </w:rPr>
          <w:t xml:space="preserve"> hodnost</w:t>
        </w:r>
        <w:r>
          <w:rPr>
            <w:lang w:eastAsia="en-US"/>
          </w:rPr>
          <w:t>mi</w:t>
        </w:r>
        <w:r w:rsidRPr="005E0733">
          <w:rPr>
            <w:lang w:eastAsia="en-US"/>
          </w:rPr>
          <w:t xml:space="preserve">, ale i s ohledem </w:t>
        </w:r>
        <w:r w:rsidRPr="00180981">
          <w:rPr>
            <w:lang w:eastAsia="en-US"/>
          </w:rPr>
          <w:t>na věkové</w:t>
        </w:r>
        <w:r>
          <w:rPr>
            <w:lang w:eastAsia="en-US"/>
          </w:rPr>
          <w:t>,</w:t>
        </w:r>
        <w:r w:rsidRPr="00180981">
          <w:rPr>
            <w:lang w:eastAsia="en-US"/>
          </w:rPr>
          <w:t xml:space="preserve"> a tedy i zkušenost</w:t>
        </w:r>
        <w:r>
          <w:rPr>
            <w:lang w:eastAsia="en-US"/>
          </w:rPr>
          <w:t>n</w:t>
        </w:r>
        <w:r w:rsidRPr="00180981">
          <w:rPr>
            <w:lang w:eastAsia="en-US"/>
          </w:rPr>
          <w:t xml:space="preserve">í </w:t>
        </w:r>
        <w:r>
          <w:rPr>
            <w:lang w:eastAsia="en-US"/>
          </w:rPr>
          <w:t>diference</w:t>
        </w:r>
        <w:r w:rsidRPr="00180981">
          <w:rPr>
            <w:lang w:eastAsia="en-US"/>
          </w:rPr>
          <w:t xml:space="preserve"> </w:t>
        </w:r>
        <w:r>
          <w:rPr>
            <w:lang w:eastAsia="en-US"/>
          </w:rPr>
          <w:t xml:space="preserve">mezi </w:t>
        </w:r>
        <w:del w:id="957" w:author="Jana_PC" w:date="2018-05-30T21:57:00Z">
          <w:r w:rsidDel="00955FAF">
            <w:rPr>
              <w:lang w:eastAsia="en-US"/>
            </w:rPr>
            <w:delText>pracovníky.</w:delText>
          </w:r>
        </w:del>
      </w:ins>
      <w:ins w:id="958" w:author="Jana_PC" w:date="2018-05-30T21:57:00Z">
        <w:r w:rsidR="00955FAF">
          <w:rPr>
            <w:lang w:eastAsia="en-US"/>
          </w:rPr>
          <w:t>nimi.</w:t>
        </w:r>
      </w:ins>
      <w:ins w:id="959" w:author="§.opiékoiíkkoíikoíi" w:date="2018-05-30T19:25:00Z">
        <w:r w:rsidRPr="005E0733">
          <w:rPr>
            <w:lang w:eastAsia="en-US"/>
          </w:rPr>
          <w:t xml:space="preserve"> </w:t>
        </w:r>
        <w:r>
          <w:rPr>
            <w:lang w:eastAsia="en-US"/>
          </w:rPr>
          <w:t>Tím se má rovněž přispět ke kontinuitě v personálním zabezpečení studijního programu. Plánován je i další postup akademických pracovníků s Ph.D.v rámci habilitačního řízení.</w:t>
        </w:r>
      </w:ins>
    </w:p>
    <w:p w:rsidR="00180981" w:rsidRDefault="00180981" w:rsidP="009978FB">
      <w:pPr>
        <w:jc w:val="both"/>
        <w:rPr>
          <w:ins w:id="960" w:author="Jana Majerčíková" w:date="2018-05-30T15:12:00Z"/>
          <w:lang w:eastAsia="en-US"/>
        </w:rPr>
      </w:pPr>
    </w:p>
    <w:p w:rsidR="009978FB" w:rsidRPr="00180981" w:rsidRDefault="009978FB" w:rsidP="009978FB">
      <w:pPr>
        <w:jc w:val="both"/>
        <w:rPr>
          <w:lang w:eastAsia="en-US"/>
        </w:rPr>
      </w:pPr>
      <w:r w:rsidRPr="00180981">
        <w:rPr>
          <w:lang w:eastAsia="en-US"/>
        </w:rPr>
        <w:t xml:space="preserve">Tvůrčí činnost akademických pracovníků zabezpečujících výuku v předkládaném studijním programu odráží problematiku předškolního vzdělávání v teoretické i praktické rovině. Z publikačních výstupů akademických pracovníků je zřejmé propojení s důležitými </w:t>
      </w:r>
      <w:r w:rsidRPr="004B2978">
        <w:rPr>
          <w:lang w:eastAsia="en-US"/>
        </w:rPr>
        <w:t xml:space="preserve">otázkami předškolního vzdělávání, a to v rámci vydaných odborných knih i časopiseckých článků. </w:t>
      </w:r>
      <w:r w:rsidR="009714F3">
        <w:rPr>
          <w:lang w:eastAsia="en-US"/>
        </w:rPr>
        <w:t>Pro ilustraci lze uvést následující odborné knihy vydané za posledních 5 let:</w:t>
      </w:r>
    </w:p>
    <w:p w:rsidR="00BB0949" w:rsidRPr="00180981" w:rsidRDefault="00BB0949" w:rsidP="00BB0949">
      <w:pPr>
        <w:jc w:val="both"/>
      </w:pPr>
    </w:p>
    <w:p w:rsidR="00BB0949" w:rsidRPr="0040774B" w:rsidRDefault="00BB0949" w:rsidP="00BB0949">
      <w:pPr>
        <w:spacing w:before="120"/>
        <w:jc w:val="both"/>
      </w:pPr>
      <w:r w:rsidRPr="0040774B">
        <w:t xml:space="preserve">Lukášová, H., Svatoš, T., &amp; Majerčíková, J. (2014). </w:t>
      </w:r>
      <w:r w:rsidRPr="0040774B">
        <w:rPr>
          <w:i/>
        </w:rPr>
        <w:t>Studentské portfolio jako výzkumný prostředek poznání cesty k učitelství.</w:t>
      </w:r>
      <w:r w:rsidRPr="0040774B">
        <w:t xml:space="preserve"> Zlín: Univerzita Tomáše Bati ve Zlíně.</w:t>
      </w:r>
    </w:p>
    <w:p w:rsidR="00BB0949" w:rsidRPr="0040774B" w:rsidRDefault="00BB0949" w:rsidP="00BB0949">
      <w:pPr>
        <w:pStyle w:val="Nadpis1"/>
        <w:numPr>
          <w:ilvl w:val="0"/>
          <w:numId w:val="0"/>
        </w:numPr>
        <w:shd w:val="clear" w:color="auto" w:fill="FFFFFF"/>
        <w:spacing w:before="120" w:line="240" w:lineRule="auto"/>
        <w:rPr>
          <w:rFonts w:ascii="Times New Roman" w:hAnsi="Times New Roman"/>
          <w:color w:val="auto"/>
          <w:sz w:val="20"/>
          <w:szCs w:val="20"/>
        </w:rPr>
      </w:pPr>
      <w:r w:rsidRPr="0040774B">
        <w:rPr>
          <w:rFonts w:ascii="Times New Roman" w:hAnsi="Times New Roman"/>
          <w:color w:val="auto"/>
          <w:sz w:val="20"/>
          <w:szCs w:val="20"/>
        </w:rPr>
        <w:t xml:space="preserve">Koutníková, M., &amp; Wiegerová, A. (2017). </w:t>
      </w:r>
      <w:r w:rsidRPr="0040774B">
        <w:rPr>
          <w:rFonts w:ascii="Times New Roman" w:hAnsi="Times New Roman"/>
          <w:i/>
          <w:color w:val="auto"/>
          <w:sz w:val="20"/>
          <w:szCs w:val="20"/>
        </w:rPr>
        <w:t>Využití komiksů v podmínkách mateřských škol.</w:t>
      </w:r>
      <w:r w:rsidRPr="0040774B">
        <w:rPr>
          <w:rFonts w:ascii="Times New Roman" w:hAnsi="Times New Roman"/>
          <w:color w:val="auto"/>
          <w:sz w:val="20"/>
          <w:szCs w:val="20"/>
        </w:rPr>
        <w:t xml:space="preserve"> </w:t>
      </w:r>
      <w:r w:rsidR="00DE1E27" w:rsidRPr="0040774B">
        <w:rPr>
          <w:rFonts w:ascii="Times New Roman" w:hAnsi="Times New Roman"/>
          <w:color w:val="auto"/>
          <w:sz w:val="20"/>
          <w:szCs w:val="20"/>
        </w:rPr>
        <w:t>Zlín: Nakladatelství UTB</w:t>
      </w:r>
      <w:r w:rsidR="00377E37">
        <w:rPr>
          <w:rFonts w:ascii="Times New Roman" w:hAnsi="Times New Roman"/>
          <w:color w:val="auto"/>
          <w:sz w:val="20"/>
          <w:szCs w:val="20"/>
        </w:rPr>
        <w:t>.</w:t>
      </w:r>
    </w:p>
    <w:p w:rsidR="00BB0949" w:rsidRPr="0040774B" w:rsidRDefault="00BB0949" w:rsidP="00BB0949">
      <w:pPr>
        <w:spacing w:before="120"/>
        <w:jc w:val="both"/>
      </w:pPr>
      <w:r w:rsidRPr="0040774B">
        <w:t xml:space="preserve">Majerčíková, J. (2012). </w:t>
      </w:r>
      <w:r w:rsidRPr="0040774B">
        <w:rPr>
          <w:i/>
          <w:iCs/>
        </w:rPr>
        <w:t>Rodina s predškolákom: výskum rodín s det'mi predškolského veku</w:t>
      </w:r>
      <w:r w:rsidRPr="0040774B">
        <w:t xml:space="preserve">. Bratislava: </w:t>
      </w:r>
      <w:r w:rsidR="00DE1E27" w:rsidRPr="0040774B">
        <w:t>Vydavateľstvo UK</w:t>
      </w:r>
      <w:r w:rsidRPr="0040774B">
        <w:t>.</w:t>
      </w:r>
    </w:p>
    <w:p w:rsidR="00BB0949" w:rsidRPr="0040774B" w:rsidRDefault="00BB0949" w:rsidP="00BB0949">
      <w:pPr>
        <w:spacing w:before="120"/>
      </w:pPr>
      <w:r w:rsidRPr="0040774B">
        <w:t xml:space="preserve">Majerčíková, J. et al. (2012). </w:t>
      </w:r>
      <w:r w:rsidRPr="0040774B">
        <w:rPr>
          <w:i/>
          <w:iCs/>
        </w:rPr>
        <w:t xml:space="preserve">Profesijná zdatnosť (self-efficacy) študentov učiteľstva a učiteľov spolupracovať s rodičmi. </w:t>
      </w:r>
      <w:r w:rsidRPr="0040774B">
        <w:t>Bratislava: Vydavateľstvo UK.</w:t>
      </w:r>
    </w:p>
    <w:p w:rsidR="00BB0949" w:rsidRPr="0040774B" w:rsidRDefault="00BB0949" w:rsidP="00BB0949">
      <w:pPr>
        <w:pStyle w:val="Default"/>
        <w:spacing w:before="120"/>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 xml:space="preserve">&amp;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rsidR="00BB0949" w:rsidRPr="0040774B" w:rsidRDefault="00BB0949" w:rsidP="00BB0949">
      <w:pPr>
        <w:autoSpaceDE w:val="0"/>
        <w:autoSpaceDN w:val="0"/>
        <w:adjustRightInd w:val="0"/>
        <w:spacing w:before="120"/>
        <w:jc w:val="both"/>
        <w:rPr>
          <w:noProof/>
        </w:rPr>
      </w:pPr>
      <w:r w:rsidRPr="0040774B">
        <w:rPr>
          <w:noProof/>
        </w:rPr>
        <w:t xml:space="preserve">Majerčíková, J., </w:t>
      </w:r>
      <w:r w:rsidRPr="0040774B">
        <w:rPr>
          <w:noProof/>
          <w:shd w:val="clear" w:color="auto" w:fill="FFFFFF"/>
        </w:rPr>
        <w:t xml:space="preserve">&amp; </w:t>
      </w:r>
      <w:r w:rsidRPr="0040774B">
        <w:rPr>
          <w:noProof/>
        </w:rPr>
        <w:t xml:space="preserve">Rebendová, A. (2016). </w:t>
      </w:r>
      <w:r w:rsidRPr="0040774B">
        <w:rPr>
          <w:i/>
          <w:noProof/>
        </w:rPr>
        <w:t>Mateřská škola ve světě univerzity</w:t>
      </w:r>
      <w:r w:rsidRPr="0040774B">
        <w:rPr>
          <w:noProof/>
        </w:rPr>
        <w:t xml:space="preserve">. Zlín: UTB ve Zlíně. </w:t>
      </w:r>
    </w:p>
    <w:p w:rsidR="00BB0949" w:rsidRPr="0040774B" w:rsidRDefault="00BB0949" w:rsidP="00BB0949">
      <w:pPr>
        <w:spacing w:before="120"/>
        <w:jc w:val="both"/>
        <w:rPr>
          <w:bCs/>
        </w:rPr>
      </w:pPr>
      <w:r w:rsidRPr="0040774B">
        <w:rPr>
          <w:bCs/>
        </w:rPr>
        <w:t>Navrátilová, H., &amp; Petrů Puhrová, B. (201</w:t>
      </w:r>
      <w:r w:rsidR="00377E37">
        <w:rPr>
          <w:bCs/>
        </w:rPr>
        <w:t>8</w:t>
      </w:r>
      <w:r w:rsidRPr="0040774B">
        <w:rPr>
          <w:bCs/>
        </w:rPr>
        <w:t xml:space="preserve">). </w:t>
      </w:r>
      <w:r w:rsidRPr="0040774B">
        <w:rPr>
          <w:bCs/>
          <w:i/>
        </w:rPr>
        <w:t>Máme hračku, tak co s ní? Od teorie k verifikaci v mateřské škole.</w:t>
      </w:r>
      <w:r w:rsidRPr="0040774B">
        <w:rPr>
          <w:bCs/>
        </w:rPr>
        <w:t xml:space="preserve"> Zlín: Univerzita Tomáše Bati ve Zlíně, v tisku.</w:t>
      </w:r>
    </w:p>
    <w:p w:rsidR="009978FB" w:rsidRDefault="009978FB" w:rsidP="00BB0949">
      <w:pPr>
        <w:spacing w:before="120"/>
        <w:jc w:val="both"/>
      </w:pPr>
      <w:r w:rsidRPr="00487289">
        <w:t xml:space="preserve">Ondrejkovič, P., &amp; Majerčíková, J. (2012). </w:t>
      </w:r>
      <w:r w:rsidRPr="00487289">
        <w:rPr>
          <w:i/>
          <w:iCs/>
        </w:rPr>
        <w:t xml:space="preserve">Vysvetlenie, porozumenie a interpretácia v spoločenskovednom výskume. </w:t>
      </w:r>
      <w:r>
        <w:t xml:space="preserve">Bratislava: VEDA. </w:t>
      </w:r>
    </w:p>
    <w:p w:rsidR="00BB0949" w:rsidRPr="0040774B" w:rsidRDefault="00BB0949" w:rsidP="00BB0949">
      <w:pPr>
        <w:spacing w:before="120"/>
        <w:jc w:val="both"/>
      </w:pPr>
      <w:r w:rsidRPr="0040774B">
        <w:t xml:space="preserve">Pacholík, V. (Ed.), Lipnická, M., Machů, E., Leix, A., &amp; Nedělová, M. (2015). </w:t>
      </w:r>
      <w:r w:rsidRPr="0040774B">
        <w:rPr>
          <w:i/>
        </w:rPr>
        <w:t>Specifika edukace dětí se speciálními vzdělávacími potřebami v mateřských školách.</w:t>
      </w:r>
      <w:r w:rsidRPr="0040774B">
        <w:t xml:space="preserve"> Zlín: Univerzita Tomáše Bati ve Zlíně.</w:t>
      </w:r>
    </w:p>
    <w:p w:rsidR="00BB0949" w:rsidRPr="0040774B" w:rsidRDefault="00BB0949" w:rsidP="00BB0949">
      <w:pPr>
        <w:spacing w:before="120"/>
        <w:jc w:val="both"/>
      </w:pPr>
      <w:r w:rsidRPr="0040774B">
        <w:t xml:space="preserve">Pacholík, V., Nedělová, M., &amp; Šmatelková, N. (2016). </w:t>
      </w:r>
      <w:r w:rsidRPr="0040774B">
        <w:rPr>
          <w:i/>
        </w:rPr>
        <w:t>Rozvíjení sociálních dovedností dětí prostřednictvím pohybových her</w:t>
      </w:r>
      <w:r w:rsidRPr="0040774B">
        <w:t>. Zlín: Univerzita Tomáše Bati ve Zlíně.</w:t>
      </w:r>
    </w:p>
    <w:p w:rsidR="00BB0949" w:rsidRPr="0040774B" w:rsidRDefault="00BB0949" w:rsidP="00BB0949">
      <w:pPr>
        <w:spacing w:before="120"/>
      </w:pPr>
      <w:r w:rsidRPr="0040774B">
        <w:t>Vašíková, J., &amp; Žáková, I. (201</w:t>
      </w:r>
      <w:r w:rsidR="001A7BFD">
        <w:t>8</w:t>
      </w:r>
      <w:r w:rsidRPr="0040774B">
        <w:t>)</w:t>
      </w:r>
      <w:r w:rsidR="00DE1E27" w:rsidRPr="0040774B">
        <w:t>.</w:t>
      </w:r>
      <w:r w:rsidRPr="0040774B">
        <w:t xml:space="preserve"> </w:t>
      </w:r>
      <w:r w:rsidRPr="0040774B">
        <w:rPr>
          <w:i/>
        </w:rPr>
        <w:t>Význam primární logopedické prevence v rozvoji řečových a jazykových schopností dětí předškolního věku.</w:t>
      </w:r>
      <w:r w:rsidRPr="0040774B">
        <w:t xml:space="preserve"> Zlín: Univerzita Tomáše Bati ve Zlíně, v tisku.</w:t>
      </w:r>
    </w:p>
    <w:p w:rsidR="00BB0949" w:rsidRPr="0040774B" w:rsidRDefault="00BB0949" w:rsidP="00BB0949">
      <w:pPr>
        <w:spacing w:before="120"/>
      </w:pPr>
      <w:r w:rsidRPr="0040774B">
        <w:t xml:space="preserve">Wiegerová, A. et al. (2012). </w:t>
      </w:r>
      <w:r w:rsidRPr="0040774B">
        <w:rPr>
          <w:i/>
        </w:rPr>
        <w:t>Self efficacy v edukačných súvislostiach.</w:t>
      </w:r>
      <w:r w:rsidRPr="0040774B">
        <w:t xml:space="preserve"> Bratislava: SPN.</w:t>
      </w:r>
    </w:p>
    <w:p w:rsidR="00BB0949" w:rsidRPr="0040774B" w:rsidRDefault="00BB0949" w:rsidP="00BB0949">
      <w:pPr>
        <w:spacing w:before="120"/>
        <w:jc w:val="both"/>
      </w:pPr>
      <w:r w:rsidRPr="0040774B">
        <w:t xml:space="preserve">Wiegerová, A. et al. (2015). </w:t>
      </w:r>
      <w:r w:rsidRPr="0040774B">
        <w:rPr>
          <w:i/>
        </w:rPr>
        <w:t>Profesionalizace učitele mateřské školy z pohledu reformy kurikula</w:t>
      </w:r>
      <w:r w:rsidRPr="0040774B">
        <w:t>. Zlín: Univerzita Tomáše Bati ve Zlíně.</w:t>
      </w:r>
    </w:p>
    <w:p w:rsidR="00BB0949" w:rsidRPr="0040774B" w:rsidRDefault="00BB0949" w:rsidP="00BB0949">
      <w:pPr>
        <w:jc w:val="both"/>
        <w:rPr>
          <w:lang w:eastAsia="en-US"/>
        </w:rPr>
      </w:pPr>
    </w:p>
    <w:p w:rsidR="0040774B" w:rsidRPr="0040774B" w:rsidRDefault="0040774B" w:rsidP="00BB0949">
      <w:pPr>
        <w:jc w:val="both"/>
      </w:pPr>
    </w:p>
    <w:p w:rsidR="00BB0949" w:rsidRPr="0040774B" w:rsidRDefault="00BB0949" w:rsidP="00BB0949">
      <w:pPr>
        <w:tabs>
          <w:tab w:val="left" w:pos="2835"/>
        </w:tabs>
      </w:pPr>
      <w:r w:rsidRPr="0040774B">
        <w:tab/>
      </w:r>
      <w:r w:rsidRPr="0040774B">
        <w:tab/>
        <w:t>Standardy 6.4 a 6.9</w:t>
      </w:r>
      <w:r w:rsidR="00DD4EE2">
        <w:t>b</w:t>
      </w:r>
    </w:p>
    <w:p w:rsidR="00BB0949" w:rsidRPr="0040774B" w:rsidRDefault="00BB0949" w:rsidP="00BB0949"/>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Personální zabezpečení předmětů profilujícího základu </w:t>
      </w:r>
    </w:p>
    <w:p w:rsidR="00BB0949" w:rsidRPr="0040774B" w:rsidRDefault="00BB0949" w:rsidP="00BB0949">
      <w:pPr>
        <w:tabs>
          <w:tab w:val="left" w:pos="2835"/>
        </w:tabs>
      </w:pPr>
      <w:r w:rsidRPr="0040774B">
        <w:tab/>
      </w:r>
      <w:r w:rsidRPr="0040774B">
        <w:tab/>
      </w:r>
    </w:p>
    <w:p w:rsidR="009978FB" w:rsidRPr="00487289" w:rsidRDefault="009978FB" w:rsidP="009978FB">
      <w:pPr>
        <w:tabs>
          <w:tab w:val="left" w:pos="2835"/>
        </w:tabs>
        <w:jc w:val="both"/>
      </w:pPr>
      <w:r w:rsidRPr="00487289">
        <w:t>Základní teoretické studijní předměty profiluj</w:t>
      </w:r>
      <w:r>
        <w:t>ícího základu mají garanty, kte</w:t>
      </w:r>
      <w:r w:rsidRPr="00487289">
        <w:t xml:space="preserve">ří významně participují na jejich výuce (viz B-IIa této žádosti), vždy minimálně se vzděláním získaným absolvováním doktorského studijního programu. Jak již bylo uvedeno, studijní program je personálně zabezpečen osobami v pracovním </w:t>
      </w:r>
      <w:r w:rsidRPr="00487289">
        <w:rPr>
          <w:lang w:eastAsia="en-US"/>
        </w:rPr>
        <w:t xml:space="preserve">poměru s celkovou týdenní pracovní dobou odpovídající stanovené týdenní pracovní době podle §79 zákoníku práce. Rovněž </w:t>
      </w:r>
      <w:r w:rsidR="000E3ABE">
        <w:rPr>
          <w:lang w:eastAsia="en-US"/>
        </w:rPr>
        <w:t>s</w:t>
      </w:r>
      <w:r>
        <w:rPr>
          <w:lang w:eastAsia="en-US"/>
        </w:rPr>
        <w:t xml:space="preserve">e jedná o pracovníky </w:t>
      </w:r>
      <w:r w:rsidRPr="00487289">
        <w:rPr>
          <w:lang w:eastAsia="en-US"/>
        </w:rPr>
        <w:t xml:space="preserve">s perspektivou personálního růstu prostřednictvím doktorského studia a </w:t>
      </w:r>
      <w:r>
        <w:rPr>
          <w:lang w:eastAsia="en-US"/>
        </w:rPr>
        <w:t>přípravy na habilitační</w:t>
      </w:r>
      <w:r w:rsidRPr="00487289">
        <w:rPr>
          <w:lang w:eastAsia="en-US"/>
        </w:rPr>
        <w:t xml:space="preserve"> řízení.</w:t>
      </w:r>
    </w:p>
    <w:p w:rsidR="00BB0949" w:rsidRPr="0040774B" w:rsidRDefault="00BB0949" w:rsidP="00BB0949">
      <w:pPr>
        <w:tabs>
          <w:tab w:val="left" w:pos="2835"/>
        </w:tabs>
        <w:jc w:val="both"/>
      </w:pPr>
    </w:p>
    <w:p w:rsidR="00BB0949" w:rsidRPr="0040774B" w:rsidRDefault="00BB0949" w:rsidP="00BB0949">
      <w:pPr>
        <w:tabs>
          <w:tab w:val="left" w:pos="2835"/>
        </w:tabs>
      </w:pPr>
      <w:r w:rsidRPr="0040774B">
        <w:tab/>
      </w:r>
      <w:r w:rsidRPr="0040774B">
        <w:tab/>
        <w:t>Standardy 6.5-6.6</w:t>
      </w:r>
    </w:p>
    <w:p w:rsidR="00BB0949" w:rsidRPr="0040774B" w:rsidRDefault="00BB0949" w:rsidP="00BB0949">
      <w:pPr>
        <w:tabs>
          <w:tab w:val="left" w:pos="2835"/>
        </w:tabs>
      </w:pPr>
    </w:p>
    <w:p w:rsidR="00BB0949" w:rsidRPr="0040774B" w:rsidRDefault="00BB0949" w:rsidP="00BB0949">
      <w:pPr>
        <w:pStyle w:val="Nadpis3"/>
        <w:spacing w:before="0" w:line="240" w:lineRule="auto"/>
        <w:rPr>
          <w:rFonts w:ascii="Times New Roman" w:hAnsi="Times New Roman"/>
          <w:szCs w:val="20"/>
        </w:rPr>
      </w:pPr>
      <w:r w:rsidRPr="0040774B">
        <w:rPr>
          <w:rFonts w:ascii="Times New Roman" w:hAnsi="Times New Roman"/>
          <w:szCs w:val="20"/>
        </w:rPr>
        <w:t xml:space="preserve">Kvalifikace odborníků z praxe zapojených do výuky ve studijním programu </w:t>
      </w:r>
    </w:p>
    <w:p w:rsidR="00BB0949" w:rsidRPr="0040774B" w:rsidRDefault="00BB0949" w:rsidP="00BB0949">
      <w:pPr>
        <w:tabs>
          <w:tab w:val="left" w:pos="2835"/>
        </w:tabs>
        <w:jc w:val="both"/>
      </w:pPr>
    </w:p>
    <w:p w:rsidR="00BB0949" w:rsidRPr="0040774B" w:rsidRDefault="00BB0949" w:rsidP="00BB0949">
      <w:pPr>
        <w:tabs>
          <w:tab w:val="left" w:pos="2835"/>
        </w:tabs>
        <w:jc w:val="both"/>
      </w:pPr>
      <w:r w:rsidRPr="0040774B">
        <w:t>Všichni vyučující v předkládaném studijním oboru mají vzdělání získané minimálně v magisterském studijním programu.</w:t>
      </w:r>
    </w:p>
    <w:p w:rsidR="00BB0949" w:rsidRPr="0040774B" w:rsidRDefault="00BB0949" w:rsidP="00BB0949">
      <w:pPr>
        <w:tabs>
          <w:tab w:val="left" w:pos="2835"/>
        </w:tabs>
        <w:jc w:val="both"/>
      </w:pPr>
    </w:p>
    <w:p w:rsidR="00D37DB4" w:rsidRDefault="009978FB" w:rsidP="009978FB">
      <w:pPr>
        <w:jc w:val="both"/>
        <w:rPr>
          <w:ins w:id="961" w:author="Jana_PC" w:date="2018-05-26T19:51:00Z"/>
        </w:rPr>
      </w:pPr>
      <w:r w:rsidRPr="00487289">
        <w:t>Odborníci z praxe participující na realizaci studijního programu mají vyžadovanou kvalifikaci. V případě ředitelky Univerzitní mateřské školy Qočna</w:t>
      </w:r>
      <w:r>
        <w:t xml:space="preserve"> ve Zlíně (Mgr. </w:t>
      </w:r>
      <w:r w:rsidRPr="00C939E2">
        <w:t>Markéta Hrozová, Ph.D.) a ředitelky Soukromé mateřské školy Life Academy, Poprad, SR (PaedDr. Gabriela Česlová, PhD.) jde dokonce o absolvované dok</w:t>
      </w:r>
      <w:r>
        <w:t>torské studium. Tato příprava je</w:t>
      </w:r>
      <w:r w:rsidRPr="00C939E2">
        <w:t xml:space="preserve"> uschopňuje citlivě reflektovat </w:t>
      </w:r>
      <w:r w:rsidR="000E3ABE">
        <w:t>situace</w:t>
      </w:r>
      <w:r w:rsidRPr="00C939E2">
        <w:t xml:space="preserve"> v praxi mateřských škol i v akademickém prostředí vysoké školy. </w:t>
      </w:r>
    </w:p>
    <w:p w:rsidR="00D37DB4" w:rsidRPr="00DE369F" w:rsidRDefault="00D37DB4" w:rsidP="00D37DB4">
      <w:pPr>
        <w:jc w:val="both"/>
        <w:rPr>
          <w:ins w:id="962" w:author="Jana_PC" w:date="2018-05-26T19:51:00Z"/>
        </w:rPr>
      </w:pPr>
      <w:ins w:id="963" w:author="Jana_PC" w:date="2018-05-26T19:51:00Z">
        <w:r w:rsidRPr="00DE369F">
          <w:t>Pracoviště, na kterém se má předkládaný studiní program realizovat, si systematicky připravuje další učitele, kteří budou v pozici spolupracujících odborníků z praxe. Jsou to absolventi bakalářského (Učitelství pro mateřské školy) i navazujícího magisterského studia (Pedagogika předškolního věku) na FHS</w:t>
        </w:r>
        <w:r>
          <w:t xml:space="preserve"> UTB</w:t>
        </w:r>
        <w:r w:rsidRPr="00DE369F">
          <w:t>. Například, v</w:t>
        </w:r>
        <w:del w:id="964" w:author="§.opiékoiíkkoíikoíi" w:date="2018-05-27T20:04:00Z">
          <w:r w:rsidRPr="00DE369F" w:rsidDel="001A7BFD">
            <w:delText> </w:delText>
          </w:r>
        </w:del>
      </w:ins>
      <w:ins w:id="965" w:author="§.opiékoiíkkoíikoíi" w:date="2018-05-27T20:04:00Z">
        <w:r w:rsidR="001A7BFD">
          <w:t> </w:t>
        </w:r>
      </w:ins>
      <w:ins w:id="966" w:author="§.opiékoiíkkoíikoíi" w:date="2018-05-27T20:03:00Z">
        <w:r w:rsidR="001A7BFD">
          <w:t>roce</w:t>
        </w:r>
      </w:ins>
      <w:ins w:id="967" w:author="§.opiékoiíkkoíikoíi" w:date="2018-05-27T20:04:00Z">
        <w:r w:rsidR="001A7BFD">
          <w:t xml:space="preserve"> </w:t>
        </w:r>
      </w:ins>
      <w:ins w:id="968" w:author="Jana_PC" w:date="2018-05-26T19:51:00Z">
        <w:r w:rsidRPr="00DE369F">
          <w:t xml:space="preserve">2018 absolvují magisterské studium Bc. Andrea Dalajková, Bc. Nicol Šmatelková, Bc. Jana Vykoukalová, v roce 2019 Bc. Magda Zycháčková, které aktuálně působí ve fakultních mateřských školách v pozici fakultních učitelů a je zřemá jejich aktuální provázanost s FHS </w:t>
        </w:r>
        <w:r>
          <w:t xml:space="preserve">i </w:t>
        </w:r>
        <w:r w:rsidRPr="00DE369F">
          <w:t>s vizí intezivní spolupráce v</w:t>
        </w:r>
        <w:r>
          <w:t> </w:t>
        </w:r>
        <w:r w:rsidRPr="00DE369F">
          <w:t>budoucnosti</w:t>
        </w:r>
        <w:r>
          <w:t xml:space="preserve"> (prostřednictvím rigorózního řízení akreditovaného na FHS)</w:t>
        </w:r>
        <w:r w:rsidRPr="00DE369F">
          <w:t xml:space="preserve">. </w:t>
        </w:r>
      </w:ins>
    </w:p>
    <w:p w:rsidR="00D37DB4" w:rsidRDefault="00D37DB4" w:rsidP="00D37DB4">
      <w:pPr>
        <w:pStyle w:val="Default"/>
        <w:jc w:val="both"/>
        <w:rPr>
          <w:ins w:id="969" w:author="Jana_PC" w:date="2018-05-26T19:51:00Z"/>
          <w:rFonts w:eastAsia="Calibri"/>
        </w:rPr>
      </w:pPr>
      <w:ins w:id="970" w:author="Jana_PC" w:date="2018-05-26T19:51:00Z">
        <w:r w:rsidRPr="00D11A49">
          <w:rPr>
            <w:sz w:val="20"/>
            <w:szCs w:val="20"/>
          </w:rPr>
          <w:t xml:space="preserve">Nabízí se i možnost participace odborníků z praxe v didakticky laděných předmětech. Tento přístup je v zásadě realizován, protože je každý z těchto předmětů spojen s pedagogickou praxí. Ta probíhá v kooperaci didaktika z fakulty a fakultního (cvičného) učitele, například při volbě výukových témat při akceptování dokumentace a plánů školy, v rámci diskuse o možnostech didaktického zpracování </w:t>
        </w:r>
      </w:ins>
      <w:ins w:id="971" w:author="§.opiékoiíkkoíikoíi" w:date="2018-05-27T20:04:00Z">
        <w:r w:rsidR="005A5328">
          <w:rPr>
            <w:sz w:val="20"/>
            <w:szCs w:val="20"/>
          </w:rPr>
          <w:t xml:space="preserve">jednotlivých </w:t>
        </w:r>
      </w:ins>
      <w:ins w:id="972" w:author="Jana_PC" w:date="2018-05-26T19:51:00Z">
        <w:r w:rsidRPr="00D11A49">
          <w:rPr>
            <w:sz w:val="20"/>
            <w:szCs w:val="20"/>
          </w:rPr>
          <w:t xml:space="preserve">témat, při reflexi a hodnocení výstupů studentů apod. Rozvoj personální základny fakultních učitelů pro potřeby studijního programu je zabezpečen i v rámci kontinuální spolupráce v rámci projektové činnosti pracoviště (projekt Fondu vzdělávací politiky MŠMT – </w:t>
        </w:r>
        <w:r w:rsidRPr="00D11A49">
          <w:rPr>
            <w:i/>
            <w:sz w:val="20"/>
            <w:szCs w:val="20"/>
          </w:rPr>
          <w:t xml:space="preserve">Od začátečníka k mentorovi a jeho navazující, </w:t>
        </w:r>
        <w:r w:rsidRPr="00D11A49">
          <w:rPr>
            <w:rFonts w:eastAsia="Calibri"/>
            <w:i/>
            <w:sz w:val="20"/>
            <w:szCs w:val="20"/>
            <w:lang w:eastAsia="cs-CZ"/>
          </w:rPr>
          <w:t>Předcházení šoku z reality u budoucích učitelů mateřských a základních škol v období profesního startu</w:t>
        </w:r>
        <w:r>
          <w:rPr>
            <w:rFonts w:eastAsia="Calibri"/>
            <w:i/>
            <w:sz w:val="20"/>
            <w:szCs w:val="20"/>
            <w:lang w:eastAsia="cs-CZ"/>
          </w:rPr>
          <w:t>)</w:t>
        </w:r>
        <w:r w:rsidRPr="00D11A49">
          <w:rPr>
            <w:rFonts w:eastAsia="Calibri"/>
            <w:sz w:val="20"/>
            <w:szCs w:val="20"/>
            <w:lang w:eastAsia="cs-CZ"/>
          </w:rPr>
          <w:t xml:space="preserve"> </w:t>
        </w:r>
      </w:ins>
    </w:p>
    <w:p w:rsidR="00D37DB4" w:rsidRDefault="00D37DB4" w:rsidP="009978FB">
      <w:pPr>
        <w:jc w:val="both"/>
        <w:rPr>
          <w:ins w:id="973" w:author="Jana_PC" w:date="2018-05-26T19:51:00Z"/>
        </w:rPr>
      </w:pPr>
    </w:p>
    <w:p w:rsidR="009978FB" w:rsidRPr="00487289" w:rsidRDefault="009978FB" w:rsidP="009978FB">
      <w:pPr>
        <w:jc w:val="both"/>
        <w:rPr>
          <w:bCs/>
        </w:rPr>
      </w:pPr>
      <w:r w:rsidRPr="00C939E2">
        <w:t xml:space="preserve">Dalším odborníkem z praxe je </w:t>
      </w:r>
      <w:r>
        <w:t>školní psycholog</w:t>
      </w:r>
      <w:r w:rsidRPr="00C939E2">
        <w:t xml:space="preserve"> s magisterským vzděláním (Mgr. Pavla </w:t>
      </w:r>
      <w:r w:rsidR="0086786F">
        <w:t>Tomancová</w:t>
      </w:r>
      <w:r w:rsidRPr="00C939E2">
        <w:t>). Její praktické zkušenosti z </w:t>
      </w:r>
      <w:r>
        <w:t>poradenské</w:t>
      </w:r>
      <w:r w:rsidR="000E3ABE">
        <w:t xml:space="preserve"> instituce, kde</w:t>
      </w:r>
      <w:r w:rsidRPr="00C939E2">
        <w:t xml:space="preserve"> působí, jsou rovněž relevantním příspěvkem k naplňování požadavků profesně orientovaného studijního programu. Její vazba na FHS má být upevněna i plánovaným studiem v doktorském studijním programu Pedagogika, toho času akreditovaném na FHS UTB ve Zlíně.</w:t>
      </w:r>
    </w:p>
    <w:p w:rsidR="00BB0949" w:rsidRPr="0040774B" w:rsidRDefault="00BB0949" w:rsidP="00BB0949">
      <w:pPr>
        <w:rPr>
          <w:bCs/>
          <w:sz w:val="24"/>
          <w:szCs w:val="24"/>
        </w:rPr>
      </w:pPr>
    </w:p>
    <w:p w:rsidR="004232B7" w:rsidRPr="0040774B" w:rsidRDefault="004232B7" w:rsidP="004232B7">
      <w:pPr>
        <w:pStyle w:val="Nadpis2"/>
        <w:rPr>
          <w:rFonts w:ascii="Times New Roman" w:hAnsi="Times New Roman"/>
          <w:b/>
          <w:color w:val="auto"/>
          <w:sz w:val="24"/>
        </w:rPr>
      </w:pPr>
      <w:r w:rsidRPr="0040774B">
        <w:rPr>
          <w:rFonts w:ascii="Times New Roman" w:hAnsi="Times New Roman"/>
          <w:b/>
          <w:color w:val="auto"/>
          <w:sz w:val="24"/>
        </w:rPr>
        <w:t>Specifické požadavky na zajištění studijního programu</w:t>
      </w:r>
    </w:p>
    <w:p w:rsidR="001D5C04" w:rsidRPr="0040774B" w:rsidRDefault="001D5C04" w:rsidP="001D5C04">
      <w:pPr>
        <w:rPr>
          <w:lang w:eastAsia="en-US"/>
        </w:rPr>
      </w:pPr>
    </w:p>
    <w:p w:rsidR="001D5C04" w:rsidRPr="0040774B" w:rsidRDefault="001D5C04" w:rsidP="001D5C04">
      <w:pPr>
        <w:tabs>
          <w:tab w:val="left" w:pos="2835"/>
        </w:tabs>
        <w:spacing w:before="120" w:after="120"/>
      </w:pPr>
      <w:r w:rsidRPr="0040774B">
        <w:tab/>
      </w:r>
      <w:r w:rsidRPr="0040774B">
        <w:tab/>
        <w:t>Standardy 7.1-7.3</w:t>
      </w:r>
    </w:p>
    <w:p w:rsidR="001D5C04" w:rsidRPr="0040774B" w:rsidRDefault="001D5C04" w:rsidP="001D5C04">
      <w:pPr>
        <w:rPr>
          <w:lang w:eastAsia="en-US"/>
        </w:rPr>
      </w:pPr>
    </w:p>
    <w:p w:rsidR="004232B7" w:rsidRPr="0040774B" w:rsidRDefault="004232B7" w:rsidP="004232B7">
      <w:pPr>
        <w:pStyle w:val="Nadpis3"/>
        <w:tabs>
          <w:tab w:val="left" w:pos="2835"/>
        </w:tabs>
        <w:spacing w:before="120" w:after="120"/>
        <w:rPr>
          <w:rFonts w:ascii="Times New Roman" w:hAnsi="Times New Roman"/>
        </w:rPr>
      </w:pPr>
      <w:r w:rsidRPr="0040774B">
        <w:rPr>
          <w:rFonts w:ascii="Times New Roman" w:hAnsi="Times New Roman"/>
        </w:rPr>
        <w:t xml:space="preserve">Uskutečňování studijního programu v kombinované a distanční formě studia </w:t>
      </w:r>
    </w:p>
    <w:p w:rsidR="006D23BB" w:rsidRPr="0040774B" w:rsidRDefault="00A2640C" w:rsidP="006D23BB">
      <w:pPr>
        <w:jc w:val="both"/>
      </w:pPr>
      <w:r w:rsidRPr="0040774B">
        <w:rPr>
          <w:lang w:eastAsia="en-US"/>
        </w:rPr>
        <w:t>UTB ve Zlíně má</w:t>
      </w:r>
      <w:r w:rsidR="00865DBA">
        <w:rPr>
          <w:lang w:eastAsia="en-US"/>
        </w:rPr>
        <w:t xml:space="preserve"> funkční</w:t>
      </w:r>
      <w:r w:rsidRPr="0040774B">
        <w:rPr>
          <w:lang w:eastAsia="en-US"/>
        </w:rPr>
        <w:t xml:space="preserve"> způsoby uskutečňování studijních programů v distanční </w:t>
      </w:r>
      <w:r w:rsidR="006D23BB" w:rsidRPr="0040774B">
        <w:rPr>
          <w:lang w:eastAsia="en-US"/>
        </w:rPr>
        <w:t xml:space="preserve">a kombinované formě. </w:t>
      </w:r>
      <w:r w:rsidR="009978FB">
        <w:rPr>
          <w:lang w:eastAsia="en-US"/>
        </w:rPr>
        <w:t>Rovněž</w:t>
      </w:r>
      <w:r w:rsidR="006D23BB" w:rsidRPr="0040774B">
        <w:rPr>
          <w:lang w:eastAsia="en-US"/>
        </w:rPr>
        <w:t xml:space="preserve"> v </w:t>
      </w:r>
      <w:r w:rsidRPr="0040774B">
        <w:rPr>
          <w:lang w:eastAsia="en-US"/>
        </w:rPr>
        <w:t>případě předkládaného studijního programu</w:t>
      </w:r>
      <w:r w:rsidR="006D23BB" w:rsidRPr="0040774B">
        <w:rPr>
          <w:lang w:eastAsia="en-US"/>
        </w:rPr>
        <w:t xml:space="preserve"> </w:t>
      </w:r>
      <w:r w:rsidR="009978FB">
        <w:rPr>
          <w:lang w:eastAsia="en-US"/>
        </w:rPr>
        <w:t>bude</w:t>
      </w:r>
      <w:r w:rsidR="006D23BB" w:rsidRPr="0040774B">
        <w:rPr>
          <w:lang w:eastAsia="en-US"/>
        </w:rPr>
        <w:t xml:space="preserve"> pro kombinovanou formu studia využíváno</w:t>
      </w:r>
      <w:r w:rsidR="006D23BB" w:rsidRPr="0040774B">
        <w:t xml:space="preserve"> e-learningové prostředí MOODLE, které je </w:t>
      </w:r>
      <w:r w:rsidR="009978FB">
        <w:t xml:space="preserve">zcela adekvátní pro realizaci části výuky ve studijním </w:t>
      </w:r>
      <w:r w:rsidR="006D23BB" w:rsidRPr="0040774B">
        <w:t>programu. Prostřednictvím MOODLE je uskutečňována komunikace mezi vyučujícími i studenty i mezi studenty navzájem. Pro realizaci on-line aktivit, které jsou nedílnou součástí dista</w:t>
      </w:r>
      <w:r w:rsidR="00115B91">
        <w:t>nční a kombinované složky výuky</w:t>
      </w:r>
      <w:r w:rsidR="006D23BB" w:rsidRPr="0040774B">
        <w:t xml:space="preserve"> a </w:t>
      </w:r>
      <w:r w:rsidR="009978FB">
        <w:t>které lze předpokládat</w:t>
      </w:r>
      <w:r w:rsidR="006D23BB" w:rsidRPr="0040774B">
        <w:t xml:space="preserve"> i v</w:t>
      </w:r>
      <w:r w:rsidR="00115B91">
        <w:t>e</w:t>
      </w:r>
      <w:r w:rsidR="006D23BB" w:rsidRPr="0040774B">
        <w:t> studijním programu pro komunikaci vyučujícího se studenty i mezi studenty navzájem, je možné využívat nejen standardní PC s připojením k internetu, ale výběrově i moderní komunikační programy</w:t>
      </w:r>
      <w:r w:rsidR="009978FB">
        <w:t>,</w:t>
      </w:r>
      <w:r w:rsidR="006D23BB" w:rsidRPr="0040774B">
        <w:t xml:space="preserve"> jako jsou Windows Messenger, ICQ, SKYPE, Instagram apod.</w:t>
      </w:r>
    </w:p>
    <w:p w:rsidR="006D23BB" w:rsidRPr="0040774B" w:rsidRDefault="006D23BB" w:rsidP="006D23BB">
      <w:pPr>
        <w:jc w:val="both"/>
      </w:pPr>
      <w:r w:rsidRPr="0040774B">
        <w:t xml:space="preserve">Ve výuce se předpokládá, že bude využita možnost zdarma v reálném čase komunikovat s ostatními uživateli, kteří jsou přihlášeni k těmto programům (v ČR, ale také mimo ČR, podle podmínek daného státu). Je známo, že tyto programy nabízejí přívětivé uživatelské prostředí, mimo hlasovou komunikaci podporují také </w:t>
      </w:r>
      <w:r w:rsidRPr="0040774B">
        <w:rPr>
          <w:bCs/>
        </w:rPr>
        <w:t xml:space="preserve">psanou komunikaci </w:t>
      </w:r>
      <w:r w:rsidRPr="0040774B">
        <w:t xml:space="preserve">a </w:t>
      </w:r>
      <w:r w:rsidRPr="0040774B">
        <w:rPr>
          <w:bCs/>
        </w:rPr>
        <w:t xml:space="preserve">komunikaci obrazem </w:t>
      </w:r>
      <w:r w:rsidRPr="0040774B">
        <w:t xml:space="preserve">za pomoci web kamery a také </w:t>
      </w:r>
      <w:r w:rsidRPr="0040774B">
        <w:rPr>
          <w:bCs/>
        </w:rPr>
        <w:t xml:space="preserve">posílání souborů </w:t>
      </w:r>
      <w:r w:rsidRPr="0040774B">
        <w:t xml:space="preserve">mezi uživateli. Umožňují vykonávat </w:t>
      </w:r>
      <w:r w:rsidR="006A6AA0" w:rsidRPr="0040774B">
        <w:t xml:space="preserve">různé </w:t>
      </w:r>
      <w:r w:rsidRPr="0040774B">
        <w:t>činnosti, které ulehčují komunik</w:t>
      </w:r>
      <w:r w:rsidR="006A6AA0" w:rsidRPr="0040774B">
        <w:t>aci mezi studentem a vyučujícím, například:</w:t>
      </w:r>
      <w:r w:rsidRPr="0040774B">
        <w:t xml:space="preserve"> </w:t>
      </w:r>
    </w:p>
    <w:p w:rsidR="006D23BB" w:rsidRPr="0040774B" w:rsidRDefault="006D23BB" w:rsidP="006D23BB">
      <w:pPr>
        <w:pStyle w:val="Default"/>
        <w:numPr>
          <w:ilvl w:val="0"/>
          <w:numId w:val="13"/>
        </w:numPr>
        <w:jc w:val="both"/>
        <w:rPr>
          <w:sz w:val="20"/>
          <w:szCs w:val="20"/>
        </w:rPr>
      </w:pPr>
      <w:r w:rsidRPr="0040774B">
        <w:rPr>
          <w:sz w:val="20"/>
          <w:szCs w:val="20"/>
        </w:rPr>
        <w:t>vytvářet sez</w:t>
      </w:r>
      <w:r w:rsidR="00865DBA">
        <w:rPr>
          <w:sz w:val="20"/>
          <w:szCs w:val="20"/>
        </w:rPr>
        <w:t>namy studentů a spolupracovníků;</w:t>
      </w:r>
      <w:r w:rsidRPr="0040774B">
        <w:rPr>
          <w:sz w:val="20"/>
          <w:szCs w:val="20"/>
        </w:rPr>
        <w:t xml:space="preserve"> </w:t>
      </w:r>
    </w:p>
    <w:p w:rsidR="006D23BB" w:rsidRPr="0040774B" w:rsidRDefault="006D23BB" w:rsidP="006D23BB">
      <w:pPr>
        <w:pStyle w:val="Default"/>
        <w:numPr>
          <w:ilvl w:val="0"/>
          <w:numId w:val="13"/>
        </w:numPr>
        <w:jc w:val="both"/>
        <w:rPr>
          <w:sz w:val="20"/>
          <w:szCs w:val="20"/>
        </w:rPr>
      </w:pPr>
      <w:r w:rsidRPr="0040774B">
        <w:rPr>
          <w:sz w:val="20"/>
          <w:szCs w:val="20"/>
        </w:rPr>
        <w:t>zjišťovat, zda kontakty jsou on-line a k dispozici, odesílat a přijímat textové zprávy nebo celé datové soubory (např. doku</w:t>
      </w:r>
      <w:r w:rsidR="00865DBA">
        <w:rPr>
          <w:sz w:val="20"/>
          <w:szCs w:val="20"/>
        </w:rPr>
        <w:t>menty, obrázky, schémata apod.);</w:t>
      </w:r>
      <w:r w:rsidRPr="0040774B">
        <w:rPr>
          <w:sz w:val="20"/>
          <w:szCs w:val="20"/>
        </w:rPr>
        <w:t xml:space="preserve"> </w:t>
      </w:r>
    </w:p>
    <w:p w:rsidR="006D23BB" w:rsidRPr="0040774B" w:rsidRDefault="006D23BB" w:rsidP="006D23BB">
      <w:pPr>
        <w:pStyle w:val="Default"/>
        <w:numPr>
          <w:ilvl w:val="0"/>
          <w:numId w:val="13"/>
        </w:numPr>
        <w:jc w:val="both"/>
        <w:rPr>
          <w:sz w:val="20"/>
          <w:szCs w:val="20"/>
        </w:rPr>
      </w:pPr>
      <w:r w:rsidRPr="0040774B">
        <w:rPr>
          <w:sz w:val="20"/>
          <w:szCs w:val="20"/>
        </w:rPr>
        <w:t>volat do jiného počítače a vést video konverzaci nebo hlasovou konverzaci pomocí mikrofonu, reproduktor</w:t>
      </w:r>
      <w:r w:rsidR="00865DBA">
        <w:rPr>
          <w:sz w:val="20"/>
          <w:szCs w:val="20"/>
        </w:rPr>
        <w:t>ů a kamery připojené k počítači;</w:t>
      </w:r>
      <w:r w:rsidRPr="0040774B">
        <w:rPr>
          <w:sz w:val="20"/>
          <w:szCs w:val="20"/>
        </w:rPr>
        <w:t xml:space="preserve"> </w:t>
      </w:r>
    </w:p>
    <w:p w:rsidR="006D23BB" w:rsidRPr="0040774B" w:rsidRDefault="006D23BB" w:rsidP="006D23BB">
      <w:pPr>
        <w:pStyle w:val="Default"/>
        <w:numPr>
          <w:ilvl w:val="0"/>
          <w:numId w:val="13"/>
        </w:numPr>
        <w:jc w:val="both"/>
        <w:rPr>
          <w:sz w:val="20"/>
          <w:szCs w:val="20"/>
        </w:rPr>
      </w:pPr>
      <w:r w:rsidRPr="0040774B">
        <w:rPr>
          <w:sz w:val="20"/>
          <w:szCs w:val="20"/>
        </w:rPr>
        <w:t>vést konferenční hovory</w:t>
      </w:r>
      <w:r w:rsidR="00865DBA">
        <w:rPr>
          <w:sz w:val="20"/>
          <w:szCs w:val="20"/>
        </w:rPr>
        <w:t>;</w:t>
      </w:r>
      <w:r w:rsidRPr="0040774B">
        <w:rPr>
          <w:sz w:val="20"/>
          <w:szCs w:val="20"/>
        </w:rPr>
        <w:t xml:space="preserve"> </w:t>
      </w:r>
    </w:p>
    <w:p w:rsidR="004232B7" w:rsidRPr="0040774B" w:rsidRDefault="006D23BB" w:rsidP="00182486">
      <w:pPr>
        <w:pStyle w:val="Default"/>
        <w:numPr>
          <w:ilvl w:val="0"/>
          <w:numId w:val="13"/>
        </w:numPr>
        <w:jc w:val="both"/>
        <w:rPr>
          <w:sz w:val="20"/>
          <w:szCs w:val="20"/>
        </w:rPr>
      </w:pPr>
      <w:r w:rsidRPr="0040774B">
        <w:rPr>
          <w:sz w:val="20"/>
          <w:szCs w:val="20"/>
        </w:rPr>
        <w:t xml:space="preserve">pořizovat snímky z video hovorů. </w:t>
      </w:r>
    </w:p>
    <w:p w:rsidR="00182486" w:rsidRPr="0040774B" w:rsidRDefault="00182486" w:rsidP="00182486">
      <w:pPr>
        <w:pStyle w:val="Default"/>
        <w:ind w:left="720"/>
        <w:jc w:val="both"/>
        <w:rPr>
          <w:sz w:val="20"/>
          <w:szCs w:val="20"/>
        </w:rPr>
      </w:pPr>
    </w:p>
    <w:p w:rsidR="00182486" w:rsidRPr="0040774B" w:rsidRDefault="006A6AA0" w:rsidP="00182486">
      <w:pPr>
        <w:tabs>
          <w:tab w:val="left" w:pos="2835"/>
        </w:tabs>
        <w:jc w:val="both"/>
      </w:pPr>
      <w:r w:rsidRPr="0040774B">
        <w:t xml:space="preserve">Předkládaný studijný program je navržen tak, že v kombinované formě studia obsahuje minimálně 80 hodin přímé výuky za semestr, s výjimkou posledního semestru, kdy se počítá s větší časovou dotací </w:t>
      </w:r>
      <w:r w:rsidR="00865DBA">
        <w:t xml:space="preserve">pro </w:t>
      </w:r>
      <w:r w:rsidR="009978FB">
        <w:t>individuální práci</w:t>
      </w:r>
      <w:r w:rsidRPr="0040774B">
        <w:t xml:space="preserve"> studenta</w:t>
      </w:r>
      <w:r w:rsidR="00865DBA">
        <w:t>, především</w:t>
      </w:r>
      <w:r w:rsidRPr="0040774B">
        <w:t xml:space="preserve"> z důvodu zpracování bakalářské práce.</w:t>
      </w:r>
      <w:r w:rsidR="00182486" w:rsidRPr="0040774B">
        <w:t xml:space="preserve"> </w:t>
      </w:r>
    </w:p>
    <w:p w:rsidR="006A6AA0" w:rsidRPr="0040774B" w:rsidRDefault="00182486" w:rsidP="00182486">
      <w:pPr>
        <w:tabs>
          <w:tab w:val="left" w:pos="2835"/>
        </w:tabs>
        <w:jc w:val="both"/>
      </w:pPr>
      <w:r w:rsidRPr="0040774B">
        <w:t>Přímá</w:t>
      </w:r>
      <w:r w:rsidR="00671714" w:rsidRPr="0040774B">
        <w:t xml:space="preserve"> kontaktní</w:t>
      </w:r>
      <w:r w:rsidRPr="0040774B">
        <w:t xml:space="preserve"> výuka je navržena v následujících hodinových dotacích:</w:t>
      </w:r>
    </w:p>
    <w:p w:rsidR="004232B7" w:rsidRPr="0040774B" w:rsidRDefault="00182486" w:rsidP="00182486">
      <w:pPr>
        <w:tabs>
          <w:tab w:val="left" w:pos="2835"/>
        </w:tabs>
      </w:pPr>
      <w:r w:rsidRPr="0040774B">
        <w:t>1.</w:t>
      </w:r>
      <w:r w:rsidR="00FD292D">
        <w:t xml:space="preserve"> </w:t>
      </w:r>
      <w:r w:rsidRPr="0040774B">
        <w:t>ročník</w:t>
      </w:r>
      <w:r w:rsidR="00865DBA">
        <w:t xml:space="preserve"> – zimní semestr:</w:t>
      </w:r>
      <w:r w:rsidRPr="0040774B">
        <w:t xml:space="preserve"> 92 hodin</w:t>
      </w:r>
    </w:p>
    <w:p w:rsidR="00182486" w:rsidRPr="0040774B" w:rsidRDefault="00865DBA" w:rsidP="00182486">
      <w:pPr>
        <w:tabs>
          <w:tab w:val="left" w:pos="2835"/>
        </w:tabs>
      </w:pPr>
      <w:r>
        <w:t>1.</w:t>
      </w:r>
      <w:r w:rsidR="00FD292D">
        <w:t xml:space="preserve"> </w:t>
      </w:r>
      <w:r>
        <w:t>ročník – letní semestr:</w:t>
      </w:r>
      <w:r w:rsidR="00182486" w:rsidRPr="0040774B">
        <w:t xml:space="preserve"> 89 hodin</w:t>
      </w:r>
    </w:p>
    <w:p w:rsidR="00182486" w:rsidRPr="0040774B" w:rsidRDefault="00182486" w:rsidP="00182486">
      <w:pPr>
        <w:tabs>
          <w:tab w:val="left" w:pos="2835"/>
        </w:tabs>
      </w:pPr>
      <w:r w:rsidRPr="0040774B">
        <w:t>2.</w:t>
      </w:r>
      <w:r w:rsidR="00FD292D">
        <w:t xml:space="preserve"> </w:t>
      </w:r>
      <w:r w:rsidRPr="0040774B">
        <w:t xml:space="preserve">ročník </w:t>
      </w:r>
      <w:r w:rsidR="00865DBA">
        <w:t>– zimní semestr:</w:t>
      </w:r>
      <w:r w:rsidR="00865DBA" w:rsidRPr="0040774B">
        <w:t xml:space="preserve"> </w:t>
      </w:r>
      <w:r w:rsidRPr="0040774B">
        <w:t>80 hodin</w:t>
      </w:r>
    </w:p>
    <w:p w:rsidR="00182486" w:rsidRPr="0040774B" w:rsidRDefault="00182486" w:rsidP="00182486">
      <w:pPr>
        <w:tabs>
          <w:tab w:val="left" w:pos="2835"/>
        </w:tabs>
      </w:pPr>
      <w:r w:rsidRPr="0040774B">
        <w:t>2.</w:t>
      </w:r>
      <w:r w:rsidR="00FD292D">
        <w:t xml:space="preserve"> </w:t>
      </w:r>
      <w:r w:rsidRPr="0040774B">
        <w:t xml:space="preserve">ročník </w:t>
      </w:r>
      <w:r w:rsidR="00865DBA">
        <w:t>– letní semestr:</w:t>
      </w:r>
      <w:r w:rsidR="00865DBA" w:rsidRPr="0040774B">
        <w:t xml:space="preserve"> </w:t>
      </w:r>
      <w:r w:rsidRPr="0040774B">
        <w:t xml:space="preserve">94 </w:t>
      </w:r>
      <w:r w:rsidR="000E3ABE">
        <w:t xml:space="preserve"> - 115 </w:t>
      </w:r>
      <w:r w:rsidRPr="0040774B">
        <w:t>hodin</w:t>
      </w:r>
      <w:r w:rsidR="000E3ABE">
        <w:t xml:space="preserve"> (podle výběru povinně volitelných předmětů)</w:t>
      </w:r>
    </w:p>
    <w:p w:rsidR="00182486" w:rsidRPr="0040774B" w:rsidRDefault="00182486" w:rsidP="00182486">
      <w:pPr>
        <w:tabs>
          <w:tab w:val="left" w:pos="2835"/>
        </w:tabs>
      </w:pPr>
      <w:r w:rsidRPr="0040774B">
        <w:t>3.</w:t>
      </w:r>
      <w:r w:rsidR="00FD292D">
        <w:t xml:space="preserve"> </w:t>
      </w:r>
      <w:r w:rsidRPr="0040774B">
        <w:t xml:space="preserve">ročník </w:t>
      </w:r>
      <w:r w:rsidR="00865DBA">
        <w:t>– zimní semestr:</w:t>
      </w:r>
      <w:r w:rsidR="00865DBA" w:rsidRPr="0040774B">
        <w:t xml:space="preserve"> </w:t>
      </w:r>
      <w:r w:rsidRPr="0040774B">
        <w:t>86 hodin</w:t>
      </w:r>
    </w:p>
    <w:p w:rsidR="00182486" w:rsidRPr="0040774B" w:rsidRDefault="00182486" w:rsidP="00182486">
      <w:pPr>
        <w:tabs>
          <w:tab w:val="left" w:pos="2835"/>
        </w:tabs>
      </w:pPr>
      <w:r w:rsidRPr="0040774B">
        <w:t>3.</w:t>
      </w:r>
      <w:r w:rsidR="00FD292D">
        <w:t xml:space="preserve"> </w:t>
      </w:r>
      <w:r w:rsidRPr="0040774B">
        <w:t xml:space="preserve">ročník </w:t>
      </w:r>
      <w:r w:rsidR="00865DBA">
        <w:t>– letní semestr:</w:t>
      </w:r>
      <w:r w:rsidR="00865DBA" w:rsidRPr="0040774B">
        <w:t xml:space="preserve"> </w:t>
      </w:r>
      <w:r w:rsidRPr="0040774B">
        <w:t>60 hodin</w:t>
      </w:r>
    </w:p>
    <w:p w:rsidR="00182486" w:rsidRPr="0040774B" w:rsidRDefault="00182486" w:rsidP="00182486">
      <w:pPr>
        <w:tabs>
          <w:tab w:val="left" w:pos="2835"/>
        </w:tabs>
      </w:pPr>
    </w:p>
    <w:p w:rsidR="004232B7" w:rsidRPr="0040774B" w:rsidRDefault="00DD79CE" w:rsidP="00466B92">
      <w:pPr>
        <w:tabs>
          <w:tab w:val="left" w:pos="2835"/>
        </w:tabs>
        <w:jc w:val="both"/>
      </w:pPr>
      <w:r w:rsidRPr="0040774B">
        <w:t>Předkládaný studijní program, který má být uskutečňován v kombinované formě</w:t>
      </w:r>
      <w:r w:rsidR="0095798E" w:rsidRPr="0040774B">
        <w:t>,</w:t>
      </w:r>
      <w:r w:rsidR="00466B92" w:rsidRPr="0040774B">
        <w:t xml:space="preserve"> je zajištěn studijními oporami a odbornými knihami, </w:t>
      </w:r>
      <w:r w:rsidR="00115B91">
        <w:t>jejichž</w:t>
      </w:r>
      <w:r w:rsidR="00466B92" w:rsidRPr="0040774B">
        <w:t xml:space="preserve"> autory jsou vyučující z pracoviště realizující</w:t>
      </w:r>
      <w:r w:rsidR="009B6870">
        <w:t>ho</w:t>
      </w:r>
      <w:r w:rsidR="00466B92" w:rsidRPr="0040774B">
        <w:t xml:space="preserve"> program</w:t>
      </w:r>
      <w:r w:rsidR="009B6870">
        <w:t xml:space="preserve"> Učitelství pro mateřské školy</w:t>
      </w:r>
      <w:r w:rsidR="00466B92" w:rsidRPr="0040774B">
        <w:t xml:space="preserve">, případně ze spolupracujících pracovišť FHS. </w:t>
      </w:r>
      <w:r w:rsidR="00D16B4B">
        <w:t xml:space="preserve">Studijní opory vytvořené specificky pro potřeby předkládaného studijního programu jsou studentům dostupné na webu FHS  </w:t>
      </w:r>
      <w:hyperlink r:id="rId62" w:tgtFrame="_blank" w:history="1">
        <w:r w:rsidR="00C879A3">
          <w:rPr>
            <w:rStyle w:val="Hypertextovodkaz"/>
          </w:rPr>
          <w:t>https://fhs.utb.cz/o-fakulte/zakladni-informace/ustavy/ustav-skolni-pedagogiky/studijni-opory/studijni-opory-pro-program-ucitelstvi-pro-materske-skoly/</w:t>
        </w:r>
      </w:hyperlink>
      <w:r w:rsidR="00C879A3">
        <w:t xml:space="preserve"> </w:t>
      </w:r>
      <w:r w:rsidR="00466B92" w:rsidRPr="0040774B">
        <w:t xml:space="preserve">V části B-III této žádosti jsou v rámci jednotlivých předmětů programu tyto studijní opory a odborné knihy vyznačeny. </w:t>
      </w:r>
    </w:p>
    <w:p w:rsidR="00466B92" w:rsidRPr="0040774B" w:rsidRDefault="00466B92" w:rsidP="00466B92">
      <w:pPr>
        <w:tabs>
          <w:tab w:val="left" w:pos="2835"/>
        </w:tabs>
        <w:jc w:val="both"/>
      </w:pPr>
    </w:p>
    <w:p w:rsidR="004232B7" w:rsidRDefault="004232B7" w:rsidP="004232B7">
      <w:pPr>
        <w:tabs>
          <w:tab w:val="left" w:pos="2835"/>
        </w:tabs>
        <w:spacing w:before="120" w:after="120"/>
      </w:pPr>
    </w:p>
    <w:p w:rsidR="00115B91" w:rsidRDefault="00115B91" w:rsidP="004232B7">
      <w:pPr>
        <w:tabs>
          <w:tab w:val="left" w:pos="2835"/>
        </w:tabs>
        <w:spacing w:before="120" w:after="120"/>
      </w:pPr>
    </w:p>
    <w:p w:rsidR="00115B91" w:rsidDel="00FD0B46" w:rsidRDefault="00115B91" w:rsidP="004232B7">
      <w:pPr>
        <w:tabs>
          <w:tab w:val="left" w:pos="2835"/>
        </w:tabs>
        <w:spacing w:before="120" w:after="120"/>
        <w:rPr>
          <w:del w:id="974" w:author="Jana Majerčíková" w:date="2018-05-30T07:53:00Z"/>
        </w:rPr>
      </w:pPr>
    </w:p>
    <w:p w:rsidR="00115B91" w:rsidDel="00FD0B46" w:rsidRDefault="00115B91" w:rsidP="004232B7">
      <w:pPr>
        <w:tabs>
          <w:tab w:val="left" w:pos="2835"/>
        </w:tabs>
        <w:spacing w:before="120" w:after="120"/>
        <w:rPr>
          <w:del w:id="975" w:author="Jana Majerčíková" w:date="2018-05-30T07:53:00Z"/>
        </w:rPr>
      </w:pPr>
    </w:p>
    <w:p w:rsidR="00115B91" w:rsidDel="00FD0B46" w:rsidRDefault="00115B91" w:rsidP="004232B7">
      <w:pPr>
        <w:tabs>
          <w:tab w:val="left" w:pos="2835"/>
        </w:tabs>
        <w:spacing w:before="120" w:after="120"/>
        <w:rPr>
          <w:del w:id="976" w:author="Jana Majerčíková" w:date="2018-05-30T07:53:00Z"/>
        </w:rPr>
      </w:pPr>
    </w:p>
    <w:p w:rsidR="00115B91" w:rsidDel="00FD0B46" w:rsidRDefault="00115B91" w:rsidP="004232B7">
      <w:pPr>
        <w:tabs>
          <w:tab w:val="left" w:pos="2835"/>
        </w:tabs>
        <w:spacing w:before="120" w:after="120"/>
        <w:rPr>
          <w:del w:id="977" w:author="Jana Majerčíková" w:date="2018-05-30T07:53:00Z"/>
        </w:rPr>
      </w:pPr>
    </w:p>
    <w:p w:rsidR="00115B91" w:rsidDel="00FD0B46" w:rsidRDefault="00115B91" w:rsidP="004232B7">
      <w:pPr>
        <w:tabs>
          <w:tab w:val="left" w:pos="2835"/>
        </w:tabs>
        <w:spacing w:before="120" w:after="120"/>
        <w:rPr>
          <w:del w:id="978" w:author="Jana Majerčíková" w:date="2018-05-30T07:53:00Z"/>
        </w:rPr>
      </w:pPr>
    </w:p>
    <w:p w:rsidR="00115B91" w:rsidDel="00FD0B46" w:rsidRDefault="00115B91" w:rsidP="004232B7">
      <w:pPr>
        <w:tabs>
          <w:tab w:val="left" w:pos="2835"/>
        </w:tabs>
        <w:spacing w:before="120" w:after="120"/>
        <w:rPr>
          <w:del w:id="979" w:author="Jana Majerčíková" w:date="2018-05-30T07:53:00Z"/>
        </w:rPr>
      </w:pPr>
    </w:p>
    <w:p w:rsidR="00115B91" w:rsidDel="00FD0B46" w:rsidRDefault="00115B91" w:rsidP="004232B7">
      <w:pPr>
        <w:tabs>
          <w:tab w:val="left" w:pos="2835"/>
        </w:tabs>
        <w:spacing w:before="120" w:after="120"/>
        <w:rPr>
          <w:del w:id="980" w:author="Jana Majerčíková" w:date="2018-05-30T07:53:00Z"/>
        </w:rPr>
      </w:pPr>
    </w:p>
    <w:p w:rsidR="00115B91" w:rsidDel="00FD0B46" w:rsidRDefault="00115B91" w:rsidP="004232B7">
      <w:pPr>
        <w:tabs>
          <w:tab w:val="left" w:pos="2835"/>
        </w:tabs>
        <w:spacing w:before="120" w:after="120"/>
        <w:rPr>
          <w:del w:id="981" w:author="Jana Majerčíková" w:date="2018-05-30T07:53:00Z"/>
        </w:rPr>
      </w:pPr>
    </w:p>
    <w:p w:rsidR="00115B91" w:rsidDel="00FD0B46" w:rsidRDefault="00115B91" w:rsidP="004232B7">
      <w:pPr>
        <w:tabs>
          <w:tab w:val="left" w:pos="2835"/>
        </w:tabs>
        <w:spacing w:before="120" w:after="120"/>
        <w:rPr>
          <w:del w:id="982" w:author="Jana Majerčíková" w:date="2018-05-30T07:53:00Z"/>
        </w:rPr>
      </w:pPr>
    </w:p>
    <w:p w:rsidR="00D16B4B" w:rsidDel="00FD0B46" w:rsidRDefault="00D16B4B" w:rsidP="004232B7">
      <w:pPr>
        <w:tabs>
          <w:tab w:val="left" w:pos="2835"/>
        </w:tabs>
        <w:spacing w:before="120" w:after="120"/>
        <w:rPr>
          <w:del w:id="983" w:author="Jana Majerčíková" w:date="2018-05-30T07:53:00Z"/>
        </w:rPr>
      </w:pPr>
    </w:p>
    <w:p w:rsidR="00115B91" w:rsidDel="00FD0B46" w:rsidRDefault="00115B91" w:rsidP="004232B7">
      <w:pPr>
        <w:tabs>
          <w:tab w:val="left" w:pos="2835"/>
        </w:tabs>
        <w:spacing w:before="120" w:after="120"/>
        <w:rPr>
          <w:del w:id="984" w:author="Jana Majerčíková" w:date="2018-05-30T07:53:00Z"/>
        </w:rPr>
      </w:pPr>
    </w:p>
    <w:p w:rsidR="00115B91" w:rsidDel="00C505C5" w:rsidRDefault="00115B91" w:rsidP="004232B7">
      <w:pPr>
        <w:tabs>
          <w:tab w:val="left" w:pos="2835"/>
        </w:tabs>
        <w:spacing w:before="120" w:after="120"/>
        <w:rPr>
          <w:del w:id="985" w:author="Jana Majerčíková" w:date="2018-05-30T07:53:00Z"/>
        </w:rPr>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C505C5" w:rsidRDefault="00C505C5" w:rsidP="004232B7">
      <w:pPr>
        <w:tabs>
          <w:tab w:val="left" w:pos="2835"/>
        </w:tabs>
        <w:spacing w:before="120" w:after="120"/>
      </w:pPr>
    </w:p>
    <w:p w:rsidR="00115B91" w:rsidRDefault="00115B91"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3045CF" w:rsidRDefault="003045CF" w:rsidP="004232B7">
      <w:pPr>
        <w:tabs>
          <w:tab w:val="left" w:pos="2835"/>
        </w:tabs>
        <w:spacing w:before="120" w:after="120"/>
      </w:pPr>
    </w:p>
    <w:p w:rsidR="00BB0949" w:rsidRPr="0040774B" w:rsidRDefault="00BB0949" w:rsidP="00BB0949">
      <w:pPr>
        <w:shd w:val="clear" w:color="auto" w:fill="C6D9F1" w:themeFill="text2" w:themeFillTint="33"/>
        <w:rPr>
          <w:b/>
          <w:sz w:val="28"/>
        </w:rPr>
      </w:pPr>
      <w:r w:rsidRPr="0040774B">
        <w:rPr>
          <w:b/>
          <w:sz w:val="28"/>
        </w:rPr>
        <w:t xml:space="preserve">F – Souhlasné stanovisko regulačního orgánu </w:t>
      </w:r>
    </w:p>
    <w:p w:rsidR="00BB0949" w:rsidRPr="0040774B" w:rsidRDefault="00BB0949" w:rsidP="00BB0949"/>
    <w:p w:rsidR="00BB0949" w:rsidRPr="0040774B" w:rsidRDefault="00BB0949" w:rsidP="00BB0949">
      <w:r w:rsidRPr="0040774B">
        <w:t>………………………………………………………………………</w:t>
      </w: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235317" w:rsidRDefault="00235317" w:rsidP="00E37E12">
      <w:pPr>
        <w:spacing w:after="240"/>
      </w:pPr>
    </w:p>
    <w:p w:rsidR="003045CF" w:rsidRDefault="003045CF" w:rsidP="00E37E12">
      <w:pPr>
        <w:spacing w:after="240"/>
      </w:pPr>
    </w:p>
    <w:p w:rsidR="003045CF" w:rsidRDefault="003045CF" w:rsidP="00E37E12">
      <w:pPr>
        <w:spacing w:after="240"/>
      </w:pPr>
    </w:p>
    <w:p w:rsidR="003045CF" w:rsidRDefault="003045CF" w:rsidP="00E37E12">
      <w:pPr>
        <w:spacing w:after="240"/>
      </w:pPr>
    </w:p>
    <w:p w:rsidR="003045CF" w:rsidRDefault="003045CF" w:rsidP="00E37E12">
      <w:pPr>
        <w:spacing w:after="240"/>
      </w:pPr>
    </w:p>
    <w:p w:rsidR="003045CF" w:rsidRDefault="003045CF" w:rsidP="00E37E12">
      <w:pPr>
        <w:spacing w:after="240"/>
      </w:pPr>
    </w:p>
    <w:p w:rsidR="00235317" w:rsidDel="00FD292D" w:rsidRDefault="00235317" w:rsidP="00E37E12">
      <w:pPr>
        <w:spacing w:after="240"/>
        <w:rPr>
          <w:del w:id="986" w:author="Hana Navrátilová" w:date="2018-05-31T14:07:00Z"/>
        </w:rPr>
      </w:pPr>
    </w:p>
    <w:p w:rsidR="00235317" w:rsidDel="00FD292D" w:rsidRDefault="00235317" w:rsidP="00E37E12">
      <w:pPr>
        <w:spacing w:after="240"/>
        <w:rPr>
          <w:del w:id="987" w:author="Hana Navrátilová" w:date="2018-05-31T14:07:00Z"/>
        </w:rPr>
      </w:pPr>
    </w:p>
    <w:p w:rsidR="00235317" w:rsidDel="00FD292D" w:rsidRDefault="00235317" w:rsidP="00E37E12">
      <w:pPr>
        <w:spacing w:after="240"/>
        <w:rPr>
          <w:del w:id="988" w:author="Hana Navrátilová" w:date="2018-05-31T14:07:00Z"/>
        </w:rPr>
      </w:pPr>
    </w:p>
    <w:p w:rsidR="00235317" w:rsidDel="00FD292D" w:rsidRDefault="00235317" w:rsidP="00E37E12">
      <w:pPr>
        <w:spacing w:after="240"/>
        <w:rPr>
          <w:del w:id="989" w:author="Hana Navrátilová" w:date="2018-05-31T14:07:00Z"/>
        </w:rPr>
      </w:pPr>
    </w:p>
    <w:p w:rsidR="00235317" w:rsidDel="00FD292D" w:rsidRDefault="00235317" w:rsidP="00E37E12">
      <w:pPr>
        <w:spacing w:after="240"/>
        <w:rPr>
          <w:del w:id="990" w:author="Hana Navrátilová" w:date="2018-05-31T14:07:00Z"/>
        </w:rPr>
      </w:pPr>
    </w:p>
    <w:p w:rsidR="00D16B4B" w:rsidRDefault="00D16B4B" w:rsidP="00E37E12">
      <w:pPr>
        <w:spacing w:after="240"/>
      </w:pPr>
    </w:p>
    <w:p w:rsidR="009B6870" w:rsidRPr="00487289" w:rsidRDefault="009B6870" w:rsidP="009B6870">
      <w:pPr>
        <w:spacing w:after="240"/>
        <w:rPr>
          <w:b/>
          <w:sz w:val="28"/>
        </w:rPr>
      </w:pPr>
      <w:r w:rsidRPr="00487289">
        <w:rPr>
          <w:b/>
          <w:sz w:val="28"/>
        </w:rPr>
        <w:t xml:space="preserve">Příloha 1: </w:t>
      </w:r>
      <w:r w:rsidRPr="00487289">
        <w:rPr>
          <w:b/>
          <w:bCs/>
          <w:sz w:val="24"/>
        </w:rPr>
        <w:t>TEMATICKÉ OKRUHY KE SZZ</w:t>
      </w:r>
    </w:p>
    <w:p w:rsidR="009B6870" w:rsidRPr="00487289" w:rsidRDefault="009B6870" w:rsidP="009B6870">
      <w:pPr>
        <w:autoSpaceDE w:val="0"/>
        <w:autoSpaceDN w:val="0"/>
        <w:adjustRightInd w:val="0"/>
        <w:jc w:val="both"/>
        <w:rPr>
          <w:b/>
          <w:bCs/>
          <w:sz w:val="24"/>
        </w:rPr>
      </w:pPr>
    </w:p>
    <w:p w:rsidR="009B6870" w:rsidRPr="00487289" w:rsidRDefault="009B6870" w:rsidP="009B6870">
      <w:pPr>
        <w:autoSpaceDE w:val="0"/>
        <w:autoSpaceDN w:val="0"/>
        <w:adjustRightInd w:val="0"/>
        <w:jc w:val="both"/>
        <w:rPr>
          <w:b/>
          <w:bCs/>
          <w:color w:val="000000"/>
          <w:sz w:val="24"/>
        </w:rPr>
      </w:pPr>
      <w:r w:rsidRPr="00487289">
        <w:rPr>
          <w:b/>
          <w:bCs/>
          <w:sz w:val="24"/>
        </w:rPr>
        <w:t xml:space="preserve">Tematický okruh </w:t>
      </w:r>
      <w:r w:rsidRPr="00487289">
        <w:rPr>
          <w:b/>
          <w:bCs/>
          <w:color w:val="000000"/>
          <w:sz w:val="24"/>
        </w:rPr>
        <w:t>EDUKACE V MATEŘSKÉ ŠKOLE</w:t>
      </w:r>
    </w:p>
    <w:p w:rsidR="009B6870" w:rsidRPr="00487289" w:rsidRDefault="009B6870" w:rsidP="009B6870">
      <w:pPr>
        <w:jc w:val="both"/>
      </w:pPr>
    </w:p>
    <w:p w:rsidR="009B6870" w:rsidRPr="00487289" w:rsidRDefault="009B6870" w:rsidP="009B6870">
      <w:pPr>
        <w:widowControl w:val="0"/>
        <w:numPr>
          <w:ilvl w:val="0"/>
          <w:numId w:val="8"/>
        </w:numPr>
        <w:tabs>
          <w:tab w:val="left" w:pos="750"/>
        </w:tabs>
        <w:suppressAutoHyphens/>
        <w:ind w:left="1416" w:hanging="1026"/>
        <w:jc w:val="both"/>
      </w:pPr>
      <w:r w:rsidRPr="00487289">
        <w:t>Pedagogika jako systém věd. Teoretická analýza.</w:t>
      </w:r>
    </w:p>
    <w:p w:rsidR="009B6870" w:rsidRPr="00487289" w:rsidRDefault="009B6870" w:rsidP="009B6870">
      <w:pPr>
        <w:widowControl w:val="0"/>
        <w:numPr>
          <w:ilvl w:val="0"/>
          <w:numId w:val="8"/>
        </w:numPr>
        <w:tabs>
          <w:tab w:val="left" w:pos="750"/>
        </w:tabs>
        <w:suppressAutoHyphens/>
        <w:ind w:left="750" w:hanging="360"/>
        <w:jc w:val="both"/>
      </w:pPr>
      <w:r w:rsidRPr="00487289">
        <w:t>Teoretická analýza pojmu edukace.</w:t>
      </w:r>
    </w:p>
    <w:p w:rsidR="009B6870" w:rsidRPr="00487289" w:rsidRDefault="009B6870" w:rsidP="009B6870">
      <w:pPr>
        <w:widowControl w:val="0"/>
        <w:numPr>
          <w:ilvl w:val="0"/>
          <w:numId w:val="8"/>
        </w:numPr>
        <w:tabs>
          <w:tab w:val="left" w:pos="750"/>
        </w:tabs>
        <w:suppressAutoHyphens/>
        <w:ind w:left="750" w:hanging="360"/>
        <w:jc w:val="both"/>
      </w:pPr>
      <w:r w:rsidRPr="00487289">
        <w:t>Dětství jako sociální a kulturní fenomén.</w:t>
      </w:r>
    </w:p>
    <w:p w:rsidR="009B6870" w:rsidRPr="00487289" w:rsidRDefault="009B6870" w:rsidP="009B6870">
      <w:pPr>
        <w:widowControl w:val="0"/>
        <w:numPr>
          <w:ilvl w:val="0"/>
          <w:numId w:val="8"/>
        </w:numPr>
        <w:tabs>
          <w:tab w:val="left" w:pos="750"/>
        </w:tabs>
        <w:suppressAutoHyphens/>
        <w:ind w:left="750" w:hanging="360"/>
        <w:jc w:val="both"/>
      </w:pPr>
      <w:r w:rsidRPr="00487289">
        <w:t>Volný čas a mimoškolní výchova – analýza pojmů.</w:t>
      </w:r>
    </w:p>
    <w:p w:rsidR="009B6870" w:rsidRPr="00487289" w:rsidRDefault="009B6870" w:rsidP="009B6870">
      <w:pPr>
        <w:widowControl w:val="0"/>
        <w:numPr>
          <w:ilvl w:val="0"/>
          <w:numId w:val="8"/>
        </w:numPr>
        <w:tabs>
          <w:tab w:val="left" w:pos="750"/>
        </w:tabs>
        <w:suppressAutoHyphens/>
        <w:ind w:left="750" w:hanging="360"/>
        <w:jc w:val="both"/>
      </w:pPr>
      <w:r w:rsidRPr="00487289">
        <w:t>Kulturní gramotnost v kontextu obsahů rámcových vzdělávacích programů pro preprimární vzdělávání.</w:t>
      </w:r>
    </w:p>
    <w:p w:rsidR="009B6870" w:rsidRPr="00487289" w:rsidRDefault="009B6870" w:rsidP="009B6870">
      <w:pPr>
        <w:widowControl w:val="0"/>
        <w:numPr>
          <w:ilvl w:val="0"/>
          <w:numId w:val="8"/>
        </w:numPr>
        <w:tabs>
          <w:tab w:val="left" w:pos="750"/>
        </w:tabs>
        <w:suppressAutoHyphens/>
        <w:ind w:left="750" w:hanging="360"/>
        <w:jc w:val="both"/>
      </w:pPr>
      <w:r w:rsidRPr="00487289">
        <w:t xml:space="preserve">Historické mezníky předškolní výchovy. </w:t>
      </w:r>
    </w:p>
    <w:p w:rsidR="009B6870" w:rsidRPr="00487289" w:rsidRDefault="009B6870" w:rsidP="009B6870">
      <w:pPr>
        <w:widowControl w:val="0"/>
        <w:numPr>
          <w:ilvl w:val="0"/>
          <w:numId w:val="8"/>
        </w:numPr>
        <w:tabs>
          <w:tab w:val="left" w:pos="750"/>
        </w:tabs>
        <w:suppressAutoHyphens/>
        <w:ind w:left="750" w:hanging="360"/>
        <w:jc w:val="both"/>
      </w:pPr>
      <w:r w:rsidRPr="00487289">
        <w:rPr>
          <w:color w:val="000000"/>
        </w:rPr>
        <w:t>Počátky a vývoj předškolních institucí u nás i v Evropě. Reformní a alternativní</w:t>
      </w:r>
      <w:r w:rsidRPr="00487289">
        <w:t xml:space="preserve"> </w:t>
      </w:r>
      <w:r w:rsidRPr="00487289">
        <w:rPr>
          <w:color w:val="000000"/>
        </w:rPr>
        <w:t>pedagogické směry v předškolní výchově.</w:t>
      </w:r>
    </w:p>
    <w:p w:rsidR="009B6870" w:rsidRPr="00487289" w:rsidRDefault="009B6870" w:rsidP="009B6870">
      <w:pPr>
        <w:widowControl w:val="0"/>
        <w:numPr>
          <w:ilvl w:val="0"/>
          <w:numId w:val="8"/>
        </w:numPr>
        <w:tabs>
          <w:tab w:val="left" w:pos="750"/>
        </w:tabs>
        <w:suppressAutoHyphens/>
        <w:ind w:left="750" w:hanging="360"/>
        <w:jc w:val="both"/>
      </w:pPr>
      <w:r w:rsidRPr="00487289">
        <w:rPr>
          <w:color w:val="000000"/>
        </w:rPr>
        <w:t>Alternativní a inovativní vzdělávací programy. Waldorfská pedagogika. Pedagogika</w:t>
      </w:r>
      <w:r w:rsidRPr="00487289">
        <w:t xml:space="preserve"> </w:t>
      </w:r>
      <w:r w:rsidRPr="00487289">
        <w:rPr>
          <w:color w:val="000000"/>
        </w:rPr>
        <w:t>Marie Montessori. Začít spolu. Zdravá mateřská škola.</w:t>
      </w:r>
    </w:p>
    <w:p w:rsidR="009B6870" w:rsidRPr="00487289" w:rsidRDefault="009B6870" w:rsidP="009B6870">
      <w:pPr>
        <w:widowControl w:val="0"/>
        <w:numPr>
          <w:ilvl w:val="0"/>
          <w:numId w:val="8"/>
        </w:numPr>
        <w:tabs>
          <w:tab w:val="left" w:pos="750"/>
        </w:tabs>
        <w:suppressAutoHyphens/>
        <w:ind w:left="750" w:hanging="360"/>
        <w:jc w:val="both"/>
      </w:pPr>
      <w:r w:rsidRPr="00487289">
        <w:t xml:space="preserve">Komplementarity a polarity funkcí mateřské školy a základní školy. </w:t>
      </w:r>
    </w:p>
    <w:p w:rsidR="009B6870" w:rsidRPr="00487289" w:rsidRDefault="009B6870" w:rsidP="009B6870">
      <w:pPr>
        <w:widowControl w:val="0"/>
        <w:numPr>
          <w:ilvl w:val="0"/>
          <w:numId w:val="8"/>
        </w:numPr>
        <w:tabs>
          <w:tab w:val="left" w:pos="750"/>
        </w:tabs>
        <w:suppressAutoHyphens/>
        <w:ind w:left="750" w:hanging="360"/>
        <w:jc w:val="both"/>
      </w:pPr>
      <w:r w:rsidRPr="00487289">
        <w:rPr>
          <w:color w:val="000000"/>
        </w:rPr>
        <w:t>Učitel mateřské školy. Požadavky na učitele. Profesní</w:t>
      </w:r>
      <w:r w:rsidRPr="00487289">
        <w:t xml:space="preserve"> </w:t>
      </w:r>
      <w:r w:rsidRPr="00487289">
        <w:rPr>
          <w:color w:val="000000"/>
        </w:rPr>
        <w:t xml:space="preserve">kompetence učitele mateřské školy. </w:t>
      </w:r>
    </w:p>
    <w:p w:rsidR="009B6870" w:rsidRPr="00487289" w:rsidRDefault="009B6870" w:rsidP="009B6870">
      <w:pPr>
        <w:widowControl w:val="0"/>
        <w:numPr>
          <w:ilvl w:val="0"/>
          <w:numId w:val="8"/>
        </w:numPr>
        <w:tabs>
          <w:tab w:val="left" w:pos="750"/>
        </w:tabs>
        <w:suppressAutoHyphens/>
        <w:ind w:left="750" w:hanging="360"/>
        <w:jc w:val="both"/>
      </w:pPr>
      <w:r w:rsidRPr="00487289">
        <w:t xml:space="preserve">Školský systém ČR (legislativa, pedagogické dokumenty, kurikulární dokumenty). </w:t>
      </w:r>
    </w:p>
    <w:p w:rsidR="009B6870" w:rsidRPr="00487289" w:rsidRDefault="009B6870" w:rsidP="009B6870">
      <w:pPr>
        <w:widowControl w:val="0"/>
        <w:numPr>
          <w:ilvl w:val="0"/>
          <w:numId w:val="8"/>
        </w:numPr>
        <w:tabs>
          <w:tab w:val="left" w:pos="750"/>
        </w:tabs>
        <w:suppressAutoHyphens/>
        <w:ind w:left="750" w:hanging="360"/>
        <w:jc w:val="both"/>
      </w:pPr>
      <w:r w:rsidRPr="00487289">
        <w:t xml:space="preserve">Mateřská škola, školní výchovně-vzdělávací zařízení v školském systému ČR. </w:t>
      </w:r>
    </w:p>
    <w:p w:rsidR="009B6870" w:rsidRPr="00487289" w:rsidRDefault="009B6870" w:rsidP="009B6870">
      <w:pPr>
        <w:widowControl w:val="0"/>
        <w:numPr>
          <w:ilvl w:val="0"/>
          <w:numId w:val="8"/>
        </w:numPr>
        <w:tabs>
          <w:tab w:val="left" w:pos="750"/>
        </w:tabs>
        <w:suppressAutoHyphens/>
        <w:ind w:left="750" w:hanging="360"/>
        <w:jc w:val="both"/>
      </w:pPr>
      <w:r w:rsidRPr="00487289">
        <w:t>Aktuální proměny zákonů, které se týkají předškolního vzdělávání.</w:t>
      </w:r>
    </w:p>
    <w:p w:rsidR="009B6870" w:rsidRPr="00487289" w:rsidRDefault="009B6870" w:rsidP="009B6870">
      <w:pPr>
        <w:widowControl w:val="0"/>
        <w:numPr>
          <w:ilvl w:val="0"/>
          <w:numId w:val="8"/>
        </w:numPr>
        <w:tabs>
          <w:tab w:val="left" w:pos="750"/>
        </w:tabs>
        <w:suppressAutoHyphens/>
        <w:ind w:left="750" w:hanging="360"/>
        <w:jc w:val="both"/>
      </w:pPr>
      <w:r w:rsidRPr="00487289">
        <w:t>Kurikulum mateřské školy. Teoretická analýza v současnosti.</w:t>
      </w:r>
    </w:p>
    <w:p w:rsidR="009B6870" w:rsidRPr="00487289" w:rsidRDefault="009B6870" w:rsidP="009B6870">
      <w:pPr>
        <w:widowControl w:val="0"/>
        <w:numPr>
          <w:ilvl w:val="0"/>
          <w:numId w:val="8"/>
        </w:numPr>
        <w:tabs>
          <w:tab w:val="left" w:pos="750"/>
        </w:tabs>
        <w:suppressAutoHyphens/>
        <w:ind w:left="750" w:hanging="360"/>
        <w:jc w:val="both"/>
      </w:pPr>
      <w:r w:rsidRPr="00487289">
        <w:t>Specifika práce s dětmi předškolního věku</w:t>
      </w:r>
      <w:r w:rsidRPr="00487289">
        <w:rPr>
          <w:color w:val="FF0000"/>
        </w:rPr>
        <w:t xml:space="preserve"> </w:t>
      </w:r>
      <w:r w:rsidRPr="00487289">
        <w:t>v zájmových institucích, kroužcích. Volný čas a jeho charakteristika ve vztahu k dětem předškolního věku.</w:t>
      </w:r>
    </w:p>
    <w:p w:rsidR="009B6870" w:rsidRPr="00487289" w:rsidRDefault="009B6870" w:rsidP="009B6870">
      <w:pPr>
        <w:widowControl w:val="0"/>
        <w:numPr>
          <w:ilvl w:val="0"/>
          <w:numId w:val="8"/>
        </w:numPr>
        <w:tabs>
          <w:tab w:val="left" w:pos="750"/>
        </w:tabs>
        <w:suppressAutoHyphens/>
        <w:ind w:left="750" w:hanging="360"/>
        <w:jc w:val="both"/>
      </w:pPr>
      <w:r w:rsidRPr="00487289">
        <w:t xml:space="preserve">Rodina dítěte jako primární činitel socializace. Funkce rodiny. Vztah mezi rodinou a školou. </w:t>
      </w:r>
    </w:p>
    <w:p w:rsidR="009B6870" w:rsidRPr="00487289" w:rsidRDefault="009B6870" w:rsidP="009B6870">
      <w:pPr>
        <w:widowControl w:val="0"/>
        <w:numPr>
          <w:ilvl w:val="0"/>
          <w:numId w:val="8"/>
        </w:numPr>
        <w:tabs>
          <w:tab w:val="left" w:pos="750"/>
        </w:tabs>
        <w:suppressAutoHyphens/>
        <w:ind w:left="750" w:hanging="360"/>
        <w:jc w:val="both"/>
      </w:pPr>
      <w:r w:rsidRPr="00487289">
        <w:t>Úlohy a funkce mateřské školy, analýza.</w:t>
      </w:r>
    </w:p>
    <w:p w:rsidR="009B6870" w:rsidRPr="00487289" w:rsidRDefault="009B6870" w:rsidP="009B6870">
      <w:pPr>
        <w:widowControl w:val="0"/>
        <w:numPr>
          <w:ilvl w:val="0"/>
          <w:numId w:val="8"/>
        </w:numPr>
        <w:tabs>
          <w:tab w:val="left" w:pos="750"/>
        </w:tabs>
        <w:suppressAutoHyphens/>
        <w:ind w:left="750" w:hanging="360"/>
        <w:jc w:val="both"/>
      </w:pPr>
      <w:r w:rsidRPr="00487289">
        <w:t>Funkce a role učitele MŠ a vychovatele v institucích, které působí v oblasti volného času dětí. Porovnání těchto rolí.</w:t>
      </w:r>
    </w:p>
    <w:p w:rsidR="009B6870" w:rsidRPr="00487289" w:rsidRDefault="009B6870" w:rsidP="009B6870">
      <w:pPr>
        <w:widowControl w:val="0"/>
        <w:numPr>
          <w:ilvl w:val="0"/>
          <w:numId w:val="8"/>
        </w:numPr>
        <w:tabs>
          <w:tab w:val="left" w:pos="750"/>
        </w:tabs>
        <w:suppressAutoHyphens/>
        <w:ind w:left="750" w:hanging="360"/>
        <w:jc w:val="both"/>
      </w:pPr>
      <w:r w:rsidRPr="00487289">
        <w:t xml:space="preserve">Hra a pojetí hry. Hra jako učební strategie. Hra jako aktivita v procese výuky v MŠ. Hra jako metoda a prostředek. </w:t>
      </w:r>
    </w:p>
    <w:p w:rsidR="009B6870" w:rsidRPr="00487289" w:rsidRDefault="009B6870" w:rsidP="009B6870">
      <w:pPr>
        <w:widowControl w:val="0"/>
        <w:numPr>
          <w:ilvl w:val="0"/>
          <w:numId w:val="8"/>
        </w:numPr>
        <w:tabs>
          <w:tab w:val="left" w:pos="750"/>
        </w:tabs>
        <w:suppressAutoHyphens/>
        <w:ind w:left="750" w:hanging="360"/>
        <w:jc w:val="both"/>
      </w:pPr>
      <w:r w:rsidRPr="00487289">
        <w:t xml:space="preserve">Analýza uplatňovaných modelů, principů v edukaci dětí od 2 do 3 let. </w:t>
      </w:r>
    </w:p>
    <w:p w:rsidR="009B6870" w:rsidRPr="00487289" w:rsidRDefault="009B6870" w:rsidP="009B6870">
      <w:pPr>
        <w:widowControl w:val="0"/>
        <w:numPr>
          <w:ilvl w:val="0"/>
          <w:numId w:val="8"/>
        </w:numPr>
        <w:tabs>
          <w:tab w:val="left" w:pos="750"/>
        </w:tabs>
        <w:suppressAutoHyphens/>
        <w:ind w:left="750" w:hanging="360"/>
        <w:jc w:val="both"/>
      </w:pPr>
      <w:r w:rsidRPr="00487289">
        <w:t>Práva a potřeby dítěte a jejich zabezpečování v pedagogickém organizování edukace v mateřské škole.</w:t>
      </w:r>
    </w:p>
    <w:p w:rsidR="009B6870" w:rsidRPr="00487289" w:rsidRDefault="009B6870" w:rsidP="009B6870">
      <w:pPr>
        <w:widowControl w:val="0"/>
        <w:numPr>
          <w:ilvl w:val="0"/>
          <w:numId w:val="8"/>
        </w:numPr>
        <w:tabs>
          <w:tab w:val="left" w:pos="750"/>
        </w:tabs>
        <w:suppressAutoHyphens/>
        <w:ind w:left="750" w:hanging="360"/>
        <w:jc w:val="both"/>
      </w:pPr>
      <w:r w:rsidRPr="00487289">
        <w:t>Analýza obsahů v mateřské škole. Organizování procesu edukace v mateřské škole.</w:t>
      </w:r>
    </w:p>
    <w:p w:rsidR="009B6870" w:rsidRPr="00487289" w:rsidRDefault="009B6870" w:rsidP="009B6870">
      <w:pPr>
        <w:widowControl w:val="0"/>
        <w:numPr>
          <w:ilvl w:val="0"/>
          <w:numId w:val="8"/>
        </w:numPr>
        <w:tabs>
          <w:tab w:val="left" w:pos="750"/>
        </w:tabs>
        <w:suppressAutoHyphens/>
        <w:ind w:left="750" w:hanging="360"/>
        <w:jc w:val="both"/>
      </w:pPr>
      <w:r w:rsidRPr="00487289">
        <w:t>Analýza obsahů edukace v zájmových organizacích pro děti předškolního věku. Specifika organizace edukace.</w:t>
      </w:r>
    </w:p>
    <w:p w:rsidR="009B6870" w:rsidRPr="00487289" w:rsidRDefault="009B6870" w:rsidP="009B6870">
      <w:pPr>
        <w:widowControl w:val="0"/>
        <w:numPr>
          <w:ilvl w:val="0"/>
          <w:numId w:val="8"/>
        </w:numPr>
        <w:tabs>
          <w:tab w:val="left" w:pos="750"/>
        </w:tabs>
        <w:suppressAutoHyphens/>
        <w:ind w:left="750" w:hanging="360"/>
        <w:jc w:val="both"/>
      </w:pPr>
      <w:r w:rsidRPr="00487289">
        <w:rPr>
          <w:color w:val="000000"/>
        </w:rPr>
        <w:t xml:space="preserve">Faktory ovlivňující edukační proces v MŠ. </w:t>
      </w:r>
    </w:p>
    <w:p w:rsidR="009B6870" w:rsidRPr="00487289" w:rsidRDefault="009B6870" w:rsidP="009B6870">
      <w:pPr>
        <w:widowControl w:val="0"/>
        <w:numPr>
          <w:ilvl w:val="0"/>
          <w:numId w:val="8"/>
        </w:numPr>
        <w:tabs>
          <w:tab w:val="left" w:pos="750"/>
        </w:tabs>
        <w:suppressAutoHyphens/>
        <w:ind w:left="750" w:hanging="360"/>
        <w:jc w:val="both"/>
      </w:pPr>
      <w:r w:rsidRPr="00487289">
        <w:t>Hodnocení procesu a efektů edukace. Funkce hodnocení. Strategie, techniky a nástroje hodnocení.</w:t>
      </w:r>
    </w:p>
    <w:p w:rsidR="009B6870" w:rsidRPr="00487289" w:rsidRDefault="009B6870" w:rsidP="009B6870">
      <w:pPr>
        <w:widowControl w:val="0"/>
        <w:numPr>
          <w:ilvl w:val="0"/>
          <w:numId w:val="8"/>
        </w:numPr>
        <w:tabs>
          <w:tab w:val="left" w:pos="750"/>
        </w:tabs>
        <w:suppressAutoHyphens/>
        <w:ind w:left="750" w:hanging="360"/>
        <w:jc w:val="both"/>
      </w:pPr>
      <w:r w:rsidRPr="00487289">
        <w:t>Klima v mateřské škole. Tvorba klimatu a úloha učitele při tvorbě klimatu.</w:t>
      </w:r>
    </w:p>
    <w:p w:rsidR="009B6870" w:rsidRPr="00487289" w:rsidRDefault="009B6870" w:rsidP="009B6870">
      <w:pPr>
        <w:widowControl w:val="0"/>
        <w:numPr>
          <w:ilvl w:val="0"/>
          <w:numId w:val="8"/>
        </w:numPr>
        <w:tabs>
          <w:tab w:val="left" w:pos="750"/>
        </w:tabs>
        <w:suppressAutoHyphens/>
        <w:ind w:left="750" w:hanging="360"/>
        <w:jc w:val="both"/>
      </w:pPr>
      <w:r w:rsidRPr="00487289">
        <w:t>Tvorba projektů a programů pro práci s dětmi předškolního věku.</w:t>
      </w:r>
    </w:p>
    <w:p w:rsidR="009B6870" w:rsidRPr="00487289" w:rsidRDefault="009B6870" w:rsidP="009B6870">
      <w:pPr>
        <w:widowControl w:val="0"/>
        <w:numPr>
          <w:ilvl w:val="0"/>
          <w:numId w:val="8"/>
        </w:numPr>
        <w:tabs>
          <w:tab w:val="left" w:pos="750"/>
        </w:tabs>
        <w:suppressAutoHyphens/>
        <w:ind w:left="750" w:hanging="360"/>
        <w:jc w:val="both"/>
      </w:pPr>
      <w:r w:rsidRPr="00487289">
        <w:rPr>
          <w:color w:val="000000"/>
        </w:rPr>
        <w:t>Evaluace a autoevaluace v mateřské škole. Oblasti, cíle, metody, techniky, systém evaluace školy, evaluace vzdělávacích výsledků dětí.</w:t>
      </w:r>
    </w:p>
    <w:p w:rsidR="009B6870" w:rsidRPr="00487289" w:rsidRDefault="009B6870" w:rsidP="009B6870">
      <w:pPr>
        <w:widowControl w:val="0"/>
        <w:numPr>
          <w:ilvl w:val="0"/>
          <w:numId w:val="8"/>
        </w:numPr>
        <w:tabs>
          <w:tab w:val="left" w:pos="750"/>
        </w:tabs>
        <w:suppressAutoHyphens/>
        <w:ind w:left="750" w:hanging="360"/>
        <w:jc w:val="both"/>
      </w:pPr>
      <w:r w:rsidRPr="00487289">
        <w:rPr>
          <w:color w:val="000000"/>
        </w:rPr>
        <w:t>Problémové dítě. Výchovné problémy u dětí</w:t>
      </w:r>
      <w:r>
        <w:rPr>
          <w:color w:val="000000"/>
        </w:rPr>
        <w:t xml:space="preserve"> předškolního věku.</w:t>
      </w:r>
      <w:r w:rsidRPr="00487289">
        <w:rPr>
          <w:color w:val="000000"/>
        </w:rPr>
        <w:t xml:space="preserve"> </w:t>
      </w:r>
    </w:p>
    <w:p w:rsidR="009B6870" w:rsidRPr="00487289" w:rsidRDefault="009B6870" w:rsidP="009B6870">
      <w:pPr>
        <w:widowControl w:val="0"/>
        <w:numPr>
          <w:ilvl w:val="0"/>
          <w:numId w:val="8"/>
        </w:numPr>
        <w:tabs>
          <w:tab w:val="left" w:pos="750"/>
        </w:tabs>
        <w:suppressAutoHyphens/>
        <w:ind w:left="750" w:hanging="360"/>
        <w:jc w:val="both"/>
      </w:pPr>
      <w:r w:rsidRPr="00487289">
        <w:t>Dětské skupiny a jejich místo v předškolním vzdělávání.</w:t>
      </w:r>
    </w:p>
    <w:p w:rsidR="009B6870" w:rsidRPr="00487289" w:rsidRDefault="009B6870" w:rsidP="009B6870">
      <w:pPr>
        <w:jc w:val="both"/>
        <w:rPr>
          <w:color w:val="FF0000"/>
        </w:rPr>
      </w:pPr>
    </w:p>
    <w:p w:rsidR="009B6870" w:rsidRPr="00487289" w:rsidRDefault="009B6870" w:rsidP="009B6870">
      <w:pPr>
        <w:jc w:val="both"/>
        <w:rPr>
          <w:color w:val="FF0000"/>
        </w:rPr>
      </w:pPr>
    </w:p>
    <w:p w:rsidR="009B6870" w:rsidRPr="00487289" w:rsidRDefault="009B6870" w:rsidP="009B6870">
      <w:pPr>
        <w:jc w:val="both"/>
        <w:rPr>
          <w:b/>
        </w:rPr>
      </w:pPr>
      <w:r w:rsidRPr="00487289">
        <w:rPr>
          <w:b/>
        </w:rPr>
        <w:t>Doporučená literatura</w:t>
      </w:r>
    </w:p>
    <w:p w:rsidR="009B6870" w:rsidRPr="00487289" w:rsidRDefault="009B6870" w:rsidP="009B6870">
      <w:pPr>
        <w:jc w:val="both"/>
        <w:rPr>
          <w:b/>
        </w:rPr>
      </w:pPr>
    </w:p>
    <w:p w:rsidR="009B6870" w:rsidRPr="004314D5" w:rsidRDefault="009B6870" w:rsidP="009B6870">
      <w:pPr>
        <w:autoSpaceDE w:val="0"/>
        <w:autoSpaceDN w:val="0"/>
        <w:adjustRightInd w:val="0"/>
        <w:jc w:val="both"/>
      </w:pPr>
      <w:r>
        <w:t>Havlínová, M</w:t>
      </w:r>
      <w:r w:rsidRPr="004314D5">
        <w:t xml:space="preserve">. et al. (2006). </w:t>
      </w:r>
      <w:r w:rsidRPr="004314D5">
        <w:rPr>
          <w:i/>
          <w:iCs/>
        </w:rPr>
        <w:t>Kurikulum podpory zdraví v mateřské škole</w:t>
      </w:r>
      <w:r w:rsidRPr="004314D5">
        <w:t xml:space="preserve">. Praha: Portál. </w:t>
      </w:r>
    </w:p>
    <w:p w:rsidR="009B6870" w:rsidRPr="004314D5" w:rsidRDefault="009B6870" w:rsidP="009B6870">
      <w:pPr>
        <w:jc w:val="both"/>
      </w:pPr>
      <w:r w:rsidRPr="004314D5">
        <w:t xml:space="preserve">Hašková, H., Saxonberg, S. (eds.), &amp; Mudrák, J. (2012). </w:t>
      </w:r>
      <w:r w:rsidRPr="004314D5">
        <w:rPr>
          <w:i/>
        </w:rPr>
        <w:t>Péče o nejmenší. Boření mýtů.</w:t>
      </w:r>
      <w:r w:rsidRPr="004314D5">
        <w:t xml:space="preserve"> Praha: Slon.</w:t>
      </w:r>
    </w:p>
    <w:p w:rsidR="009B6870" w:rsidRPr="004314D5" w:rsidRDefault="009B6870" w:rsidP="009B6870">
      <w:pPr>
        <w:autoSpaceDE w:val="0"/>
        <w:autoSpaceDN w:val="0"/>
        <w:adjustRightInd w:val="0"/>
        <w:jc w:val="both"/>
      </w:pPr>
      <w:r w:rsidRPr="004314D5">
        <w:t xml:space="preserve">Kaščák, O. (2010). </w:t>
      </w:r>
      <w:r w:rsidRPr="004314D5">
        <w:rPr>
          <w:i/>
          <w:iCs/>
        </w:rPr>
        <w:t>Škola jako rituálny priestor.</w:t>
      </w:r>
      <w:r w:rsidRPr="004314D5">
        <w:t xml:space="preserve"> Bratislava: Veda.</w:t>
      </w:r>
    </w:p>
    <w:p w:rsidR="009B6870" w:rsidRPr="004314D5" w:rsidRDefault="009B6870" w:rsidP="009B6870">
      <w:pPr>
        <w:autoSpaceDE w:val="0"/>
        <w:autoSpaceDN w:val="0"/>
        <w:adjustRightInd w:val="0"/>
        <w:jc w:val="both"/>
      </w:pPr>
      <w:r w:rsidRPr="004314D5">
        <w:t xml:space="preserve">Koťátková, S. (2008). </w:t>
      </w:r>
      <w:r w:rsidRPr="004314D5">
        <w:rPr>
          <w:i/>
        </w:rPr>
        <w:t>Dítě a mateřská škola.</w:t>
      </w:r>
      <w:r w:rsidRPr="004314D5">
        <w:t xml:space="preserve"> Praha: Grada.</w:t>
      </w:r>
    </w:p>
    <w:p w:rsidR="009B6870" w:rsidRPr="004314D5" w:rsidRDefault="009B6870" w:rsidP="009B6870">
      <w:pPr>
        <w:autoSpaceDE w:val="0"/>
        <w:autoSpaceDN w:val="0"/>
        <w:adjustRightInd w:val="0"/>
        <w:jc w:val="both"/>
      </w:pPr>
      <w:r w:rsidRPr="004314D5">
        <w:t xml:space="preserve">Kolláriková, Z., &amp; Pupala, B. (2001). </w:t>
      </w:r>
      <w:r w:rsidRPr="004314D5">
        <w:rPr>
          <w:i/>
          <w:iCs/>
        </w:rPr>
        <w:t xml:space="preserve">Předškolní a primární pedagogika. </w:t>
      </w:r>
      <w:r w:rsidRPr="004314D5">
        <w:t xml:space="preserve">Praha: Portál. </w:t>
      </w:r>
    </w:p>
    <w:p w:rsidR="009B6870" w:rsidRPr="004314D5" w:rsidRDefault="009B6870" w:rsidP="009B6870">
      <w:pPr>
        <w:autoSpaceDE w:val="0"/>
        <w:autoSpaceDN w:val="0"/>
        <w:adjustRightInd w:val="0"/>
        <w:jc w:val="both"/>
      </w:pPr>
      <w:r w:rsidRPr="004314D5">
        <w:t xml:space="preserve">Majerčíková, J. (2012). </w:t>
      </w:r>
      <w:r w:rsidRPr="004314D5">
        <w:rPr>
          <w:i/>
          <w:iCs/>
        </w:rPr>
        <w:t xml:space="preserve">Rodina s predškolákom. Výskum rodín s deťmi predškolského veku. </w:t>
      </w:r>
      <w:r w:rsidRPr="004314D5">
        <w:t>Bratislava: Vyd. UK.</w:t>
      </w:r>
    </w:p>
    <w:p w:rsidR="009B6870" w:rsidRPr="004314D5" w:rsidRDefault="009B6870" w:rsidP="009B6870">
      <w:pPr>
        <w:autoSpaceDE w:val="0"/>
        <w:autoSpaceDN w:val="0"/>
        <w:adjustRightInd w:val="0"/>
        <w:jc w:val="both"/>
      </w:pPr>
      <w:r w:rsidRPr="004314D5">
        <w:t xml:space="preserve">Majerčíková, J., Kasáčová, B., &amp; Kočvarová, I. (2015). </w:t>
      </w:r>
      <w:r w:rsidRPr="004314D5">
        <w:rPr>
          <w:i/>
        </w:rPr>
        <w:t>Předškolní edukace a dítě</w:t>
      </w:r>
      <w:r w:rsidRPr="004314D5">
        <w:t>. Zlín: UTB ve Zlíně.</w:t>
      </w:r>
    </w:p>
    <w:p w:rsidR="009B6870" w:rsidRPr="004314D5" w:rsidRDefault="009B6870" w:rsidP="009B6870">
      <w:pPr>
        <w:autoSpaceDE w:val="0"/>
        <w:autoSpaceDN w:val="0"/>
        <w:adjustRightInd w:val="0"/>
        <w:jc w:val="both"/>
        <w:rPr>
          <w:noProof/>
        </w:rPr>
      </w:pPr>
      <w:r w:rsidRPr="004314D5">
        <w:rPr>
          <w:noProof/>
        </w:rPr>
        <w:t xml:space="preserve">Majerčíková, J., </w:t>
      </w:r>
      <w:r w:rsidRPr="004314D5">
        <w:rPr>
          <w:noProof/>
          <w:shd w:val="clear" w:color="auto" w:fill="FFFFFF"/>
        </w:rPr>
        <w:t xml:space="preserve">&amp; </w:t>
      </w:r>
      <w:r w:rsidRPr="004314D5">
        <w:rPr>
          <w:noProof/>
        </w:rPr>
        <w:t xml:space="preserve">Rebendová, A. (2016). </w:t>
      </w:r>
      <w:r w:rsidRPr="004314D5">
        <w:rPr>
          <w:i/>
          <w:noProof/>
        </w:rPr>
        <w:t>Mateřská škola ve světě univerzity</w:t>
      </w:r>
      <w:r w:rsidRPr="004314D5">
        <w:rPr>
          <w:noProof/>
        </w:rPr>
        <w:t xml:space="preserve">. Zlín: UTB ve Zlíně. </w:t>
      </w:r>
    </w:p>
    <w:p w:rsidR="009B6870" w:rsidRPr="004314D5" w:rsidRDefault="009B6870" w:rsidP="009B6870">
      <w:pPr>
        <w:autoSpaceDE w:val="0"/>
        <w:autoSpaceDN w:val="0"/>
        <w:adjustRightInd w:val="0"/>
        <w:jc w:val="both"/>
      </w:pPr>
      <w:r>
        <w:t>Průcha, J. et al</w:t>
      </w:r>
      <w:r w:rsidRPr="004314D5">
        <w:t xml:space="preserve">. (2016). </w:t>
      </w:r>
      <w:r w:rsidRPr="004314D5">
        <w:rPr>
          <w:i/>
        </w:rPr>
        <w:t>Předškolní dítě a svět vzdělávání. Přehled teorie, praxe a výzkumných poznatků.</w:t>
      </w:r>
      <w:r w:rsidRPr="004314D5">
        <w:t xml:space="preserve"> Praha: Wolters Kluwer ČR.</w:t>
      </w:r>
    </w:p>
    <w:p w:rsidR="009B6870" w:rsidRPr="004314D5" w:rsidRDefault="009B6870" w:rsidP="009B6870">
      <w:r w:rsidRPr="004314D5">
        <w:t xml:space="preserve">Pokrivčáková, S. (2013). </w:t>
      </w:r>
      <w:r w:rsidRPr="004314D5">
        <w:rPr>
          <w:i/>
        </w:rPr>
        <w:t>CLIL Research in Slovakia</w:t>
      </w:r>
      <w:r w:rsidRPr="004314D5">
        <w:t xml:space="preserve">. Hradec Králové: Gaudeamus. </w:t>
      </w:r>
    </w:p>
    <w:p w:rsidR="009B6870" w:rsidRPr="004314D5" w:rsidRDefault="009B6870" w:rsidP="009B6870">
      <w:pPr>
        <w:jc w:val="both"/>
      </w:pPr>
      <w:r w:rsidRPr="004314D5">
        <w:t xml:space="preserve">Pupala, B., &amp; Branická, M. (2002). Medzi materskou a základnou školou. Čo očakávajú deti od školy. </w:t>
      </w:r>
      <w:r w:rsidRPr="004314D5">
        <w:rPr>
          <w:i/>
        </w:rPr>
        <w:t>Pedagogika, 52</w:t>
      </w:r>
      <w:r w:rsidRPr="004314D5">
        <w:t xml:space="preserve">(3), 337-345. </w:t>
      </w:r>
    </w:p>
    <w:p w:rsidR="009B6870" w:rsidRPr="00487289" w:rsidRDefault="009B6870" w:rsidP="009B6870">
      <w:pPr>
        <w:autoSpaceDE w:val="0"/>
        <w:autoSpaceDN w:val="0"/>
        <w:adjustRightInd w:val="0"/>
        <w:jc w:val="both"/>
      </w:pPr>
      <w:r w:rsidRPr="004314D5">
        <w:t xml:space="preserve">Smolíková, K. et al. (2007). </w:t>
      </w:r>
      <w:r w:rsidRPr="004314D5">
        <w:rPr>
          <w:i/>
          <w:iCs/>
        </w:rPr>
        <w:t>Pedagogické</w:t>
      </w:r>
      <w:r w:rsidRPr="00487289">
        <w:rPr>
          <w:i/>
          <w:iCs/>
        </w:rPr>
        <w:t xml:space="preserve"> hodnocení v pojetí RVP PV</w:t>
      </w:r>
      <w:r w:rsidRPr="00487289">
        <w:t xml:space="preserve">. Praha: VÚP v Praze, 47s. </w:t>
      </w:r>
    </w:p>
    <w:p w:rsidR="009B6870" w:rsidRPr="00487289" w:rsidRDefault="009B6870" w:rsidP="009B6870">
      <w:pPr>
        <w:jc w:val="both"/>
      </w:pPr>
      <w:r w:rsidRPr="00487289">
        <w:t>Stuchlíková, I. (2006). Role implicitních procesů při utváření profesní identity budoucích učitelů.</w:t>
      </w:r>
      <w:r w:rsidRPr="00487289">
        <w:rPr>
          <w:i/>
        </w:rPr>
        <w:t xml:space="preserve"> Pedagogika</w:t>
      </w:r>
      <w:r w:rsidRPr="00487289">
        <w:t>, 56(1), 31-44.</w:t>
      </w:r>
    </w:p>
    <w:p w:rsidR="009B6870" w:rsidRPr="00487289" w:rsidRDefault="009B6870" w:rsidP="009B6870">
      <w:pPr>
        <w:jc w:val="both"/>
        <w:rPr>
          <w:i/>
        </w:rPr>
      </w:pPr>
      <w:r w:rsidRPr="00487289">
        <w:t xml:space="preserve">Šmelová, E., &amp; Nelešovská, A. (2009). </w:t>
      </w:r>
      <w:r w:rsidRPr="00487289">
        <w:rPr>
          <w:i/>
        </w:rPr>
        <w:t>Učitel mateřské školy v reflexi současných proměn.</w:t>
      </w:r>
      <w:r w:rsidRPr="00487289">
        <w:t xml:space="preserve"> Olomouc: Pedagogická fakulta UP.</w:t>
      </w:r>
    </w:p>
    <w:p w:rsidR="009B6870" w:rsidRPr="00487289" w:rsidRDefault="009B6870" w:rsidP="009B6870">
      <w:pPr>
        <w:jc w:val="both"/>
      </w:pPr>
      <w:r w:rsidRPr="00487289">
        <w:t xml:space="preserve">Syslová, Z., Borkovcová, I., &amp; Průcha, J. (2014). </w:t>
      </w:r>
      <w:r w:rsidRPr="00487289">
        <w:rPr>
          <w:i/>
        </w:rPr>
        <w:t>Péče a vzdělávání dětí v raném věku: komparace české a zahraniční situace.</w:t>
      </w:r>
      <w:r w:rsidRPr="00487289">
        <w:t xml:space="preserve"> Praha: Wolters Kluwer ČR.</w:t>
      </w:r>
    </w:p>
    <w:p w:rsidR="009B6870" w:rsidRPr="00487289" w:rsidRDefault="009B6870" w:rsidP="009B6870">
      <w:pPr>
        <w:jc w:val="both"/>
      </w:pPr>
      <w:r w:rsidRPr="00487289">
        <w:t>Wiegerová, A., &amp; Gavora, P. (2014). Proč se chci stát učitelkou v mateřské škole? Pohled kvalitativního výzkumu. </w:t>
      </w:r>
      <w:r w:rsidRPr="00487289">
        <w:rPr>
          <w:rStyle w:val="Zdraznn"/>
        </w:rPr>
        <w:t>Pedagogická orientace, 24</w:t>
      </w:r>
      <w:r w:rsidRPr="00487289">
        <w:t>(4), 510–534.</w:t>
      </w:r>
    </w:p>
    <w:p w:rsidR="009B6870" w:rsidRPr="00487289" w:rsidRDefault="009B6870" w:rsidP="009B6870">
      <w:pPr>
        <w:tabs>
          <w:tab w:val="left" w:pos="720"/>
        </w:tabs>
        <w:jc w:val="both"/>
      </w:pPr>
      <w:r w:rsidRPr="00487289">
        <w:t>Wiegerová, A. et al. (</w:t>
      </w:r>
      <w:r w:rsidRPr="004314D5">
        <w:t xml:space="preserve">2015). </w:t>
      </w:r>
      <w:r w:rsidRPr="004314D5">
        <w:rPr>
          <w:i/>
        </w:rPr>
        <w:t>Profesionalizace</w:t>
      </w:r>
      <w:r w:rsidRPr="00487289">
        <w:rPr>
          <w:i/>
        </w:rPr>
        <w:t xml:space="preserve"> učitele mateřské školy z pohledu proměn</w:t>
      </w:r>
      <w:r w:rsidRPr="00487289">
        <w:t xml:space="preserve"> </w:t>
      </w:r>
      <w:r w:rsidRPr="00487289">
        <w:rPr>
          <w:i/>
        </w:rPr>
        <w:t>kurikula.</w:t>
      </w:r>
      <w:r w:rsidRPr="00487289">
        <w:t xml:space="preserve"> Zlín: UTB ve Zlíně.</w:t>
      </w: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tabs>
          <w:tab w:val="left" w:pos="720"/>
        </w:tabs>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pStyle w:val="Odstavecseseznamem"/>
        <w:autoSpaceDE w:val="0"/>
        <w:autoSpaceDN w:val="0"/>
        <w:adjustRightInd w:val="0"/>
        <w:spacing w:after="0" w:line="240" w:lineRule="auto"/>
        <w:ind w:left="0"/>
        <w:jc w:val="both"/>
        <w:rPr>
          <w:rFonts w:ascii="Times New Roman" w:eastAsia="Times New Roman" w:hAnsi="Times New Roman"/>
          <w:sz w:val="20"/>
          <w:szCs w:val="20"/>
          <w:lang w:eastAsia="cs-CZ"/>
        </w:rPr>
      </w:pPr>
    </w:p>
    <w:p w:rsidR="009B6870" w:rsidRPr="00487289" w:rsidRDefault="009B6870" w:rsidP="009B6870">
      <w:pPr>
        <w:pStyle w:val="Odstavecseseznamem"/>
        <w:autoSpaceDE w:val="0"/>
        <w:autoSpaceDN w:val="0"/>
        <w:adjustRightInd w:val="0"/>
        <w:spacing w:after="0" w:line="240" w:lineRule="auto"/>
        <w:ind w:left="0"/>
        <w:jc w:val="both"/>
        <w:rPr>
          <w:rFonts w:ascii="Times New Roman" w:hAnsi="Times New Roman"/>
          <w:b/>
          <w:bCs/>
          <w:sz w:val="24"/>
          <w:szCs w:val="20"/>
        </w:rPr>
      </w:pPr>
      <w:r w:rsidRPr="00487289">
        <w:rPr>
          <w:rFonts w:ascii="Times New Roman" w:hAnsi="Times New Roman"/>
          <w:b/>
          <w:bCs/>
          <w:sz w:val="24"/>
        </w:rPr>
        <w:t xml:space="preserve">Tematický okruh </w:t>
      </w:r>
      <w:r w:rsidRPr="00487289">
        <w:rPr>
          <w:rFonts w:ascii="Times New Roman" w:hAnsi="Times New Roman"/>
          <w:b/>
          <w:bCs/>
          <w:sz w:val="24"/>
          <w:szCs w:val="20"/>
        </w:rPr>
        <w:t>VÝVOJOVÁ PSYCHOLOGIE</w:t>
      </w:r>
    </w:p>
    <w:p w:rsidR="009B6870" w:rsidRPr="00487289" w:rsidRDefault="009B6870" w:rsidP="009B6870">
      <w:pPr>
        <w:pStyle w:val="Odstavecseseznamem"/>
        <w:autoSpaceDE w:val="0"/>
        <w:autoSpaceDN w:val="0"/>
        <w:adjustRightInd w:val="0"/>
        <w:spacing w:after="0" w:line="240" w:lineRule="auto"/>
        <w:jc w:val="both"/>
        <w:rPr>
          <w:rFonts w:ascii="Times New Roman" w:hAnsi="Times New Roman"/>
          <w:b/>
          <w:bCs/>
          <w:sz w:val="20"/>
          <w:szCs w:val="20"/>
        </w:rPr>
      </w:pP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Vývojová psychologie. Zaměření oboru. Vztah vývojové psychologie s edukací dítěte předškolního věku.</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Osobnost v pojetí současné psychologie.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Temperament a charakter. Používání těchto pojmů v psychologii. Klasifikace temperamentu.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Vývoj charakteru. Charakterové vlastnosti. Vůle a rozhodování. Kultivace temperamentu, charakteru a vůle.</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Poznávací (kognitivní) procesy. Čití, vnímání, představivost, fantazie.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Řeč a její vývoj v předškolním věku.</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Kategorie asociace. Asociační zákony. Kognitivní styl. Pozornost a vědomí.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Paměť a její vývoj v předškolním věku.</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Rozvoj myšlení dítěte předškolního věku.</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Schopnosti. Klasifikace schopností. Vlohy a schopnosti.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Nadání, talent. Inteligence a řešení problémů. Emoční inteligence. Problematika nadaných dětí.</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Motivace a potřeby. Význam motivace a možnosti jejího rozvíjení v rámci výchovně-vzdělávací</w:t>
      </w:r>
      <w:r w:rsidR="00FD292D">
        <w:rPr>
          <w:rFonts w:ascii="Times New Roman" w:hAnsi="Times New Roman"/>
          <w:sz w:val="20"/>
          <w:szCs w:val="20"/>
        </w:rPr>
        <w:t>ho</w:t>
      </w:r>
      <w:r w:rsidRPr="00487289">
        <w:rPr>
          <w:rFonts w:ascii="Times New Roman" w:hAnsi="Times New Roman"/>
          <w:sz w:val="20"/>
          <w:szCs w:val="20"/>
        </w:rPr>
        <w:t xml:space="preserve"> procesu v prostředí mateřské školy.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Aktivační faktory osobnosti - zájmy, potřeby, hodnoty, ideály. Aspirace. Zájmy a potřeby dítěte předškolního věku.</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Konflikt. Konfliktní situace. Frustrace, deprivace, stres.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Frustrace jako sociální situace, frustrace jako stav (prožitek). Typické reakce dětí na frustraci. Frustrační tolerance. Sociální faktory utváření odolnosti vůči stresu a frustraci.</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Obecné znaky a zákonitosti psychického vývoje a jejich vztah k vývojovým teoriím (S. Freud, E. H. Erikson, J. Piaget a L. Kohlberg).</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Prenatální vývoj, porod a rizika s nimi spojená. Obecná charakteristika se zaměřením na podstatné aspekty.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Zdravý novorozenec a specifika dětí výrazně nedonošených nebo jinak vývojově ohrožených.</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Kojenecký věk se zaměřením na podstatné momenty kognitivního, percepčního</w:t>
      </w:r>
    </w:p>
    <w:p w:rsidR="009B6870" w:rsidRPr="00487289" w:rsidRDefault="009B6870" w:rsidP="009B6870">
      <w:pPr>
        <w:pStyle w:val="Odstavecseseznamem"/>
        <w:autoSpaceDE w:val="0"/>
        <w:autoSpaceDN w:val="0"/>
        <w:adjustRightInd w:val="0"/>
        <w:spacing w:after="0" w:line="240" w:lineRule="auto"/>
        <w:jc w:val="both"/>
        <w:rPr>
          <w:rFonts w:ascii="Times New Roman" w:hAnsi="Times New Roman"/>
          <w:sz w:val="20"/>
          <w:szCs w:val="20"/>
        </w:rPr>
      </w:pPr>
      <w:r w:rsidRPr="00487289">
        <w:rPr>
          <w:rFonts w:ascii="Times New Roman" w:hAnsi="Times New Roman"/>
          <w:sz w:val="20"/>
          <w:szCs w:val="20"/>
        </w:rPr>
        <w:t>a emočního vývoje, vývoje řeči, motorického vývoje, hry a sociálního chování.</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Charakteristika batolecího období, typické znaky uvažování a některé další aspekty kognitivního vývoje. Rozvoj verbálních schopností, emočního vývoje, sebepojetí a socializace dítěte.</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Proměny předškolního období. Rozvoj verbálních schopností, emočního vývoje, sebepojetí a socializace dítěte. Školní zralost.</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Dětská hra a kresba.</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Školní věk - obecná charakteristika a periodizace tohoto věku.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Vývojová specifika u dětí se zrakovým, sluchovým nebo tělesným postižením.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Děti s podezřením na některou z poruch autistického spektra. Mentální retardace.</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Neurotické poruchy u dětí. Symptomatologie, příčiny, možnosti psychologického a pedagogického korektivního ovlivnění.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Poruchy nálad a afektivní poruchy v předškolním věku.</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 xml:space="preserve">Jedinec v sociální skupině. Vliv sociální skupiny na vývoj jedince.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Psychologie rodiny. Vývojový cyklus rodiny. Vztahy a procesy v rodině. Sociální</w:t>
      </w:r>
    </w:p>
    <w:p w:rsidR="009B6870" w:rsidRPr="00487289" w:rsidRDefault="009B6870" w:rsidP="009B6870">
      <w:pPr>
        <w:pStyle w:val="Odstavecseseznamem"/>
        <w:autoSpaceDE w:val="0"/>
        <w:autoSpaceDN w:val="0"/>
        <w:adjustRightInd w:val="0"/>
        <w:spacing w:after="0" w:line="240" w:lineRule="auto"/>
        <w:jc w:val="both"/>
        <w:rPr>
          <w:rFonts w:ascii="Times New Roman" w:hAnsi="Times New Roman"/>
          <w:sz w:val="20"/>
          <w:szCs w:val="20"/>
        </w:rPr>
      </w:pPr>
      <w:r w:rsidRPr="00487289">
        <w:rPr>
          <w:rFonts w:ascii="Times New Roman" w:hAnsi="Times New Roman"/>
          <w:sz w:val="20"/>
          <w:szCs w:val="20"/>
        </w:rPr>
        <w:t xml:space="preserve">dovednosti a možnosti jejich rozvíjení v prostředí rodiny. </w:t>
      </w:r>
    </w:p>
    <w:p w:rsidR="009B6870" w:rsidRPr="00487289" w:rsidRDefault="009B6870" w:rsidP="009B6870">
      <w:pPr>
        <w:pStyle w:val="Odstavecseseznamem"/>
        <w:numPr>
          <w:ilvl w:val="0"/>
          <w:numId w:val="7"/>
        </w:numPr>
        <w:autoSpaceDE w:val="0"/>
        <w:autoSpaceDN w:val="0"/>
        <w:adjustRightInd w:val="0"/>
        <w:spacing w:after="0" w:line="240" w:lineRule="auto"/>
        <w:contextualSpacing/>
        <w:jc w:val="both"/>
        <w:rPr>
          <w:rFonts w:ascii="Times New Roman" w:hAnsi="Times New Roman"/>
          <w:sz w:val="20"/>
          <w:szCs w:val="20"/>
        </w:rPr>
      </w:pPr>
      <w:r w:rsidRPr="00487289">
        <w:rPr>
          <w:rFonts w:ascii="Times New Roman" w:hAnsi="Times New Roman"/>
          <w:sz w:val="20"/>
          <w:szCs w:val="20"/>
        </w:rPr>
        <w:t>Rodiny s jedním rodičem, nevlastní rodiny, diagnostika rodiny.</w:t>
      </w: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rPr>
          <w:b/>
          <w:bCs/>
        </w:rPr>
      </w:pPr>
      <w:r w:rsidRPr="00487289">
        <w:rPr>
          <w:b/>
          <w:bCs/>
        </w:rPr>
        <w:t>Doporučená literatura</w:t>
      </w:r>
    </w:p>
    <w:p w:rsidR="009B6870" w:rsidRPr="00487289" w:rsidRDefault="009B6870" w:rsidP="009B6870">
      <w:pPr>
        <w:autoSpaceDE w:val="0"/>
        <w:autoSpaceDN w:val="0"/>
        <w:adjustRightInd w:val="0"/>
        <w:jc w:val="both"/>
      </w:pPr>
    </w:p>
    <w:p w:rsidR="009B6870" w:rsidRPr="00487289" w:rsidRDefault="009B6870" w:rsidP="009B6870">
      <w:pPr>
        <w:autoSpaceDE w:val="0"/>
        <w:autoSpaceDN w:val="0"/>
        <w:adjustRightInd w:val="0"/>
        <w:jc w:val="both"/>
      </w:pPr>
      <w:r w:rsidRPr="00487289">
        <w:t xml:space="preserve">Bednářová, J., &amp; Šmardová, V. (2007). </w:t>
      </w:r>
      <w:r w:rsidRPr="00487289">
        <w:rPr>
          <w:i/>
          <w:iCs/>
        </w:rPr>
        <w:t xml:space="preserve">Diagnostika dítěte předškolního věku: Co by dítě mělo umět ve věku od 3 do 6 let. </w:t>
      </w:r>
      <w:r w:rsidRPr="00487289">
        <w:t>Brno: Computer Press a.s.</w:t>
      </w:r>
    </w:p>
    <w:p w:rsidR="009B6870" w:rsidRPr="00487289" w:rsidRDefault="009B6870" w:rsidP="009B6870">
      <w:pPr>
        <w:autoSpaceDE w:val="0"/>
        <w:autoSpaceDN w:val="0"/>
        <w:adjustRightInd w:val="0"/>
        <w:jc w:val="both"/>
      </w:pPr>
      <w:r w:rsidRPr="00487289">
        <w:t>Čáp, J., &amp; Mareš, J</w:t>
      </w:r>
      <w:r w:rsidRPr="00487289">
        <w:rPr>
          <w:i/>
          <w:iCs/>
        </w:rPr>
        <w:t xml:space="preserve">. </w:t>
      </w:r>
      <w:r w:rsidRPr="00487289">
        <w:rPr>
          <w:iCs/>
        </w:rPr>
        <w:t>(2007).</w:t>
      </w:r>
      <w:r w:rsidRPr="00487289">
        <w:rPr>
          <w:i/>
          <w:iCs/>
        </w:rPr>
        <w:t xml:space="preserve"> Psychologie pro učitele</w:t>
      </w:r>
      <w:r w:rsidRPr="00487289">
        <w:t>. Praha: Portál, 2007.</w:t>
      </w:r>
    </w:p>
    <w:p w:rsidR="009B6870" w:rsidRPr="00487289" w:rsidRDefault="009B6870" w:rsidP="009B6870">
      <w:pPr>
        <w:autoSpaceDE w:val="0"/>
        <w:autoSpaceDN w:val="0"/>
        <w:adjustRightInd w:val="0"/>
        <w:jc w:val="both"/>
      </w:pPr>
      <w:r w:rsidRPr="00487289">
        <w:t xml:space="preserve">Dittrichová, J. et al. (2004). </w:t>
      </w:r>
      <w:r w:rsidRPr="00487289">
        <w:rPr>
          <w:i/>
          <w:iCs/>
        </w:rPr>
        <w:t xml:space="preserve">Chování dítěte a raného věku a rodičovská péče. </w:t>
      </w:r>
      <w:r w:rsidRPr="00487289">
        <w:t>Praha: Grada.</w:t>
      </w:r>
    </w:p>
    <w:p w:rsidR="009B6870" w:rsidRPr="00487289" w:rsidRDefault="009B6870" w:rsidP="009B6870">
      <w:pPr>
        <w:autoSpaceDE w:val="0"/>
        <w:autoSpaceDN w:val="0"/>
        <w:adjustRightInd w:val="0"/>
        <w:jc w:val="both"/>
      </w:pPr>
      <w:r w:rsidRPr="00487289">
        <w:t xml:space="preserve">Fichnová, K., &amp; Szobiová, E. (2007). </w:t>
      </w:r>
      <w:r w:rsidRPr="00487289">
        <w:rPr>
          <w:i/>
          <w:iCs/>
        </w:rPr>
        <w:t>Rozvoj tvořivosti a klíčových kompetencí dětí</w:t>
      </w:r>
      <w:r w:rsidRPr="00487289">
        <w:t>. Praha: Portál.</w:t>
      </w:r>
    </w:p>
    <w:p w:rsidR="009B6870" w:rsidRPr="00487289" w:rsidRDefault="009B6870" w:rsidP="009B6870">
      <w:pPr>
        <w:autoSpaceDE w:val="0"/>
        <w:autoSpaceDN w:val="0"/>
        <w:adjustRightInd w:val="0"/>
        <w:jc w:val="both"/>
      </w:pPr>
      <w:r w:rsidRPr="00487289">
        <w:t xml:space="preserve">Fontana, D. (2003). </w:t>
      </w:r>
      <w:r w:rsidRPr="00487289">
        <w:rPr>
          <w:i/>
          <w:iCs/>
        </w:rPr>
        <w:t>Psychologie ve školní praxi</w:t>
      </w:r>
      <w:r w:rsidRPr="00487289">
        <w:t>. Praha: Portál.</w:t>
      </w:r>
    </w:p>
    <w:p w:rsidR="009B6870" w:rsidRPr="004314D5" w:rsidRDefault="009B6870" w:rsidP="009B6870">
      <w:pPr>
        <w:autoSpaceDE w:val="0"/>
        <w:autoSpaceDN w:val="0"/>
        <w:adjustRightInd w:val="0"/>
        <w:jc w:val="both"/>
      </w:pPr>
      <w:r w:rsidRPr="00487289">
        <w:t xml:space="preserve">Gilberg, CH., &amp; Peeters T. </w:t>
      </w:r>
      <w:r w:rsidRPr="004314D5">
        <w:t xml:space="preserve">(2008). </w:t>
      </w:r>
      <w:r w:rsidRPr="004314D5">
        <w:rPr>
          <w:i/>
          <w:iCs/>
        </w:rPr>
        <w:t xml:space="preserve">Autismus – zdravotní a výchovné aspekty. </w:t>
      </w:r>
      <w:r w:rsidRPr="004314D5">
        <w:t>Praha: Portál.</w:t>
      </w:r>
    </w:p>
    <w:p w:rsidR="009B6870" w:rsidRPr="004314D5" w:rsidRDefault="009B6870" w:rsidP="009B6870">
      <w:pPr>
        <w:autoSpaceDE w:val="0"/>
        <w:autoSpaceDN w:val="0"/>
        <w:adjustRightInd w:val="0"/>
        <w:jc w:val="both"/>
      </w:pPr>
      <w:r w:rsidRPr="004314D5">
        <w:t xml:space="preserve">Helus, Z. (2004). </w:t>
      </w:r>
      <w:r w:rsidRPr="004314D5">
        <w:rPr>
          <w:i/>
          <w:iCs/>
        </w:rPr>
        <w:t>Dítě v osobnostním pojetí</w:t>
      </w:r>
      <w:r w:rsidRPr="004314D5">
        <w:t>. Praha: Portál.</w:t>
      </w:r>
    </w:p>
    <w:p w:rsidR="009B6870" w:rsidRPr="00487289" w:rsidRDefault="009B6870" w:rsidP="009B6870">
      <w:pPr>
        <w:autoSpaceDE w:val="0"/>
        <w:autoSpaceDN w:val="0"/>
        <w:adjustRightInd w:val="0"/>
        <w:jc w:val="both"/>
      </w:pPr>
      <w:r w:rsidRPr="004314D5">
        <w:t xml:space="preserve">Hoskovcová, S. (2006). </w:t>
      </w:r>
      <w:r w:rsidRPr="004314D5">
        <w:rPr>
          <w:i/>
          <w:iCs/>
        </w:rPr>
        <w:t>Psychická</w:t>
      </w:r>
      <w:r w:rsidRPr="00487289">
        <w:rPr>
          <w:i/>
          <w:iCs/>
        </w:rPr>
        <w:t xml:space="preserve"> odolnost předškolního dítěte. </w:t>
      </w:r>
      <w:r w:rsidRPr="00487289">
        <w:t>Praha: Grada.</w:t>
      </w:r>
    </w:p>
    <w:p w:rsidR="009B6870" w:rsidRPr="00487289" w:rsidRDefault="009B6870" w:rsidP="009B6870">
      <w:pPr>
        <w:autoSpaceDE w:val="0"/>
        <w:autoSpaceDN w:val="0"/>
        <w:adjustRightInd w:val="0"/>
        <w:jc w:val="both"/>
      </w:pPr>
      <w:r w:rsidRPr="00487289">
        <w:t xml:space="preserve">Klenková, J., &amp; Kolbáková, H. (2003). </w:t>
      </w:r>
      <w:r w:rsidRPr="00487289">
        <w:rPr>
          <w:i/>
          <w:iCs/>
        </w:rPr>
        <w:t>Diagnostika předškoláka</w:t>
      </w:r>
      <w:r w:rsidRPr="00487289">
        <w:t>. Brno: MC nakladatelství.</w:t>
      </w:r>
    </w:p>
    <w:p w:rsidR="009B6870" w:rsidRPr="00487289" w:rsidRDefault="009B6870" w:rsidP="009B6870">
      <w:pPr>
        <w:autoSpaceDE w:val="0"/>
        <w:autoSpaceDN w:val="0"/>
        <w:adjustRightInd w:val="0"/>
        <w:jc w:val="both"/>
      </w:pPr>
      <w:r w:rsidRPr="00487289">
        <w:t xml:space="preserve">Konečný, J., &amp; Urbanovská, E. (2002). </w:t>
      </w:r>
      <w:r w:rsidRPr="00487289">
        <w:rPr>
          <w:i/>
          <w:iCs/>
        </w:rPr>
        <w:t>Psychologie pro učitele</w:t>
      </w:r>
      <w:r w:rsidRPr="00487289">
        <w:t>. Olomouc: Univerzita</w:t>
      </w:r>
    </w:p>
    <w:p w:rsidR="009B6870" w:rsidRPr="00487289" w:rsidRDefault="009B6870" w:rsidP="009B6870">
      <w:pPr>
        <w:autoSpaceDE w:val="0"/>
        <w:autoSpaceDN w:val="0"/>
        <w:adjustRightInd w:val="0"/>
        <w:jc w:val="both"/>
      </w:pPr>
      <w:r w:rsidRPr="00487289">
        <w:t>Palackého.</w:t>
      </w:r>
    </w:p>
    <w:p w:rsidR="009B6870" w:rsidRPr="00487289" w:rsidRDefault="009B6870" w:rsidP="009B6870">
      <w:pPr>
        <w:autoSpaceDE w:val="0"/>
        <w:autoSpaceDN w:val="0"/>
        <w:adjustRightInd w:val="0"/>
        <w:jc w:val="both"/>
      </w:pPr>
      <w:r w:rsidRPr="00487289">
        <w:t xml:space="preserve">Langmeier, J., &amp; Krejčířová, D. (2006). </w:t>
      </w:r>
      <w:r w:rsidRPr="00487289">
        <w:rPr>
          <w:i/>
          <w:iCs/>
        </w:rPr>
        <w:t xml:space="preserve">Vývojová psychologie. </w:t>
      </w:r>
      <w:r w:rsidRPr="00487289">
        <w:t>Praha: Grada.</w:t>
      </w:r>
    </w:p>
    <w:p w:rsidR="009B6870" w:rsidRPr="00487289" w:rsidRDefault="009B6870" w:rsidP="009B6870">
      <w:pPr>
        <w:autoSpaceDE w:val="0"/>
        <w:autoSpaceDN w:val="0"/>
        <w:adjustRightInd w:val="0"/>
        <w:jc w:val="both"/>
      </w:pPr>
      <w:r w:rsidRPr="00487289">
        <w:t xml:space="preserve">Langová, M. (2005). </w:t>
      </w:r>
      <w:r w:rsidRPr="00487289">
        <w:rPr>
          <w:i/>
          <w:iCs/>
        </w:rPr>
        <w:t>Psychologické aspekty školního poradenství</w:t>
      </w:r>
      <w:r w:rsidRPr="00487289">
        <w:t>. Ústí nad Labem: Univerzita J. E. Purkyně.</w:t>
      </w:r>
    </w:p>
    <w:p w:rsidR="009B6870" w:rsidRPr="00487289" w:rsidRDefault="009B6870" w:rsidP="009B6870">
      <w:pPr>
        <w:autoSpaceDE w:val="0"/>
        <w:autoSpaceDN w:val="0"/>
        <w:adjustRightInd w:val="0"/>
        <w:jc w:val="both"/>
        <w:rPr>
          <w:i/>
          <w:iCs/>
        </w:rPr>
      </w:pPr>
      <w:r w:rsidRPr="00487289">
        <w:t>Lazarová, B. (2005)</w:t>
      </w:r>
      <w:r>
        <w:t>.</w:t>
      </w:r>
      <w:r w:rsidRPr="00487289">
        <w:t xml:space="preserve"> </w:t>
      </w:r>
      <w:r w:rsidRPr="00487289">
        <w:rPr>
          <w:i/>
          <w:iCs/>
        </w:rPr>
        <w:t>Netradiční role učitele: o situacích pomoci, krize a poradenství ve školní praxi</w:t>
      </w:r>
      <w:r w:rsidRPr="00487289">
        <w:t>. Brno: Paido.</w:t>
      </w:r>
    </w:p>
    <w:p w:rsidR="009B6870" w:rsidRPr="00487289" w:rsidRDefault="009B6870" w:rsidP="009B6870">
      <w:pPr>
        <w:autoSpaceDE w:val="0"/>
        <w:autoSpaceDN w:val="0"/>
        <w:adjustRightInd w:val="0"/>
        <w:jc w:val="both"/>
      </w:pPr>
      <w:r w:rsidRPr="00487289">
        <w:t xml:space="preserve">Mertin, V., &amp; Gillernová, I. (2003). </w:t>
      </w:r>
      <w:r w:rsidRPr="00487289">
        <w:rPr>
          <w:i/>
          <w:iCs/>
        </w:rPr>
        <w:t>Psychologie pro učitelky mateřské školy</w:t>
      </w:r>
      <w:r w:rsidRPr="00487289">
        <w:t>. Praha: Portál.</w:t>
      </w:r>
    </w:p>
    <w:p w:rsidR="009B6870" w:rsidRPr="00487289" w:rsidRDefault="009B6870" w:rsidP="009B6870">
      <w:pPr>
        <w:autoSpaceDE w:val="0"/>
        <w:autoSpaceDN w:val="0"/>
        <w:adjustRightInd w:val="0"/>
        <w:jc w:val="both"/>
        <w:rPr>
          <w:i/>
          <w:iCs/>
        </w:rPr>
      </w:pPr>
      <w:r w:rsidRPr="00487289">
        <w:t xml:space="preserve">Opatřilová, D. (2006). </w:t>
      </w:r>
      <w:r w:rsidRPr="00487289">
        <w:rPr>
          <w:i/>
          <w:iCs/>
        </w:rPr>
        <w:t>Pedagogicko-psychologické poradenství a intervence v raném</w:t>
      </w:r>
    </w:p>
    <w:p w:rsidR="009B6870" w:rsidRPr="00487289" w:rsidRDefault="009B6870" w:rsidP="009B6870">
      <w:pPr>
        <w:autoSpaceDE w:val="0"/>
        <w:autoSpaceDN w:val="0"/>
        <w:adjustRightInd w:val="0"/>
        <w:jc w:val="both"/>
      </w:pPr>
      <w:r w:rsidRPr="00487289">
        <w:rPr>
          <w:i/>
          <w:iCs/>
        </w:rPr>
        <w:t xml:space="preserve">a předškolním věku u dětí se speciálními vzdělávacími potřebami. </w:t>
      </w:r>
      <w:r w:rsidRPr="00487289">
        <w:t>Brno: MU.</w:t>
      </w: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Default="009B6870" w:rsidP="009B6870">
      <w:pPr>
        <w:jc w:val="both"/>
      </w:pPr>
    </w:p>
    <w:p w:rsidR="00FD292D" w:rsidRDefault="00FD292D" w:rsidP="009B6870">
      <w:pPr>
        <w:jc w:val="both"/>
      </w:pPr>
    </w:p>
    <w:p w:rsidR="00FD292D" w:rsidRPr="00487289" w:rsidRDefault="00FD292D"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jc w:val="both"/>
      </w:pPr>
    </w:p>
    <w:p w:rsidR="009B6870" w:rsidRPr="00487289" w:rsidRDefault="009B6870" w:rsidP="009B6870">
      <w:pPr>
        <w:autoSpaceDE w:val="0"/>
        <w:autoSpaceDN w:val="0"/>
        <w:adjustRightInd w:val="0"/>
        <w:jc w:val="both"/>
        <w:rPr>
          <w:b/>
          <w:bCs/>
          <w:color w:val="000000"/>
          <w:sz w:val="24"/>
        </w:rPr>
      </w:pPr>
      <w:r w:rsidRPr="00487289">
        <w:rPr>
          <w:b/>
          <w:bCs/>
          <w:sz w:val="24"/>
        </w:rPr>
        <w:t xml:space="preserve">Tematický okruh </w:t>
      </w:r>
      <w:r w:rsidRPr="00487289">
        <w:rPr>
          <w:b/>
          <w:bCs/>
          <w:color w:val="000000"/>
          <w:sz w:val="24"/>
        </w:rPr>
        <w:t>DIDAKTIKA MATEŘSKÉ ŠKOLY</w:t>
      </w:r>
    </w:p>
    <w:p w:rsidR="009B6870" w:rsidRPr="00487289" w:rsidRDefault="009B6870" w:rsidP="009B6870">
      <w:pPr>
        <w:autoSpaceDE w:val="0"/>
        <w:autoSpaceDN w:val="0"/>
        <w:adjustRightInd w:val="0"/>
        <w:jc w:val="both"/>
        <w:rPr>
          <w:b/>
          <w:bCs/>
          <w:color w:val="000000"/>
        </w:rPr>
      </w:pPr>
    </w:p>
    <w:p w:rsidR="009B6870" w:rsidRPr="00487289" w:rsidRDefault="009B6870" w:rsidP="009B6870">
      <w:pPr>
        <w:widowControl w:val="0"/>
        <w:numPr>
          <w:ilvl w:val="0"/>
          <w:numId w:val="9"/>
        </w:numPr>
        <w:suppressAutoHyphens/>
        <w:jc w:val="both"/>
      </w:pPr>
      <w:r w:rsidRPr="00487289">
        <w:t>Současné pedagogicko-didaktické koncepce uplatňované v mateřských školách.</w:t>
      </w:r>
    </w:p>
    <w:p w:rsidR="009B6870" w:rsidRPr="00487289" w:rsidRDefault="009B6870" w:rsidP="009B6870">
      <w:pPr>
        <w:widowControl w:val="0"/>
        <w:numPr>
          <w:ilvl w:val="0"/>
          <w:numId w:val="9"/>
        </w:numPr>
        <w:suppressAutoHyphens/>
        <w:jc w:val="both"/>
      </w:pPr>
      <w:r w:rsidRPr="00487289">
        <w:rPr>
          <w:color w:val="000000"/>
        </w:rPr>
        <w:t>Teorie Piageta a její odkaz pro didaktiku předškolního věku.</w:t>
      </w:r>
    </w:p>
    <w:p w:rsidR="009B6870" w:rsidRPr="00487289" w:rsidRDefault="009B6870" w:rsidP="009B6870">
      <w:pPr>
        <w:widowControl w:val="0"/>
        <w:numPr>
          <w:ilvl w:val="0"/>
          <w:numId w:val="9"/>
        </w:numPr>
        <w:suppressAutoHyphens/>
        <w:jc w:val="both"/>
      </w:pPr>
      <w:r w:rsidRPr="00487289">
        <w:rPr>
          <w:color w:val="000000"/>
        </w:rPr>
        <w:t>Teorie Vygotského a její odkaz pro didaktiku předškolního věku.</w:t>
      </w:r>
    </w:p>
    <w:p w:rsidR="009B6870" w:rsidRPr="00487289" w:rsidRDefault="009B6870" w:rsidP="009B6870">
      <w:pPr>
        <w:widowControl w:val="0"/>
        <w:numPr>
          <w:ilvl w:val="0"/>
          <w:numId w:val="9"/>
        </w:numPr>
        <w:tabs>
          <w:tab w:val="left" w:pos="750"/>
        </w:tabs>
        <w:suppressAutoHyphens/>
        <w:jc w:val="both"/>
      </w:pPr>
      <w:r w:rsidRPr="00487289">
        <w:rPr>
          <w:color w:val="000000"/>
        </w:rPr>
        <w:t>Teorie Bandury a její odkaz pro didaktiku předškolního věku.</w:t>
      </w:r>
    </w:p>
    <w:p w:rsidR="009B6870" w:rsidRPr="00487289" w:rsidRDefault="009B6870" w:rsidP="009B6870">
      <w:pPr>
        <w:widowControl w:val="0"/>
        <w:numPr>
          <w:ilvl w:val="0"/>
          <w:numId w:val="9"/>
        </w:numPr>
        <w:tabs>
          <w:tab w:val="left" w:pos="750"/>
        </w:tabs>
        <w:suppressAutoHyphens/>
        <w:jc w:val="both"/>
      </w:pPr>
      <w:r w:rsidRPr="00487289">
        <w:t xml:space="preserve">Teorie Brunera </w:t>
      </w:r>
      <w:r w:rsidRPr="00487289">
        <w:rPr>
          <w:color w:val="000000"/>
        </w:rPr>
        <w:t>a její odkaz pro didaktiku předškolního věku.</w:t>
      </w:r>
    </w:p>
    <w:p w:rsidR="009B6870" w:rsidRPr="00487289" w:rsidRDefault="009B6870" w:rsidP="009B6870">
      <w:pPr>
        <w:widowControl w:val="0"/>
        <w:numPr>
          <w:ilvl w:val="0"/>
          <w:numId w:val="9"/>
        </w:numPr>
        <w:suppressAutoHyphens/>
        <w:jc w:val="both"/>
      </w:pPr>
      <w:r w:rsidRPr="00487289">
        <w:t>Cíle a kompetence – analýza pojmů.</w:t>
      </w:r>
    </w:p>
    <w:p w:rsidR="009B6870" w:rsidRPr="00487289" w:rsidRDefault="009B6870" w:rsidP="009B6870">
      <w:pPr>
        <w:widowControl w:val="0"/>
        <w:numPr>
          <w:ilvl w:val="0"/>
          <w:numId w:val="9"/>
        </w:numPr>
        <w:suppressAutoHyphens/>
        <w:jc w:val="both"/>
      </w:pPr>
      <w:r w:rsidRPr="00487289">
        <w:t>Analýza pojmů pedagogická strategie, organizační forma, vyučovací metoda, vyučovací prostředek, pomůcka.</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 xml:space="preserve">Pojetí, cíle, vzdělávací obsah, vzdělávací oblasti, podmínky předškolního vzdělávání. Základní terminologie. </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Plánování činností v mateřské škole.</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Rozvoj počáteční jazykové a literární gramotnosti v MŠ.</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 xml:space="preserve">Logické myšlení a matematika v MŠ – cíle, úkoly v MŠ. </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Rozvíjení matematických představ. Geometrická a prostorová představivost.</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Rozvíjení přírodovědného poznání u dětí předškolního věku.</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Zapojení průřezových témat do vzdělávacího procesu v MŠ. Multikulturní výchova, globální výchova.</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Environmentální výchova v školních vzdělávacích programech mateřských škol.</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Výchova ke zdraví v</w:t>
      </w:r>
      <w:r>
        <w:rPr>
          <w:rFonts w:ascii="Times New Roman" w:hAnsi="Times New Roman"/>
          <w:color w:val="000000"/>
          <w:sz w:val="20"/>
          <w:szCs w:val="20"/>
        </w:rPr>
        <w:t>e</w:t>
      </w:r>
      <w:r w:rsidRPr="00487289">
        <w:rPr>
          <w:rFonts w:ascii="Times New Roman" w:hAnsi="Times New Roman"/>
          <w:color w:val="000000"/>
          <w:sz w:val="20"/>
          <w:szCs w:val="20"/>
        </w:rPr>
        <w:t> školních vzdělávacích programech mateřských škol.</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Dramatická výchova – metody a techniky využívané v MŠ.</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Hudební výchova - metody a techniky využívané v MŠ.</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Výtvarná výchova - metody a techniky využívané v MŠ.</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Tělesná výchova - metody a techniky využívané v MŠ.</w:t>
      </w:r>
    </w:p>
    <w:p w:rsidR="009B6870" w:rsidRPr="00487289" w:rsidRDefault="009B6870" w:rsidP="009B6870">
      <w:pPr>
        <w:widowControl w:val="0"/>
        <w:numPr>
          <w:ilvl w:val="0"/>
          <w:numId w:val="9"/>
        </w:numPr>
        <w:suppressAutoHyphens/>
        <w:jc w:val="both"/>
      </w:pPr>
      <w:r w:rsidRPr="00487289">
        <w:t>Organizační formy a prostředky využívané v podmínkách mateřské školy.</w:t>
      </w:r>
    </w:p>
    <w:p w:rsidR="009B6870" w:rsidRPr="00487289" w:rsidRDefault="009B6870" w:rsidP="009B6870">
      <w:pPr>
        <w:widowControl w:val="0"/>
        <w:numPr>
          <w:ilvl w:val="0"/>
          <w:numId w:val="9"/>
        </w:numPr>
        <w:suppressAutoHyphens/>
        <w:jc w:val="both"/>
      </w:pPr>
      <w:r w:rsidRPr="00487289">
        <w:t>Klíčové kompetence a jejich teoretický rozbor.</w:t>
      </w:r>
    </w:p>
    <w:p w:rsidR="009B6870" w:rsidRPr="00487289" w:rsidRDefault="009B6870" w:rsidP="009B6870">
      <w:pPr>
        <w:widowControl w:val="0"/>
        <w:numPr>
          <w:ilvl w:val="0"/>
          <w:numId w:val="9"/>
        </w:numPr>
        <w:suppressAutoHyphens/>
        <w:jc w:val="both"/>
      </w:pPr>
      <w:r w:rsidRPr="00487289">
        <w:t>Analýza rámcového vzdělávacího programu.</w:t>
      </w:r>
    </w:p>
    <w:p w:rsidR="009B6870" w:rsidRPr="00487289" w:rsidRDefault="009B6870" w:rsidP="009B6870">
      <w:pPr>
        <w:widowControl w:val="0"/>
        <w:numPr>
          <w:ilvl w:val="0"/>
          <w:numId w:val="9"/>
        </w:numPr>
        <w:suppressAutoHyphens/>
        <w:jc w:val="both"/>
      </w:pPr>
      <w:r w:rsidRPr="00487289">
        <w:t>Tvorba školního vzdělávacího programu.</w:t>
      </w:r>
    </w:p>
    <w:p w:rsidR="009B6870" w:rsidRPr="00487289" w:rsidRDefault="009B6870" w:rsidP="009B6870">
      <w:pPr>
        <w:pStyle w:val="Odstavecseseznamem"/>
        <w:numPr>
          <w:ilvl w:val="0"/>
          <w:numId w:val="9"/>
        </w:numPr>
        <w:autoSpaceDE w:val="0"/>
        <w:autoSpaceDN w:val="0"/>
        <w:adjustRightInd w:val="0"/>
        <w:spacing w:after="0" w:line="240" w:lineRule="auto"/>
        <w:contextualSpacing/>
        <w:jc w:val="both"/>
        <w:rPr>
          <w:rFonts w:ascii="Times New Roman" w:hAnsi="Times New Roman"/>
          <w:color w:val="000000"/>
          <w:sz w:val="20"/>
          <w:szCs w:val="20"/>
        </w:rPr>
      </w:pPr>
      <w:r w:rsidRPr="00487289">
        <w:rPr>
          <w:rFonts w:ascii="Times New Roman" w:hAnsi="Times New Roman"/>
          <w:color w:val="000000"/>
          <w:sz w:val="20"/>
          <w:szCs w:val="20"/>
        </w:rPr>
        <w:t>Alternativní a augmentativní komunikace a možnosti uplatnění při práci s dětmi se speciálními vzdělávacími potřebami v MŠ.</w:t>
      </w:r>
    </w:p>
    <w:p w:rsidR="009B6870" w:rsidRPr="00487289" w:rsidRDefault="009B6870" w:rsidP="009B6870">
      <w:pPr>
        <w:ind w:left="360"/>
        <w:jc w:val="both"/>
      </w:pPr>
    </w:p>
    <w:p w:rsidR="009B6870" w:rsidRPr="00487289" w:rsidRDefault="009B6870" w:rsidP="009B6870">
      <w:pPr>
        <w:ind w:left="360"/>
        <w:jc w:val="both"/>
      </w:pPr>
    </w:p>
    <w:p w:rsidR="009B6870" w:rsidRPr="00487289" w:rsidRDefault="009B6870" w:rsidP="009B6870">
      <w:pPr>
        <w:jc w:val="both"/>
        <w:rPr>
          <w:b/>
        </w:rPr>
      </w:pPr>
      <w:r w:rsidRPr="00487289">
        <w:rPr>
          <w:b/>
        </w:rPr>
        <w:t>Doporučená literatura</w:t>
      </w:r>
    </w:p>
    <w:p w:rsidR="009B6870" w:rsidRPr="00487289" w:rsidRDefault="009B6870" w:rsidP="009B6870">
      <w:pPr>
        <w:jc w:val="both"/>
        <w:rPr>
          <w:b/>
        </w:rPr>
      </w:pPr>
    </w:p>
    <w:p w:rsidR="009B6870" w:rsidRPr="004314D5" w:rsidRDefault="009B6870" w:rsidP="009B6870">
      <w:pPr>
        <w:autoSpaceDE w:val="0"/>
        <w:autoSpaceDN w:val="0"/>
        <w:adjustRightInd w:val="0"/>
        <w:jc w:val="both"/>
      </w:pPr>
      <w:r>
        <w:t>Havlínová, M. et al</w:t>
      </w:r>
      <w:r w:rsidRPr="00487289">
        <w:t>. (</w:t>
      </w:r>
      <w:r w:rsidRPr="004314D5">
        <w:t xml:space="preserve">2006). </w:t>
      </w:r>
      <w:r w:rsidRPr="004314D5">
        <w:rPr>
          <w:i/>
          <w:iCs/>
        </w:rPr>
        <w:t>Kurikulum podpory zdraví v mateřské škole</w:t>
      </w:r>
      <w:r w:rsidRPr="004314D5">
        <w:t>. Praha: Portál.</w:t>
      </w:r>
    </w:p>
    <w:p w:rsidR="009B6870" w:rsidRPr="004314D5" w:rsidRDefault="009B6870" w:rsidP="009B6870">
      <w:pPr>
        <w:jc w:val="both"/>
        <w:rPr>
          <w:color w:val="000000"/>
        </w:rPr>
      </w:pPr>
      <w:r>
        <w:rPr>
          <w:color w:val="000000"/>
        </w:rPr>
        <w:t>Doležalová, J. (ed.)</w:t>
      </w:r>
      <w:r w:rsidRPr="004314D5">
        <w:rPr>
          <w:color w:val="000000"/>
        </w:rPr>
        <w:t xml:space="preserve"> (2001). </w:t>
      </w:r>
      <w:r w:rsidRPr="004314D5">
        <w:rPr>
          <w:i/>
          <w:iCs/>
          <w:color w:val="000000"/>
        </w:rPr>
        <w:t>Současné pohledy na výuku elementárního čtení a psaní</w:t>
      </w:r>
      <w:r w:rsidRPr="004314D5">
        <w:rPr>
          <w:color w:val="000000"/>
        </w:rPr>
        <w:t>. Hradec Králové: Gaudeamus.</w:t>
      </w:r>
    </w:p>
    <w:p w:rsidR="009B6870" w:rsidRPr="004314D5" w:rsidRDefault="009B6870" w:rsidP="009B6870">
      <w:pPr>
        <w:jc w:val="both"/>
        <w:rPr>
          <w:b/>
        </w:rPr>
      </w:pPr>
      <w:r w:rsidRPr="004314D5">
        <w:rPr>
          <w:color w:val="000000"/>
        </w:rPr>
        <w:t xml:space="preserve">Doušková, A., </w:t>
      </w:r>
      <w:r w:rsidRPr="004314D5">
        <w:t xml:space="preserve">&amp; </w:t>
      </w:r>
      <w:r w:rsidRPr="004314D5">
        <w:rPr>
          <w:color w:val="000000"/>
        </w:rPr>
        <w:t xml:space="preserve">Porubský, Š. (2009). </w:t>
      </w:r>
      <w:r w:rsidRPr="004314D5">
        <w:rPr>
          <w:i/>
          <w:color w:val="000000"/>
        </w:rPr>
        <w:t>Didaktický model materskej školy.</w:t>
      </w:r>
      <w:r w:rsidRPr="004314D5">
        <w:rPr>
          <w:color w:val="000000"/>
        </w:rPr>
        <w:t xml:space="preserve"> Banská Bystrica: UMB.</w:t>
      </w:r>
    </w:p>
    <w:p w:rsidR="009B6870" w:rsidRPr="00487289" w:rsidRDefault="009B6870" w:rsidP="009B6870">
      <w:pPr>
        <w:autoSpaceDE w:val="0"/>
        <w:autoSpaceDN w:val="0"/>
        <w:adjustRightInd w:val="0"/>
        <w:jc w:val="both"/>
      </w:pPr>
      <w:r w:rsidRPr="004314D5">
        <w:t xml:space="preserve">Hejný, M., &amp; Kuřina. K. (2001). </w:t>
      </w:r>
      <w:r w:rsidRPr="004314D5">
        <w:rPr>
          <w:i/>
          <w:iCs/>
        </w:rPr>
        <w:t>Dítě</w:t>
      </w:r>
      <w:r w:rsidRPr="00487289">
        <w:rPr>
          <w:i/>
          <w:iCs/>
        </w:rPr>
        <w:t xml:space="preserve">, škola a matematika. Konstruktivistické přístupy k vzdělávání. </w:t>
      </w:r>
      <w:r w:rsidRPr="00487289">
        <w:t>Praha: Portál.</w:t>
      </w:r>
    </w:p>
    <w:p w:rsidR="009B6870" w:rsidRPr="00487289" w:rsidRDefault="009B6870" w:rsidP="009B6870">
      <w:pPr>
        <w:jc w:val="both"/>
      </w:pPr>
      <w:r w:rsidRPr="00487289">
        <w:t xml:space="preserve">Kolář, Z., &amp; Vališová, A. (2009). </w:t>
      </w:r>
      <w:r w:rsidRPr="00487289">
        <w:rPr>
          <w:i/>
        </w:rPr>
        <w:t>Analýza vyučování.</w:t>
      </w:r>
      <w:r w:rsidRPr="00487289">
        <w:t xml:space="preserve"> Praha: Grada.</w:t>
      </w:r>
    </w:p>
    <w:p w:rsidR="009B6870" w:rsidRPr="00487289" w:rsidRDefault="009B6870" w:rsidP="009B6870">
      <w:pPr>
        <w:pStyle w:val="Nadpis1"/>
        <w:numPr>
          <w:ilvl w:val="0"/>
          <w:numId w:val="0"/>
        </w:numPr>
        <w:shd w:val="clear" w:color="auto" w:fill="FFFFFF"/>
        <w:spacing w:before="0" w:line="240" w:lineRule="auto"/>
        <w:rPr>
          <w:rFonts w:ascii="Times New Roman" w:hAnsi="Times New Roman"/>
          <w:color w:val="auto"/>
          <w:sz w:val="20"/>
          <w:szCs w:val="20"/>
        </w:rPr>
      </w:pPr>
      <w:r w:rsidRPr="00487289">
        <w:rPr>
          <w:rFonts w:ascii="Times New Roman" w:hAnsi="Times New Roman"/>
          <w:color w:val="auto"/>
          <w:sz w:val="20"/>
          <w:szCs w:val="20"/>
        </w:rPr>
        <w:t xml:space="preserve">Koutníková, M., &amp; Wiegerová, A. (2017). </w:t>
      </w:r>
      <w:r w:rsidRPr="00487289">
        <w:rPr>
          <w:rFonts w:ascii="Times New Roman" w:hAnsi="Times New Roman"/>
          <w:i/>
          <w:color w:val="auto"/>
          <w:sz w:val="20"/>
          <w:szCs w:val="20"/>
        </w:rPr>
        <w:t>Využití komiksů v podmínkách mateřských škol.</w:t>
      </w:r>
      <w:r w:rsidRPr="00487289">
        <w:rPr>
          <w:rFonts w:ascii="Times New Roman" w:hAnsi="Times New Roman"/>
          <w:color w:val="auto"/>
          <w:sz w:val="20"/>
          <w:szCs w:val="20"/>
        </w:rPr>
        <w:t xml:space="preserve"> Zlín: Nakladatelství UTB.</w:t>
      </w:r>
    </w:p>
    <w:p w:rsidR="009B6870" w:rsidRPr="00487289" w:rsidRDefault="009B6870" w:rsidP="009B6870">
      <w:pPr>
        <w:pStyle w:val="Default"/>
        <w:jc w:val="both"/>
        <w:rPr>
          <w:sz w:val="20"/>
          <w:szCs w:val="20"/>
        </w:rPr>
      </w:pPr>
      <w:r w:rsidRPr="00487289">
        <w:rPr>
          <w:sz w:val="20"/>
          <w:szCs w:val="20"/>
        </w:rPr>
        <w:t xml:space="preserve">Lukášová, H., Svatoš, T., </w:t>
      </w:r>
      <w:r w:rsidRPr="00487289">
        <w:rPr>
          <w:noProof/>
          <w:sz w:val="20"/>
          <w:szCs w:val="20"/>
          <w:shd w:val="clear" w:color="auto" w:fill="FFFFFF"/>
        </w:rPr>
        <w:t xml:space="preserve">&amp; </w:t>
      </w:r>
      <w:r w:rsidRPr="00487289">
        <w:rPr>
          <w:sz w:val="20"/>
          <w:szCs w:val="20"/>
        </w:rPr>
        <w:t xml:space="preserve">Majerčíková, J. (2014). </w:t>
      </w:r>
      <w:r w:rsidRPr="00487289">
        <w:rPr>
          <w:i/>
          <w:sz w:val="20"/>
          <w:szCs w:val="20"/>
        </w:rPr>
        <w:t xml:space="preserve">Studentské portfolio jako výzkumný prostředek poznání cesty k učitelství. </w:t>
      </w:r>
      <w:r w:rsidRPr="00487289">
        <w:rPr>
          <w:sz w:val="20"/>
          <w:szCs w:val="20"/>
        </w:rPr>
        <w:t xml:space="preserve">Zlín: UTB ve Zlíně. </w:t>
      </w:r>
    </w:p>
    <w:p w:rsidR="009B6870" w:rsidRPr="00487289" w:rsidRDefault="009B6870" w:rsidP="009B6870">
      <w:pPr>
        <w:jc w:val="both"/>
      </w:pPr>
      <w:r w:rsidRPr="00487289">
        <w:t>Navrátilová, H., &amp; Petrů Puhrová, B. (201</w:t>
      </w:r>
      <w:ins w:id="991" w:author="§.opiékoiíkkoíikoíi" w:date="2018-05-29T22:02:00Z">
        <w:r w:rsidR="00377E37">
          <w:t>8</w:t>
        </w:r>
      </w:ins>
      <w:del w:id="992" w:author="§.opiékoiíkkoíikoíi" w:date="2018-05-29T22:02:00Z">
        <w:r w:rsidRPr="00487289" w:rsidDel="00377E37">
          <w:delText>7</w:delText>
        </w:r>
      </w:del>
      <w:r w:rsidRPr="00487289">
        <w:t xml:space="preserve">). </w:t>
      </w:r>
      <w:r w:rsidRPr="00487289">
        <w:rPr>
          <w:i/>
        </w:rPr>
        <w:t>Máme hračku, tak co s ní? Od teorie k verifikaci v mateřské škole</w:t>
      </w:r>
      <w:r w:rsidRPr="00487289">
        <w:t>. Zlín: UTB ve Zlíně, v tisku.</w:t>
      </w:r>
    </w:p>
    <w:p w:rsidR="009B6870" w:rsidRPr="00487289" w:rsidRDefault="009B6870" w:rsidP="009B6870">
      <w:pPr>
        <w:jc w:val="both"/>
      </w:pPr>
      <w:r w:rsidRPr="00487289">
        <w:t xml:space="preserve">Pacholík, V., Lipnická, M., Machů, E., Leix, A., &amp; Nedělová, M. (2015). </w:t>
      </w:r>
      <w:r w:rsidRPr="00487289">
        <w:rPr>
          <w:i/>
        </w:rPr>
        <w:t>Specifika edukace dětí se speciálními vzdělávacími potřebami v mateřských školách.</w:t>
      </w:r>
      <w:r w:rsidRPr="00487289">
        <w:t xml:space="preserve"> Zlín: UZB ve Zlíně. </w:t>
      </w:r>
    </w:p>
    <w:p w:rsidR="009B6870" w:rsidRPr="00487289" w:rsidRDefault="009B6870" w:rsidP="009B6870">
      <w:pPr>
        <w:jc w:val="both"/>
      </w:pPr>
      <w:r w:rsidRPr="00487289">
        <w:t xml:space="preserve">Pacholík, V., Nedělová, M., &amp; Šmatelková, N. (2016). </w:t>
      </w:r>
      <w:r w:rsidRPr="00487289">
        <w:rPr>
          <w:i/>
          <w:iCs/>
        </w:rPr>
        <w:t>Rozvíjení sociálních dovedností dětí prostřednictvím pohybových her</w:t>
      </w:r>
      <w:r w:rsidRPr="00487289">
        <w:t>. Zlín: Univerzita Tomáše Bati ve Zlíně.</w:t>
      </w:r>
    </w:p>
    <w:p w:rsidR="009B6870" w:rsidRPr="00487289" w:rsidRDefault="009B6870" w:rsidP="009B6870">
      <w:pPr>
        <w:autoSpaceDE w:val="0"/>
        <w:autoSpaceDN w:val="0"/>
        <w:adjustRightInd w:val="0"/>
        <w:jc w:val="both"/>
      </w:pPr>
      <w:r w:rsidRPr="00487289">
        <w:t xml:space="preserve">Petrová, Z. (2008). </w:t>
      </w:r>
      <w:r w:rsidRPr="00487289">
        <w:rPr>
          <w:i/>
          <w:iCs/>
        </w:rPr>
        <w:t>Vygotského škola v pedagogike.</w:t>
      </w:r>
      <w:r w:rsidRPr="00487289">
        <w:t xml:space="preserve"> Trnava: TUT.</w:t>
      </w:r>
    </w:p>
    <w:p w:rsidR="009B6870" w:rsidRPr="00487289" w:rsidRDefault="009B6870" w:rsidP="009B6870">
      <w:pPr>
        <w:jc w:val="both"/>
      </w:pPr>
      <w:r w:rsidRPr="00487289">
        <w:t xml:space="preserve">Pišová, M. (ed.) (2007). </w:t>
      </w:r>
      <w:r w:rsidRPr="00487289">
        <w:rPr>
          <w:i/>
        </w:rPr>
        <w:t>Portfolio v profesní přípravě učitele</w:t>
      </w:r>
      <w:r w:rsidRPr="00487289">
        <w:t>. Pardubice: Univerzita Pardubice.</w:t>
      </w:r>
    </w:p>
    <w:p w:rsidR="009B6870" w:rsidRPr="00487289" w:rsidRDefault="009B6870" w:rsidP="009B6870">
      <w:pPr>
        <w:pStyle w:val="Zkladntext3"/>
        <w:tabs>
          <w:tab w:val="left" w:pos="6379"/>
        </w:tabs>
        <w:spacing w:after="0" w:line="240" w:lineRule="auto"/>
        <w:jc w:val="both"/>
        <w:rPr>
          <w:rFonts w:ascii="Times New Roman" w:hAnsi="Times New Roman" w:cs="Times New Roman"/>
          <w:sz w:val="20"/>
          <w:szCs w:val="20"/>
        </w:rPr>
      </w:pPr>
      <w:r w:rsidRPr="00487289">
        <w:rPr>
          <w:rFonts w:ascii="Times New Roman" w:hAnsi="Times New Roman" w:cs="Times New Roman"/>
          <w:color w:val="000000"/>
          <w:sz w:val="20"/>
          <w:szCs w:val="20"/>
        </w:rPr>
        <w:t xml:space="preserve">Slavík, J., Chrz, V., </w:t>
      </w:r>
      <w:r w:rsidRPr="00487289">
        <w:rPr>
          <w:rFonts w:ascii="Times New Roman" w:hAnsi="Times New Roman" w:cs="Times New Roman"/>
          <w:sz w:val="20"/>
          <w:szCs w:val="20"/>
        </w:rPr>
        <w:t xml:space="preserve">&amp; </w:t>
      </w:r>
      <w:r>
        <w:rPr>
          <w:rFonts w:ascii="Times New Roman" w:hAnsi="Times New Roman" w:cs="Times New Roman"/>
          <w:color w:val="000000"/>
          <w:sz w:val="20"/>
          <w:szCs w:val="20"/>
        </w:rPr>
        <w:t>Štech, S. et al</w:t>
      </w:r>
      <w:r w:rsidRPr="00487289">
        <w:rPr>
          <w:rFonts w:ascii="Times New Roman" w:hAnsi="Times New Roman" w:cs="Times New Roman"/>
          <w:color w:val="000000"/>
          <w:sz w:val="20"/>
          <w:szCs w:val="20"/>
        </w:rPr>
        <w:t xml:space="preserve">. (2013). </w:t>
      </w:r>
      <w:r w:rsidRPr="00487289">
        <w:rPr>
          <w:rFonts w:ascii="Times New Roman" w:hAnsi="Times New Roman" w:cs="Times New Roman"/>
          <w:i/>
          <w:color w:val="000000"/>
          <w:sz w:val="20"/>
          <w:szCs w:val="20"/>
        </w:rPr>
        <w:t>Tvorba jako způsob poznávání.</w:t>
      </w:r>
      <w:r w:rsidRPr="00487289">
        <w:rPr>
          <w:rFonts w:ascii="Times New Roman" w:hAnsi="Times New Roman" w:cs="Times New Roman"/>
          <w:color w:val="000000"/>
          <w:sz w:val="20"/>
          <w:szCs w:val="20"/>
        </w:rPr>
        <w:t xml:space="preserve"> Praha: Karolinum. </w:t>
      </w:r>
    </w:p>
    <w:p w:rsidR="009B6870" w:rsidRPr="00487289" w:rsidRDefault="009B6870" w:rsidP="009B6870">
      <w:pPr>
        <w:autoSpaceDE w:val="0"/>
        <w:autoSpaceDN w:val="0"/>
        <w:adjustRightInd w:val="0"/>
        <w:jc w:val="both"/>
      </w:pPr>
      <w:r w:rsidRPr="00487289">
        <w:t>Szimethová, M., Wiegerová, A., &amp; Horká, H. (2012). Edukačné rámce prírodovedného vzdelávania. Zlín: FHS UTB.</w:t>
      </w:r>
    </w:p>
    <w:p w:rsidR="009B6870" w:rsidRPr="00487289" w:rsidRDefault="009B6870" w:rsidP="009B6870">
      <w:pPr>
        <w:autoSpaceDE w:val="0"/>
        <w:autoSpaceDN w:val="0"/>
        <w:adjustRightInd w:val="0"/>
        <w:jc w:val="both"/>
      </w:pPr>
      <w:r w:rsidRPr="00487289">
        <w:t xml:space="preserve">Šulová, L. (2003). </w:t>
      </w:r>
      <w:r w:rsidRPr="00487289">
        <w:rPr>
          <w:i/>
          <w:iCs/>
        </w:rPr>
        <w:t xml:space="preserve">Předškolní dítě a jeho svět. </w:t>
      </w:r>
      <w:r w:rsidRPr="00487289">
        <w:t>Praha: UK.</w:t>
      </w:r>
    </w:p>
    <w:p w:rsidR="009B6870" w:rsidRPr="00487289" w:rsidRDefault="009B6870" w:rsidP="009B6870">
      <w:pPr>
        <w:autoSpaceDE w:val="0"/>
        <w:autoSpaceDN w:val="0"/>
        <w:adjustRightInd w:val="0"/>
        <w:jc w:val="both"/>
      </w:pPr>
      <w:r w:rsidRPr="00487289">
        <w:t xml:space="preserve">Svobodová, E. (2007). </w:t>
      </w:r>
      <w:r w:rsidRPr="00487289">
        <w:rPr>
          <w:i/>
          <w:iCs/>
        </w:rPr>
        <w:t xml:space="preserve">Obsah a formy předškolního vzdělávání. </w:t>
      </w:r>
      <w:r w:rsidRPr="00487289">
        <w:t xml:space="preserve">České Budějovice: JU v ČB. </w:t>
      </w:r>
    </w:p>
    <w:p w:rsidR="009B6870" w:rsidRPr="004314D5" w:rsidRDefault="009B6870" w:rsidP="009B6870">
      <w:pPr>
        <w:shd w:val="clear" w:color="auto" w:fill="FFFFFF"/>
        <w:jc w:val="both"/>
      </w:pPr>
      <w:r w:rsidRPr="00487289">
        <w:t xml:space="preserve">Vašíková, J. &amp; </w:t>
      </w:r>
      <w:r w:rsidRPr="004314D5">
        <w:t>Žáková, I. (201</w:t>
      </w:r>
      <w:r w:rsidR="00377E37">
        <w:t>8</w:t>
      </w:r>
      <w:r w:rsidRPr="004314D5">
        <w:t xml:space="preserve">). </w:t>
      </w:r>
      <w:r w:rsidRPr="004314D5">
        <w:rPr>
          <w:i/>
        </w:rPr>
        <w:t>Význam primární logopedické prevence v rozvoji řečových a jazykových schopností dětí předškolního věku.</w:t>
      </w:r>
      <w:r w:rsidRPr="004314D5">
        <w:t xml:space="preserve"> Zlín: Univerzita Tomáše Bati ve Zlíně, v tisku.</w:t>
      </w:r>
    </w:p>
    <w:p w:rsidR="009B6870" w:rsidRPr="004314D5" w:rsidRDefault="009B6870" w:rsidP="009B6870">
      <w:pPr>
        <w:shd w:val="clear" w:color="auto" w:fill="FFFFFF"/>
        <w:jc w:val="both"/>
        <w:rPr>
          <w:color w:val="000000"/>
        </w:rPr>
      </w:pPr>
      <w:r w:rsidRPr="004314D5">
        <w:rPr>
          <w:color w:val="000000"/>
        </w:rPr>
        <w:t>Vygotskij, L. S. (2004). </w:t>
      </w:r>
      <w:r w:rsidRPr="004314D5">
        <w:rPr>
          <w:i/>
          <w:iCs/>
          <w:color w:val="000000"/>
        </w:rPr>
        <w:t>Psychologie myšlení a řeči.</w:t>
      </w:r>
      <w:r w:rsidRPr="004314D5">
        <w:rPr>
          <w:color w:val="000000"/>
        </w:rPr>
        <w:t> Praha: Portál.</w:t>
      </w:r>
    </w:p>
    <w:p w:rsidR="009B6870" w:rsidRPr="00487289" w:rsidRDefault="009B6870" w:rsidP="009B6870">
      <w:pPr>
        <w:autoSpaceDE w:val="0"/>
        <w:autoSpaceDN w:val="0"/>
        <w:adjustRightInd w:val="0"/>
        <w:jc w:val="both"/>
      </w:pPr>
      <w:r w:rsidRPr="004314D5">
        <w:t>Wiegerová, A. et al. (2012).</w:t>
      </w:r>
      <w:r w:rsidRPr="00487289">
        <w:t xml:space="preserve"> </w:t>
      </w:r>
      <w:r w:rsidRPr="00487289">
        <w:rPr>
          <w:i/>
        </w:rPr>
        <w:t>Self efficacy v edukačných súvislostiach.</w:t>
      </w:r>
      <w:r w:rsidRPr="00487289">
        <w:t xml:space="preserve"> Bratislava: SPN.</w:t>
      </w:r>
    </w:p>
    <w:p w:rsidR="009B6870" w:rsidRPr="00487289" w:rsidRDefault="009B6870" w:rsidP="009B6870">
      <w:pPr>
        <w:jc w:val="both"/>
      </w:pPr>
      <w:r w:rsidRPr="00487289">
        <w:t xml:space="preserve">Zounek, J., &amp; Šeďová, K. (2009). </w:t>
      </w:r>
      <w:r w:rsidRPr="00487289">
        <w:rPr>
          <w:i/>
        </w:rPr>
        <w:t>Učitelé a technologie: mezi tradičním a moderním pojetím</w:t>
      </w:r>
      <w:r w:rsidRPr="00487289">
        <w:t>. Brno: Paido.</w:t>
      </w:r>
    </w:p>
    <w:p w:rsidR="004232B7" w:rsidRPr="0040774B" w:rsidRDefault="004232B7" w:rsidP="004232B7">
      <w:pPr>
        <w:autoSpaceDE w:val="0"/>
        <w:autoSpaceDN w:val="0"/>
        <w:adjustRightInd w:val="0"/>
        <w:jc w:val="both"/>
        <w:rPr>
          <w:i/>
          <w:lang w:eastAsia="sk-SK"/>
        </w:rPr>
      </w:pPr>
    </w:p>
    <w:p w:rsidR="004232B7" w:rsidRPr="0040774B" w:rsidRDefault="004232B7" w:rsidP="004232B7">
      <w:pPr>
        <w:jc w:val="both"/>
        <w:rPr>
          <w:b/>
        </w:rPr>
      </w:pPr>
    </w:p>
    <w:p w:rsidR="004232B7" w:rsidRPr="0040774B" w:rsidRDefault="004232B7" w:rsidP="00B8153E">
      <w:pPr>
        <w:spacing w:after="160" w:line="259" w:lineRule="auto"/>
      </w:pPr>
    </w:p>
    <w:sectPr w:rsidR="004232B7" w:rsidRPr="0040774B" w:rsidSect="00032EE1">
      <w:footerReference w:type="default" r:id="rId6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1A0" w:rsidRDefault="002501A0">
      <w:r>
        <w:separator/>
      </w:r>
    </w:p>
  </w:endnote>
  <w:endnote w:type="continuationSeparator" w:id="0">
    <w:p w:rsidR="002501A0" w:rsidRDefault="00250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etica Neue">
    <w:altName w:val="Times New Roman"/>
    <w:charset w:val="00"/>
    <w:family w:val="roman"/>
    <w:pitch w:val="default"/>
  </w:font>
  <w:font w:name="Trebuchet MS">
    <w:panose1 w:val="020B0603020202020204"/>
    <w:charset w:val="EE"/>
    <w:family w:val="swiss"/>
    <w:pitch w:val="variable"/>
    <w:sig w:usb0="00000287" w:usb1="00000003" w:usb2="00000000" w:usb3="00000000" w:csb0="0000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Open Sans">
    <w:altName w:val="Times New Roman"/>
    <w:charset w:val="00"/>
    <w:family w:val="auto"/>
    <w:pitch w:val="default"/>
  </w:font>
  <w:font w:name="TimesNew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1A0" w:rsidRDefault="002501A0">
    <w:pPr>
      <w:pStyle w:val="Zpat"/>
      <w:jc w:val="right"/>
      <w:rPr>
        <w:ins w:id="2" w:author="Jana_PC" w:date="2018-05-26T09:55:00Z"/>
      </w:rPr>
    </w:pPr>
  </w:p>
  <w:p w:rsidR="002501A0" w:rsidRDefault="002501A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993" w:author="Jana_PC" w:date="2018-05-26T09:57:00Z"/>
  <w:sdt>
    <w:sdtPr>
      <w:id w:val="145996534"/>
      <w:docPartObj>
        <w:docPartGallery w:val="Page Numbers (Bottom of Page)"/>
        <w:docPartUnique/>
      </w:docPartObj>
    </w:sdtPr>
    <w:sdtEndPr/>
    <w:sdtContent>
      <w:customXmlInsRangeEnd w:id="993"/>
      <w:p w:rsidR="002501A0" w:rsidRDefault="003A07AD">
        <w:pPr>
          <w:pStyle w:val="Zpat"/>
          <w:jc w:val="right"/>
          <w:rPr>
            <w:ins w:id="994" w:author="Jana_PC" w:date="2018-05-26T09:57:00Z"/>
          </w:rPr>
        </w:pPr>
        <w:ins w:id="995" w:author="Jana_PC" w:date="2018-05-26T09:57:00Z">
          <w:r>
            <w:fldChar w:fldCharType="begin"/>
          </w:r>
          <w:r w:rsidR="002501A0">
            <w:instrText xml:space="preserve"> PAGE   \* MERGEFORMAT </w:instrText>
          </w:r>
          <w:r>
            <w:fldChar w:fldCharType="separate"/>
          </w:r>
        </w:ins>
        <w:r w:rsidR="007E0652">
          <w:rPr>
            <w:noProof/>
          </w:rPr>
          <w:t>2</w:t>
        </w:r>
        <w:ins w:id="996" w:author="Jana_PC" w:date="2018-05-26T09:57:00Z">
          <w:r>
            <w:fldChar w:fldCharType="end"/>
          </w:r>
        </w:ins>
      </w:p>
      <w:customXmlInsRangeStart w:id="997" w:author="Jana_PC" w:date="2018-05-26T09:57:00Z"/>
    </w:sdtContent>
  </w:sdt>
  <w:customXmlInsRangeEnd w:id="997"/>
  <w:p w:rsidR="002501A0" w:rsidRPr="00766EDE" w:rsidRDefault="002501A0" w:rsidP="00766EDE">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1A0" w:rsidRDefault="002501A0">
      <w:r>
        <w:separator/>
      </w:r>
    </w:p>
  </w:footnote>
  <w:footnote w:type="continuationSeparator" w:id="0">
    <w:p w:rsidR="002501A0" w:rsidRDefault="002501A0">
      <w:r>
        <w:continuationSeparator/>
      </w:r>
    </w:p>
  </w:footnote>
  <w:footnote w:id="1">
    <w:p w:rsidR="002501A0" w:rsidRPr="003B141A" w:rsidRDefault="002501A0" w:rsidP="00BB0949">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A86767">
        <w:rPr>
          <w:rFonts w:ascii="Calibri Light" w:hAnsi="Calibri Light"/>
          <w:sz w:val="18"/>
          <w:szCs w:val="18"/>
        </w:rPr>
        <w:t>https://www.utb.cz/univerzita/uredni-deska/vnitrni-normy-a-predpisy/vnitrni-predpisy/</w:t>
      </w:r>
    </w:p>
  </w:footnote>
  <w:footnote w:id="2">
    <w:p w:rsidR="002501A0" w:rsidRPr="003B141A" w:rsidRDefault="002501A0" w:rsidP="006F390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A86767">
        <w:rPr>
          <w:rFonts w:ascii="Calibri Light" w:hAnsi="Calibri Light"/>
          <w:sz w:val="18"/>
          <w:szCs w:val="18"/>
        </w:rPr>
        <w:t>https://www.utb.cz/univerzita/uredni-deska/vnitrni-normy-a-predpisy/vnitrni-predpisy/</w:t>
      </w:r>
    </w:p>
  </w:footnote>
  <w:footnote w:id="3">
    <w:p w:rsidR="002501A0" w:rsidRPr="00A86767" w:rsidRDefault="002501A0" w:rsidP="004D7D15">
      <w:pPr>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A86767">
        <w:rPr>
          <w:rFonts w:ascii="Calibri Light" w:eastAsiaTheme="minorHAnsi" w:hAnsi="Calibri Light" w:cstheme="minorBidi"/>
          <w:sz w:val="18"/>
          <w:szCs w:val="18"/>
          <w:lang w:val="sk-SK" w:eastAsia="en-US"/>
        </w:rPr>
        <w:t>https</w:t>
      </w:r>
      <w:r>
        <w:rPr>
          <w:rFonts w:ascii="Calibri Light" w:eastAsiaTheme="minorHAnsi" w:hAnsi="Calibri Light" w:cstheme="minorBidi"/>
          <w:sz w:val="18"/>
          <w:szCs w:val="18"/>
          <w:lang w:val="sk-SK" w:eastAsia="en-US"/>
        </w:rPr>
        <w:t>://www.utb.cz/?mdocs-file=1759</w:t>
      </w:r>
    </w:p>
  </w:footnote>
  <w:footnote w:id="4">
    <w:p w:rsidR="002501A0" w:rsidRPr="003B141A" w:rsidRDefault="002501A0" w:rsidP="006F390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A86767">
        <w:rPr>
          <w:rFonts w:ascii="Calibri Light" w:hAnsi="Calibri Light"/>
          <w:sz w:val="18"/>
          <w:szCs w:val="18"/>
        </w:rPr>
        <w:t>https://www.utb.cz/univerzita/uredni-deska/vnitrni-normy-a-predpisy/vnitrni-predpisy/</w:t>
      </w:r>
    </w:p>
  </w:footnote>
  <w:footnote w:id="5">
    <w:p w:rsidR="002501A0" w:rsidRPr="003B141A" w:rsidRDefault="002501A0" w:rsidP="006F390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A86767">
        <w:rPr>
          <w:rFonts w:ascii="Calibri Light" w:hAnsi="Calibri Light"/>
          <w:sz w:val="18"/>
          <w:szCs w:val="18"/>
        </w:rPr>
        <w:t>https://www.utb.cz/?mdocs-file=1797</w:t>
      </w:r>
    </w:p>
  </w:footnote>
  <w:footnote w:id="6">
    <w:p w:rsidR="002501A0" w:rsidRPr="008E7E69" w:rsidRDefault="002501A0" w:rsidP="006F3904">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Oba dostupné z: </w:t>
      </w:r>
      <w:r>
        <w:rPr>
          <w:rFonts w:cstheme="minorHAnsi"/>
          <w:sz w:val="16"/>
          <w:szCs w:val="16"/>
        </w:rPr>
        <w:t>https://www.utb.cz/univerzita/uredni-deska/vnitrni-normy-a-predpisy/vnitrni-predpisy/</w:t>
      </w:r>
    </w:p>
  </w:footnote>
  <w:footnote w:id="7">
    <w:p w:rsidR="002501A0" w:rsidRPr="008E7E69" w:rsidRDefault="002501A0" w:rsidP="006F3904">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Dostupné z: </w:t>
      </w:r>
      <w:r w:rsidRPr="00A86767">
        <w:rPr>
          <w:rFonts w:cstheme="minorHAnsi"/>
          <w:sz w:val="16"/>
          <w:szCs w:val="16"/>
        </w:rPr>
        <w:t>https://www.utb.cz/univerzita/uredni-deska/vnitrni-normy-a-predpisy/smernice-rektora/</w:t>
      </w:r>
      <w:r w:rsidRPr="00A86767" w:rsidDel="00A86767">
        <w:rPr>
          <w:rFonts w:cstheme="minorHAnsi"/>
          <w:sz w:val="16"/>
          <w:szCs w:val="16"/>
        </w:rPr>
        <w:t xml:space="preserve"> </w:t>
      </w:r>
    </w:p>
  </w:footnote>
  <w:footnote w:id="8">
    <w:p w:rsidR="002501A0" w:rsidRPr="008E7E69" w:rsidRDefault="002501A0" w:rsidP="006F3904">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Dostupné z: </w:t>
      </w:r>
      <w:r w:rsidRPr="00A86767">
        <w:rPr>
          <w:rFonts w:cstheme="minorHAnsi"/>
          <w:sz w:val="16"/>
          <w:szCs w:val="16"/>
        </w:rPr>
        <w:t>https://fhs.utb.cz/mdocs-posts/fhs-pravidla-prubehu-studia/</w:t>
      </w:r>
      <w:r w:rsidRPr="00A86767" w:rsidDel="00A86767">
        <w:rPr>
          <w:rFonts w:cstheme="minorHAnsi"/>
          <w:sz w:val="16"/>
          <w:szCs w:val="16"/>
        </w:rPr>
        <w:t xml:space="preserve"> </w:t>
      </w:r>
    </w:p>
  </w:footnote>
  <w:footnote w:id="9">
    <w:p w:rsidR="002501A0" w:rsidRPr="00882CD5" w:rsidRDefault="002501A0" w:rsidP="006F3904">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Dostupné z: </w:t>
      </w:r>
      <w:r w:rsidRPr="00A86767">
        <w:rPr>
          <w:rFonts w:cstheme="minorHAnsi"/>
          <w:sz w:val="16"/>
          <w:szCs w:val="16"/>
        </w:rPr>
        <w:t>https://fhs.utb.cz/o-fakulte/zakladni-informace/ustavy/ustav-skolni-pedagogiky/studijni-opory/studijni-opory-pro-program-ucitelstvi-pro-materske-skoly/</w:t>
      </w:r>
      <w:r w:rsidRPr="00A86767" w:rsidDel="00A86767">
        <w:rPr>
          <w:rFonts w:cstheme="minorHAnsi"/>
          <w:sz w:val="16"/>
          <w:szCs w:val="16"/>
        </w:rPr>
        <w:t xml:space="preserve"> </w:t>
      </w:r>
    </w:p>
  </w:footnote>
  <w:footnote w:id="10">
    <w:p w:rsidR="002501A0" w:rsidRPr="008E7E69" w:rsidRDefault="002501A0" w:rsidP="006F3904">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w:t>
      </w:r>
      <w:r w:rsidRPr="008E7E69">
        <w:rPr>
          <w:rFonts w:cstheme="minorHAnsi"/>
          <w:sz w:val="16"/>
          <w:szCs w:val="16"/>
          <w:lang w:val="cs-CZ"/>
        </w:rPr>
        <w:t>Dostupné z: http://www.utb.cz/o-univerzite/vyrocni-zpravy</w:t>
      </w:r>
    </w:p>
  </w:footnote>
  <w:footnote w:id="11">
    <w:p w:rsidR="002501A0" w:rsidRPr="008E7E69" w:rsidRDefault="002501A0" w:rsidP="006F3904">
      <w:pPr>
        <w:pStyle w:val="Textpoznpodarou"/>
        <w:rPr>
          <w:rFonts w:cstheme="minorHAnsi"/>
          <w:color w:val="FF0000"/>
          <w:sz w:val="16"/>
          <w:szCs w:val="16"/>
          <w:lang w:val="cs-CZ"/>
        </w:rPr>
      </w:pPr>
      <w:r w:rsidRPr="008E7E69">
        <w:rPr>
          <w:rStyle w:val="Znakapoznpodarou"/>
          <w:rFonts w:cstheme="minorHAnsi"/>
          <w:sz w:val="16"/>
          <w:szCs w:val="16"/>
        </w:rPr>
        <w:footnoteRef/>
      </w:r>
      <w:r w:rsidRPr="008E7E69">
        <w:rPr>
          <w:rFonts w:cstheme="minorHAnsi"/>
          <w:sz w:val="16"/>
          <w:szCs w:val="16"/>
        </w:rPr>
        <w:t xml:space="preserve"> </w:t>
      </w:r>
      <w:r w:rsidRPr="008E7E69">
        <w:rPr>
          <w:rFonts w:cstheme="minorHAnsi"/>
          <w:sz w:val="16"/>
          <w:szCs w:val="16"/>
          <w:lang w:val="cs-CZ"/>
        </w:rPr>
        <w:t xml:space="preserve">Dostupné z: </w:t>
      </w:r>
      <w:r w:rsidRPr="00A86767">
        <w:rPr>
          <w:rFonts w:cstheme="minorHAnsi"/>
          <w:sz w:val="16"/>
          <w:szCs w:val="16"/>
          <w:lang w:val="cs-CZ"/>
        </w:rPr>
        <w:t>https://www.utb.cz/univerzita/uredni-deska/ruzne/vyrocni-zpravy/</w:t>
      </w:r>
      <w:r w:rsidRPr="00A86767" w:rsidDel="00A86767">
        <w:rPr>
          <w:rFonts w:cstheme="minorHAnsi"/>
          <w:sz w:val="16"/>
          <w:szCs w:val="16"/>
          <w:lang w:val="cs-CZ"/>
        </w:rPr>
        <w:t xml:space="preserve"> </w:t>
      </w:r>
    </w:p>
  </w:footnote>
  <w:footnote w:id="12">
    <w:p w:rsidR="002501A0" w:rsidRPr="008E7E69" w:rsidRDefault="002501A0" w:rsidP="006F3904">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w:t>
      </w:r>
      <w:r w:rsidRPr="008E7E69">
        <w:rPr>
          <w:rFonts w:cstheme="minorHAnsi"/>
          <w:sz w:val="16"/>
          <w:szCs w:val="16"/>
          <w:lang w:val="cs-CZ"/>
        </w:rPr>
        <w:t xml:space="preserve">Dostupné z: </w:t>
      </w:r>
      <w:r w:rsidRPr="00A86767">
        <w:rPr>
          <w:rFonts w:cstheme="minorHAnsi"/>
          <w:sz w:val="16"/>
          <w:szCs w:val="16"/>
          <w:lang w:val="cs-CZ"/>
        </w:rPr>
        <w:t>https://fhs.utb.cz/o-fakulte/absolventi/klub-absolventu/</w:t>
      </w:r>
      <w:r w:rsidRPr="00A86767" w:rsidDel="00A86767">
        <w:rPr>
          <w:rFonts w:cstheme="minorHAnsi"/>
          <w:sz w:val="16"/>
          <w:szCs w:val="16"/>
          <w:lang w:val="cs-CZ"/>
        </w:rPr>
        <w:t xml:space="preserve"> </w:t>
      </w:r>
    </w:p>
  </w:footnote>
  <w:footnote w:id="13">
    <w:p w:rsidR="002501A0" w:rsidRPr="008E7E69" w:rsidRDefault="002501A0" w:rsidP="006F3904">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w:t>
      </w:r>
      <w:r w:rsidRPr="00A86767">
        <w:rPr>
          <w:rFonts w:cstheme="minorHAnsi"/>
          <w:sz w:val="16"/>
          <w:szCs w:val="16"/>
        </w:rPr>
        <w:t>https://fhs.utb.cz/o-fakulte/mezinarodni-vztahy/studium-a-praxe-v-zahranici/dalsi-moznosti/</w:t>
      </w:r>
      <w:r w:rsidRPr="00A86767" w:rsidDel="00A86767">
        <w:rPr>
          <w:rFonts w:cstheme="minorHAnsi"/>
          <w:sz w:val="16"/>
          <w:szCs w:val="16"/>
        </w:rPr>
        <w:t xml:space="preserve"> </w:t>
      </w:r>
    </w:p>
  </w:footnote>
  <w:footnote w:id="14">
    <w:p w:rsidR="002501A0" w:rsidRPr="008E7E69" w:rsidRDefault="002501A0" w:rsidP="006F3904">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w:t>
      </w:r>
      <w:r w:rsidRPr="00A86767">
        <w:rPr>
          <w:rFonts w:cstheme="minorHAnsi"/>
          <w:sz w:val="16"/>
          <w:szCs w:val="16"/>
        </w:rPr>
        <w:t>https://www.utb.cz/univerzita/uredni-deska/vnitrni-normy-a-predpisy/smernice-rektora/</w:t>
      </w:r>
      <w:r w:rsidRPr="00A86767" w:rsidDel="00A86767">
        <w:rPr>
          <w:rFonts w:cstheme="minorHAnsi"/>
          <w:sz w:val="16"/>
          <w:szCs w:val="16"/>
        </w:rPr>
        <w:t xml:space="preserve"> </w:t>
      </w:r>
    </w:p>
  </w:footnote>
  <w:footnote w:id="15">
    <w:p w:rsidR="002501A0" w:rsidRPr="008E7E69" w:rsidRDefault="002501A0" w:rsidP="00DD3101">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w:t>
      </w:r>
      <w:r w:rsidRPr="008E7E69">
        <w:rPr>
          <w:rFonts w:cstheme="minorHAnsi"/>
          <w:sz w:val="16"/>
          <w:szCs w:val="16"/>
          <w:lang w:val="cs-CZ"/>
        </w:rPr>
        <w:t xml:space="preserve">Dostupné z: </w:t>
      </w:r>
      <w:r w:rsidRPr="00A86767">
        <w:rPr>
          <w:rFonts w:cstheme="minorHAnsi"/>
          <w:sz w:val="16"/>
          <w:szCs w:val="16"/>
          <w:lang w:val="cs-CZ"/>
        </w:rPr>
        <w:t>https://fhs.utb.cz/o-fakulte/uredni-deska/vnitrni-normy-a-predpisy/vnitrni-normy-fhs/smernice-dekanky/</w:t>
      </w:r>
      <w:r w:rsidRPr="00A86767" w:rsidDel="00A86767">
        <w:rPr>
          <w:rFonts w:cstheme="minorHAnsi"/>
          <w:sz w:val="16"/>
          <w:szCs w:val="16"/>
          <w:lang w:val="cs-CZ"/>
        </w:rPr>
        <w:t xml:space="preserve"> </w:t>
      </w:r>
    </w:p>
  </w:footnote>
  <w:footnote w:id="16">
    <w:p w:rsidR="002501A0" w:rsidRPr="001F131F" w:rsidRDefault="002501A0" w:rsidP="00BB0949">
      <w:pPr>
        <w:pStyle w:val="Textpoznpodarou"/>
        <w:rPr>
          <w:rFonts w:cstheme="minorHAnsi"/>
          <w:sz w:val="18"/>
          <w:lang w:val="cs-CZ"/>
        </w:rPr>
      </w:pPr>
      <w:r w:rsidRPr="004D7D15">
        <w:rPr>
          <w:rStyle w:val="Znakapoznpodarou"/>
          <w:sz w:val="16"/>
        </w:rPr>
        <w:footnoteRef/>
      </w:r>
      <w:r w:rsidRPr="004D7D15">
        <w:rPr>
          <w:sz w:val="16"/>
        </w:rPr>
        <w:t xml:space="preserve"> </w:t>
      </w:r>
      <w:r w:rsidRPr="004D7D15">
        <w:rPr>
          <w:rFonts w:cstheme="minorHAnsi"/>
          <w:sz w:val="16"/>
          <w:lang w:val="cs-CZ"/>
        </w:rPr>
        <w:t xml:space="preserve">Dostupné z: </w:t>
      </w:r>
      <w:r w:rsidRPr="00A86767">
        <w:rPr>
          <w:rFonts w:cstheme="minorHAnsi"/>
          <w:sz w:val="16"/>
          <w:lang w:val="cs-CZ"/>
        </w:rPr>
        <w:t>https://fhs.utb.cz/o-fakulte/zakladni-informace/ustavy/ustav-skolni-pedagogiky/cpds-pobocka-zlin/</w:t>
      </w:r>
      <w:r w:rsidRPr="00A86767" w:rsidDel="00A86767">
        <w:rPr>
          <w:rFonts w:cstheme="minorHAnsi"/>
          <w:sz w:val="16"/>
          <w:lang w:val="cs-CZ"/>
        </w:rPr>
        <w:t xml:space="preserve"> </w:t>
      </w:r>
    </w:p>
  </w:footnote>
  <w:footnote w:id="17">
    <w:p w:rsidR="002501A0" w:rsidRPr="001F131F" w:rsidRDefault="002501A0" w:rsidP="00BB0949">
      <w:pPr>
        <w:pStyle w:val="Textpoznpodarou"/>
        <w:rPr>
          <w:sz w:val="18"/>
          <w:lang w:val="cs-CZ"/>
        </w:rPr>
      </w:pPr>
      <w:r w:rsidRPr="004D7D15">
        <w:rPr>
          <w:rStyle w:val="Znakapoznpodarou"/>
          <w:sz w:val="16"/>
        </w:rPr>
        <w:footnoteRef/>
      </w:r>
      <w:r w:rsidRPr="004D7D15">
        <w:rPr>
          <w:sz w:val="16"/>
        </w:rPr>
        <w:t xml:space="preserve"> </w:t>
      </w:r>
      <w:r w:rsidRPr="004D7D15">
        <w:rPr>
          <w:sz w:val="16"/>
          <w:lang w:val="cs-CZ"/>
        </w:rPr>
        <w:t>Dostupné z: https://earli.org/</w:t>
      </w:r>
    </w:p>
  </w:footnote>
  <w:footnote w:id="18">
    <w:p w:rsidR="002501A0" w:rsidRPr="008E7E69" w:rsidRDefault="002501A0" w:rsidP="00DD3101">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https://stag.utb.cz/portal/</w:t>
      </w:r>
    </w:p>
  </w:footnote>
  <w:footnote w:id="19">
    <w:p w:rsidR="002501A0" w:rsidRPr="008E7E69" w:rsidRDefault="002501A0" w:rsidP="00DD3101">
      <w:pPr>
        <w:pStyle w:val="Textpoznpodarou"/>
        <w:rPr>
          <w:rFonts w:cstheme="minorHAnsi"/>
          <w:sz w:val="16"/>
          <w:szCs w:val="16"/>
        </w:rPr>
      </w:pPr>
      <w:r w:rsidRPr="008E7E69">
        <w:rPr>
          <w:rStyle w:val="Znakapoznpodarou"/>
          <w:rFonts w:cstheme="minorHAnsi"/>
          <w:sz w:val="16"/>
          <w:szCs w:val="16"/>
        </w:rPr>
        <w:footnoteRef/>
      </w:r>
      <w:r>
        <w:rPr>
          <w:rFonts w:cstheme="minorHAnsi"/>
          <w:sz w:val="16"/>
          <w:szCs w:val="16"/>
        </w:rPr>
        <w:t xml:space="preserve"> </w:t>
      </w:r>
      <w:r w:rsidRPr="008E7E69">
        <w:rPr>
          <w:rFonts w:cstheme="minorHAnsi"/>
          <w:sz w:val="16"/>
          <w:szCs w:val="16"/>
        </w:rPr>
        <w:t xml:space="preserve">Dostupné z: </w:t>
      </w:r>
      <w:r>
        <w:rPr>
          <w:rFonts w:cstheme="minorHAnsi"/>
          <w:sz w:val="16"/>
          <w:szCs w:val="16"/>
        </w:rPr>
        <w:t>https://www.utb.cz/univerzita/uredni-deska/vnitrni-normy-a-predpisy/vnitrni-predpisy/</w:t>
      </w:r>
    </w:p>
  </w:footnote>
  <w:footnote w:id="20">
    <w:p w:rsidR="002501A0" w:rsidRPr="008E7E69" w:rsidRDefault="002501A0" w:rsidP="00DD3101">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w:t>
      </w:r>
      <w:r w:rsidRPr="00A33B3C">
        <w:rPr>
          <w:rFonts w:cstheme="minorHAnsi"/>
          <w:sz w:val="16"/>
          <w:szCs w:val="16"/>
        </w:rPr>
        <w:t>https://fhs.utb.cz/o-fakulte/uredni-deska/vnitrni-normy-a-predpisy/vnitrni-normy-fhs</w:t>
      </w:r>
      <w:r w:rsidRPr="00A33B3C" w:rsidDel="00A33B3C">
        <w:rPr>
          <w:rFonts w:cstheme="minorHAnsi"/>
          <w:sz w:val="16"/>
          <w:szCs w:val="16"/>
        </w:rPr>
        <w:t xml:space="preserve"> </w:t>
      </w:r>
    </w:p>
  </w:footnote>
  <w:footnote w:id="21">
    <w:p w:rsidR="002501A0" w:rsidRPr="008E7E69" w:rsidRDefault="002501A0" w:rsidP="00DD3101">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https://jobcentrum.utb.cz/index.php?lang=cz</w:t>
      </w:r>
    </w:p>
  </w:footnote>
  <w:footnote w:id="22">
    <w:p w:rsidR="002501A0" w:rsidRPr="008E7E69" w:rsidRDefault="002501A0" w:rsidP="00DD3101">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https://jobcentrum.utb.cz/index.php?option=com_career&amp;view=offers&amp;Itemid=105&amp;lang=cz</w:t>
      </w:r>
    </w:p>
  </w:footnote>
  <w:footnote w:id="23">
    <w:p w:rsidR="002501A0" w:rsidRPr="008E7E69" w:rsidRDefault="002501A0" w:rsidP="00DD3101">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https://jobcentrum.utb.cz/index.php?option=com_content&amp;view=article&amp;id=21&amp;Itemid=156&amp;lang=cz</w:t>
      </w:r>
    </w:p>
  </w:footnote>
  <w:footnote w:id="24">
    <w:p w:rsidR="002501A0" w:rsidRPr="004D7D15" w:rsidRDefault="002501A0" w:rsidP="00BB0949">
      <w:pPr>
        <w:pStyle w:val="Textpoznpodarou"/>
        <w:rPr>
          <w:rFonts w:cstheme="minorHAnsi"/>
          <w:sz w:val="16"/>
          <w:szCs w:val="18"/>
        </w:rPr>
      </w:pPr>
      <w:r w:rsidRPr="004D7D15">
        <w:rPr>
          <w:rStyle w:val="Znakapoznpodarou"/>
          <w:rFonts w:cstheme="minorHAnsi"/>
          <w:sz w:val="16"/>
          <w:szCs w:val="18"/>
        </w:rPr>
        <w:footnoteRef/>
      </w:r>
      <w:r w:rsidRPr="004D7D15">
        <w:rPr>
          <w:rFonts w:cstheme="minorHAnsi"/>
          <w:sz w:val="16"/>
          <w:szCs w:val="18"/>
        </w:rPr>
        <w:t xml:space="preserve"> Dostupné z: http://digilib.k.utb.cz</w:t>
      </w:r>
    </w:p>
  </w:footnote>
  <w:footnote w:id="25">
    <w:p w:rsidR="002501A0" w:rsidRPr="004D7D15" w:rsidRDefault="002501A0" w:rsidP="00BB0949">
      <w:pPr>
        <w:pStyle w:val="Textpoznpodarou"/>
        <w:rPr>
          <w:rFonts w:cstheme="minorHAnsi"/>
          <w:sz w:val="18"/>
        </w:rPr>
      </w:pPr>
      <w:r w:rsidRPr="004D7D15">
        <w:rPr>
          <w:rStyle w:val="Znakapoznpodarou"/>
          <w:rFonts w:cstheme="minorHAnsi"/>
          <w:sz w:val="16"/>
          <w:szCs w:val="18"/>
        </w:rPr>
        <w:footnoteRef/>
      </w:r>
      <w:r w:rsidRPr="004D7D15">
        <w:rPr>
          <w:rFonts w:cstheme="minorHAnsi"/>
          <w:sz w:val="16"/>
          <w:szCs w:val="18"/>
        </w:rPr>
        <w:t xml:space="preserve"> Dostupné z: http://publikace.k.utb.cz</w:t>
      </w:r>
    </w:p>
  </w:footnote>
  <w:footnote w:id="26">
    <w:p w:rsidR="002501A0" w:rsidRPr="004D7D15" w:rsidRDefault="002501A0" w:rsidP="00BB0949">
      <w:pPr>
        <w:rPr>
          <w:rFonts w:asciiTheme="minorHAnsi" w:hAnsiTheme="minorHAnsi" w:cstheme="minorHAnsi"/>
          <w:sz w:val="16"/>
          <w:szCs w:val="18"/>
        </w:rPr>
      </w:pPr>
      <w:r w:rsidRPr="004D7D15">
        <w:rPr>
          <w:rStyle w:val="Znakapoznpodarou"/>
          <w:rFonts w:asciiTheme="minorHAnsi" w:hAnsiTheme="minorHAnsi" w:cstheme="minorHAnsi"/>
          <w:sz w:val="16"/>
          <w:szCs w:val="18"/>
        </w:rPr>
        <w:footnoteRef/>
      </w:r>
      <w:r w:rsidRPr="004D7D15">
        <w:rPr>
          <w:rFonts w:asciiTheme="minorHAnsi" w:hAnsiTheme="minorHAnsi" w:cstheme="minorHAnsi"/>
          <w:sz w:val="16"/>
          <w:szCs w:val="18"/>
        </w:rPr>
        <w:t xml:space="preserve"> Seznam všech databází, které má UTB ve Zlíně je dostupný z: http://portal.k.utb.cz/databases/alphabetical</w:t>
      </w:r>
    </w:p>
  </w:footnote>
  <w:footnote w:id="27">
    <w:p w:rsidR="002501A0" w:rsidRPr="008E7E69" w:rsidRDefault="002501A0" w:rsidP="00DD3101">
      <w:pPr>
        <w:pStyle w:val="Textpoznpodarou"/>
        <w:rPr>
          <w:rFonts w:cstheme="minorHAnsi"/>
          <w:b/>
          <w:sz w:val="16"/>
          <w:szCs w:val="16"/>
        </w:rPr>
      </w:pPr>
      <w:r w:rsidRPr="008E7E69">
        <w:rPr>
          <w:rStyle w:val="Znakapoznpodarou"/>
          <w:rFonts w:cstheme="minorHAnsi"/>
          <w:sz w:val="16"/>
          <w:szCs w:val="16"/>
        </w:rPr>
        <w:footnoteRef/>
      </w:r>
      <w:r w:rsidRPr="008E7E69">
        <w:rPr>
          <w:rFonts w:cstheme="minorHAnsi"/>
          <w:b/>
          <w:sz w:val="16"/>
          <w:szCs w:val="16"/>
        </w:rPr>
        <w:t xml:space="preserve"> </w:t>
      </w:r>
      <w:r w:rsidRPr="008E7E69">
        <w:rPr>
          <w:rStyle w:val="Siln"/>
          <w:rFonts w:cstheme="minorHAnsi"/>
          <w:b w:val="0"/>
          <w:sz w:val="16"/>
          <w:szCs w:val="16"/>
        </w:rPr>
        <w:t xml:space="preserve">Dostupné z: </w:t>
      </w:r>
      <w:r w:rsidRPr="00A33B3C">
        <w:rPr>
          <w:rStyle w:val="Siln"/>
          <w:rFonts w:cstheme="minorHAnsi"/>
          <w:b w:val="0"/>
          <w:sz w:val="16"/>
          <w:szCs w:val="16"/>
        </w:rPr>
        <w:t>https://www.utb.cz/univerzita/uredni-deska/vnitrni-normy-a-predpisy/smernice-rektora/</w:t>
      </w:r>
      <w:r w:rsidRPr="00A33B3C" w:rsidDel="00A33B3C">
        <w:rPr>
          <w:rStyle w:val="Siln"/>
          <w:rFonts w:cstheme="minorHAnsi"/>
          <w:b w:val="0"/>
          <w:sz w:val="16"/>
          <w:szCs w:val="16"/>
        </w:rPr>
        <w:t xml:space="preserve"> </w:t>
      </w:r>
    </w:p>
  </w:footnote>
  <w:footnote w:id="28">
    <w:p w:rsidR="002501A0" w:rsidRPr="008E7E69" w:rsidRDefault="002501A0" w:rsidP="00DD3101">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Dostupné z: </w:t>
      </w:r>
      <w:r w:rsidRPr="00A33B3C">
        <w:t xml:space="preserve"> </w:t>
      </w:r>
      <w:r w:rsidRPr="00A33B3C">
        <w:rPr>
          <w:rFonts w:cstheme="minorHAnsi"/>
          <w:sz w:val="16"/>
          <w:szCs w:val="16"/>
        </w:rPr>
        <w:t>https://www.utb.cz/univerzita/uredni-deska/vnitrni-normy-a-predpisy/vnitrni-predpisy/</w:t>
      </w:r>
    </w:p>
  </w:footnote>
  <w:footnote w:id="29">
    <w:p w:rsidR="002501A0" w:rsidRPr="008E7E69" w:rsidRDefault="002501A0" w:rsidP="008A72AA">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w:t>
      </w:r>
      <w:r w:rsidRPr="008E7E69">
        <w:rPr>
          <w:rFonts w:cstheme="minorHAnsi"/>
          <w:sz w:val="16"/>
          <w:szCs w:val="16"/>
          <w:lang w:val="cs-CZ"/>
        </w:rPr>
        <w:t>Dostupné z:</w:t>
      </w:r>
      <w:r w:rsidRPr="008E7E69">
        <w:rPr>
          <w:rFonts w:cstheme="minorHAnsi"/>
          <w:sz w:val="16"/>
          <w:szCs w:val="16"/>
        </w:rPr>
        <w:t xml:space="preserve"> </w:t>
      </w:r>
      <w:r w:rsidRPr="008E7E69">
        <w:rPr>
          <w:rFonts w:cstheme="minorHAnsi"/>
          <w:sz w:val="16"/>
          <w:szCs w:val="16"/>
          <w:lang w:val="cs-CZ"/>
        </w:rPr>
        <w:t>http://www.utb.cz/fhs/o-fakulte/dlouhodoby-zamer?highlightWords=Dlouhodob%C3%A9ho+z%C3%A1m%C4%9Br+FHS+obdob%C3%AD+2016-2020</w:t>
      </w:r>
    </w:p>
  </w:footnote>
  <w:footnote w:id="30">
    <w:p w:rsidR="002501A0" w:rsidRPr="008E7E69" w:rsidRDefault="002501A0" w:rsidP="008A72AA">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w:t>
      </w:r>
      <w:r w:rsidRPr="008E7E69">
        <w:rPr>
          <w:rFonts w:cstheme="minorHAnsi"/>
          <w:sz w:val="16"/>
          <w:szCs w:val="16"/>
          <w:lang w:val="cs-CZ"/>
        </w:rPr>
        <w:t>Dostupné z: http://www.utb.cz/fhs/o-fakulte/plan-realizace-strategickeho-zameru-vzdelavaci-a-tvurci-1?highlightWords=Dlouhodob%C3%BDm+z%C3%A1m%C4%9Brem+vzd%C4%9Bl%C3%A1vac%C3%AD+v%C4%9Bdeck%C3%A9%2C+v%C3%BDzkumn%C3%A9%2C+v%C3%BDvojov%C3%A9+inova%C4%8Dn%C3%AD%2C+um%C4%9Bleck%C3%A9+dal%C5%A1%C3%AD+tv%C5%AFr%C4%8D%C3%AD+%C4%8Dinnosti+Univerzity+Tom%C3%A1%C5%A1e+Bati+Zl%C3%ADn%C4%9B</w:t>
      </w:r>
    </w:p>
  </w:footnote>
  <w:footnote w:id="31">
    <w:p w:rsidR="002501A0" w:rsidRPr="008E7E69" w:rsidRDefault="002501A0" w:rsidP="009978FB">
      <w:pPr>
        <w:pStyle w:val="Textpoznpodarou"/>
        <w:rPr>
          <w:sz w:val="16"/>
          <w:szCs w:val="16"/>
        </w:rPr>
      </w:pPr>
      <w:r w:rsidRPr="008E7E69">
        <w:rPr>
          <w:rStyle w:val="Znakapoznpodarou"/>
          <w:sz w:val="16"/>
          <w:szCs w:val="16"/>
        </w:rPr>
        <w:footnoteRef/>
      </w:r>
      <w:r w:rsidRPr="008E7E69">
        <w:rPr>
          <w:sz w:val="16"/>
          <w:szCs w:val="16"/>
        </w:rPr>
        <w:t xml:space="preserve"> </w:t>
      </w:r>
      <w:r w:rsidRPr="00A33B3C">
        <w:t xml:space="preserve"> </w:t>
      </w:r>
      <w:r w:rsidRPr="00A33B3C">
        <w:rPr>
          <w:sz w:val="16"/>
          <w:szCs w:val="16"/>
        </w:rPr>
        <w:t>https://www.utb.cz/univerzita/uredni-deska/vnitrni-normy-a-predpisy/vnitrni-predpisy/</w:t>
      </w:r>
    </w:p>
  </w:footnote>
  <w:footnote w:id="32">
    <w:p w:rsidR="002501A0" w:rsidRPr="008E7E69" w:rsidRDefault="002501A0" w:rsidP="009978FB">
      <w:pPr>
        <w:pStyle w:val="Textpoznpodarou"/>
        <w:rPr>
          <w:rFonts w:cstheme="minorHAnsi"/>
          <w:sz w:val="16"/>
          <w:szCs w:val="16"/>
        </w:rPr>
      </w:pPr>
      <w:r w:rsidRPr="008E7E69">
        <w:rPr>
          <w:rStyle w:val="Znakapoznpodarou"/>
          <w:rFonts w:cstheme="minorHAnsi"/>
          <w:sz w:val="16"/>
          <w:szCs w:val="16"/>
        </w:rPr>
        <w:footnoteRef/>
      </w:r>
      <w:r w:rsidRPr="008E7E69">
        <w:rPr>
          <w:rFonts w:cstheme="minorHAnsi"/>
          <w:sz w:val="16"/>
          <w:szCs w:val="16"/>
        </w:rPr>
        <w:t xml:space="preserve"> </w:t>
      </w:r>
      <w:r w:rsidRPr="00A33B3C">
        <w:t xml:space="preserve"> </w:t>
      </w:r>
      <w:r w:rsidRPr="00A33B3C">
        <w:rPr>
          <w:rFonts w:cstheme="minorHAnsi"/>
          <w:sz w:val="16"/>
          <w:szCs w:val="16"/>
        </w:rPr>
        <w:t>https://www.utb.cz/univerzita/uredni-deska/vnitrni-normy-a-predpisy/vnitrni-predpisy/</w:t>
      </w:r>
    </w:p>
  </w:footnote>
  <w:footnote w:id="33">
    <w:p w:rsidR="002501A0" w:rsidRPr="008E7E69" w:rsidRDefault="002501A0" w:rsidP="009978FB">
      <w:pPr>
        <w:pStyle w:val="Textpoznpodarou"/>
        <w:rPr>
          <w:rFonts w:cstheme="minorHAnsi"/>
          <w:sz w:val="16"/>
          <w:szCs w:val="16"/>
          <w:lang w:val="cs-CZ"/>
        </w:rPr>
      </w:pPr>
      <w:r w:rsidRPr="008E7E69">
        <w:rPr>
          <w:rStyle w:val="Znakapoznpodarou"/>
          <w:rFonts w:cstheme="minorHAnsi"/>
          <w:sz w:val="16"/>
          <w:szCs w:val="16"/>
        </w:rPr>
        <w:footnoteRef/>
      </w:r>
      <w:r w:rsidRPr="008E7E69">
        <w:rPr>
          <w:rFonts w:cstheme="minorHAnsi"/>
          <w:sz w:val="16"/>
          <w:szCs w:val="16"/>
        </w:rPr>
        <w:t xml:space="preserve"> </w:t>
      </w:r>
      <w:r w:rsidRPr="00A33B3C">
        <w:rPr>
          <w:rFonts w:cstheme="minorHAnsi"/>
          <w:sz w:val="16"/>
          <w:szCs w:val="16"/>
        </w:rPr>
        <w:t>https://fhs.utb.cz/o-fakulte/uredni-deska/vnitrni-normy-a-predpisy/vnitrni-normy-fhs/smernice-dekanky/</w:t>
      </w:r>
      <w:r w:rsidRPr="00A33B3C" w:rsidDel="00A33B3C">
        <w:rPr>
          <w:rFonts w:cstheme="minorHAnsi"/>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5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7237C23"/>
    <w:multiLevelType w:val="hybridMultilevel"/>
    <w:tmpl w:val="07022B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15E6518"/>
    <w:multiLevelType w:val="hybridMultilevel"/>
    <w:tmpl w:val="461AD0D0"/>
    <w:lvl w:ilvl="0" w:tplc="0405000D">
      <w:start w:val="1"/>
      <w:numFmt w:val="bullet"/>
      <w:lvlText w:val=""/>
      <w:lvlJc w:val="left"/>
      <w:pPr>
        <w:ind w:left="720" w:hanging="360"/>
      </w:pPr>
      <w:rPr>
        <w:rFonts w:ascii="Wingdings" w:hAnsi="Wingdings" w:hint="default"/>
      </w:rPr>
    </w:lvl>
    <w:lvl w:ilvl="1" w:tplc="5BD42938">
      <w:numFmt w:val="bullet"/>
      <w:lvlText w:val="-"/>
      <w:lvlJc w:val="left"/>
      <w:pPr>
        <w:ind w:left="1440" w:hanging="360"/>
      </w:pPr>
      <w:rPr>
        <w:rFonts w:ascii="Times New Roman" w:eastAsia="Calibri"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255315CB"/>
    <w:multiLevelType w:val="hybridMultilevel"/>
    <w:tmpl w:val="CAE08D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C264C24"/>
    <w:multiLevelType w:val="hybridMultilevel"/>
    <w:tmpl w:val="272C1E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D662AA2"/>
    <w:multiLevelType w:val="hybridMultilevel"/>
    <w:tmpl w:val="75F6D994"/>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B275D62"/>
    <w:multiLevelType w:val="hybridMultilevel"/>
    <w:tmpl w:val="6CC67850"/>
    <w:lvl w:ilvl="0" w:tplc="F3F0D1C6">
      <w:start w:val="1"/>
      <w:numFmt w:val="decimal"/>
      <w:lvlText w:val="%1."/>
      <w:lvlJc w:val="left"/>
      <w:pPr>
        <w:tabs>
          <w:tab w:val="num" w:pos="720"/>
        </w:tabs>
        <w:ind w:left="720" w:hanging="360"/>
      </w:pPr>
    </w:lvl>
    <w:lvl w:ilvl="1" w:tplc="585E9B94" w:tentative="1">
      <w:start w:val="1"/>
      <w:numFmt w:val="decimal"/>
      <w:lvlText w:val="%2."/>
      <w:lvlJc w:val="left"/>
      <w:pPr>
        <w:tabs>
          <w:tab w:val="num" w:pos="1440"/>
        </w:tabs>
        <w:ind w:left="1440" w:hanging="360"/>
      </w:pPr>
    </w:lvl>
    <w:lvl w:ilvl="2" w:tplc="1C7ADF14" w:tentative="1">
      <w:start w:val="1"/>
      <w:numFmt w:val="decimal"/>
      <w:lvlText w:val="%3."/>
      <w:lvlJc w:val="left"/>
      <w:pPr>
        <w:tabs>
          <w:tab w:val="num" w:pos="2160"/>
        </w:tabs>
        <w:ind w:left="2160" w:hanging="360"/>
      </w:pPr>
    </w:lvl>
    <w:lvl w:ilvl="3" w:tplc="9266C300" w:tentative="1">
      <w:start w:val="1"/>
      <w:numFmt w:val="decimal"/>
      <w:lvlText w:val="%4."/>
      <w:lvlJc w:val="left"/>
      <w:pPr>
        <w:tabs>
          <w:tab w:val="num" w:pos="2880"/>
        </w:tabs>
        <w:ind w:left="2880" w:hanging="360"/>
      </w:pPr>
    </w:lvl>
    <w:lvl w:ilvl="4" w:tplc="7BB66CD4" w:tentative="1">
      <w:start w:val="1"/>
      <w:numFmt w:val="decimal"/>
      <w:lvlText w:val="%5."/>
      <w:lvlJc w:val="left"/>
      <w:pPr>
        <w:tabs>
          <w:tab w:val="num" w:pos="3600"/>
        </w:tabs>
        <w:ind w:left="3600" w:hanging="360"/>
      </w:pPr>
    </w:lvl>
    <w:lvl w:ilvl="5" w:tplc="8D0CB026" w:tentative="1">
      <w:start w:val="1"/>
      <w:numFmt w:val="decimal"/>
      <w:lvlText w:val="%6."/>
      <w:lvlJc w:val="left"/>
      <w:pPr>
        <w:tabs>
          <w:tab w:val="num" w:pos="4320"/>
        </w:tabs>
        <w:ind w:left="4320" w:hanging="360"/>
      </w:pPr>
    </w:lvl>
    <w:lvl w:ilvl="6" w:tplc="2F647980" w:tentative="1">
      <w:start w:val="1"/>
      <w:numFmt w:val="decimal"/>
      <w:lvlText w:val="%7."/>
      <w:lvlJc w:val="left"/>
      <w:pPr>
        <w:tabs>
          <w:tab w:val="num" w:pos="5040"/>
        </w:tabs>
        <w:ind w:left="5040" w:hanging="360"/>
      </w:pPr>
    </w:lvl>
    <w:lvl w:ilvl="7" w:tplc="9C68F2B6" w:tentative="1">
      <w:start w:val="1"/>
      <w:numFmt w:val="decimal"/>
      <w:lvlText w:val="%8."/>
      <w:lvlJc w:val="left"/>
      <w:pPr>
        <w:tabs>
          <w:tab w:val="num" w:pos="5760"/>
        </w:tabs>
        <w:ind w:left="5760" w:hanging="360"/>
      </w:pPr>
    </w:lvl>
    <w:lvl w:ilvl="8" w:tplc="EB9A1D30" w:tentative="1">
      <w:start w:val="1"/>
      <w:numFmt w:val="decimal"/>
      <w:lvlText w:val="%9."/>
      <w:lvlJc w:val="left"/>
      <w:pPr>
        <w:tabs>
          <w:tab w:val="num" w:pos="6480"/>
        </w:tabs>
        <w:ind w:left="6480" w:hanging="360"/>
      </w:pPr>
    </w:lvl>
  </w:abstractNum>
  <w:abstractNum w:abstractNumId="10" w15:restartNumberingAfterBreak="0">
    <w:nsid w:val="51B603F6"/>
    <w:multiLevelType w:val="hybridMultilevel"/>
    <w:tmpl w:val="E048D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E135AF"/>
    <w:multiLevelType w:val="hybridMultilevel"/>
    <w:tmpl w:val="755E0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193B78"/>
    <w:multiLevelType w:val="hybridMultilevel"/>
    <w:tmpl w:val="4976897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86178A"/>
    <w:multiLevelType w:val="hybridMultilevel"/>
    <w:tmpl w:val="C8CCC8A2"/>
    <w:lvl w:ilvl="0" w:tplc="F1A4EB12">
      <w:start w:val="3"/>
      <w:numFmt w:val="bullet"/>
      <w:lvlText w:val="-"/>
      <w:lvlJc w:val="left"/>
      <w:pPr>
        <w:ind w:left="720" w:hanging="360"/>
      </w:pPr>
      <w:rPr>
        <w:rFonts w:ascii="Times New Roman" w:eastAsia="Calibri"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6" w15:restartNumberingAfterBreak="0">
    <w:nsid w:val="7A0A1C05"/>
    <w:multiLevelType w:val="hybridMultilevel"/>
    <w:tmpl w:val="59F440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5"/>
  </w:num>
  <w:num w:numId="3">
    <w:abstractNumId w:val="4"/>
  </w:num>
  <w:num w:numId="4">
    <w:abstractNumId w:val="13"/>
  </w:num>
  <w:num w:numId="5">
    <w:abstractNumId w:val="1"/>
  </w:num>
  <w:num w:numId="6">
    <w:abstractNumId w:val="3"/>
  </w:num>
  <w:num w:numId="7">
    <w:abstractNumId w:val="5"/>
  </w:num>
  <w:num w:numId="8">
    <w:abstractNumId w:val="0"/>
  </w:num>
  <w:num w:numId="9">
    <w:abstractNumId w:val="8"/>
  </w:num>
  <w:num w:numId="10">
    <w:abstractNumId w:val="9"/>
  </w:num>
  <w:num w:numId="11">
    <w:abstractNumId w:val="10"/>
  </w:num>
  <w:num w:numId="12">
    <w:abstractNumId w:val="16"/>
  </w:num>
  <w:num w:numId="13">
    <w:abstractNumId w:val="7"/>
  </w:num>
  <w:num w:numId="14">
    <w:abstractNumId w:val="12"/>
  </w:num>
  <w:num w:numId="15">
    <w:abstractNumId w:val="2"/>
  </w:num>
  <w:num w:numId="16">
    <w:abstractNumId w:val="14"/>
  </w:num>
  <w:num w:numId="1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a Navrátilová">
    <w15:presenceInfo w15:providerId="None" w15:userId="Hana Navrátilová"/>
  </w15:person>
  <w15:person w15:author="Jana Majerčíková">
    <w15:presenceInfo w15:providerId="None" w15:userId="Jana Majer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84A1D"/>
    <w:rsid w:val="0000011B"/>
    <w:rsid w:val="00001E3D"/>
    <w:rsid w:val="000023D1"/>
    <w:rsid w:val="00005D29"/>
    <w:rsid w:val="00010BDE"/>
    <w:rsid w:val="000115C6"/>
    <w:rsid w:val="000121CF"/>
    <w:rsid w:val="0001282D"/>
    <w:rsid w:val="000131D5"/>
    <w:rsid w:val="00013232"/>
    <w:rsid w:val="00013BD6"/>
    <w:rsid w:val="000156AB"/>
    <w:rsid w:val="00016488"/>
    <w:rsid w:val="00017B21"/>
    <w:rsid w:val="00017BF1"/>
    <w:rsid w:val="000219C3"/>
    <w:rsid w:val="00021C37"/>
    <w:rsid w:val="00022D4B"/>
    <w:rsid w:val="00022D9F"/>
    <w:rsid w:val="00023993"/>
    <w:rsid w:val="000262F1"/>
    <w:rsid w:val="00032EE1"/>
    <w:rsid w:val="000335F4"/>
    <w:rsid w:val="0004187C"/>
    <w:rsid w:val="000527E9"/>
    <w:rsid w:val="00054B97"/>
    <w:rsid w:val="000570C9"/>
    <w:rsid w:val="00057306"/>
    <w:rsid w:val="000610AF"/>
    <w:rsid w:val="000619B2"/>
    <w:rsid w:val="000648A5"/>
    <w:rsid w:val="00066F07"/>
    <w:rsid w:val="00067D2C"/>
    <w:rsid w:val="00070CBC"/>
    <w:rsid w:val="0007360D"/>
    <w:rsid w:val="00086A4B"/>
    <w:rsid w:val="00086D0A"/>
    <w:rsid w:val="0008729A"/>
    <w:rsid w:val="000877FB"/>
    <w:rsid w:val="000908EB"/>
    <w:rsid w:val="000927DA"/>
    <w:rsid w:val="00095E97"/>
    <w:rsid w:val="00096626"/>
    <w:rsid w:val="000A0F20"/>
    <w:rsid w:val="000A1177"/>
    <w:rsid w:val="000A3172"/>
    <w:rsid w:val="000A34CA"/>
    <w:rsid w:val="000A5961"/>
    <w:rsid w:val="000B1346"/>
    <w:rsid w:val="000B25E9"/>
    <w:rsid w:val="000C09C6"/>
    <w:rsid w:val="000C352F"/>
    <w:rsid w:val="000C38FB"/>
    <w:rsid w:val="000C6AE2"/>
    <w:rsid w:val="000D4B5E"/>
    <w:rsid w:val="000E3ABE"/>
    <w:rsid w:val="000E79CF"/>
    <w:rsid w:val="000F02D1"/>
    <w:rsid w:val="000F2FE6"/>
    <w:rsid w:val="00100B21"/>
    <w:rsid w:val="00101E3E"/>
    <w:rsid w:val="001067FB"/>
    <w:rsid w:val="00111CD1"/>
    <w:rsid w:val="001136C3"/>
    <w:rsid w:val="00113F2E"/>
    <w:rsid w:val="00115B91"/>
    <w:rsid w:val="001254A9"/>
    <w:rsid w:val="00130766"/>
    <w:rsid w:val="001365B3"/>
    <w:rsid w:val="0014545F"/>
    <w:rsid w:val="00152F97"/>
    <w:rsid w:val="00155A42"/>
    <w:rsid w:val="00161AB5"/>
    <w:rsid w:val="0016275B"/>
    <w:rsid w:val="001637E3"/>
    <w:rsid w:val="0016742B"/>
    <w:rsid w:val="00174A06"/>
    <w:rsid w:val="00177F5F"/>
    <w:rsid w:val="00180981"/>
    <w:rsid w:val="00182486"/>
    <w:rsid w:val="0018312D"/>
    <w:rsid w:val="00184BDE"/>
    <w:rsid w:val="001854FE"/>
    <w:rsid w:val="00186D30"/>
    <w:rsid w:val="00190D33"/>
    <w:rsid w:val="00193CA3"/>
    <w:rsid w:val="00194909"/>
    <w:rsid w:val="001968A7"/>
    <w:rsid w:val="00196F24"/>
    <w:rsid w:val="00196F3D"/>
    <w:rsid w:val="001A5B50"/>
    <w:rsid w:val="001A7BFD"/>
    <w:rsid w:val="001B18CD"/>
    <w:rsid w:val="001B27F7"/>
    <w:rsid w:val="001B6F47"/>
    <w:rsid w:val="001B7D24"/>
    <w:rsid w:val="001C1514"/>
    <w:rsid w:val="001C383B"/>
    <w:rsid w:val="001C3E40"/>
    <w:rsid w:val="001C46C6"/>
    <w:rsid w:val="001C7DC4"/>
    <w:rsid w:val="001D3412"/>
    <w:rsid w:val="001D4384"/>
    <w:rsid w:val="001D5C04"/>
    <w:rsid w:val="001D5E7D"/>
    <w:rsid w:val="001E54DC"/>
    <w:rsid w:val="001E56CA"/>
    <w:rsid w:val="001E794A"/>
    <w:rsid w:val="001F5718"/>
    <w:rsid w:val="00200774"/>
    <w:rsid w:val="00205A6F"/>
    <w:rsid w:val="002069CA"/>
    <w:rsid w:val="00207441"/>
    <w:rsid w:val="00215214"/>
    <w:rsid w:val="00216B84"/>
    <w:rsid w:val="002201D1"/>
    <w:rsid w:val="00227D91"/>
    <w:rsid w:val="00235317"/>
    <w:rsid w:val="0024768F"/>
    <w:rsid w:val="00247716"/>
    <w:rsid w:val="0025004F"/>
    <w:rsid w:val="002501A0"/>
    <w:rsid w:val="00252300"/>
    <w:rsid w:val="00255136"/>
    <w:rsid w:val="002569DF"/>
    <w:rsid w:val="002609BB"/>
    <w:rsid w:val="00267D3F"/>
    <w:rsid w:val="002701F8"/>
    <w:rsid w:val="002725FA"/>
    <w:rsid w:val="00274951"/>
    <w:rsid w:val="002807B2"/>
    <w:rsid w:val="00281C12"/>
    <w:rsid w:val="00283E50"/>
    <w:rsid w:val="00284A72"/>
    <w:rsid w:val="00284F29"/>
    <w:rsid w:val="00285229"/>
    <w:rsid w:val="002909C8"/>
    <w:rsid w:val="00290B53"/>
    <w:rsid w:val="00292520"/>
    <w:rsid w:val="00292A4D"/>
    <w:rsid w:val="002943F6"/>
    <w:rsid w:val="002961AE"/>
    <w:rsid w:val="002A4A66"/>
    <w:rsid w:val="002A572B"/>
    <w:rsid w:val="002A5E94"/>
    <w:rsid w:val="002A67E9"/>
    <w:rsid w:val="002A784A"/>
    <w:rsid w:val="002B461D"/>
    <w:rsid w:val="002B54DE"/>
    <w:rsid w:val="002B5922"/>
    <w:rsid w:val="002C3625"/>
    <w:rsid w:val="002C375B"/>
    <w:rsid w:val="002C4C17"/>
    <w:rsid w:val="002C5D9E"/>
    <w:rsid w:val="002D0D5E"/>
    <w:rsid w:val="002D3B30"/>
    <w:rsid w:val="002D4D18"/>
    <w:rsid w:val="002D5EF1"/>
    <w:rsid w:val="002D62F2"/>
    <w:rsid w:val="002D75B4"/>
    <w:rsid w:val="002E20FE"/>
    <w:rsid w:val="002E438A"/>
    <w:rsid w:val="002E72DB"/>
    <w:rsid w:val="002E77D1"/>
    <w:rsid w:val="002E78CC"/>
    <w:rsid w:val="002F1557"/>
    <w:rsid w:val="002F2DC7"/>
    <w:rsid w:val="002F361B"/>
    <w:rsid w:val="002F63A4"/>
    <w:rsid w:val="002F7531"/>
    <w:rsid w:val="00300732"/>
    <w:rsid w:val="00301EA4"/>
    <w:rsid w:val="003045CF"/>
    <w:rsid w:val="00304AAF"/>
    <w:rsid w:val="00304F1D"/>
    <w:rsid w:val="00305257"/>
    <w:rsid w:val="003165A8"/>
    <w:rsid w:val="00316E04"/>
    <w:rsid w:val="0031714E"/>
    <w:rsid w:val="00320749"/>
    <w:rsid w:val="00321026"/>
    <w:rsid w:val="0032347F"/>
    <w:rsid w:val="00340108"/>
    <w:rsid w:val="00340455"/>
    <w:rsid w:val="00340BB7"/>
    <w:rsid w:val="003423DE"/>
    <w:rsid w:val="0034592A"/>
    <w:rsid w:val="00347BD9"/>
    <w:rsid w:val="00351025"/>
    <w:rsid w:val="00352AF9"/>
    <w:rsid w:val="00354812"/>
    <w:rsid w:val="0036047D"/>
    <w:rsid w:val="003613AE"/>
    <w:rsid w:val="003671A0"/>
    <w:rsid w:val="00371B34"/>
    <w:rsid w:val="0037324D"/>
    <w:rsid w:val="00376461"/>
    <w:rsid w:val="00377E37"/>
    <w:rsid w:val="00382243"/>
    <w:rsid w:val="0038356F"/>
    <w:rsid w:val="00383832"/>
    <w:rsid w:val="00384118"/>
    <w:rsid w:val="00385E62"/>
    <w:rsid w:val="00385FD1"/>
    <w:rsid w:val="003877AB"/>
    <w:rsid w:val="003A07AD"/>
    <w:rsid w:val="003A3F28"/>
    <w:rsid w:val="003A64E3"/>
    <w:rsid w:val="003B1D72"/>
    <w:rsid w:val="003B43B8"/>
    <w:rsid w:val="003B716C"/>
    <w:rsid w:val="003C19B5"/>
    <w:rsid w:val="003C5AD6"/>
    <w:rsid w:val="003D04AE"/>
    <w:rsid w:val="003D268E"/>
    <w:rsid w:val="003D2A1C"/>
    <w:rsid w:val="003D30B3"/>
    <w:rsid w:val="003D4128"/>
    <w:rsid w:val="003D41D2"/>
    <w:rsid w:val="003D7CBC"/>
    <w:rsid w:val="003E195E"/>
    <w:rsid w:val="003E2CDD"/>
    <w:rsid w:val="003E3669"/>
    <w:rsid w:val="003E394C"/>
    <w:rsid w:val="003E53A9"/>
    <w:rsid w:val="003F4191"/>
    <w:rsid w:val="003F475A"/>
    <w:rsid w:val="003F61FE"/>
    <w:rsid w:val="003F6FDA"/>
    <w:rsid w:val="004030B6"/>
    <w:rsid w:val="00405617"/>
    <w:rsid w:val="00405BC8"/>
    <w:rsid w:val="0040774B"/>
    <w:rsid w:val="004170E0"/>
    <w:rsid w:val="00417D58"/>
    <w:rsid w:val="004232B7"/>
    <w:rsid w:val="00432854"/>
    <w:rsid w:val="00432CD9"/>
    <w:rsid w:val="00433B23"/>
    <w:rsid w:val="00433F14"/>
    <w:rsid w:val="00441755"/>
    <w:rsid w:val="00442B72"/>
    <w:rsid w:val="004431F6"/>
    <w:rsid w:val="0045004F"/>
    <w:rsid w:val="00461378"/>
    <w:rsid w:val="00465BB1"/>
    <w:rsid w:val="00466B92"/>
    <w:rsid w:val="00470FFA"/>
    <w:rsid w:val="0047113C"/>
    <w:rsid w:val="00471CD9"/>
    <w:rsid w:val="004727AE"/>
    <w:rsid w:val="00472A4A"/>
    <w:rsid w:val="00473B9C"/>
    <w:rsid w:val="00473CC3"/>
    <w:rsid w:val="004761A3"/>
    <w:rsid w:val="004765B1"/>
    <w:rsid w:val="00481ED4"/>
    <w:rsid w:val="00483D5C"/>
    <w:rsid w:val="004846DD"/>
    <w:rsid w:val="00484D13"/>
    <w:rsid w:val="00485F70"/>
    <w:rsid w:val="0048705E"/>
    <w:rsid w:val="00493642"/>
    <w:rsid w:val="0049445E"/>
    <w:rsid w:val="004A68E0"/>
    <w:rsid w:val="004A74FA"/>
    <w:rsid w:val="004B2978"/>
    <w:rsid w:val="004B4059"/>
    <w:rsid w:val="004B6E31"/>
    <w:rsid w:val="004C233A"/>
    <w:rsid w:val="004C3F75"/>
    <w:rsid w:val="004C42F8"/>
    <w:rsid w:val="004C69ED"/>
    <w:rsid w:val="004C6FA7"/>
    <w:rsid w:val="004D07C2"/>
    <w:rsid w:val="004D2783"/>
    <w:rsid w:val="004D4A40"/>
    <w:rsid w:val="004D4C68"/>
    <w:rsid w:val="004D7D15"/>
    <w:rsid w:val="004E0413"/>
    <w:rsid w:val="004E1179"/>
    <w:rsid w:val="004E30BD"/>
    <w:rsid w:val="004E3E2A"/>
    <w:rsid w:val="004E4E81"/>
    <w:rsid w:val="004E6835"/>
    <w:rsid w:val="004F1760"/>
    <w:rsid w:val="00502C78"/>
    <w:rsid w:val="0050454E"/>
    <w:rsid w:val="005132DE"/>
    <w:rsid w:val="00514D90"/>
    <w:rsid w:val="005153E5"/>
    <w:rsid w:val="00523945"/>
    <w:rsid w:val="005441F6"/>
    <w:rsid w:val="005449F9"/>
    <w:rsid w:val="00544AF7"/>
    <w:rsid w:val="00547855"/>
    <w:rsid w:val="00550096"/>
    <w:rsid w:val="00551A1B"/>
    <w:rsid w:val="0055284E"/>
    <w:rsid w:val="0055715F"/>
    <w:rsid w:val="00557379"/>
    <w:rsid w:val="0056468E"/>
    <w:rsid w:val="00570D8E"/>
    <w:rsid w:val="005810C4"/>
    <w:rsid w:val="005860B6"/>
    <w:rsid w:val="005871B1"/>
    <w:rsid w:val="005935C7"/>
    <w:rsid w:val="00595194"/>
    <w:rsid w:val="00597895"/>
    <w:rsid w:val="005A2367"/>
    <w:rsid w:val="005A37B7"/>
    <w:rsid w:val="005A414F"/>
    <w:rsid w:val="005A5328"/>
    <w:rsid w:val="005B0326"/>
    <w:rsid w:val="005B2605"/>
    <w:rsid w:val="005B2CDE"/>
    <w:rsid w:val="005B4802"/>
    <w:rsid w:val="005E10B0"/>
    <w:rsid w:val="005E2A03"/>
    <w:rsid w:val="005E548E"/>
    <w:rsid w:val="005E5507"/>
    <w:rsid w:val="005E7226"/>
    <w:rsid w:val="005F1C18"/>
    <w:rsid w:val="005F36BC"/>
    <w:rsid w:val="005F57DE"/>
    <w:rsid w:val="00605132"/>
    <w:rsid w:val="00605BF1"/>
    <w:rsid w:val="006105E6"/>
    <w:rsid w:val="006122CE"/>
    <w:rsid w:val="006136F3"/>
    <w:rsid w:val="00613B7A"/>
    <w:rsid w:val="00613C84"/>
    <w:rsid w:val="006167CC"/>
    <w:rsid w:val="006173E6"/>
    <w:rsid w:val="00617AC2"/>
    <w:rsid w:val="0062132B"/>
    <w:rsid w:val="00632283"/>
    <w:rsid w:val="0063532A"/>
    <w:rsid w:val="00643AB8"/>
    <w:rsid w:val="006466BA"/>
    <w:rsid w:val="006478C5"/>
    <w:rsid w:val="006567E9"/>
    <w:rsid w:val="00657F18"/>
    <w:rsid w:val="006623BF"/>
    <w:rsid w:val="00662479"/>
    <w:rsid w:val="00663B0E"/>
    <w:rsid w:val="00670B2D"/>
    <w:rsid w:val="00671714"/>
    <w:rsid w:val="00675539"/>
    <w:rsid w:val="0067798D"/>
    <w:rsid w:val="0068209F"/>
    <w:rsid w:val="0068560B"/>
    <w:rsid w:val="0069139B"/>
    <w:rsid w:val="00692368"/>
    <w:rsid w:val="00692E60"/>
    <w:rsid w:val="00692F8F"/>
    <w:rsid w:val="00693E55"/>
    <w:rsid w:val="006A0233"/>
    <w:rsid w:val="006A1E18"/>
    <w:rsid w:val="006A6AA0"/>
    <w:rsid w:val="006A76CE"/>
    <w:rsid w:val="006B5CE1"/>
    <w:rsid w:val="006B652A"/>
    <w:rsid w:val="006C1A34"/>
    <w:rsid w:val="006C283C"/>
    <w:rsid w:val="006C2C79"/>
    <w:rsid w:val="006C38EA"/>
    <w:rsid w:val="006C42FB"/>
    <w:rsid w:val="006D006F"/>
    <w:rsid w:val="006D0828"/>
    <w:rsid w:val="006D23BB"/>
    <w:rsid w:val="006E0A61"/>
    <w:rsid w:val="006E10B8"/>
    <w:rsid w:val="006E243C"/>
    <w:rsid w:val="006E489E"/>
    <w:rsid w:val="006E7BBE"/>
    <w:rsid w:val="006F07A8"/>
    <w:rsid w:val="006F3904"/>
    <w:rsid w:val="006F618A"/>
    <w:rsid w:val="006F7EAD"/>
    <w:rsid w:val="00702915"/>
    <w:rsid w:val="007335FF"/>
    <w:rsid w:val="0073679C"/>
    <w:rsid w:val="00736876"/>
    <w:rsid w:val="007370D7"/>
    <w:rsid w:val="00740A8B"/>
    <w:rsid w:val="00745108"/>
    <w:rsid w:val="0074783D"/>
    <w:rsid w:val="0075006F"/>
    <w:rsid w:val="00751AD0"/>
    <w:rsid w:val="00751F1F"/>
    <w:rsid w:val="0075349D"/>
    <w:rsid w:val="007552B8"/>
    <w:rsid w:val="00766EDE"/>
    <w:rsid w:val="0077586E"/>
    <w:rsid w:val="007764B6"/>
    <w:rsid w:val="00777E46"/>
    <w:rsid w:val="007873A1"/>
    <w:rsid w:val="007904FA"/>
    <w:rsid w:val="007A2D6B"/>
    <w:rsid w:val="007A4E99"/>
    <w:rsid w:val="007B6BAE"/>
    <w:rsid w:val="007C0D33"/>
    <w:rsid w:val="007D1B61"/>
    <w:rsid w:val="007D7DB1"/>
    <w:rsid w:val="007E0652"/>
    <w:rsid w:val="007E2171"/>
    <w:rsid w:val="007E60AF"/>
    <w:rsid w:val="007F65EC"/>
    <w:rsid w:val="007F7A5C"/>
    <w:rsid w:val="00805AEB"/>
    <w:rsid w:val="0080601D"/>
    <w:rsid w:val="00806498"/>
    <w:rsid w:val="00811168"/>
    <w:rsid w:val="008127CE"/>
    <w:rsid w:val="00814B92"/>
    <w:rsid w:val="0081615B"/>
    <w:rsid w:val="008174B6"/>
    <w:rsid w:val="0083102C"/>
    <w:rsid w:val="00831A81"/>
    <w:rsid w:val="00831F23"/>
    <w:rsid w:val="008322FE"/>
    <w:rsid w:val="00832BA2"/>
    <w:rsid w:val="00833531"/>
    <w:rsid w:val="00840C7E"/>
    <w:rsid w:val="008418EC"/>
    <w:rsid w:val="008440E4"/>
    <w:rsid w:val="00844942"/>
    <w:rsid w:val="0084534A"/>
    <w:rsid w:val="008530E0"/>
    <w:rsid w:val="008568E6"/>
    <w:rsid w:val="0085719D"/>
    <w:rsid w:val="00857467"/>
    <w:rsid w:val="0086561D"/>
    <w:rsid w:val="00865DBA"/>
    <w:rsid w:val="00866125"/>
    <w:rsid w:val="008664BA"/>
    <w:rsid w:val="0086786F"/>
    <w:rsid w:val="00876174"/>
    <w:rsid w:val="00876C8C"/>
    <w:rsid w:val="00882CD5"/>
    <w:rsid w:val="00885872"/>
    <w:rsid w:val="00892CCF"/>
    <w:rsid w:val="00893795"/>
    <w:rsid w:val="008953C9"/>
    <w:rsid w:val="008A0AC7"/>
    <w:rsid w:val="008A49EC"/>
    <w:rsid w:val="008A72AA"/>
    <w:rsid w:val="008B23F3"/>
    <w:rsid w:val="008B3668"/>
    <w:rsid w:val="008B7C25"/>
    <w:rsid w:val="008C13C4"/>
    <w:rsid w:val="008C1C02"/>
    <w:rsid w:val="008C1D36"/>
    <w:rsid w:val="008C2F78"/>
    <w:rsid w:val="008C6876"/>
    <w:rsid w:val="008C79BF"/>
    <w:rsid w:val="008C7EEC"/>
    <w:rsid w:val="008D20CB"/>
    <w:rsid w:val="008D3602"/>
    <w:rsid w:val="008E2113"/>
    <w:rsid w:val="008E2D5D"/>
    <w:rsid w:val="008E4E91"/>
    <w:rsid w:val="008F099C"/>
    <w:rsid w:val="008F33A3"/>
    <w:rsid w:val="008F472F"/>
    <w:rsid w:val="008F6D43"/>
    <w:rsid w:val="00906A03"/>
    <w:rsid w:val="00921787"/>
    <w:rsid w:val="0092192D"/>
    <w:rsid w:val="0093177A"/>
    <w:rsid w:val="00932139"/>
    <w:rsid w:val="00933293"/>
    <w:rsid w:val="00933D9E"/>
    <w:rsid w:val="00940131"/>
    <w:rsid w:val="009412CE"/>
    <w:rsid w:val="009421F5"/>
    <w:rsid w:val="00955FAF"/>
    <w:rsid w:val="00956AC7"/>
    <w:rsid w:val="0095798E"/>
    <w:rsid w:val="00964ADB"/>
    <w:rsid w:val="00965E92"/>
    <w:rsid w:val="00970DC8"/>
    <w:rsid w:val="0097115C"/>
    <w:rsid w:val="009714F3"/>
    <w:rsid w:val="009726E6"/>
    <w:rsid w:val="00973381"/>
    <w:rsid w:val="00973D6D"/>
    <w:rsid w:val="00984A1D"/>
    <w:rsid w:val="00984E4D"/>
    <w:rsid w:val="00985E04"/>
    <w:rsid w:val="00987E61"/>
    <w:rsid w:val="009927D5"/>
    <w:rsid w:val="009978FB"/>
    <w:rsid w:val="009A70BA"/>
    <w:rsid w:val="009B1397"/>
    <w:rsid w:val="009B406A"/>
    <w:rsid w:val="009B6870"/>
    <w:rsid w:val="009C5542"/>
    <w:rsid w:val="009D1D91"/>
    <w:rsid w:val="009D46F3"/>
    <w:rsid w:val="009D55CA"/>
    <w:rsid w:val="009D6578"/>
    <w:rsid w:val="009D7092"/>
    <w:rsid w:val="009D771F"/>
    <w:rsid w:val="009E2F46"/>
    <w:rsid w:val="009E3E0F"/>
    <w:rsid w:val="009E3E53"/>
    <w:rsid w:val="009E42CE"/>
    <w:rsid w:val="009E46E1"/>
    <w:rsid w:val="009E76B4"/>
    <w:rsid w:val="009F0027"/>
    <w:rsid w:val="009F15FF"/>
    <w:rsid w:val="009F19B4"/>
    <w:rsid w:val="009F3166"/>
    <w:rsid w:val="009F3E6B"/>
    <w:rsid w:val="009F4ECF"/>
    <w:rsid w:val="00A02596"/>
    <w:rsid w:val="00A071FC"/>
    <w:rsid w:val="00A072BF"/>
    <w:rsid w:val="00A1426B"/>
    <w:rsid w:val="00A21833"/>
    <w:rsid w:val="00A23D1D"/>
    <w:rsid w:val="00A2640C"/>
    <w:rsid w:val="00A300F1"/>
    <w:rsid w:val="00A301A6"/>
    <w:rsid w:val="00A33B3C"/>
    <w:rsid w:val="00A35F55"/>
    <w:rsid w:val="00A36AFB"/>
    <w:rsid w:val="00A42197"/>
    <w:rsid w:val="00A47C4F"/>
    <w:rsid w:val="00A504A2"/>
    <w:rsid w:val="00A50820"/>
    <w:rsid w:val="00A525F6"/>
    <w:rsid w:val="00A556B5"/>
    <w:rsid w:val="00A61D5A"/>
    <w:rsid w:val="00A63894"/>
    <w:rsid w:val="00A70E88"/>
    <w:rsid w:val="00A71E54"/>
    <w:rsid w:val="00A720D5"/>
    <w:rsid w:val="00A77936"/>
    <w:rsid w:val="00A80926"/>
    <w:rsid w:val="00A80FBC"/>
    <w:rsid w:val="00A81064"/>
    <w:rsid w:val="00A83CE5"/>
    <w:rsid w:val="00A86767"/>
    <w:rsid w:val="00A923B1"/>
    <w:rsid w:val="00AA28EC"/>
    <w:rsid w:val="00AA366B"/>
    <w:rsid w:val="00AA726A"/>
    <w:rsid w:val="00AB46E4"/>
    <w:rsid w:val="00AB6583"/>
    <w:rsid w:val="00AB733E"/>
    <w:rsid w:val="00AC466A"/>
    <w:rsid w:val="00AC66F9"/>
    <w:rsid w:val="00AC6723"/>
    <w:rsid w:val="00AC6C60"/>
    <w:rsid w:val="00AC71B6"/>
    <w:rsid w:val="00AD07EF"/>
    <w:rsid w:val="00AD1AAC"/>
    <w:rsid w:val="00AD4F21"/>
    <w:rsid w:val="00AD5A91"/>
    <w:rsid w:val="00AF082E"/>
    <w:rsid w:val="00B029B1"/>
    <w:rsid w:val="00B101EE"/>
    <w:rsid w:val="00B1756C"/>
    <w:rsid w:val="00B20335"/>
    <w:rsid w:val="00B246C0"/>
    <w:rsid w:val="00B24790"/>
    <w:rsid w:val="00B324E4"/>
    <w:rsid w:val="00B32C84"/>
    <w:rsid w:val="00B3393A"/>
    <w:rsid w:val="00B36B20"/>
    <w:rsid w:val="00B4114C"/>
    <w:rsid w:val="00B415AC"/>
    <w:rsid w:val="00B4176E"/>
    <w:rsid w:val="00B44BDA"/>
    <w:rsid w:val="00B46056"/>
    <w:rsid w:val="00B46621"/>
    <w:rsid w:val="00B5125D"/>
    <w:rsid w:val="00B51CB5"/>
    <w:rsid w:val="00B54965"/>
    <w:rsid w:val="00B62026"/>
    <w:rsid w:val="00B6319A"/>
    <w:rsid w:val="00B63330"/>
    <w:rsid w:val="00B650B1"/>
    <w:rsid w:val="00B65595"/>
    <w:rsid w:val="00B66607"/>
    <w:rsid w:val="00B755E7"/>
    <w:rsid w:val="00B776CF"/>
    <w:rsid w:val="00B8153E"/>
    <w:rsid w:val="00B834AB"/>
    <w:rsid w:val="00B83C1E"/>
    <w:rsid w:val="00B84458"/>
    <w:rsid w:val="00B87AF7"/>
    <w:rsid w:val="00B93FAF"/>
    <w:rsid w:val="00B96328"/>
    <w:rsid w:val="00BA1A07"/>
    <w:rsid w:val="00BA470A"/>
    <w:rsid w:val="00BA7094"/>
    <w:rsid w:val="00BB04EA"/>
    <w:rsid w:val="00BB0949"/>
    <w:rsid w:val="00BB4EF6"/>
    <w:rsid w:val="00BB53C0"/>
    <w:rsid w:val="00BC07FB"/>
    <w:rsid w:val="00BC3A20"/>
    <w:rsid w:val="00BC43B7"/>
    <w:rsid w:val="00BC493E"/>
    <w:rsid w:val="00BC6A01"/>
    <w:rsid w:val="00BC6DCE"/>
    <w:rsid w:val="00BD43D8"/>
    <w:rsid w:val="00BD46C6"/>
    <w:rsid w:val="00BD4EAD"/>
    <w:rsid w:val="00BD614E"/>
    <w:rsid w:val="00BE0CA0"/>
    <w:rsid w:val="00BE3068"/>
    <w:rsid w:val="00BF293E"/>
    <w:rsid w:val="00BF2994"/>
    <w:rsid w:val="00C0160C"/>
    <w:rsid w:val="00C057C7"/>
    <w:rsid w:val="00C10736"/>
    <w:rsid w:val="00C11847"/>
    <w:rsid w:val="00C13EBC"/>
    <w:rsid w:val="00C1566D"/>
    <w:rsid w:val="00C162FE"/>
    <w:rsid w:val="00C23B99"/>
    <w:rsid w:val="00C3095F"/>
    <w:rsid w:val="00C35517"/>
    <w:rsid w:val="00C40832"/>
    <w:rsid w:val="00C43380"/>
    <w:rsid w:val="00C43B9A"/>
    <w:rsid w:val="00C47DC9"/>
    <w:rsid w:val="00C50458"/>
    <w:rsid w:val="00C505C5"/>
    <w:rsid w:val="00C525AF"/>
    <w:rsid w:val="00C530A6"/>
    <w:rsid w:val="00C62170"/>
    <w:rsid w:val="00C636F9"/>
    <w:rsid w:val="00C64A2D"/>
    <w:rsid w:val="00C74A06"/>
    <w:rsid w:val="00C74FA3"/>
    <w:rsid w:val="00C75743"/>
    <w:rsid w:val="00C762A3"/>
    <w:rsid w:val="00C879A3"/>
    <w:rsid w:val="00C9208D"/>
    <w:rsid w:val="00C920E0"/>
    <w:rsid w:val="00C94B40"/>
    <w:rsid w:val="00C94F46"/>
    <w:rsid w:val="00C96B37"/>
    <w:rsid w:val="00CA35B2"/>
    <w:rsid w:val="00CA3F94"/>
    <w:rsid w:val="00CA602C"/>
    <w:rsid w:val="00CA7F95"/>
    <w:rsid w:val="00CB18E9"/>
    <w:rsid w:val="00CB2CC7"/>
    <w:rsid w:val="00CB41FC"/>
    <w:rsid w:val="00CB4EA4"/>
    <w:rsid w:val="00CC644B"/>
    <w:rsid w:val="00CD280C"/>
    <w:rsid w:val="00CD5029"/>
    <w:rsid w:val="00CD73B2"/>
    <w:rsid w:val="00CE1CDA"/>
    <w:rsid w:val="00CE37D8"/>
    <w:rsid w:val="00CE61B0"/>
    <w:rsid w:val="00CF0E56"/>
    <w:rsid w:val="00CF488A"/>
    <w:rsid w:val="00D065E4"/>
    <w:rsid w:val="00D16B4B"/>
    <w:rsid w:val="00D25DB4"/>
    <w:rsid w:val="00D31C66"/>
    <w:rsid w:val="00D32D93"/>
    <w:rsid w:val="00D32FBB"/>
    <w:rsid w:val="00D359B4"/>
    <w:rsid w:val="00D35BEE"/>
    <w:rsid w:val="00D366B3"/>
    <w:rsid w:val="00D36F73"/>
    <w:rsid w:val="00D37DB4"/>
    <w:rsid w:val="00D46F0B"/>
    <w:rsid w:val="00D4721E"/>
    <w:rsid w:val="00D53067"/>
    <w:rsid w:val="00D53912"/>
    <w:rsid w:val="00D53980"/>
    <w:rsid w:val="00D54BD3"/>
    <w:rsid w:val="00D555B6"/>
    <w:rsid w:val="00D6100D"/>
    <w:rsid w:val="00D61753"/>
    <w:rsid w:val="00D62569"/>
    <w:rsid w:val="00D63D0D"/>
    <w:rsid w:val="00D65207"/>
    <w:rsid w:val="00D66731"/>
    <w:rsid w:val="00D723BA"/>
    <w:rsid w:val="00D7409F"/>
    <w:rsid w:val="00D75625"/>
    <w:rsid w:val="00D76FF4"/>
    <w:rsid w:val="00D77DC0"/>
    <w:rsid w:val="00D821AF"/>
    <w:rsid w:val="00D914F2"/>
    <w:rsid w:val="00D955E8"/>
    <w:rsid w:val="00D9772B"/>
    <w:rsid w:val="00DA38F0"/>
    <w:rsid w:val="00DA3D41"/>
    <w:rsid w:val="00DB413A"/>
    <w:rsid w:val="00DB78A6"/>
    <w:rsid w:val="00DB7A44"/>
    <w:rsid w:val="00DC02FD"/>
    <w:rsid w:val="00DC1D8B"/>
    <w:rsid w:val="00DC4E53"/>
    <w:rsid w:val="00DC6A06"/>
    <w:rsid w:val="00DD3101"/>
    <w:rsid w:val="00DD4EE2"/>
    <w:rsid w:val="00DD4F35"/>
    <w:rsid w:val="00DD5A0E"/>
    <w:rsid w:val="00DD6409"/>
    <w:rsid w:val="00DD79CE"/>
    <w:rsid w:val="00DE1E27"/>
    <w:rsid w:val="00DE29A6"/>
    <w:rsid w:val="00DE334C"/>
    <w:rsid w:val="00DE358F"/>
    <w:rsid w:val="00DE4556"/>
    <w:rsid w:val="00DE657F"/>
    <w:rsid w:val="00DF5BF3"/>
    <w:rsid w:val="00E0522B"/>
    <w:rsid w:val="00E0537D"/>
    <w:rsid w:val="00E2055A"/>
    <w:rsid w:val="00E21083"/>
    <w:rsid w:val="00E23F2E"/>
    <w:rsid w:val="00E30386"/>
    <w:rsid w:val="00E3569C"/>
    <w:rsid w:val="00E35FCB"/>
    <w:rsid w:val="00E374B8"/>
    <w:rsid w:val="00E37E12"/>
    <w:rsid w:val="00E411F4"/>
    <w:rsid w:val="00E445A1"/>
    <w:rsid w:val="00E445D7"/>
    <w:rsid w:val="00E50DB7"/>
    <w:rsid w:val="00E52049"/>
    <w:rsid w:val="00E535FB"/>
    <w:rsid w:val="00E53657"/>
    <w:rsid w:val="00E5396E"/>
    <w:rsid w:val="00E55491"/>
    <w:rsid w:val="00E56010"/>
    <w:rsid w:val="00E6337E"/>
    <w:rsid w:val="00E63C70"/>
    <w:rsid w:val="00E65D06"/>
    <w:rsid w:val="00E66EB8"/>
    <w:rsid w:val="00E75080"/>
    <w:rsid w:val="00E8415D"/>
    <w:rsid w:val="00E90991"/>
    <w:rsid w:val="00E940CC"/>
    <w:rsid w:val="00E942E1"/>
    <w:rsid w:val="00E9516F"/>
    <w:rsid w:val="00EA0DD9"/>
    <w:rsid w:val="00EA7C9A"/>
    <w:rsid w:val="00EB4674"/>
    <w:rsid w:val="00EB5393"/>
    <w:rsid w:val="00EC38F2"/>
    <w:rsid w:val="00EC702A"/>
    <w:rsid w:val="00EC70AE"/>
    <w:rsid w:val="00ED2143"/>
    <w:rsid w:val="00EE138E"/>
    <w:rsid w:val="00EE3718"/>
    <w:rsid w:val="00EE4D39"/>
    <w:rsid w:val="00EE5463"/>
    <w:rsid w:val="00EE67EF"/>
    <w:rsid w:val="00EF1C7A"/>
    <w:rsid w:val="00EF2022"/>
    <w:rsid w:val="00EF4C0A"/>
    <w:rsid w:val="00EF7BFF"/>
    <w:rsid w:val="00F01069"/>
    <w:rsid w:val="00F01A1E"/>
    <w:rsid w:val="00F07DF4"/>
    <w:rsid w:val="00F124F5"/>
    <w:rsid w:val="00F15862"/>
    <w:rsid w:val="00F15E9D"/>
    <w:rsid w:val="00F25715"/>
    <w:rsid w:val="00F27218"/>
    <w:rsid w:val="00F314F9"/>
    <w:rsid w:val="00F334C0"/>
    <w:rsid w:val="00F353B2"/>
    <w:rsid w:val="00F356C7"/>
    <w:rsid w:val="00F36FAB"/>
    <w:rsid w:val="00F37C01"/>
    <w:rsid w:val="00F41470"/>
    <w:rsid w:val="00F43910"/>
    <w:rsid w:val="00F44E18"/>
    <w:rsid w:val="00F4603E"/>
    <w:rsid w:val="00F533A9"/>
    <w:rsid w:val="00F5447B"/>
    <w:rsid w:val="00F62459"/>
    <w:rsid w:val="00F62E13"/>
    <w:rsid w:val="00F63FBC"/>
    <w:rsid w:val="00F65A3C"/>
    <w:rsid w:val="00F719D5"/>
    <w:rsid w:val="00F75B95"/>
    <w:rsid w:val="00F75D26"/>
    <w:rsid w:val="00F7725C"/>
    <w:rsid w:val="00F77825"/>
    <w:rsid w:val="00F82A1E"/>
    <w:rsid w:val="00F845C4"/>
    <w:rsid w:val="00F903D9"/>
    <w:rsid w:val="00F92368"/>
    <w:rsid w:val="00F9586A"/>
    <w:rsid w:val="00FA19E6"/>
    <w:rsid w:val="00FB07D5"/>
    <w:rsid w:val="00FB3B0A"/>
    <w:rsid w:val="00FB4C5B"/>
    <w:rsid w:val="00FB503D"/>
    <w:rsid w:val="00FC0F37"/>
    <w:rsid w:val="00FC20CA"/>
    <w:rsid w:val="00FC2C55"/>
    <w:rsid w:val="00FC4D9A"/>
    <w:rsid w:val="00FD0B46"/>
    <w:rsid w:val="00FD292D"/>
    <w:rsid w:val="00FD35F5"/>
    <w:rsid w:val="00FD45B2"/>
    <w:rsid w:val="00FD6B2A"/>
    <w:rsid w:val="00FE06E9"/>
    <w:rsid w:val="00FE3C39"/>
    <w:rsid w:val="00FE6005"/>
    <w:rsid w:val="00FF2876"/>
    <w:rsid w:val="00FF5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673CA2-0930-4DD2-AF02-8D79F127A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832BA2"/>
    <w:pPr>
      <w:keepNext/>
      <w:keepLines/>
      <w:numPr>
        <w:numId w:val="2"/>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832BA2"/>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
    <w:qFormat/>
    <w:locked/>
    <w:rsid w:val="00832BA2"/>
    <w:pPr>
      <w:keepNext/>
      <w:keepLines/>
      <w:numPr>
        <w:numId w:val="1"/>
      </w:numPr>
      <w:spacing w:before="40" w:line="259" w:lineRule="auto"/>
      <w:outlineLvl w:val="2"/>
    </w:pPr>
    <w:rPr>
      <w:rFonts w:ascii="Calibri Light" w:hAnsi="Calibri Light"/>
      <w:sz w:val="24"/>
      <w:szCs w:val="24"/>
      <w:lang w:eastAsia="en-US"/>
    </w:rPr>
  </w:style>
  <w:style w:type="paragraph" w:styleId="Nadpis4">
    <w:name w:val="heading 4"/>
    <w:basedOn w:val="Normln"/>
    <w:next w:val="Normln"/>
    <w:link w:val="Nadpis4Char"/>
    <w:uiPriority w:val="9"/>
    <w:unhideWhenUsed/>
    <w:qFormat/>
    <w:locked/>
    <w:rsid w:val="009F15FF"/>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locked/>
    <w:rsid w:val="009F15F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sid w:val="00470FFA"/>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customStyle="1" w:styleId="Nadpis1Char">
    <w:name w:val="Nadpis 1 Char"/>
    <w:basedOn w:val="Standardnpsmoodstavce"/>
    <w:link w:val="Nadpis1"/>
    <w:uiPriority w:val="99"/>
    <w:rsid w:val="00832BA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832BA2"/>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
    <w:rsid w:val="00832BA2"/>
    <w:rPr>
      <w:rFonts w:ascii="Calibri Light" w:eastAsia="Times New Roman" w:hAnsi="Calibri Light" w:cs="Times New Roman"/>
      <w:sz w:val="24"/>
      <w:szCs w:val="24"/>
      <w:lang w:eastAsia="en-US"/>
    </w:rPr>
  </w:style>
  <w:style w:type="paragraph" w:styleId="Normlnweb">
    <w:name w:val="Normal (Web)"/>
    <w:basedOn w:val="Normln"/>
    <w:uiPriority w:val="99"/>
    <w:rsid w:val="00207441"/>
    <w:pPr>
      <w:spacing w:before="100" w:beforeAutospacing="1" w:after="100" w:afterAutospacing="1"/>
    </w:pPr>
    <w:rPr>
      <w:sz w:val="24"/>
      <w:szCs w:val="24"/>
    </w:rPr>
  </w:style>
  <w:style w:type="character" w:styleId="Hypertextovodkaz">
    <w:name w:val="Hyperlink"/>
    <w:basedOn w:val="Standardnpsmoodstavce"/>
    <w:unhideWhenUsed/>
    <w:rsid w:val="006C283C"/>
    <w:rPr>
      <w:color w:val="0000FF" w:themeColor="hyperlink"/>
      <w:u w:val="single"/>
    </w:rPr>
  </w:style>
  <w:style w:type="paragraph" w:customStyle="1" w:styleId="Default">
    <w:name w:val="Default"/>
    <w:rsid w:val="002F63A4"/>
    <w:pPr>
      <w:autoSpaceDE w:val="0"/>
      <w:autoSpaceDN w:val="0"/>
      <w:adjustRightInd w:val="0"/>
    </w:pPr>
    <w:rPr>
      <w:rFonts w:ascii="Times New Roman" w:eastAsiaTheme="minorHAnsi" w:hAnsi="Times New Roman" w:cs="Times New Roman"/>
      <w:color w:val="000000"/>
      <w:sz w:val="24"/>
      <w:szCs w:val="24"/>
      <w:lang w:eastAsia="en-US"/>
    </w:rPr>
  </w:style>
  <w:style w:type="paragraph" w:customStyle="1" w:styleId="l41">
    <w:name w:val="l41"/>
    <w:basedOn w:val="Normln"/>
    <w:rsid w:val="005871B1"/>
    <w:pPr>
      <w:spacing w:before="144" w:after="144"/>
      <w:jc w:val="both"/>
    </w:pPr>
    <w:rPr>
      <w:sz w:val="24"/>
      <w:szCs w:val="24"/>
    </w:rPr>
  </w:style>
  <w:style w:type="paragraph" w:customStyle="1" w:styleId="l51">
    <w:name w:val="l51"/>
    <w:basedOn w:val="Normln"/>
    <w:rsid w:val="005871B1"/>
    <w:pPr>
      <w:spacing w:before="144" w:after="144"/>
      <w:jc w:val="both"/>
    </w:pPr>
    <w:rPr>
      <w:sz w:val="24"/>
      <w:szCs w:val="24"/>
    </w:rPr>
  </w:style>
  <w:style w:type="paragraph" w:customStyle="1" w:styleId="l61">
    <w:name w:val="l61"/>
    <w:basedOn w:val="Normln"/>
    <w:rsid w:val="005871B1"/>
    <w:pPr>
      <w:spacing w:before="144" w:after="144"/>
      <w:jc w:val="both"/>
    </w:pPr>
    <w:rPr>
      <w:sz w:val="24"/>
      <w:szCs w:val="24"/>
    </w:rPr>
  </w:style>
  <w:style w:type="table" w:styleId="Mkatabulky">
    <w:name w:val="Table Grid"/>
    <w:basedOn w:val="Normlntabulka"/>
    <w:locked/>
    <w:rsid w:val="006D0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2D4D18"/>
    <w:pPr>
      <w:spacing w:after="200" w:line="276" w:lineRule="auto"/>
      <w:ind w:left="708"/>
    </w:pPr>
    <w:rPr>
      <w:rFonts w:ascii="Calibri" w:eastAsia="Calibri" w:hAnsi="Calibri"/>
      <w:sz w:val="22"/>
      <w:szCs w:val="22"/>
      <w:lang w:eastAsia="en-US"/>
    </w:rPr>
  </w:style>
  <w:style w:type="character" w:customStyle="1" w:styleId="OdstavecseseznamemChar">
    <w:name w:val="Odstavec se seznamem Char"/>
    <w:link w:val="Odstavecseseznamem"/>
    <w:uiPriority w:val="34"/>
    <w:rsid w:val="002D4D18"/>
    <w:rPr>
      <w:rFonts w:cs="Times New Roman"/>
      <w:lang w:eastAsia="en-US"/>
    </w:rPr>
  </w:style>
  <w:style w:type="character" w:styleId="Siln">
    <w:name w:val="Strong"/>
    <w:basedOn w:val="Standardnpsmoodstavce"/>
    <w:uiPriority w:val="22"/>
    <w:qFormat/>
    <w:locked/>
    <w:rsid w:val="004D4A40"/>
    <w:rPr>
      <w:b/>
      <w:bCs/>
    </w:rPr>
  </w:style>
  <w:style w:type="character" w:styleId="Zdraznn">
    <w:name w:val="Emphasis"/>
    <w:uiPriority w:val="20"/>
    <w:qFormat/>
    <w:locked/>
    <w:rsid w:val="0014545F"/>
    <w:rPr>
      <w:i/>
      <w:iCs/>
    </w:rPr>
  </w:style>
  <w:style w:type="paragraph" w:styleId="Zkladntext3">
    <w:name w:val="Body Text 3"/>
    <w:basedOn w:val="Normln"/>
    <w:link w:val="Zkladntext3Char"/>
    <w:uiPriority w:val="99"/>
    <w:unhideWhenUsed/>
    <w:rsid w:val="0014545F"/>
    <w:pPr>
      <w:spacing w:after="120" w:line="276" w:lineRule="auto"/>
    </w:pPr>
    <w:rPr>
      <w:rFonts w:asciiTheme="minorHAnsi" w:eastAsiaTheme="minorEastAsia" w:hAnsiTheme="minorHAnsi" w:cstheme="minorBidi"/>
      <w:sz w:val="16"/>
      <w:szCs w:val="16"/>
    </w:rPr>
  </w:style>
  <w:style w:type="character" w:customStyle="1" w:styleId="Zkladntext3Char">
    <w:name w:val="Základní text 3 Char"/>
    <w:basedOn w:val="Standardnpsmoodstavce"/>
    <w:link w:val="Zkladntext3"/>
    <w:uiPriority w:val="99"/>
    <w:rsid w:val="0014545F"/>
    <w:rPr>
      <w:rFonts w:asciiTheme="minorHAnsi" w:eastAsiaTheme="minorEastAsia" w:hAnsiTheme="minorHAnsi" w:cstheme="minorBidi"/>
      <w:sz w:val="16"/>
      <w:szCs w:val="16"/>
    </w:rPr>
  </w:style>
  <w:style w:type="character" w:styleId="Odkaznakoment">
    <w:name w:val="annotation reference"/>
    <w:basedOn w:val="Standardnpsmoodstavce"/>
    <w:uiPriority w:val="99"/>
    <w:semiHidden/>
    <w:unhideWhenUsed/>
    <w:rsid w:val="008568E6"/>
    <w:rPr>
      <w:sz w:val="16"/>
      <w:szCs w:val="16"/>
    </w:rPr>
  </w:style>
  <w:style w:type="paragraph" w:styleId="Textkomente">
    <w:name w:val="annotation text"/>
    <w:basedOn w:val="Normln"/>
    <w:link w:val="TextkomenteChar"/>
    <w:uiPriority w:val="99"/>
    <w:semiHidden/>
    <w:unhideWhenUsed/>
    <w:rsid w:val="008568E6"/>
  </w:style>
  <w:style w:type="character" w:customStyle="1" w:styleId="TextkomenteChar">
    <w:name w:val="Text komentáře Char"/>
    <w:basedOn w:val="Standardnpsmoodstavce"/>
    <w:link w:val="Textkomente"/>
    <w:uiPriority w:val="99"/>
    <w:semiHidden/>
    <w:rsid w:val="008568E6"/>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unhideWhenUsed/>
    <w:rsid w:val="00BB0949"/>
    <w:rPr>
      <w:rFonts w:asciiTheme="minorHAnsi" w:eastAsiaTheme="minorHAnsi" w:hAnsiTheme="minorHAnsi" w:cstheme="minorBidi"/>
      <w:lang w:val="sk-SK" w:eastAsia="en-US"/>
    </w:rPr>
  </w:style>
  <w:style w:type="character" w:customStyle="1" w:styleId="TextpoznpodarouChar">
    <w:name w:val="Text pozn. pod čarou Char"/>
    <w:basedOn w:val="Standardnpsmoodstavce"/>
    <w:link w:val="Textpoznpodarou"/>
    <w:uiPriority w:val="99"/>
    <w:semiHidden/>
    <w:rsid w:val="00BB0949"/>
    <w:rPr>
      <w:rFonts w:asciiTheme="minorHAnsi" w:eastAsiaTheme="minorHAnsi" w:hAnsiTheme="minorHAnsi" w:cstheme="minorBidi"/>
      <w:sz w:val="20"/>
      <w:szCs w:val="20"/>
      <w:lang w:val="sk-SK" w:eastAsia="en-US"/>
    </w:rPr>
  </w:style>
  <w:style w:type="character" w:styleId="Znakapoznpodarou">
    <w:name w:val="footnote reference"/>
    <w:basedOn w:val="Standardnpsmoodstavce"/>
    <w:uiPriority w:val="99"/>
    <w:semiHidden/>
    <w:unhideWhenUsed/>
    <w:rsid w:val="00BB0949"/>
    <w:rPr>
      <w:vertAlign w:val="superscript"/>
    </w:rPr>
  </w:style>
  <w:style w:type="paragraph" w:styleId="Zkladntextodsazen">
    <w:name w:val="Body Text Indent"/>
    <w:basedOn w:val="Normln"/>
    <w:link w:val="ZkladntextodsazenChar"/>
    <w:unhideWhenUsed/>
    <w:rsid w:val="00473B9C"/>
    <w:pPr>
      <w:spacing w:after="120"/>
      <w:ind w:left="283"/>
    </w:pPr>
  </w:style>
  <w:style w:type="character" w:customStyle="1" w:styleId="ZkladntextodsazenChar">
    <w:name w:val="Základní text odsazený Char"/>
    <w:basedOn w:val="Standardnpsmoodstavce"/>
    <w:link w:val="Zkladntextodsazen"/>
    <w:rsid w:val="00473B9C"/>
    <w:rPr>
      <w:rFonts w:ascii="Times New Roman" w:eastAsia="Times New Roman" w:hAnsi="Times New Roman" w:cs="Times New Roman"/>
      <w:sz w:val="20"/>
      <w:szCs w:val="20"/>
    </w:rPr>
  </w:style>
  <w:style w:type="character" w:customStyle="1" w:styleId="hps">
    <w:name w:val="hps"/>
    <w:basedOn w:val="Standardnpsmoodstavce"/>
    <w:rsid w:val="00473B9C"/>
  </w:style>
  <w:style w:type="paragraph" w:styleId="Zkladntext2">
    <w:name w:val="Body Text 2"/>
    <w:basedOn w:val="Normln"/>
    <w:link w:val="Zkladntext2Char"/>
    <w:uiPriority w:val="99"/>
    <w:rsid w:val="00473B9C"/>
    <w:pPr>
      <w:spacing w:after="120" w:line="480" w:lineRule="auto"/>
    </w:pPr>
  </w:style>
  <w:style w:type="character" w:customStyle="1" w:styleId="Zkladntext2Char">
    <w:name w:val="Základní text 2 Char"/>
    <w:basedOn w:val="Standardnpsmoodstavce"/>
    <w:link w:val="Zkladntext2"/>
    <w:uiPriority w:val="99"/>
    <w:rsid w:val="00473B9C"/>
    <w:rPr>
      <w:rFonts w:ascii="Times New Roman" w:eastAsia="Times New Roman" w:hAnsi="Times New Roman" w:cs="Times New Roman"/>
      <w:sz w:val="20"/>
      <w:szCs w:val="20"/>
    </w:rPr>
  </w:style>
  <w:style w:type="paragraph" w:styleId="Bezmezer">
    <w:name w:val="No Spacing"/>
    <w:uiPriority w:val="1"/>
    <w:qFormat/>
    <w:rsid w:val="009F15FF"/>
    <w:rPr>
      <w:rFonts w:ascii="Verdana" w:hAnsi="Verdana" w:cs="Times New Roman"/>
      <w:lang w:val="en-GB" w:eastAsia="en-US"/>
    </w:rPr>
  </w:style>
  <w:style w:type="character" w:customStyle="1" w:styleId="Nadpis4Char">
    <w:name w:val="Nadpis 4 Char"/>
    <w:basedOn w:val="Standardnpsmoodstavce"/>
    <w:link w:val="Nadpis4"/>
    <w:uiPriority w:val="9"/>
    <w:rsid w:val="009F15FF"/>
    <w:rPr>
      <w:rFonts w:asciiTheme="majorHAnsi" w:eastAsiaTheme="majorEastAsia" w:hAnsiTheme="majorHAnsi" w:cstheme="majorBidi"/>
      <w:b/>
      <w:bCs/>
      <w:i/>
      <w:iCs/>
      <w:color w:val="4F81BD" w:themeColor="accent1"/>
      <w:sz w:val="20"/>
      <w:szCs w:val="20"/>
    </w:rPr>
  </w:style>
  <w:style w:type="paragraph" w:customStyle="1" w:styleId="Normln1">
    <w:name w:val="Normální1"/>
    <w:link w:val="Normln1Char"/>
    <w:rsid w:val="009F15FF"/>
    <w:pPr>
      <w:widowControl w:val="0"/>
    </w:pPr>
    <w:rPr>
      <w:rFonts w:ascii="Times New Roman" w:eastAsia="Times New Roman" w:hAnsi="Times New Roman" w:cs="Times New Roman"/>
      <w:color w:val="000000"/>
      <w:sz w:val="20"/>
      <w:szCs w:val="20"/>
      <w:lang w:eastAsia="en-US"/>
    </w:rPr>
  </w:style>
  <w:style w:type="character" w:customStyle="1" w:styleId="Normln1Char">
    <w:name w:val="Normální1 Char"/>
    <w:basedOn w:val="Standardnpsmoodstavce"/>
    <w:link w:val="Normln1"/>
    <w:rsid w:val="009F15FF"/>
    <w:rPr>
      <w:rFonts w:ascii="Times New Roman" w:eastAsia="Times New Roman" w:hAnsi="Times New Roman" w:cs="Times New Roman"/>
      <w:color w:val="000000"/>
      <w:sz w:val="20"/>
      <w:szCs w:val="20"/>
      <w:lang w:eastAsia="en-US"/>
    </w:rPr>
  </w:style>
  <w:style w:type="character" w:customStyle="1" w:styleId="apple-converted-space">
    <w:name w:val="apple-converted-space"/>
    <w:basedOn w:val="Standardnpsmoodstavce"/>
    <w:rsid w:val="009F15FF"/>
  </w:style>
  <w:style w:type="paragraph" w:styleId="Nzev">
    <w:name w:val="Title"/>
    <w:basedOn w:val="Normln"/>
    <w:link w:val="NzevChar"/>
    <w:qFormat/>
    <w:locked/>
    <w:rsid w:val="009F15FF"/>
    <w:pPr>
      <w:jc w:val="center"/>
    </w:pPr>
    <w:rPr>
      <w:b/>
      <w:sz w:val="32"/>
    </w:rPr>
  </w:style>
  <w:style w:type="character" w:customStyle="1" w:styleId="NzevChar">
    <w:name w:val="Název Char"/>
    <w:basedOn w:val="Standardnpsmoodstavce"/>
    <w:link w:val="Nzev"/>
    <w:rsid w:val="009F15FF"/>
    <w:rPr>
      <w:rFonts w:ascii="Times New Roman" w:eastAsia="Times New Roman" w:hAnsi="Times New Roman" w:cs="Times New Roman"/>
      <w:b/>
      <w:sz w:val="32"/>
      <w:szCs w:val="20"/>
    </w:rPr>
  </w:style>
  <w:style w:type="paragraph" w:customStyle="1" w:styleId="Normlnweb3">
    <w:name w:val="Normální (web)3"/>
    <w:basedOn w:val="Normln"/>
    <w:rsid w:val="009F15FF"/>
    <w:rPr>
      <w:sz w:val="24"/>
      <w:szCs w:val="24"/>
    </w:rPr>
  </w:style>
  <w:style w:type="character" w:customStyle="1" w:styleId="Nadpis5Char">
    <w:name w:val="Nadpis 5 Char"/>
    <w:basedOn w:val="Standardnpsmoodstavce"/>
    <w:link w:val="Nadpis5"/>
    <w:uiPriority w:val="9"/>
    <w:semiHidden/>
    <w:rsid w:val="009F15FF"/>
    <w:rPr>
      <w:rFonts w:asciiTheme="majorHAnsi" w:eastAsiaTheme="majorEastAsia" w:hAnsiTheme="majorHAnsi" w:cstheme="majorBidi"/>
      <w:color w:val="243F60" w:themeColor="accent1" w:themeShade="7F"/>
      <w:sz w:val="20"/>
      <w:szCs w:val="20"/>
    </w:rPr>
  </w:style>
  <w:style w:type="paragraph" w:styleId="Zkladntext">
    <w:name w:val="Body Text"/>
    <w:basedOn w:val="Normln"/>
    <w:link w:val="ZkladntextChar"/>
    <w:uiPriority w:val="99"/>
    <w:unhideWhenUsed/>
    <w:rsid w:val="009F15FF"/>
    <w:pPr>
      <w:spacing w:after="120"/>
    </w:pPr>
  </w:style>
  <w:style w:type="character" w:customStyle="1" w:styleId="ZkladntextChar">
    <w:name w:val="Základní text Char"/>
    <w:basedOn w:val="Standardnpsmoodstavce"/>
    <w:link w:val="Zkladntext"/>
    <w:uiPriority w:val="99"/>
    <w:rsid w:val="009F15FF"/>
    <w:rPr>
      <w:rFonts w:ascii="Times New Roman" w:eastAsia="Times New Roman" w:hAnsi="Times New Roman" w:cs="Times New Roman"/>
      <w:sz w:val="20"/>
      <w:szCs w:val="20"/>
    </w:rPr>
  </w:style>
  <w:style w:type="paragraph" w:customStyle="1" w:styleId="Predvolen">
    <w:name w:val="Predvolené"/>
    <w:rsid w:val="008E2D5D"/>
    <w:pPr>
      <w:pBdr>
        <w:top w:val="nil"/>
        <w:left w:val="nil"/>
        <w:bottom w:val="nil"/>
        <w:right w:val="nil"/>
        <w:between w:val="nil"/>
        <w:bar w:val="nil"/>
      </w:pBdr>
    </w:pPr>
    <w:rPr>
      <w:rFonts w:ascii="Helvetica Neue" w:eastAsia="Helvetica Neue" w:hAnsi="Helvetica Neue" w:cs="Helvetica Neue"/>
      <w:color w:val="000000"/>
      <w:bdr w:val="nil"/>
    </w:rPr>
  </w:style>
  <w:style w:type="paragraph" w:styleId="FormtovanvHTML">
    <w:name w:val="HTML Preformatted"/>
    <w:basedOn w:val="Normln"/>
    <w:link w:val="FormtovanvHTMLChar"/>
    <w:uiPriority w:val="99"/>
    <w:unhideWhenUsed/>
    <w:rsid w:val="009B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9B6870"/>
    <w:rPr>
      <w:rFonts w:ascii="Courier New" w:eastAsia="Times New Roman" w:hAnsi="Courier New" w:cs="Courier New"/>
      <w:sz w:val="20"/>
      <w:szCs w:val="20"/>
    </w:rPr>
  </w:style>
  <w:style w:type="character" w:styleId="Sledovanodkaz">
    <w:name w:val="FollowedHyperlink"/>
    <w:basedOn w:val="Standardnpsmoodstavce"/>
    <w:uiPriority w:val="99"/>
    <w:semiHidden/>
    <w:unhideWhenUsed/>
    <w:rsid w:val="007D7D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8504">
      <w:bodyDiv w:val="1"/>
      <w:marLeft w:val="0"/>
      <w:marRight w:val="0"/>
      <w:marTop w:val="0"/>
      <w:marBottom w:val="0"/>
      <w:divBdr>
        <w:top w:val="none" w:sz="0" w:space="0" w:color="auto"/>
        <w:left w:val="none" w:sz="0" w:space="0" w:color="auto"/>
        <w:bottom w:val="none" w:sz="0" w:space="0" w:color="auto"/>
        <w:right w:val="none" w:sz="0" w:space="0" w:color="auto"/>
      </w:divBdr>
      <w:divsChild>
        <w:div w:id="1130124447">
          <w:marLeft w:val="0"/>
          <w:marRight w:val="0"/>
          <w:marTop w:val="0"/>
          <w:marBottom w:val="0"/>
          <w:divBdr>
            <w:top w:val="none" w:sz="0" w:space="0" w:color="auto"/>
            <w:left w:val="none" w:sz="0" w:space="0" w:color="auto"/>
            <w:bottom w:val="none" w:sz="0" w:space="0" w:color="auto"/>
            <w:right w:val="none" w:sz="0" w:space="0" w:color="auto"/>
          </w:divBdr>
        </w:div>
      </w:divsChild>
    </w:div>
    <w:div w:id="20665648">
      <w:bodyDiv w:val="1"/>
      <w:marLeft w:val="0"/>
      <w:marRight w:val="0"/>
      <w:marTop w:val="0"/>
      <w:marBottom w:val="0"/>
      <w:divBdr>
        <w:top w:val="none" w:sz="0" w:space="0" w:color="auto"/>
        <w:left w:val="none" w:sz="0" w:space="0" w:color="auto"/>
        <w:bottom w:val="none" w:sz="0" w:space="0" w:color="auto"/>
        <w:right w:val="none" w:sz="0" w:space="0" w:color="auto"/>
      </w:divBdr>
      <w:divsChild>
        <w:div w:id="687369427">
          <w:marLeft w:val="0"/>
          <w:marRight w:val="0"/>
          <w:marTop w:val="0"/>
          <w:marBottom w:val="0"/>
          <w:divBdr>
            <w:top w:val="none" w:sz="0" w:space="0" w:color="auto"/>
            <w:left w:val="none" w:sz="0" w:space="0" w:color="auto"/>
            <w:bottom w:val="none" w:sz="0" w:space="0" w:color="auto"/>
            <w:right w:val="none" w:sz="0" w:space="0" w:color="auto"/>
          </w:divBdr>
        </w:div>
        <w:div w:id="1973513774">
          <w:marLeft w:val="0"/>
          <w:marRight w:val="0"/>
          <w:marTop w:val="0"/>
          <w:marBottom w:val="0"/>
          <w:divBdr>
            <w:top w:val="none" w:sz="0" w:space="0" w:color="auto"/>
            <w:left w:val="none" w:sz="0" w:space="0" w:color="auto"/>
            <w:bottom w:val="none" w:sz="0" w:space="0" w:color="auto"/>
            <w:right w:val="none" w:sz="0" w:space="0" w:color="auto"/>
          </w:divBdr>
        </w:div>
      </w:divsChild>
    </w:div>
    <w:div w:id="175193888">
      <w:bodyDiv w:val="1"/>
      <w:marLeft w:val="0"/>
      <w:marRight w:val="0"/>
      <w:marTop w:val="0"/>
      <w:marBottom w:val="0"/>
      <w:divBdr>
        <w:top w:val="none" w:sz="0" w:space="0" w:color="auto"/>
        <w:left w:val="none" w:sz="0" w:space="0" w:color="auto"/>
        <w:bottom w:val="none" w:sz="0" w:space="0" w:color="auto"/>
        <w:right w:val="none" w:sz="0" w:space="0" w:color="auto"/>
      </w:divBdr>
      <w:divsChild>
        <w:div w:id="1700466820">
          <w:marLeft w:val="0"/>
          <w:marRight w:val="0"/>
          <w:marTop w:val="0"/>
          <w:marBottom w:val="60"/>
          <w:divBdr>
            <w:top w:val="none" w:sz="0" w:space="0" w:color="auto"/>
            <w:left w:val="none" w:sz="0" w:space="0" w:color="auto"/>
            <w:bottom w:val="none" w:sz="0" w:space="0" w:color="auto"/>
            <w:right w:val="none" w:sz="0" w:space="0" w:color="auto"/>
          </w:divBdr>
          <w:divsChild>
            <w:div w:id="529144766">
              <w:marLeft w:val="0"/>
              <w:marRight w:val="0"/>
              <w:marTop w:val="0"/>
              <w:marBottom w:val="0"/>
              <w:divBdr>
                <w:top w:val="none" w:sz="0" w:space="0" w:color="auto"/>
                <w:left w:val="none" w:sz="0" w:space="0" w:color="auto"/>
                <w:bottom w:val="none" w:sz="0" w:space="0" w:color="auto"/>
                <w:right w:val="none" w:sz="0" w:space="0" w:color="auto"/>
              </w:divBdr>
              <w:divsChild>
                <w:div w:id="98262720">
                  <w:marLeft w:val="930"/>
                  <w:marRight w:val="0"/>
                  <w:marTop w:val="0"/>
                  <w:marBottom w:val="0"/>
                  <w:divBdr>
                    <w:top w:val="none" w:sz="0" w:space="0" w:color="auto"/>
                    <w:left w:val="none" w:sz="0" w:space="0" w:color="auto"/>
                    <w:bottom w:val="none" w:sz="0" w:space="0" w:color="auto"/>
                    <w:right w:val="none" w:sz="0" w:space="0" w:color="auto"/>
                  </w:divBdr>
                  <w:divsChild>
                    <w:div w:id="1353846285">
                      <w:marLeft w:val="0"/>
                      <w:marRight w:val="0"/>
                      <w:marTop w:val="105"/>
                      <w:marBottom w:val="105"/>
                      <w:divBdr>
                        <w:top w:val="none" w:sz="0" w:space="0" w:color="auto"/>
                        <w:left w:val="none" w:sz="0" w:space="0" w:color="auto"/>
                        <w:bottom w:val="none" w:sz="0" w:space="0" w:color="auto"/>
                        <w:right w:val="none" w:sz="0" w:space="0" w:color="auto"/>
                      </w:divBdr>
                      <w:divsChild>
                        <w:div w:id="117364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192050">
          <w:marLeft w:val="930"/>
          <w:marRight w:val="0"/>
          <w:marTop w:val="180"/>
          <w:marBottom w:val="0"/>
          <w:divBdr>
            <w:top w:val="none" w:sz="0" w:space="0" w:color="auto"/>
            <w:left w:val="none" w:sz="0" w:space="0" w:color="auto"/>
            <w:bottom w:val="none" w:sz="0" w:space="0" w:color="auto"/>
            <w:right w:val="none" w:sz="0" w:space="0" w:color="auto"/>
          </w:divBdr>
          <w:divsChild>
            <w:div w:id="1845128096">
              <w:marLeft w:val="0"/>
              <w:marRight w:val="0"/>
              <w:marTop w:val="0"/>
              <w:marBottom w:val="0"/>
              <w:divBdr>
                <w:top w:val="none" w:sz="0" w:space="0" w:color="auto"/>
                <w:left w:val="none" w:sz="0" w:space="0" w:color="auto"/>
                <w:bottom w:val="none" w:sz="0" w:space="0" w:color="auto"/>
                <w:right w:val="none" w:sz="0" w:space="0" w:color="auto"/>
              </w:divBdr>
              <w:divsChild>
                <w:div w:id="119542665">
                  <w:marLeft w:val="0"/>
                  <w:marRight w:val="0"/>
                  <w:marTop w:val="0"/>
                  <w:marBottom w:val="0"/>
                  <w:divBdr>
                    <w:top w:val="none" w:sz="0" w:space="0" w:color="auto"/>
                    <w:left w:val="none" w:sz="0" w:space="0" w:color="auto"/>
                    <w:bottom w:val="none" w:sz="0" w:space="0" w:color="auto"/>
                    <w:right w:val="none" w:sz="0" w:space="0" w:color="auto"/>
                  </w:divBdr>
                  <w:divsChild>
                    <w:div w:id="1054430474">
                      <w:marLeft w:val="0"/>
                      <w:marRight w:val="0"/>
                      <w:marTop w:val="0"/>
                      <w:marBottom w:val="0"/>
                      <w:divBdr>
                        <w:top w:val="none" w:sz="0" w:space="0" w:color="auto"/>
                        <w:left w:val="none" w:sz="0" w:space="0" w:color="auto"/>
                        <w:bottom w:val="none" w:sz="0" w:space="0" w:color="auto"/>
                        <w:right w:val="none" w:sz="0" w:space="0" w:color="auto"/>
                      </w:divBdr>
                      <w:divsChild>
                        <w:div w:id="638220515">
                          <w:marLeft w:val="0"/>
                          <w:marRight w:val="0"/>
                          <w:marTop w:val="0"/>
                          <w:marBottom w:val="0"/>
                          <w:divBdr>
                            <w:top w:val="none" w:sz="0" w:space="0" w:color="auto"/>
                            <w:left w:val="none" w:sz="0" w:space="0" w:color="auto"/>
                            <w:bottom w:val="none" w:sz="0" w:space="0" w:color="auto"/>
                            <w:right w:val="none" w:sz="0" w:space="0" w:color="auto"/>
                          </w:divBdr>
                          <w:divsChild>
                            <w:div w:id="1487167182">
                              <w:marLeft w:val="0"/>
                              <w:marRight w:val="0"/>
                              <w:marTop w:val="0"/>
                              <w:marBottom w:val="0"/>
                              <w:divBdr>
                                <w:top w:val="none" w:sz="0" w:space="0" w:color="auto"/>
                                <w:left w:val="none" w:sz="0" w:space="0" w:color="auto"/>
                                <w:bottom w:val="none" w:sz="0" w:space="0" w:color="auto"/>
                                <w:right w:val="none" w:sz="0" w:space="0" w:color="auto"/>
                              </w:divBdr>
                              <w:divsChild>
                                <w:div w:id="367603227">
                                  <w:marLeft w:val="0"/>
                                  <w:marRight w:val="0"/>
                                  <w:marTop w:val="0"/>
                                  <w:marBottom w:val="0"/>
                                  <w:divBdr>
                                    <w:top w:val="none" w:sz="0" w:space="0" w:color="auto"/>
                                    <w:left w:val="none" w:sz="0" w:space="0" w:color="auto"/>
                                    <w:bottom w:val="none" w:sz="0" w:space="0" w:color="auto"/>
                                    <w:right w:val="none" w:sz="0" w:space="0" w:color="auto"/>
                                  </w:divBdr>
                                  <w:divsChild>
                                    <w:div w:id="697125518">
                                      <w:marLeft w:val="0"/>
                                      <w:marRight w:val="0"/>
                                      <w:marTop w:val="0"/>
                                      <w:marBottom w:val="0"/>
                                      <w:divBdr>
                                        <w:top w:val="none" w:sz="0" w:space="0" w:color="auto"/>
                                        <w:left w:val="none" w:sz="0" w:space="0" w:color="auto"/>
                                        <w:bottom w:val="none" w:sz="0" w:space="0" w:color="auto"/>
                                        <w:right w:val="none" w:sz="0" w:space="0" w:color="auto"/>
                                      </w:divBdr>
                                    </w:div>
                                    <w:div w:id="1176766977">
                                      <w:marLeft w:val="0"/>
                                      <w:marRight w:val="0"/>
                                      <w:marTop w:val="0"/>
                                      <w:marBottom w:val="0"/>
                                      <w:divBdr>
                                        <w:top w:val="none" w:sz="0" w:space="0" w:color="auto"/>
                                        <w:left w:val="none" w:sz="0" w:space="0" w:color="auto"/>
                                        <w:bottom w:val="none" w:sz="0" w:space="0" w:color="auto"/>
                                        <w:right w:val="none" w:sz="0" w:space="0" w:color="auto"/>
                                      </w:divBdr>
                                    </w:div>
                                    <w:div w:id="1652098340">
                                      <w:marLeft w:val="0"/>
                                      <w:marRight w:val="0"/>
                                      <w:marTop w:val="0"/>
                                      <w:marBottom w:val="0"/>
                                      <w:divBdr>
                                        <w:top w:val="none" w:sz="0" w:space="0" w:color="auto"/>
                                        <w:left w:val="none" w:sz="0" w:space="0" w:color="auto"/>
                                        <w:bottom w:val="none" w:sz="0" w:space="0" w:color="auto"/>
                                        <w:right w:val="none" w:sz="0" w:space="0" w:color="auto"/>
                                      </w:divBdr>
                                    </w:div>
                                    <w:div w:id="960302698">
                                      <w:marLeft w:val="0"/>
                                      <w:marRight w:val="0"/>
                                      <w:marTop w:val="0"/>
                                      <w:marBottom w:val="0"/>
                                      <w:divBdr>
                                        <w:top w:val="none" w:sz="0" w:space="0" w:color="auto"/>
                                        <w:left w:val="none" w:sz="0" w:space="0" w:color="auto"/>
                                        <w:bottom w:val="none" w:sz="0" w:space="0" w:color="auto"/>
                                        <w:right w:val="none" w:sz="0" w:space="0" w:color="auto"/>
                                      </w:divBdr>
                                    </w:div>
                                    <w:div w:id="1990554548">
                                      <w:marLeft w:val="0"/>
                                      <w:marRight w:val="0"/>
                                      <w:marTop w:val="0"/>
                                      <w:marBottom w:val="0"/>
                                      <w:divBdr>
                                        <w:top w:val="none" w:sz="0" w:space="0" w:color="auto"/>
                                        <w:left w:val="none" w:sz="0" w:space="0" w:color="auto"/>
                                        <w:bottom w:val="none" w:sz="0" w:space="0" w:color="auto"/>
                                        <w:right w:val="none" w:sz="0" w:space="0" w:color="auto"/>
                                      </w:divBdr>
                                    </w:div>
                                    <w:div w:id="2109233498">
                                      <w:marLeft w:val="0"/>
                                      <w:marRight w:val="0"/>
                                      <w:marTop w:val="0"/>
                                      <w:marBottom w:val="0"/>
                                      <w:divBdr>
                                        <w:top w:val="none" w:sz="0" w:space="0" w:color="auto"/>
                                        <w:left w:val="none" w:sz="0" w:space="0" w:color="auto"/>
                                        <w:bottom w:val="none" w:sz="0" w:space="0" w:color="auto"/>
                                        <w:right w:val="none" w:sz="0" w:space="0" w:color="auto"/>
                                      </w:divBdr>
                                    </w:div>
                                    <w:div w:id="1833569615">
                                      <w:marLeft w:val="0"/>
                                      <w:marRight w:val="0"/>
                                      <w:marTop w:val="0"/>
                                      <w:marBottom w:val="0"/>
                                      <w:divBdr>
                                        <w:top w:val="none" w:sz="0" w:space="0" w:color="auto"/>
                                        <w:left w:val="none" w:sz="0" w:space="0" w:color="auto"/>
                                        <w:bottom w:val="none" w:sz="0" w:space="0" w:color="auto"/>
                                        <w:right w:val="none" w:sz="0" w:space="0" w:color="auto"/>
                                      </w:divBdr>
                                    </w:div>
                                    <w:div w:id="532691870">
                                      <w:marLeft w:val="0"/>
                                      <w:marRight w:val="0"/>
                                      <w:marTop w:val="0"/>
                                      <w:marBottom w:val="0"/>
                                      <w:divBdr>
                                        <w:top w:val="none" w:sz="0" w:space="0" w:color="auto"/>
                                        <w:left w:val="none" w:sz="0" w:space="0" w:color="auto"/>
                                        <w:bottom w:val="none" w:sz="0" w:space="0" w:color="auto"/>
                                        <w:right w:val="none" w:sz="0" w:space="0" w:color="auto"/>
                                      </w:divBdr>
                                    </w:div>
                                    <w:div w:id="1216114244">
                                      <w:marLeft w:val="0"/>
                                      <w:marRight w:val="0"/>
                                      <w:marTop w:val="0"/>
                                      <w:marBottom w:val="0"/>
                                      <w:divBdr>
                                        <w:top w:val="none" w:sz="0" w:space="0" w:color="auto"/>
                                        <w:left w:val="none" w:sz="0" w:space="0" w:color="auto"/>
                                        <w:bottom w:val="none" w:sz="0" w:space="0" w:color="auto"/>
                                        <w:right w:val="none" w:sz="0" w:space="0" w:color="auto"/>
                                      </w:divBdr>
                                    </w:div>
                                    <w:div w:id="1617905398">
                                      <w:marLeft w:val="0"/>
                                      <w:marRight w:val="0"/>
                                      <w:marTop w:val="0"/>
                                      <w:marBottom w:val="0"/>
                                      <w:divBdr>
                                        <w:top w:val="none" w:sz="0" w:space="0" w:color="auto"/>
                                        <w:left w:val="none" w:sz="0" w:space="0" w:color="auto"/>
                                        <w:bottom w:val="none" w:sz="0" w:space="0" w:color="auto"/>
                                        <w:right w:val="none" w:sz="0" w:space="0" w:color="auto"/>
                                      </w:divBdr>
                                    </w:div>
                                    <w:div w:id="1573394526">
                                      <w:marLeft w:val="0"/>
                                      <w:marRight w:val="0"/>
                                      <w:marTop w:val="0"/>
                                      <w:marBottom w:val="0"/>
                                      <w:divBdr>
                                        <w:top w:val="none" w:sz="0" w:space="0" w:color="auto"/>
                                        <w:left w:val="none" w:sz="0" w:space="0" w:color="auto"/>
                                        <w:bottom w:val="none" w:sz="0" w:space="0" w:color="auto"/>
                                        <w:right w:val="none" w:sz="0" w:space="0" w:color="auto"/>
                                      </w:divBdr>
                                    </w:div>
                                    <w:div w:id="1269002284">
                                      <w:marLeft w:val="0"/>
                                      <w:marRight w:val="0"/>
                                      <w:marTop w:val="0"/>
                                      <w:marBottom w:val="0"/>
                                      <w:divBdr>
                                        <w:top w:val="none" w:sz="0" w:space="0" w:color="auto"/>
                                        <w:left w:val="none" w:sz="0" w:space="0" w:color="auto"/>
                                        <w:bottom w:val="none" w:sz="0" w:space="0" w:color="auto"/>
                                        <w:right w:val="none" w:sz="0" w:space="0" w:color="auto"/>
                                      </w:divBdr>
                                    </w:div>
                                    <w:div w:id="1648626958">
                                      <w:marLeft w:val="0"/>
                                      <w:marRight w:val="0"/>
                                      <w:marTop w:val="0"/>
                                      <w:marBottom w:val="0"/>
                                      <w:divBdr>
                                        <w:top w:val="none" w:sz="0" w:space="0" w:color="auto"/>
                                        <w:left w:val="none" w:sz="0" w:space="0" w:color="auto"/>
                                        <w:bottom w:val="none" w:sz="0" w:space="0" w:color="auto"/>
                                        <w:right w:val="none" w:sz="0" w:space="0" w:color="auto"/>
                                      </w:divBdr>
                                    </w:div>
                                    <w:div w:id="1503659780">
                                      <w:marLeft w:val="0"/>
                                      <w:marRight w:val="0"/>
                                      <w:marTop w:val="0"/>
                                      <w:marBottom w:val="0"/>
                                      <w:divBdr>
                                        <w:top w:val="none" w:sz="0" w:space="0" w:color="auto"/>
                                        <w:left w:val="none" w:sz="0" w:space="0" w:color="auto"/>
                                        <w:bottom w:val="none" w:sz="0" w:space="0" w:color="auto"/>
                                        <w:right w:val="none" w:sz="0" w:space="0" w:color="auto"/>
                                      </w:divBdr>
                                    </w:div>
                                    <w:div w:id="928275168">
                                      <w:marLeft w:val="0"/>
                                      <w:marRight w:val="0"/>
                                      <w:marTop w:val="0"/>
                                      <w:marBottom w:val="0"/>
                                      <w:divBdr>
                                        <w:top w:val="none" w:sz="0" w:space="0" w:color="auto"/>
                                        <w:left w:val="none" w:sz="0" w:space="0" w:color="auto"/>
                                        <w:bottom w:val="none" w:sz="0" w:space="0" w:color="auto"/>
                                        <w:right w:val="none" w:sz="0" w:space="0" w:color="auto"/>
                                      </w:divBdr>
                                    </w:div>
                                    <w:div w:id="1527907936">
                                      <w:marLeft w:val="0"/>
                                      <w:marRight w:val="0"/>
                                      <w:marTop w:val="0"/>
                                      <w:marBottom w:val="0"/>
                                      <w:divBdr>
                                        <w:top w:val="none" w:sz="0" w:space="0" w:color="auto"/>
                                        <w:left w:val="none" w:sz="0" w:space="0" w:color="auto"/>
                                        <w:bottom w:val="none" w:sz="0" w:space="0" w:color="auto"/>
                                        <w:right w:val="none" w:sz="0" w:space="0" w:color="auto"/>
                                      </w:divBdr>
                                    </w:div>
                                    <w:div w:id="729184439">
                                      <w:marLeft w:val="0"/>
                                      <w:marRight w:val="0"/>
                                      <w:marTop w:val="0"/>
                                      <w:marBottom w:val="0"/>
                                      <w:divBdr>
                                        <w:top w:val="none" w:sz="0" w:space="0" w:color="auto"/>
                                        <w:left w:val="none" w:sz="0" w:space="0" w:color="auto"/>
                                        <w:bottom w:val="none" w:sz="0" w:space="0" w:color="auto"/>
                                        <w:right w:val="none" w:sz="0" w:space="0" w:color="auto"/>
                                      </w:divBdr>
                                    </w:div>
                                    <w:div w:id="960499414">
                                      <w:marLeft w:val="0"/>
                                      <w:marRight w:val="0"/>
                                      <w:marTop w:val="0"/>
                                      <w:marBottom w:val="0"/>
                                      <w:divBdr>
                                        <w:top w:val="none" w:sz="0" w:space="0" w:color="auto"/>
                                        <w:left w:val="none" w:sz="0" w:space="0" w:color="auto"/>
                                        <w:bottom w:val="none" w:sz="0" w:space="0" w:color="auto"/>
                                        <w:right w:val="none" w:sz="0" w:space="0" w:color="auto"/>
                                      </w:divBdr>
                                    </w:div>
                                    <w:div w:id="1124808409">
                                      <w:marLeft w:val="0"/>
                                      <w:marRight w:val="0"/>
                                      <w:marTop w:val="0"/>
                                      <w:marBottom w:val="0"/>
                                      <w:divBdr>
                                        <w:top w:val="none" w:sz="0" w:space="0" w:color="auto"/>
                                        <w:left w:val="none" w:sz="0" w:space="0" w:color="auto"/>
                                        <w:bottom w:val="none" w:sz="0" w:space="0" w:color="auto"/>
                                        <w:right w:val="none" w:sz="0" w:space="0" w:color="auto"/>
                                      </w:divBdr>
                                    </w:div>
                                    <w:div w:id="1288124449">
                                      <w:marLeft w:val="0"/>
                                      <w:marRight w:val="0"/>
                                      <w:marTop w:val="0"/>
                                      <w:marBottom w:val="0"/>
                                      <w:divBdr>
                                        <w:top w:val="none" w:sz="0" w:space="0" w:color="auto"/>
                                        <w:left w:val="none" w:sz="0" w:space="0" w:color="auto"/>
                                        <w:bottom w:val="none" w:sz="0" w:space="0" w:color="auto"/>
                                        <w:right w:val="none" w:sz="0" w:space="0" w:color="auto"/>
                                      </w:divBdr>
                                    </w:div>
                                    <w:div w:id="1478111252">
                                      <w:marLeft w:val="0"/>
                                      <w:marRight w:val="0"/>
                                      <w:marTop w:val="0"/>
                                      <w:marBottom w:val="0"/>
                                      <w:divBdr>
                                        <w:top w:val="none" w:sz="0" w:space="0" w:color="auto"/>
                                        <w:left w:val="none" w:sz="0" w:space="0" w:color="auto"/>
                                        <w:bottom w:val="none" w:sz="0" w:space="0" w:color="auto"/>
                                        <w:right w:val="none" w:sz="0" w:space="0" w:color="auto"/>
                                      </w:divBdr>
                                    </w:div>
                                    <w:div w:id="1705390">
                                      <w:marLeft w:val="0"/>
                                      <w:marRight w:val="0"/>
                                      <w:marTop w:val="0"/>
                                      <w:marBottom w:val="0"/>
                                      <w:divBdr>
                                        <w:top w:val="none" w:sz="0" w:space="0" w:color="auto"/>
                                        <w:left w:val="none" w:sz="0" w:space="0" w:color="auto"/>
                                        <w:bottom w:val="none" w:sz="0" w:space="0" w:color="auto"/>
                                        <w:right w:val="none" w:sz="0" w:space="0" w:color="auto"/>
                                      </w:divBdr>
                                    </w:div>
                                    <w:div w:id="1962807227">
                                      <w:marLeft w:val="0"/>
                                      <w:marRight w:val="0"/>
                                      <w:marTop w:val="0"/>
                                      <w:marBottom w:val="0"/>
                                      <w:divBdr>
                                        <w:top w:val="none" w:sz="0" w:space="0" w:color="auto"/>
                                        <w:left w:val="none" w:sz="0" w:space="0" w:color="auto"/>
                                        <w:bottom w:val="none" w:sz="0" w:space="0" w:color="auto"/>
                                        <w:right w:val="none" w:sz="0" w:space="0" w:color="auto"/>
                                      </w:divBdr>
                                    </w:div>
                                    <w:div w:id="359743515">
                                      <w:marLeft w:val="0"/>
                                      <w:marRight w:val="0"/>
                                      <w:marTop w:val="0"/>
                                      <w:marBottom w:val="0"/>
                                      <w:divBdr>
                                        <w:top w:val="none" w:sz="0" w:space="0" w:color="auto"/>
                                        <w:left w:val="none" w:sz="0" w:space="0" w:color="auto"/>
                                        <w:bottom w:val="none" w:sz="0" w:space="0" w:color="auto"/>
                                        <w:right w:val="none" w:sz="0" w:space="0" w:color="auto"/>
                                      </w:divBdr>
                                    </w:div>
                                    <w:div w:id="1964770480">
                                      <w:marLeft w:val="0"/>
                                      <w:marRight w:val="0"/>
                                      <w:marTop w:val="0"/>
                                      <w:marBottom w:val="0"/>
                                      <w:divBdr>
                                        <w:top w:val="none" w:sz="0" w:space="0" w:color="auto"/>
                                        <w:left w:val="none" w:sz="0" w:space="0" w:color="auto"/>
                                        <w:bottom w:val="none" w:sz="0" w:space="0" w:color="auto"/>
                                        <w:right w:val="none" w:sz="0" w:space="0" w:color="auto"/>
                                      </w:divBdr>
                                    </w:div>
                                    <w:div w:id="1850169841">
                                      <w:marLeft w:val="0"/>
                                      <w:marRight w:val="0"/>
                                      <w:marTop w:val="0"/>
                                      <w:marBottom w:val="0"/>
                                      <w:divBdr>
                                        <w:top w:val="none" w:sz="0" w:space="0" w:color="auto"/>
                                        <w:left w:val="none" w:sz="0" w:space="0" w:color="auto"/>
                                        <w:bottom w:val="none" w:sz="0" w:space="0" w:color="auto"/>
                                        <w:right w:val="none" w:sz="0" w:space="0" w:color="auto"/>
                                      </w:divBdr>
                                    </w:div>
                                    <w:div w:id="276447255">
                                      <w:marLeft w:val="0"/>
                                      <w:marRight w:val="0"/>
                                      <w:marTop w:val="0"/>
                                      <w:marBottom w:val="0"/>
                                      <w:divBdr>
                                        <w:top w:val="none" w:sz="0" w:space="0" w:color="auto"/>
                                        <w:left w:val="none" w:sz="0" w:space="0" w:color="auto"/>
                                        <w:bottom w:val="none" w:sz="0" w:space="0" w:color="auto"/>
                                        <w:right w:val="none" w:sz="0" w:space="0" w:color="auto"/>
                                      </w:divBdr>
                                    </w:div>
                                    <w:div w:id="1432512167">
                                      <w:marLeft w:val="0"/>
                                      <w:marRight w:val="0"/>
                                      <w:marTop w:val="0"/>
                                      <w:marBottom w:val="0"/>
                                      <w:divBdr>
                                        <w:top w:val="none" w:sz="0" w:space="0" w:color="auto"/>
                                        <w:left w:val="none" w:sz="0" w:space="0" w:color="auto"/>
                                        <w:bottom w:val="none" w:sz="0" w:space="0" w:color="auto"/>
                                        <w:right w:val="none" w:sz="0" w:space="0" w:color="auto"/>
                                      </w:divBdr>
                                    </w:div>
                                    <w:div w:id="1900901140">
                                      <w:marLeft w:val="0"/>
                                      <w:marRight w:val="0"/>
                                      <w:marTop w:val="0"/>
                                      <w:marBottom w:val="0"/>
                                      <w:divBdr>
                                        <w:top w:val="none" w:sz="0" w:space="0" w:color="auto"/>
                                        <w:left w:val="none" w:sz="0" w:space="0" w:color="auto"/>
                                        <w:bottom w:val="none" w:sz="0" w:space="0" w:color="auto"/>
                                        <w:right w:val="none" w:sz="0" w:space="0" w:color="auto"/>
                                      </w:divBdr>
                                    </w:div>
                                    <w:div w:id="2142843271">
                                      <w:marLeft w:val="0"/>
                                      <w:marRight w:val="0"/>
                                      <w:marTop w:val="0"/>
                                      <w:marBottom w:val="0"/>
                                      <w:divBdr>
                                        <w:top w:val="none" w:sz="0" w:space="0" w:color="auto"/>
                                        <w:left w:val="none" w:sz="0" w:space="0" w:color="auto"/>
                                        <w:bottom w:val="none" w:sz="0" w:space="0" w:color="auto"/>
                                        <w:right w:val="none" w:sz="0" w:space="0" w:color="auto"/>
                                      </w:divBdr>
                                    </w:div>
                                    <w:div w:id="81010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225103">
      <w:bodyDiv w:val="1"/>
      <w:marLeft w:val="0"/>
      <w:marRight w:val="0"/>
      <w:marTop w:val="0"/>
      <w:marBottom w:val="0"/>
      <w:divBdr>
        <w:top w:val="none" w:sz="0" w:space="0" w:color="auto"/>
        <w:left w:val="none" w:sz="0" w:space="0" w:color="auto"/>
        <w:bottom w:val="none" w:sz="0" w:space="0" w:color="auto"/>
        <w:right w:val="none" w:sz="0" w:space="0" w:color="auto"/>
      </w:divBdr>
      <w:divsChild>
        <w:div w:id="959534300">
          <w:marLeft w:val="0"/>
          <w:marRight w:val="0"/>
          <w:marTop w:val="0"/>
          <w:marBottom w:val="0"/>
          <w:divBdr>
            <w:top w:val="none" w:sz="0" w:space="0" w:color="auto"/>
            <w:left w:val="none" w:sz="0" w:space="0" w:color="auto"/>
            <w:bottom w:val="none" w:sz="0" w:space="0" w:color="auto"/>
            <w:right w:val="none" w:sz="0" w:space="0" w:color="auto"/>
          </w:divBdr>
          <w:divsChild>
            <w:div w:id="148442214">
              <w:marLeft w:val="0"/>
              <w:marRight w:val="0"/>
              <w:marTop w:val="0"/>
              <w:marBottom w:val="0"/>
              <w:divBdr>
                <w:top w:val="none" w:sz="0" w:space="0" w:color="auto"/>
                <w:left w:val="none" w:sz="0" w:space="0" w:color="auto"/>
                <w:bottom w:val="none" w:sz="0" w:space="0" w:color="auto"/>
                <w:right w:val="none" w:sz="0" w:space="0" w:color="auto"/>
              </w:divBdr>
              <w:divsChild>
                <w:div w:id="627126646">
                  <w:marLeft w:val="0"/>
                  <w:marRight w:val="0"/>
                  <w:marTop w:val="100"/>
                  <w:marBottom w:val="100"/>
                  <w:divBdr>
                    <w:top w:val="none" w:sz="0" w:space="0" w:color="auto"/>
                    <w:left w:val="none" w:sz="0" w:space="0" w:color="auto"/>
                    <w:bottom w:val="none" w:sz="0" w:space="0" w:color="auto"/>
                    <w:right w:val="none" w:sz="0" w:space="0" w:color="auto"/>
                  </w:divBdr>
                  <w:divsChild>
                    <w:div w:id="856504922">
                      <w:marLeft w:val="0"/>
                      <w:marRight w:val="0"/>
                      <w:marTop w:val="0"/>
                      <w:marBottom w:val="0"/>
                      <w:divBdr>
                        <w:top w:val="none" w:sz="0" w:space="0" w:color="auto"/>
                        <w:left w:val="none" w:sz="0" w:space="0" w:color="auto"/>
                        <w:bottom w:val="none" w:sz="0" w:space="0" w:color="auto"/>
                        <w:right w:val="none" w:sz="0" w:space="0" w:color="auto"/>
                      </w:divBdr>
                      <w:divsChild>
                        <w:div w:id="443618010">
                          <w:marLeft w:val="0"/>
                          <w:marRight w:val="0"/>
                          <w:marTop w:val="0"/>
                          <w:marBottom w:val="0"/>
                          <w:divBdr>
                            <w:top w:val="none" w:sz="0" w:space="0" w:color="auto"/>
                            <w:left w:val="none" w:sz="0" w:space="0" w:color="auto"/>
                            <w:bottom w:val="none" w:sz="0" w:space="0" w:color="auto"/>
                            <w:right w:val="none" w:sz="0" w:space="0" w:color="auto"/>
                          </w:divBdr>
                          <w:divsChild>
                            <w:div w:id="637297738">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949037">
      <w:marLeft w:val="0"/>
      <w:marRight w:val="0"/>
      <w:marTop w:val="0"/>
      <w:marBottom w:val="0"/>
      <w:divBdr>
        <w:top w:val="none" w:sz="0" w:space="0" w:color="auto"/>
        <w:left w:val="none" w:sz="0" w:space="0" w:color="auto"/>
        <w:bottom w:val="none" w:sz="0" w:space="0" w:color="auto"/>
        <w:right w:val="none" w:sz="0" w:space="0" w:color="auto"/>
      </w:divBdr>
    </w:div>
    <w:div w:id="444926308">
      <w:bodyDiv w:val="1"/>
      <w:marLeft w:val="0"/>
      <w:marRight w:val="0"/>
      <w:marTop w:val="0"/>
      <w:marBottom w:val="0"/>
      <w:divBdr>
        <w:top w:val="none" w:sz="0" w:space="0" w:color="auto"/>
        <w:left w:val="none" w:sz="0" w:space="0" w:color="auto"/>
        <w:bottom w:val="none" w:sz="0" w:space="0" w:color="auto"/>
        <w:right w:val="none" w:sz="0" w:space="0" w:color="auto"/>
      </w:divBdr>
      <w:divsChild>
        <w:div w:id="325784662">
          <w:marLeft w:val="720"/>
          <w:marRight w:val="0"/>
          <w:marTop w:val="96"/>
          <w:marBottom w:val="0"/>
          <w:divBdr>
            <w:top w:val="none" w:sz="0" w:space="0" w:color="auto"/>
            <w:left w:val="none" w:sz="0" w:space="0" w:color="auto"/>
            <w:bottom w:val="none" w:sz="0" w:space="0" w:color="auto"/>
            <w:right w:val="none" w:sz="0" w:space="0" w:color="auto"/>
          </w:divBdr>
        </w:div>
        <w:div w:id="804540053">
          <w:marLeft w:val="720"/>
          <w:marRight w:val="0"/>
          <w:marTop w:val="96"/>
          <w:marBottom w:val="0"/>
          <w:divBdr>
            <w:top w:val="none" w:sz="0" w:space="0" w:color="auto"/>
            <w:left w:val="none" w:sz="0" w:space="0" w:color="auto"/>
            <w:bottom w:val="none" w:sz="0" w:space="0" w:color="auto"/>
            <w:right w:val="none" w:sz="0" w:space="0" w:color="auto"/>
          </w:divBdr>
        </w:div>
        <w:div w:id="1286696768">
          <w:marLeft w:val="720"/>
          <w:marRight w:val="0"/>
          <w:marTop w:val="96"/>
          <w:marBottom w:val="0"/>
          <w:divBdr>
            <w:top w:val="none" w:sz="0" w:space="0" w:color="auto"/>
            <w:left w:val="none" w:sz="0" w:space="0" w:color="auto"/>
            <w:bottom w:val="none" w:sz="0" w:space="0" w:color="auto"/>
            <w:right w:val="none" w:sz="0" w:space="0" w:color="auto"/>
          </w:divBdr>
        </w:div>
        <w:div w:id="590161079">
          <w:marLeft w:val="720"/>
          <w:marRight w:val="0"/>
          <w:marTop w:val="96"/>
          <w:marBottom w:val="0"/>
          <w:divBdr>
            <w:top w:val="none" w:sz="0" w:space="0" w:color="auto"/>
            <w:left w:val="none" w:sz="0" w:space="0" w:color="auto"/>
            <w:bottom w:val="none" w:sz="0" w:space="0" w:color="auto"/>
            <w:right w:val="none" w:sz="0" w:space="0" w:color="auto"/>
          </w:divBdr>
        </w:div>
        <w:div w:id="163934106">
          <w:marLeft w:val="720"/>
          <w:marRight w:val="0"/>
          <w:marTop w:val="96"/>
          <w:marBottom w:val="0"/>
          <w:divBdr>
            <w:top w:val="none" w:sz="0" w:space="0" w:color="auto"/>
            <w:left w:val="none" w:sz="0" w:space="0" w:color="auto"/>
            <w:bottom w:val="none" w:sz="0" w:space="0" w:color="auto"/>
            <w:right w:val="none" w:sz="0" w:space="0" w:color="auto"/>
          </w:divBdr>
        </w:div>
      </w:divsChild>
    </w:div>
    <w:div w:id="1157384937">
      <w:bodyDiv w:val="1"/>
      <w:marLeft w:val="0"/>
      <w:marRight w:val="0"/>
      <w:marTop w:val="0"/>
      <w:marBottom w:val="0"/>
      <w:divBdr>
        <w:top w:val="none" w:sz="0" w:space="0" w:color="auto"/>
        <w:left w:val="none" w:sz="0" w:space="0" w:color="auto"/>
        <w:bottom w:val="none" w:sz="0" w:space="0" w:color="auto"/>
        <w:right w:val="none" w:sz="0" w:space="0" w:color="auto"/>
      </w:divBdr>
    </w:div>
    <w:div w:id="1309362313">
      <w:bodyDiv w:val="1"/>
      <w:marLeft w:val="0"/>
      <w:marRight w:val="0"/>
      <w:marTop w:val="0"/>
      <w:marBottom w:val="0"/>
      <w:divBdr>
        <w:top w:val="none" w:sz="0" w:space="0" w:color="auto"/>
        <w:left w:val="none" w:sz="0" w:space="0" w:color="auto"/>
        <w:bottom w:val="none" w:sz="0" w:space="0" w:color="auto"/>
        <w:right w:val="none" w:sz="0" w:space="0" w:color="auto"/>
      </w:divBdr>
    </w:div>
    <w:div w:id="1462992321">
      <w:bodyDiv w:val="1"/>
      <w:marLeft w:val="92"/>
      <w:marRight w:val="92"/>
      <w:marTop w:val="92"/>
      <w:marBottom w:val="92"/>
      <w:divBdr>
        <w:top w:val="none" w:sz="0" w:space="0" w:color="auto"/>
        <w:left w:val="none" w:sz="0" w:space="0" w:color="auto"/>
        <w:bottom w:val="none" w:sz="0" w:space="0" w:color="auto"/>
        <w:right w:val="none" w:sz="0" w:space="0" w:color="auto"/>
      </w:divBdr>
      <w:divsChild>
        <w:div w:id="137847867">
          <w:marLeft w:val="0"/>
          <w:marRight w:val="0"/>
          <w:marTop w:val="0"/>
          <w:marBottom w:val="0"/>
          <w:divBdr>
            <w:top w:val="none" w:sz="0" w:space="0" w:color="auto"/>
            <w:left w:val="none" w:sz="0" w:space="0" w:color="auto"/>
            <w:bottom w:val="none" w:sz="0" w:space="0" w:color="auto"/>
            <w:right w:val="none" w:sz="0" w:space="0" w:color="auto"/>
          </w:divBdr>
          <w:divsChild>
            <w:div w:id="542867051">
              <w:marLeft w:val="0"/>
              <w:marRight w:val="0"/>
              <w:marTop w:val="0"/>
              <w:marBottom w:val="0"/>
              <w:divBdr>
                <w:top w:val="single" w:sz="4" w:space="0" w:color="999999"/>
                <w:left w:val="single" w:sz="4" w:space="0" w:color="999999"/>
                <w:bottom w:val="single" w:sz="4" w:space="0" w:color="999999"/>
                <w:right w:val="single" w:sz="4" w:space="0" w:color="999999"/>
              </w:divBdr>
              <w:divsChild>
                <w:div w:id="1202783683">
                  <w:marLeft w:val="0"/>
                  <w:marRight w:val="0"/>
                  <w:marTop w:val="0"/>
                  <w:marBottom w:val="0"/>
                  <w:divBdr>
                    <w:top w:val="none" w:sz="0" w:space="0" w:color="auto"/>
                    <w:left w:val="none" w:sz="0" w:space="0" w:color="auto"/>
                    <w:bottom w:val="none" w:sz="0" w:space="0" w:color="auto"/>
                    <w:right w:val="none" w:sz="0" w:space="0" w:color="auto"/>
                  </w:divBdr>
                  <w:divsChild>
                    <w:div w:id="1939558260">
                      <w:marLeft w:val="0"/>
                      <w:marRight w:val="0"/>
                      <w:marTop w:val="0"/>
                      <w:marBottom w:val="0"/>
                      <w:divBdr>
                        <w:top w:val="none" w:sz="0" w:space="0" w:color="auto"/>
                        <w:left w:val="none" w:sz="0" w:space="0" w:color="auto"/>
                        <w:bottom w:val="none" w:sz="0" w:space="0" w:color="auto"/>
                        <w:right w:val="none" w:sz="0" w:space="0" w:color="auto"/>
                      </w:divBdr>
                      <w:divsChild>
                        <w:div w:id="1877890350">
                          <w:marLeft w:val="0"/>
                          <w:marRight w:val="0"/>
                          <w:marTop w:val="0"/>
                          <w:marBottom w:val="0"/>
                          <w:divBdr>
                            <w:top w:val="single" w:sz="4" w:space="6" w:color="CCCCCC"/>
                            <w:left w:val="none" w:sz="0" w:space="0" w:color="auto"/>
                            <w:bottom w:val="none" w:sz="0" w:space="0" w:color="auto"/>
                            <w:right w:val="none" w:sz="0" w:space="0" w:color="auto"/>
                          </w:divBdr>
                        </w:div>
                      </w:divsChild>
                    </w:div>
                  </w:divsChild>
                </w:div>
              </w:divsChild>
            </w:div>
          </w:divsChild>
        </w:div>
      </w:divsChild>
    </w:div>
    <w:div w:id="1567374623">
      <w:bodyDiv w:val="1"/>
      <w:marLeft w:val="0"/>
      <w:marRight w:val="0"/>
      <w:marTop w:val="0"/>
      <w:marBottom w:val="0"/>
      <w:divBdr>
        <w:top w:val="none" w:sz="0" w:space="0" w:color="auto"/>
        <w:left w:val="none" w:sz="0" w:space="0" w:color="auto"/>
        <w:bottom w:val="none" w:sz="0" w:space="0" w:color="auto"/>
        <w:right w:val="none" w:sz="0" w:space="0" w:color="auto"/>
      </w:divBdr>
    </w:div>
    <w:div w:id="1585413251">
      <w:bodyDiv w:val="1"/>
      <w:marLeft w:val="0"/>
      <w:marRight w:val="0"/>
      <w:marTop w:val="0"/>
      <w:marBottom w:val="0"/>
      <w:divBdr>
        <w:top w:val="none" w:sz="0" w:space="0" w:color="auto"/>
        <w:left w:val="none" w:sz="0" w:space="0" w:color="auto"/>
        <w:bottom w:val="none" w:sz="0" w:space="0" w:color="auto"/>
        <w:right w:val="none" w:sz="0" w:space="0" w:color="auto"/>
      </w:divBdr>
      <w:divsChild>
        <w:div w:id="2068913717">
          <w:marLeft w:val="0"/>
          <w:marRight w:val="0"/>
          <w:marTop w:val="0"/>
          <w:marBottom w:val="0"/>
          <w:divBdr>
            <w:top w:val="none" w:sz="0" w:space="0" w:color="auto"/>
            <w:left w:val="none" w:sz="0" w:space="0" w:color="auto"/>
            <w:bottom w:val="none" w:sz="0" w:space="0" w:color="auto"/>
            <w:right w:val="none" w:sz="0" w:space="0" w:color="auto"/>
          </w:divBdr>
          <w:divsChild>
            <w:div w:id="1378166636">
              <w:marLeft w:val="0"/>
              <w:marRight w:val="0"/>
              <w:marTop w:val="100"/>
              <w:marBottom w:val="100"/>
              <w:divBdr>
                <w:top w:val="none" w:sz="0" w:space="0" w:color="auto"/>
                <w:left w:val="none" w:sz="0" w:space="0" w:color="auto"/>
                <w:bottom w:val="none" w:sz="0" w:space="0" w:color="auto"/>
                <w:right w:val="none" w:sz="0" w:space="0" w:color="auto"/>
              </w:divBdr>
              <w:divsChild>
                <w:div w:id="540097389">
                  <w:marLeft w:val="0"/>
                  <w:marRight w:val="0"/>
                  <w:marTop w:val="0"/>
                  <w:marBottom w:val="300"/>
                  <w:divBdr>
                    <w:top w:val="single" w:sz="6" w:space="7" w:color="E3E3E3"/>
                    <w:left w:val="single" w:sz="6" w:space="7" w:color="E3E3E3"/>
                    <w:bottom w:val="single" w:sz="6" w:space="7" w:color="E3E3E3"/>
                    <w:right w:val="single" w:sz="6" w:space="7" w:color="E3E3E3"/>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vnitrni-normy-a-predpisy/vnitrni-predpisy-utb-a-fhs/" TargetMode="External"/><Relationship Id="rId18" Type="http://schemas.openxmlformats.org/officeDocument/2006/relationships/hyperlink" Target="https://stag.utb.cz/portal/studium/prohlizeni.html?pc_pagenavigationalstate=H4sIAAAAAAAAAGNgYGBkYDE2NzASZmQAsTmKSxJLUr1TK8E8EV1LIyNjY3MjA2MzC1MTc3MTIwNLoAwDAKTikfY4AAAA" TargetMode="External"/><Relationship Id="rId26" Type="http://schemas.openxmlformats.org/officeDocument/2006/relationships/hyperlink" Target="http://vyuka.fhs.utb.cz/" TargetMode="External"/><Relationship Id="rId39" Type="http://schemas.openxmlformats.org/officeDocument/2006/relationships/hyperlink" Target="http://online.anyflip.com/wgrk/pkzz/mobile/index.html" TargetMode="External"/><Relationship Id="rId21" Type="http://schemas.openxmlformats.org/officeDocument/2006/relationships/hyperlink" Target="https://stag.utb.cz/portal/studium/prohlizeni.html?pc_pagenavigationalstate=H4sIAAAAAAAAAGNgYGBkYDExNzcRZmQAsTmKSxJLUr1TK8E8EV1LIyNjY3MjA2MzC1OgMkNzYwugDAMAJ2K6YTgAAAA" TargetMode="External"/><Relationship Id="rId34" Type="http://schemas.openxmlformats.org/officeDocument/2006/relationships/hyperlink" Target="http://www.cereview.org/authorarchives/stroehlein_archive/stroehlein11old.html" TargetMode="External"/><Relationship Id="rId42" Type="http://schemas.openxmlformats.org/officeDocument/2006/relationships/hyperlink" Target="https://fhs.utb.cz/o-fakulte/zakladni-informace/ustavy/ustav-skolni-pedagogiky/studijni-opory/studijni-opory-pro-program-ucitelstvi-pro-materske-skoly/" TargetMode="External"/><Relationship Id="rId47" Type="http://schemas.openxmlformats.org/officeDocument/2006/relationships/hyperlink" Target="https://stag.utb.cz/portal/" TargetMode="External"/><Relationship Id="rId50" Type="http://schemas.openxmlformats.org/officeDocument/2006/relationships/hyperlink" Target="http://portal.k.utb.cz" TargetMode="External"/><Relationship Id="rId55" Type="http://schemas.openxmlformats.org/officeDocument/2006/relationships/hyperlink" Target="http://ects.utb.cz/predmet/USP/E2PK/?lang=en"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cio.cz" TargetMode="External"/><Relationship Id="rId20" Type="http://schemas.openxmlformats.org/officeDocument/2006/relationships/hyperlink" Target="https://stag.utb.cz/portal/studium/prohlizeni.html?pc_pagenavigationalstate=H4sIAAAAAAAAAGNgYGBkYDExNzcRZmQAsTmKSxJLUr1TK8E8EV1LIyNjY3MjA2MzC1OgMkMgEyjDAABD-paaOAAAAA" TargetMode="External"/><Relationship Id="rId29" Type="http://schemas.openxmlformats.org/officeDocument/2006/relationships/hyperlink" Target="http://www.e-metodologia.fedu.uniba.sk/" TargetMode="External"/><Relationship Id="rId41" Type="http://schemas.openxmlformats.org/officeDocument/2006/relationships/hyperlink" Target="http://fhs-flipbooks.vs2.cz/?book=ZnVqbGJzYW0%3D&amp;next=http://www.utb.cz/fhs/predskolni-edukace-a-dite-vyzvy-pro-pedagogickou-teorii-a-1" TargetMode="External"/><Relationship Id="rId54" Type="http://schemas.openxmlformats.org/officeDocument/2006/relationships/hyperlink" Target="http://ects.utb.cz/predmet/USP/EP1PG/?lang=en" TargetMode="External"/><Relationship Id="rId62" Type="http://schemas.openxmlformats.org/officeDocument/2006/relationships/hyperlink" Target="https://fhs.utb.cz/o-fakulte/zakladni-informace/ustavy/ustav-skolni-pedagogiky/studijni-opory/studijni-opory-pro-program-ucitelstvi-pro-materske-skol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akreditace/" TargetMode="External"/><Relationship Id="rId24" Type="http://schemas.openxmlformats.org/officeDocument/2006/relationships/hyperlink" Target="https://dspace.k.utb.cz/handle/10563/18673" TargetMode="External"/><Relationship Id="rId32" Type="http://schemas.openxmlformats.org/officeDocument/2006/relationships/hyperlink" Target="https://www.databazeknih.cz/autori/bretislav-horyna-27739" TargetMode="External"/><Relationship Id="rId37" Type="http://schemas.openxmlformats.org/officeDocument/2006/relationships/hyperlink" Target="http://online.anyflip.com/wgrk/yctb/mobile/index.html" TargetMode="External"/><Relationship Id="rId40" Type="http://schemas.openxmlformats.org/officeDocument/2006/relationships/hyperlink" Target="http://www.kreativnevzdelavanie.sk" TargetMode="External"/><Relationship Id="rId45" Type="http://schemas.openxmlformats.org/officeDocument/2006/relationships/hyperlink" Target="http://www.kreativnevzdelavanie.sk" TargetMode="External"/><Relationship Id="rId53" Type="http://schemas.openxmlformats.org/officeDocument/2006/relationships/hyperlink" Target="http://ects.utb.cz/predmet/USP/E5EVA/?lang=en" TargetMode="External"/><Relationship Id="rId58" Type="http://schemas.openxmlformats.org/officeDocument/2006/relationships/hyperlink" Target="http://ects.utb.cz/predmet/USP/EK1HE/?lang=en"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hs.utb.cz" TargetMode="External"/><Relationship Id="rId23" Type="http://schemas.openxmlformats.org/officeDocument/2006/relationships/hyperlink" Target="http://hdl.handle.net/10563/18672" TargetMode="External"/><Relationship Id="rId28" Type="http://schemas.openxmlformats.org/officeDocument/2006/relationships/hyperlink" Target="http://publikace.k.utb.cz/handle/10563/1004144" TargetMode="External"/><Relationship Id="rId36" Type="http://schemas.openxmlformats.org/officeDocument/2006/relationships/hyperlink" Target="http://online.anyflip.com/wgrk/zsxr/mobile/index.html" TargetMode="External"/><Relationship Id="rId49" Type="http://schemas.openxmlformats.org/officeDocument/2006/relationships/hyperlink" Target="http://publikace.k.utb.cz" TargetMode="External"/><Relationship Id="rId57" Type="http://schemas.openxmlformats.org/officeDocument/2006/relationships/hyperlink" Target="http://ects.utb.cz/predmet/USP/E4RV/?lang=en" TargetMode="External"/><Relationship Id="rId61" Type="http://schemas.openxmlformats.org/officeDocument/2006/relationships/hyperlink" Target="http://www.utb.cz/file/52240_1_1/" TargetMode="External"/><Relationship Id="rId10" Type="http://schemas.openxmlformats.org/officeDocument/2006/relationships/hyperlink" Target="https://fhs.utb.cz/wp-login.php" TargetMode="External"/><Relationship Id="rId19" Type="http://schemas.openxmlformats.org/officeDocument/2006/relationships/hyperlink" Target="https://stag.utb.cz/portal/studium/prohlizeni.html?pc_pagenavigationalstate=H4sIAAAAAAAAAGNgYGBkYDE2NzASZmQAsTmKSxJLUr1TK8E8EV1LIyNjY3MjA2MzC1MTc3MTQ0szoAwDACA-JmI4AAAA" TargetMode="External"/><Relationship Id="rId31" Type="http://schemas.openxmlformats.org/officeDocument/2006/relationships/hyperlink" Target="http://fhs-flipbooks.vs2.cz/?book=ZnpobXkzaWM%3D&amp;next=http://www.utb.cz/fhs/profesionalizace-ucitele-materske-skoly-z-pohledu-reformy-1" TargetMode="External"/><Relationship Id="rId44" Type="http://schemas.openxmlformats.org/officeDocument/2006/relationships/hyperlink" Target="http://vyuka.fhs.utb.cz/" TargetMode="External"/><Relationship Id="rId52" Type="http://schemas.openxmlformats.org/officeDocument/2006/relationships/hyperlink" Target="http://ects.utb.cz/predmet/USP/EP6PV/?lang=en" TargetMode="External"/><Relationship Id="rId60" Type="http://schemas.openxmlformats.org/officeDocument/2006/relationships/hyperlink" Target="http://portal.k.utb.cz" TargetMode="External"/><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fhs.utb.cz/o-fakulte/zakladni-informace/ustavy/ustav-skolni-pedagogiky/studijni-opory/studijni-opory-pro-program-ucitelstvi-pro-materske-skoly/" TargetMode="External"/><Relationship Id="rId22" Type="http://schemas.openxmlformats.org/officeDocument/2006/relationships/hyperlink" Target="https://dspace.k.utb.cz/handle/10563/18673" TargetMode="External"/><Relationship Id="rId27" Type="http://schemas.openxmlformats.org/officeDocument/2006/relationships/hyperlink" Target="http://vyuka.fhs.utb.cz/file.php/794/_Nadani_predskolaci_ucebni_text.pdf" TargetMode="External"/><Relationship Id="rId30" Type="http://schemas.openxmlformats.org/officeDocument/2006/relationships/hyperlink" Target="http://fhs-flipbooks.vs2.cz/?book=ZnVqbGJzYW0%3D&amp;next=http://www.utb.cz/fhs/predskolni-edukace-a-dite-vyzvy-pro-pedagogickou-teorii-a-1" TargetMode="External"/><Relationship Id="rId35" Type="http://schemas.openxmlformats.org/officeDocument/2006/relationships/hyperlink" Target="http://online.anyflip.com/wgrk/vtso/mobile/index.html" TargetMode="External"/><Relationship Id="rId43" Type="http://schemas.openxmlformats.org/officeDocument/2006/relationships/hyperlink" Target="http://www.saske.sk/stredisko/program.pdf" TargetMode="External"/><Relationship Id="rId48" Type="http://schemas.openxmlformats.org/officeDocument/2006/relationships/hyperlink" Target="http://digilib.k.utb.cz" TargetMode="External"/><Relationship Id="rId56" Type="http://schemas.openxmlformats.org/officeDocument/2006/relationships/hyperlink" Target="http://ects.utb.cz/predmet/USP/E3PE/?lang=en" TargetMode="Externa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portal.k.utb.cz/databases/alphabetical/" TargetMode="External"/><Relationship Id="rId3" Type="http://schemas.openxmlformats.org/officeDocument/2006/relationships/styles" Target="styles.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stag.utb.cz/portal/studium/prohlizeni.html?pc_pagenavigationalstate=H4sIAAAAAAAAAGNgYGBkYDE2NzASZmQAsTmKSxJLUr1TK8E8EV1LIyNjY3MjA2MzC1MTc3MTIxNzoAwDANMeMNI4AAAA" TargetMode="External"/><Relationship Id="rId25" Type="http://schemas.openxmlformats.org/officeDocument/2006/relationships/hyperlink" Target="%20http://hdl.handle.net/10563/18671" TargetMode="External"/><Relationship Id="rId33" Type="http://schemas.openxmlformats.org/officeDocument/2006/relationships/hyperlink" Target="https://www.databazeknih.cz/autori/josef-krob-63798" TargetMode="External"/><Relationship Id="rId38" Type="http://schemas.openxmlformats.org/officeDocument/2006/relationships/hyperlink" Target="http://vyuka.fhs.utb.cz/file.php/794/_Zaklady_logopedie_stud._opora_Andrysova.pdf" TargetMode="External"/><Relationship Id="rId46" Type="http://schemas.openxmlformats.org/officeDocument/2006/relationships/hyperlink" Target="http://www.kreativnevzdelavanie.sk" TargetMode="External"/><Relationship Id="rId59" Type="http://schemas.openxmlformats.org/officeDocument/2006/relationships/hyperlink" Target="http://ects.utb.cz/predmet/USP/E2PMO/?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8889E-8EE4-4E7A-BE90-D7C7735B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141</Pages>
  <Words>54710</Words>
  <Characters>322790</Characters>
  <Application>Microsoft Office Word</Application>
  <DocSecurity>0</DocSecurity>
  <Lines>2689</Lines>
  <Paragraphs>753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376747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Marek Libor</cp:lastModifiedBy>
  <cp:revision>14</cp:revision>
  <cp:lastPrinted>2018-01-08T09:06:00Z</cp:lastPrinted>
  <dcterms:created xsi:type="dcterms:W3CDTF">2018-06-14T16:47:00Z</dcterms:created>
  <dcterms:modified xsi:type="dcterms:W3CDTF">2018-06-17T23:55:00Z</dcterms:modified>
</cp:coreProperties>
</file>